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E95D" w14:textId="77777777" w:rsidR="001F0CE2" w:rsidRDefault="001F0CE2" w:rsidP="001F0CE2">
      <w:pPr>
        <w:pStyle w:val="Nzev"/>
        <w:jc w:val="center"/>
        <w:rPr>
          <w:rFonts w:ascii="Arial" w:hAnsi="Arial" w:cs="Arial"/>
          <w:b/>
          <w:bCs/>
          <w:sz w:val="32"/>
          <w:szCs w:val="32"/>
        </w:rPr>
      </w:pPr>
      <w:r w:rsidRPr="003E1452">
        <w:rPr>
          <w:rFonts w:ascii="Arial" w:hAnsi="Arial" w:cs="Arial"/>
          <w:b/>
          <w:bCs/>
          <w:sz w:val="32"/>
          <w:szCs w:val="32"/>
        </w:rPr>
        <w:t>Příloha č.1 Rámcové dohody</w:t>
      </w:r>
    </w:p>
    <w:p w14:paraId="21538435" w14:textId="77777777" w:rsidR="001F0CE2" w:rsidRDefault="001F0CE2" w:rsidP="001F0CE2"/>
    <w:p w14:paraId="1C039C8E" w14:textId="77777777" w:rsidR="001F0CE2" w:rsidRPr="003E1452" w:rsidRDefault="001F0CE2" w:rsidP="001F0CE2">
      <w:pPr>
        <w:jc w:val="center"/>
        <w:rPr>
          <w:rFonts w:ascii="Arial" w:hAnsi="Arial" w:cs="Arial"/>
          <w:sz w:val="32"/>
          <w:szCs w:val="32"/>
        </w:rPr>
      </w:pPr>
      <w:r w:rsidRPr="003E1452">
        <w:rPr>
          <w:rFonts w:ascii="Arial" w:hAnsi="Arial" w:cs="Arial"/>
          <w:sz w:val="32"/>
          <w:szCs w:val="32"/>
        </w:rPr>
        <w:t>Smart metering elektroměry – Chammeleon</w:t>
      </w:r>
    </w:p>
    <w:p w14:paraId="5199A902" w14:textId="0017AAED" w:rsidR="001F0CE2" w:rsidRPr="00F056D8" w:rsidRDefault="001F0CE2" w:rsidP="001F0CE2">
      <w:pPr>
        <w:pStyle w:val="Nzev"/>
        <w:jc w:val="center"/>
        <w:rPr>
          <w:rFonts w:ascii="Arial" w:hAnsi="Arial" w:cs="Arial"/>
          <w:sz w:val="24"/>
          <w:szCs w:val="24"/>
        </w:rPr>
      </w:pPr>
      <w:r w:rsidRPr="008A1E7F">
        <w:rPr>
          <w:rFonts w:ascii="Arial" w:hAnsi="Arial" w:cs="Arial"/>
        </w:rPr>
        <w:t xml:space="preserve"> </w:t>
      </w:r>
      <w:r w:rsidRPr="00F056D8">
        <w:rPr>
          <w:rFonts w:ascii="Arial" w:hAnsi="Arial" w:cs="Arial"/>
          <w:sz w:val="24"/>
          <w:szCs w:val="24"/>
        </w:rPr>
        <w:t xml:space="preserve">Cenová tabulka část </w:t>
      </w:r>
      <w:r>
        <w:rPr>
          <w:rFonts w:ascii="Arial" w:hAnsi="Arial" w:cs="Arial"/>
          <w:sz w:val="24"/>
          <w:szCs w:val="24"/>
        </w:rPr>
        <w:t>C</w:t>
      </w:r>
    </w:p>
    <w:p w14:paraId="5A81D005" w14:textId="40B58275" w:rsidR="00514074" w:rsidRPr="006C62F3" w:rsidRDefault="00514074" w:rsidP="006C62F3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995" w:type="dxa"/>
        <w:tblLook w:val="04A0" w:firstRow="1" w:lastRow="0" w:firstColumn="1" w:lastColumn="0" w:noHBand="0" w:noVBand="1"/>
      </w:tblPr>
      <w:tblGrid>
        <w:gridCol w:w="5724"/>
        <w:gridCol w:w="1488"/>
        <w:gridCol w:w="1488"/>
        <w:gridCol w:w="2325"/>
        <w:gridCol w:w="2970"/>
      </w:tblGrid>
      <w:tr w:rsidR="00BB39A4" w:rsidRPr="006C62F3" w14:paraId="2133B670" w14:textId="77777777" w:rsidTr="3A8C0757">
        <w:trPr>
          <w:trHeight w:val="759"/>
        </w:trPr>
        <w:tc>
          <w:tcPr>
            <w:tcW w:w="572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C408" w14:textId="59F3DB62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dodávky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C3F79" w14:textId="28D731F9" w:rsidR="00BB39A4" w:rsidRPr="006C62F3" w:rsidRDefault="00535819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BB39A4">
              <w:rPr>
                <w:rFonts w:ascii="Arial" w:hAnsi="Arial" w:cs="Arial"/>
              </w:rPr>
              <w:t>ednotka</w:t>
            </w:r>
          </w:p>
        </w:tc>
        <w:tc>
          <w:tcPr>
            <w:tcW w:w="14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23136" w14:textId="23156542" w:rsidR="00BB39A4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Jednotková cena v EUR bez DPH</w:t>
            </w:r>
          </w:p>
        </w:tc>
        <w:tc>
          <w:tcPr>
            <w:tcW w:w="23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BD341" w14:textId="3FD651C7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</w:rPr>
              <w:t>Předpokládané množství jednotek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345DB2" w14:textId="313CA03F" w:rsidR="00BB39A4" w:rsidRPr="006C62F3" w:rsidRDefault="00BB39A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v EUR bez DPH</w:t>
            </w:r>
          </w:p>
        </w:tc>
      </w:tr>
      <w:tr w:rsidR="00BB39A4" w:rsidRPr="006C62F3" w14:paraId="6B52FD39" w14:textId="77777777" w:rsidTr="3A8C0757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BA318" w14:textId="5837EF29" w:rsidR="006A4109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AC2B84">
              <w:rPr>
                <w:rFonts w:ascii="Arial" w:hAnsi="Arial" w:cs="Arial"/>
              </w:rPr>
              <w:t>jedno</w:t>
            </w:r>
            <w:r w:rsidR="007802E5">
              <w:rPr>
                <w:rFonts w:ascii="Arial" w:hAnsi="Arial" w:cs="Arial"/>
              </w:rPr>
              <w:t>fá</w:t>
            </w:r>
            <w:r>
              <w:rPr>
                <w:rFonts w:ascii="Arial" w:hAnsi="Arial" w:cs="Arial"/>
              </w:rPr>
              <w:t>zové s komunikací point-to-point s technologií 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 xml:space="preserve"> – specifikované </w:t>
            </w:r>
          </w:p>
          <w:p w14:paraId="57EA984A" w14:textId="19093464" w:rsidR="00BB39A4" w:rsidRPr="006C62F3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3229" w14:textId="05B95AEF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5F887" w14:textId="06DA628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E4296" w14:textId="798B43B4" w:rsidR="00BB39A4" w:rsidRPr="006C62F3" w:rsidRDefault="00AC2B8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5D395B" w14:textId="42CC1DB0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47022590" w14:textId="77777777" w:rsidTr="3A8C0757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A691" w14:textId="2588D0C5" w:rsidR="00BB39A4" w:rsidRDefault="00BB39A4" w:rsidP="00BB3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Kompletace zboží – specifikovaná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7B017" w14:textId="79817B40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Ks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3139" w14:textId="0302AED0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B2AAA" w14:textId="6EA7B9E7" w:rsidR="00BB39A4" w:rsidRDefault="00AC2B84" w:rsidP="00BB39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25000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0911B" w14:textId="08A833CB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14:paraId="4EF9396B" w14:textId="77777777" w:rsidTr="3A8C0757">
        <w:trPr>
          <w:trHeight w:val="759"/>
        </w:trPr>
        <w:tc>
          <w:tcPr>
            <w:tcW w:w="572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E720D" w14:textId="3B135126" w:rsidR="00BB39A4" w:rsidRDefault="00BB39A4" w:rsidP="3A8C0757">
            <w:pPr>
              <w:rPr>
                <w:rFonts w:ascii="Arial" w:hAnsi="Arial" w:cs="Arial"/>
                <w:color w:val="FF0000"/>
              </w:rPr>
            </w:pPr>
            <w:r w:rsidRPr="3A8C0757">
              <w:rPr>
                <w:rFonts w:ascii="Arial" w:hAnsi="Arial" w:cs="Arial"/>
              </w:rPr>
              <w:t xml:space="preserve">Čas technické podpory </w:t>
            </w:r>
            <w:r w:rsidR="00CE5DC6" w:rsidRPr="3A8C0757">
              <w:rPr>
                <w:rFonts w:ascii="Arial" w:hAnsi="Arial" w:cs="Arial"/>
              </w:rPr>
              <w:t>– specifikovaný v Příloze č.2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7CC68" w14:textId="0D1685D8" w:rsidR="00BB39A4" w:rsidRPr="006E78C5" w:rsidRDefault="00535819" w:rsidP="00BB39A4">
            <w:pPr>
              <w:jc w:val="center"/>
              <w:rPr>
                <w:rFonts w:ascii="Arial" w:hAnsi="Arial" w:cs="Arial"/>
              </w:rPr>
            </w:pPr>
            <w:r w:rsidRPr="006E78C5">
              <w:rPr>
                <w:rFonts w:ascii="Arial" w:hAnsi="Arial" w:cs="Arial"/>
              </w:rPr>
              <w:t>MD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40771" w14:textId="18F905E8" w:rsidR="00BB39A4" w:rsidRDefault="00BB39A4" w:rsidP="00BB39A4">
            <w:pPr>
              <w:jc w:val="center"/>
              <w:rPr>
                <w:rFonts w:ascii="Arial" w:hAnsi="Arial" w:cs="Arial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2C139" w14:textId="4BE23416" w:rsidR="00BB39A4" w:rsidRDefault="007D0EF7" w:rsidP="1E233575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F3B42B" w14:textId="2E5510A4" w:rsidR="00BB39A4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  <w:tr w:rsidR="00BB39A4" w:rsidRPr="006C62F3" w14:paraId="20ED1213" w14:textId="77777777" w:rsidTr="3A8C0757">
        <w:trPr>
          <w:trHeight w:val="759"/>
        </w:trPr>
        <w:tc>
          <w:tcPr>
            <w:tcW w:w="11025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6D0622" w14:textId="77777777" w:rsidR="00BB39A4" w:rsidRDefault="00BB39A4" w:rsidP="00BB39A4"/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E52E81" w14:textId="233D1276" w:rsidR="00BB39A4" w:rsidRPr="006C62F3" w:rsidRDefault="00BB39A4" w:rsidP="00BB39A4">
            <w:pPr>
              <w:jc w:val="center"/>
              <w:rPr>
                <w:rFonts w:ascii="Arial" w:hAnsi="Arial" w:cs="Arial"/>
                <w:highlight w:val="yellow"/>
              </w:rPr>
            </w:pPr>
            <w:r w:rsidRPr="288BBFD6">
              <w:rPr>
                <w:rFonts w:ascii="Arial" w:hAnsi="Arial" w:cs="Arial"/>
                <w:highlight w:val="yellow"/>
              </w:rPr>
              <w:t>Doplní účastník</w:t>
            </w:r>
          </w:p>
        </w:tc>
      </w:tr>
    </w:tbl>
    <w:p w14:paraId="2D39C9A7" w14:textId="0F73C3BD" w:rsidR="008A1E7F" w:rsidRDefault="008A1E7F">
      <w:pPr>
        <w:pStyle w:val="Nzev"/>
        <w:jc w:val="center"/>
        <w:rPr>
          <w:rFonts w:ascii="Arial" w:hAnsi="Arial" w:cs="Arial"/>
        </w:rPr>
      </w:pPr>
    </w:p>
    <w:tbl>
      <w:tblPr>
        <w:tblStyle w:val="Mkatabulky"/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915"/>
        <w:gridCol w:w="5812"/>
      </w:tblGrid>
      <w:tr w:rsidR="00442E14" w:rsidRPr="006C62F3" w14:paraId="4DE80E66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42046A9D" w14:textId="704AD185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skladové zásoby na území EU</w:t>
            </w:r>
          </w:p>
        </w:tc>
        <w:tc>
          <w:tcPr>
            <w:tcW w:w="5812" w:type="dxa"/>
            <w:vAlign w:val="center"/>
          </w:tcPr>
          <w:p w14:paraId="2D87CD9F" w14:textId="2E8D283A" w:rsidR="00442E14" w:rsidRPr="006C62F3" w:rsidRDefault="00442E14" w:rsidP="00F523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Požadovaná </w:t>
            </w:r>
            <w:r w:rsidR="00B93BE8">
              <w:rPr>
                <w:rFonts w:ascii="Arial" w:hAnsi="Arial" w:cs="Arial"/>
              </w:rPr>
              <w:t>skladová zásoba</w:t>
            </w:r>
          </w:p>
        </w:tc>
      </w:tr>
      <w:tr w:rsidR="00442E14" w:rsidRPr="006C62F3" w14:paraId="77465ECB" w14:textId="77777777" w:rsidTr="288BBFD6">
        <w:trPr>
          <w:trHeight w:val="759"/>
        </w:trPr>
        <w:tc>
          <w:tcPr>
            <w:tcW w:w="7915" w:type="dxa"/>
            <w:vAlign w:val="center"/>
          </w:tcPr>
          <w:p w14:paraId="6349D771" w14:textId="4CE4546F" w:rsidR="006A4109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Elektroměry </w:t>
            </w:r>
            <w:r w:rsidR="00AC2B84">
              <w:rPr>
                <w:rFonts w:ascii="Arial" w:hAnsi="Arial" w:cs="Arial"/>
              </w:rPr>
              <w:t>jedno</w:t>
            </w:r>
            <w:r w:rsidR="0033272B">
              <w:rPr>
                <w:rFonts w:ascii="Arial" w:hAnsi="Arial" w:cs="Arial"/>
              </w:rPr>
              <w:t>fázové</w:t>
            </w:r>
            <w:r>
              <w:rPr>
                <w:rFonts w:ascii="Arial" w:hAnsi="Arial" w:cs="Arial"/>
              </w:rPr>
              <w:t xml:space="preserve"> s komunikací point-to-point s technologií </w:t>
            </w:r>
          </w:p>
          <w:p w14:paraId="5A7D3D63" w14:textId="3D46E19B" w:rsidR="00442E14" w:rsidRPr="006C62F3" w:rsidRDefault="00442E14" w:rsidP="00F523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LTE</w:t>
            </w:r>
            <w:r w:rsidR="006A4109">
              <w:rPr>
                <w:rFonts w:ascii="Arial" w:hAnsi="Arial" w:cs="Arial"/>
              </w:rPr>
              <w:t>-M / NB-IoT</w:t>
            </w:r>
            <w:r>
              <w:rPr>
                <w:rFonts w:ascii="Arial" w:hAnsi="Arial" w:cs="Arial"/>
              </w:rPr>
              <w:t>– specifikované v Příloze č.2</w:t>
            </w:r>
          </w:p>
        </w:tc>
        <w:tc>
          <w:tcPr>
            <w:tcW w:w="5812" w:type="dxa"/>
            <w:vAlign w:val="center"/>
          </w:tcPr>
          <w:p w14:paraId="55B40C3D" w14:textId="3DB90FB8" w:rsidR="00442E14" w:rsidRPr="006C62F3" w:rsidRDefault="4E1432A8" w:rsidP="288BBFD6">
            <w:pPr>
              <w:jc w:val="center"/>
              <w:rPr>
                <w:rFonts w:ascii="Arial" w:hAnsi="Arial" w:cs="Arial"/>
                <w:highlight w:val="green"/>
              </w:rPr>
            </w:pPr>
            <w:r w:rsidRPr="288BBFD6">
              <w:rPr>
                <w:rFonts w:ascii="Arial" w:hAnsi="Arial" w:cs="Arial"/>
                <w:highlight w:val="green"/>
              </w:rPr>
              <w:t>Následně doplní zadavatel</w:t>
            </w:r>
          </w:p>
        </w:tc>
      </w:tr>
    </w:tbl>
    <w:p w14:paraId="6728EBBF" w14:textId="27E8E02C" w:rsidR="00B738AF" w:rsidRPr="00B738AF" w:rsidRDefault="00B738AF" w:rsidP="00B738AF"/>
    <w:p w14:paraId="2BECAD09" w14:textId="15839A62" w:rsidR="00B738AF" w:rsidRDefault="00B738AF" w:rsidP="00B738AF"/>
    <w:sectPr w:rsidR="00B738AF" w:rsidSect="006C62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7C4E" w14:textId="77777777" w:rsidR="00D90F46" w:rsidRDefault="00D90F46" w:rsidP="00B738AF">
      <w:pPr>
        <w:spacing w:after="0" w:line="240" w:lineRule="auto"/>
      </w:pPr>
      <w:r>
        <w:separator/>
      </w:r>
    </w:p>
  </w:endnote>
  <w:endnote w:type="continuationSeparator" w:id="0">
    <w:p w14:paraId="588BB3D7" w14:textId="77777777" w:rsidR="00D90F46" w:rsidRDefault="00D90F46" w:rsidP="00B7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ADDF" w14:textId="77777777" w:rsidR="00D90F46" w:rsidRDefault="00D90F46" w:rsidP="00B738AF">
      <w:pPr>
        <w:spacing w:after="0" w:line="240" w:lineRule="auto"/>
      </w:pPr>
      <w:r>
        <w:separator/>
      </w:r>
    </w:p>
  </w:footnote>
  <w:footnote w:type="continuationSeparator" w:id="0">
    <w:p w14:paraId="74365BCB" w14:textId="77777777" w:rsidR="00D90F46" w:rsidRDefault="00D90F46" w:rsidP="00B73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49BB"/>
    <w:multiLevelType w:val="hybridMultilevel"/>
    <w:tmpl w:val="7B8879EC"/>
    <w:lvl w:ilvl="0" w:tplc="C9CAE0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0603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AECD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9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82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68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3CF6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70D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7E0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F3"/>
    <w:rsid w:val="00041538"/>
    <w:rsid w:val="00090550"/>
    <w:rsid w:val="00116910"/>
    <w:rsid w:val="0018430E"/>
    <w:rsid w:val="001F0CE2"/>
    <w:rsid w:val="00202E7E"/>
    <w:rsid w:val="002173F8"/>
    <w:rsid w:val="002C2065"/>
    <w:rsid w:val="002E00EC"/>
    <w:rsid w:val="0033272B"/>
    <w:rsid w:val="003B3485"/>
    <w:rsid w:val="003E194A"/>
    <w:rsid w:val="003E597B"/>
    <w:rsid w:val="00442E14"/>
    <w:rsid w:val="0046147C"/>
    <w:rsid w:val="0049300C"/>
    <w:rsid w:val="004C0F63"/>
    <w:rsid w:val="004E7774"/>
    <w:rsid w:val="00514074"/>
    <w:rsid w:val="00535819"/>
    <w:rsid w:val="005375CC"/>
    <w:rsid w:val="005A14BB"/>
    <w:rsid w:val="005B28F7"/>
    <w:rsid w:val="006A4109"/>
    <w:rsid w:val="006B00F8"/>
    <w:rsid w:val="006B1FB0"/>
    <w:rsid w:val="006C62F3"/>
    <w:rsid w:val="006D0F82"/>
    <w:rsid w:val="006E78C5"/>
    <w:rsid w:val="007017AA"/>
    <w:rsid w:val="00752CA7"/>
    <w:rsid w:val="00754763"/>
    <w:rsid w:val="00757DCC"/>
    <w:rsid w:val="007802E5"/>
    <w:rsid w:val="00787340"/>
    <w:rsid w:val="007D0EF7"/>
    <w:rsid w:val="008A1E7F"/>
    <w:rsid w:val="00906D8A"/>
    <w:rsid w:val="0093158D"/>
    <w:rsid w:val="00975E92"/>
    <w:rsid w:val="009A5260"/>
    <w:rsid w:val="00AC2B84"/>
    <w:rsid w:val="00B738AF"/>
    <w:rsid w:val="00B93BE8"/>
    <w:rsid w:val="00BB39A4"/>
    <w:rsid w:val="00C76C6E"/>
    <w:rsid w:val="00CB5103"/>
    <w:rsid w:val="00CC5219"/>
    <w:rsid w:val="00CE5DC6"/>
    <w:rsid w:val="00D90F46"/>
    <w:rsid w:val="00DB3829"/>
    <w:rsid w:val="00E965B7"/>
    <w:rsid w:val="00EC7C1F"/>
    <w:rsid w:val="00F03548"/>
    <w:rsid w:val="00F35B23"/>
    <w:rsid w:val="00F74FBF"/>
    <w:rsid w:val="032652D1"/>
    <w:rsid w:val="04194D9D"/>
    <w:rsid w:val="0753B55C"/>
    <w:rsid w:val="085DA213"/>
    <w:rsid w:val="0ABC7E6E"/>
    <w:rsid w:val="0CB917DA"/>
    <w:rsid w:val="0DDAF6D3"/>
    <w:rsid w:val="0DF41F30"/>
    <w:rsid w:val="12A0713D"/>
    <w:rsid w:val="1BB70850"/>
    <w:rsid w:val="1E233575"/>
    <w:rsid w:val="1F617886"/>
    <w:rsid w:val="288BBFD6"/>
    <w:rsid w:val="3326650F"/>
    <w:rsid w:val="3A8C0757"/>
    <w:rsid w:val="3B184E97"/>
    <w:rsid w:val="3D6419EC"/>
    <w:rsid w:val="4BC490C8"/>
    <w:rsid w:val="4E1432A8"/>
    <w:rsid w:val="5EAEC415"/>
    <w:rsid w:val="63387B61"/>
    <w:rsid w:val="68AE02B4"/>
    <w:rsid w:val="6B95916A"/>
    <w:rsid w:val="6E890D66"/>
    <w:rsid w:val="6F97AE74"/>
    <w:rsid w:val="71A4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A278"/>
  <w15:chartTrackingRefBased/>
  <w15:docId w15:val="{905DC9EE-4B28-4BB7-9F6B-9B785966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C6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C62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6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8AF"/>
  </w:style>
  <w:style w:type="paragraph" w:styleId="Zpat">
    <w:name w:val="footer"/>
    <w:basedOn w:val="Normln"/>
    <w:link w:val="ZpatChar"/>
    <w:uiPriority w:val="99"/>
    <w:unhideWhenUsed/>
    <w:rsid w:val="00B7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009010-4CCD-40B5-B519-57C51DB891D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091569b-bee7-4ee0-9716-401b8bb7cc72"/>
    <ds:schemaRef ds:uri="http://purl.org/dc/elements/1.1/"/>
    <ds:schemaRef ds:uri="http://schemas.microsoft.com/office/2006/metadata/properties"/>
    <ds:schemaRef ds:uri="http://purl.org/dc/terms/"/>
    <ds:schemaRef ds:uri="9b11e414-57b6-4e37-be03-cdc3743862f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526777-1F0D-44D5-A870-D0997ADC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40F225-F7A3-4663-A6A8-3829EE1EF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654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Zapletal, Petr</dc:creator>
  <cp:keywords/>
  <dc:description/>
  <cp:lastModifiedBy>Zapletal, Petr</cp:lastModifiedBy>
  <cp:revision>7</cp:revision>
  <dcterms:created xsi:type="dcterms:W3CDTF">2022-01-28T05:54:00Z</dcterms:created>
  <dcterms:modified xsi:type="dcterms:W3CDTF">2022-05-30T14:09:00Z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