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7FD3C926"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Chammeleon</w:t>
      </w:r>
      <w:r w:rsidRPr="001862B2">
        <w:rPr>
          <w:rFonts w:cs="Arial"/>
          <w:b/>
          <w:szCs w:val="20"/>
        </w:rPr>
        <w:t>“</w:t>
      </w:r>
      <w:bookmarkEnd w:id="0"/>
      <w:r w:rsidRPr="009B4D70">
        <w:rPr>
          <w:rFonts w:cs="Arial"/>
          <w:b/>
          <w:bCs/>
          <w:iCs/>
          <w:szCs w:val="20"/>
        </w:rPr>
        <w:t xml:space="preserve"> </w:t>
      </w:r>
      <w:r w:rsidR="007053B2" w:rsidRPr="00B01BBC">
        <w:rPr>
          <w:rFonts w:cs="Arial"/>
          <w:b/>
          <w:bCs/>
          <w:highlight w:val="lightGray"/>
        </w:rPr>
        <w:t xml:space="preserve">Část D: </w:t>
      </w:r>
      <w:r w:rsidR="007053B2" w:rsidRPr="00B01BBC">
        <w:rPr>
          <w:rFonts w:cs="Arial"/>
          <w:b/>
          <w:bCs/>
          <w:szCs w:val="20"/>
          <w:highlight w:val="lightGray"/>
        </w:rPr>
        <w:t>Elektroměry třífázové s komunikací point-to-point s technologií LTE-M / NB-</w:t>
      </w:r>
      <w:proofErr w:type="spellStart"/>
      <w:r w:rsidR="007053B2" w:rsidRPr="00B01BBC">
        <w:rPr>
          <w:rFonts w:cs="Arial"/>
          <w:b/>
          <w:bCs/>
          <w:szCs w:val="20"/>
          <w:highlight w:val="lightGray"/>
        </w:rPr>
        <w:t>IoT</w:t>
      </w:r>
      <w:proofErr w:type="spellEnd"/>
      <w:r w:rsidR="00595106"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A34352C"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del w:id="2" w:author="Autor">
        <w:r w:rsidR="00854717" w:rsidRPr="00587CD3" w:rsidDel="00D051B0">
          <w:rPr>
            <w:rFonts w:cs="Arial"/>
            <w:szCs w:val="20"/>
          </w:rPr>
          <w:delText>10</w:delText>
        </w:r>
        <w:r w:rsidR="00605A3C" w:rsidRPr="00587CD3" w:rsidDel="00D051B0">
          <w:rPr>
            <w:rFonts w:cs="Arial"/>
            <w:szCs w:val="20"/>
          </w:rPr>
          <w:delText xml:space="preserve"> </w:delText>
        </w:r>
      </w:del>
      <w:ins w:id="3" w:author="Autor">
        <w:r w:rsidR="00D051B0">
          <w:rPr>
            <w:rFonts w:cs="Arial"/>
            <w:szCs w:val="20"/>
          </w:rPr>
          <w:t>16</w:t>
        </w:r>
        <w:r w:rsidR="00D051B0" w:rsidRPr="00587CD3">
          <w:rPr>
            <w:rFonts w:cs="Arial"/>
            <w:szCs w:val="20"/>
          </w:rPr>
          <w:t xml:space="preserve"> </w:t>
        </w:r>
      </w:ins>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5" w:name="_Hlk528058212"/>
      <w:bookmarkEnd w:id="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8"/>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11" w:name="_Ref398627332"/>
      <w:bookmarkStart w:id="12"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11"/>
      <w:r w:rsidR="003316D0" w:rsidRPr="00F65C45">
        <w:rPr>
          <w:rFonts w:cs="Arial"/>
          <w:szCs w:val="20"/>
        </w:rPr>
        <w:t>);</w:t>
      </w:r>
      <w:bookmarkEnd w:id="12"/>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3"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3"/>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4"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5" w:name="_Hlk528070105"/>
      <w:bookmarkEnd w:id="14"/>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6" w:name="_Hlk528821022"/>
      <w:r w:rsidR="00B07BC0" w:rsidRPr="00394F98">
        <w:t>Certifikační orgán musí být akreditovaný členský subjekt Evropské spolupráce pro akreditaci (EA</w:t>
      </w:r>
      <w:r w:rsidR="00B07BC0" w:rsidRPr="00BB6981">
        <w:t>).</w:t>
      </w:r>
      <w:bookmarkEnd w:id="16"/>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7"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7"/>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 xml:space="preserve">Smart </w:t>
      </w:r>
      <w:proofErr w:type="spellStart"/>
      <w:r w:rsidR="00365130" w:rsidRPr="006C1E8B">
        <w:rPr>
          <w:rFonts w:cs="Arial"/>
          <w:szCs w:val="20"/>
        </w:rPr>
        <w:t>metering</w:t>
      </w:r>
      <w:proofErr w:type="spellEnd"/>
      <w:r w:rsidR="00365130" w:rsidRPr="006C1E8B">
        <w:rPr>
          <w:rFonts w:cs="Arial"/>
          <w:szCs w:val="20"/>
        </w:rPr>
        <w:t xml:space="preserve">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5"/>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8"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8"/>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9"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9"/>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20"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20"/>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106"/>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3B2"/>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4D6A"/>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B8CB1C-456E-418E-B0EB-FF0A82B091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54081</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63142</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