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63AB6" w14:textId="5B8348F2" w:rsidR="007F6794" w:rsidRPr="006304D1" w:rsidRDefault="007F6794" w:rsidP="007F6794">
      <w:pPr>
        <w:jc w:val="center"/>
        <w:rPr>
          <w:rFonts w:ascii="Arial" w:hAnsi="Arial" w:cs="Arial"/>
        </w:rPr>
      </w:pPr>
      <w:r w:rsidRPr="006304D1">
        <w:rPr>
          <w:rFonts w:ascii="Arial" w:hAnsi="Arial" w:cs="Arial"/>
          <w:sz w:val="48"/>
          <w:szCs w:val="48"/>
        </w:rPr>
        <w:t>Zadávací dokumentace</w:t>
      </w:r>
      <w:ins w:id="0" w:author="Popelková, Lenka" w:date="2022-09-26T08:24:00Z">
        <w:r w:rsidR="00AB19B8">
          <w:rPr>
            <w:rFonts w:ascii="Arial" w:hAnsi="Arial" w:cs="Arial"/>
            <w:sz w:val="48"/>
            <w:szCs w:val="48"/>
          </w:rPr>
          <w:t>_opr1</w:t>
        </w:r>
      </w:ins>
    </w:p>
    <w:p w14:paraId="405ECF73" w14:textId="77777777" w:rsidR="00B8694A" w:rsidRPr="006304D1" w:rsidRDefault="00B8694A" w:rsidP="003D49B5">
      <w:pPr>
        <w:jc w:val="center"/>
        <w:rPr>
          <w:rFonts w:ascii="Arial" w:hAnsi="Arial" w:cs="Arial"/>
          <w:noProof/>
          <w:lang w:eastAsia="cs-CZ"/>
        </w:rPr>
      </w:pPr>
    </w:p>
    <w:p w14:paraId="1776045C" w14:textId="5132ADF0" w:rsidR="007F6794" w:rsidRPr="006304D1" w:rsidRDefault="007F6794" w:rsidP="003D49B5">
      <w:pPr>
        <w:jc w:val="center"/>
        <w:rPr>
          <w:rFonts w:ascii="Arial" w:hAnsi="Arial" w:cs="Arial"/>
          <w:noProof/>
          <w:lang w:eastAsia="cs-CZ"/>
        </w:rPr>
      </w:pPr>
    </w:p>
    <w:p w14:paraId="6DDB964E" w14:textId="77777777" w:rsidR="007F6794" w:rsidRPr="006304D1" w:rsidRDefault="007F6794" w:rsidP="003D49B5">
      <w:pPr>
        <w:jc w:val="center"/>
        <w:rPr>
          <w:rFonts w:ascii="Arial" w:hAnsi="Arial" w:cs="Arial"/>
          <w:noProof/>
          <w:lang w:eastAsia="cs-CZ"/>
        </w:rPr>
      </w:pPr>
    </w:p>
    <w:p w14:paraId="6846912E" w14:textId="77777777" w:rsidR="007F6794" w:rsidRPr="006304D1" w:rsidRDefault="007F6794" w:rsidP="007F6794">
      <w:pPr>
        <w:jc w:val="center"/>
        <w:rPr>
          <w:rFonts w:ascii="Arial" w:hAnsi="Arial" w:cs="Arial"/>
        </w:rPr>
      </w:pPr>
      <w:r w:rsidRPr="006304D1">
        <w:rPr>
          <w:rFonts w:ascii="Arial" w:hAnsi="Arial" w:cs="Arial"/>
        </w:rPr>
        <w:t>Název sektorové veřejné zakázky</w:t>
      </w:r>
    </w:p>
    <w:p w14:paraId="763C8506" w14:textId="77777777" w:rsidR="007F6794" w:rsidRPr="006304D1" w:rsidRDefault="007F6794" w:rsidP="007F6794">
      <w:pPr>
        <w:jc w:val="center"/>
        <w:rPr>
          <w:rFonts w:ascii="Arial" w:hAnsi="Arial" w:cs="Arial"/>
        </w:rPr>
      </w:pPr>
    </w:p>
    <w:p w14:paraId="0AC825ED" w14:textId="7DBA5BF3" w:rsidR="007F6794" w:rsidRPr="006304D1" w:rsidRDefault="007F6794" w:rsidP="007F6794">
      <w:pPr>
        <w:jc w:val="center"/>
        <w:rPr>
          <w:rFonts w:ascii="Arial" w:hAnsi="Arial" w:cs="Arial"/>
          <w:sz w:val="48"/>
          <w:szCs w:val="48"/>
        </w:rPr>
      </w:pPr>
      <w:r w:rsidRPr="006304D1">
        <w:rPr>
          <w:rFonts w:ascii="Arial" w:hAnsi="Arial" w:cs="Arial"/>
          <w:sz w:val="48"/>
          <w:szCs w:val="48"/>
        </w:rPr>
        <w:t>„</w:t>
      </w:r>
      <w:r w:rsidR="00122F34">
        <w:rPr>
          <w:rFonts w:ascii="Arial" w:hAnsi="Arial" w:cs="Arial"/>
          <w:b/>
          <w:sz w:val="48"/>
          <w:szCs w:val="48"/>
        </w:rPr>
        <w:t>V556 – výměna vedení</w:t>
      </w:r>
      <w:r w:rsidRPr="006304D1">
        <w:rPr>
          <w:rFonts w:ascii="Arial" w:hAnsi="Arial" w:cs="Arial"/>
          <w:sz w:val="48"/>
          <w:szCs w:val="48"/>
        </w:rPr>
        <w:t>“</w:t>
      </w:r>
    </w:p>
    <w:p w14:paraId="3B63BA8F" w14:textId="77777777" w:rsidR="007F6794" w:rsidRPr="006304D1" w:rsidRDefault="007F6794" w:rsidP="007F6794">
      <w:pPr>
        <w:jc w:val="center"/>
        <w:rPr>
          <w:rFonts w:ascii="Arial" w:hAnsi="Arial" w:cs="Arial"/>
        </w:rPr>
      </w:pPr>
    </w:p>
    <w:p w14:paraId="2C63004F" w14:textId="77777777" w:rsidR="007F6794" w:rsidRPr="006304D1" w:rsidRDefault="007F6794" w:rsidP="007F6794">
      <w:pPr>
        <w:jc w:val="center"/>
        <w:rPr>
          <w:rFonts w:ascii="Arial" w:hAnsi="Arial" w:cs="Arial"/>
          <w:sz w:val="24"/>
          <w:szCs w:val="24"/>
        </w:rPr>
      </w:pPr>
    </w:p>
    <w:p w14:paraId="0CE63BF7" w14:textId="125B7B8F" w:rsidR="007F6794" w:rsidRPr="006304D1" w:rsidRDefault="007F6794" w:rsidP="007F6794">
      <w:pPr>
        <w:jc w:val="center"/>
        <w:rPr>
          <w:rFonts w:ascii="Arial" w:hAnsi="Arial" w:cs="Arial"/>
          <w:sz w:val="24"/>
          <w:szCs w:val="24"/>
        </w:rPr>
      </w:pPr>
    </w:p>
    <w:p w14:paraId="7D200B3B" w14:textId="77777777" w:rsidR="007F6794" w:rsidRPr="006304D1" w:rsidRDefault="007F6794" w:rsidP="007F6794">
      <w:pPr>
        <w:jc w:val="center"/>
        <w:rPr>
          <w:rFonts w:ascii="Arial" w:hAnsi="Arial" w:cs="Arial"/>
          <w:sz w:val="24"/>
          <w:szCs w:val="24"/>
        </w:rPr>
      </w:pPr>
    </w:p>
    <w:p w14:paraId="28EA03AE" w14:textId="77777777" w:rsidR="007F6794" w:rsidRPr="006304D1" w:rsidRDefault="007F6794" w:rsidP="007F6794">
      <w:pPr>
        <w:jc w:val="center"/>
        <w:rPr>
          <w:rFonts w:ascii="Arial" w:hAnsi="Arial" w:cs="Arial"/>
          <w:sz w:val="24"/>
          <w:szCs w:val="24"/>
        </w:rPr>
      </w:pPr>
    </w:p>
    <w:p w14:paraId="5B2FB3A0" w14:textId="77777777" w:rsidR="007F6794" w:rsidRPr="006304D1" w:rsidRDefault="007F6794" w:rsidP="007F6794">
      <w:pPr>
        <w:jc w:val="center"/>
        <w:rPr>
          <w:rFonts w:ascii="Arial" w:hAnsi="Arial" w:cs="Arial"/>
          <w:sz w:val="24"/>
          <w:szCs w:val="24"/>
        </w:rPr>
      </w:pPr>
    </w:p>
    <w:p w14:paraId="6567E2A8" w14:textId="59EB43A2" w:rsidR="006304D1" w:rsidRPr="006304D1" w:rsidRDefault="006304D1" w:rsidP="006304D1">
      <w:pPr>
        <w:jc w:val="center"/>
        <w:rPr>
          <w:rFonts w:ascii="Arial" w:hAnsi="Arial" w:cs="Arial"/>
          <w:b/>
          <w:sz w:val="28"/>
          <w:szCs w:val="28"/>
        </w:rPr>
      </w:pPr>
      <w:r w:rsidRPr="006304D1">
        <w:rPr>
          <w:rFonts w:ascii="Arial" w:hAnsi="Arial" w:cs="Arial"/>
          <w:b/>
          <w:sz w:val="28"/>
          <w:szCs w:val="28"/>
        </w:rPr>
        <w:t xml:space="preserve">Užší řízení </w:t>
      </w:r>
      <w:r w:rsidR="00C33263">
        <w:rPr>
          <w:rFonts w:ascii="Arial" w:hAnsi="Arial" w:cs="Arial"/>
          <w:b/>
          <w:sz w:val="28"/>
          <w:szCs w:val="28"/>
        </w:rPr>
        <w:t>s elektronickou aukcí</w:t>
      </w:r>
    </w:p>
    <w:p w14:paraId="5D6F37A6" w14:textId="77777777" w:rsidR="006304D1" w:rsidRPr="006304D1" w:rsidRDefault="006304D1" w:rsidP="006304D1">
      <w:pPr>
        <w:jc w:val="center"/>
        <w:rPr>
          <w:rFonts w:ascii="Arial" w:hAnsi="Arial" w:cs="Arial"/>
          <w:szCs w:val="20"/>
        </w:rPr>
      </w:pPr>
    </w:p>
    <w:p w14:paraId="0EB6B55F" w14:textId="11BDA65F" w:rsidR="006304D1" w:rsidRPr="006304D1" w:rsidRDefault="006304D1" w:rsidP="006304D1">
      <w:pPr>
        <w:autoSpaceDE w:val="0"/>
        <w:autoSpaceDN w:val="0"/>
        <w:adjustRightInd w:val="0"/>
        <w:jc w:val="center"/>
        <w:rPr>
          <w:rFonts w:ascii="Arial" w:hAnsi="Arial" w:cs="Arial"/>
          <w:sz w:val="20"/>
          <w:szCs w:val="20"/>
        </w:rPr>
      </w:pPr>
      <w:r w:rsidRPr="006304D1">
        <w:rPr>
          <w:rFonts w:ascii="Arial" w:hAnsi="Arial" w:cs="Arial"/>
          <w:sz w:val="20"/>
          <w:szCs w:val="20"/>
        </w:rPr>
        <w:t>veřejná zakázka na stave</w:t>
      </w:r>
      <w:r w:rsidRPr="00523571">
        <w:rPr>
          <w:rFonts w:ascii="Arial" w:hAnsi="Arial" w:cs="Arial"/>
          <w:sz w:val="20"/>
          <w:szCs w:val="20"/>
        </w:rPr>
        <w:t xml:space="preserve">bní práce navazující na zavedený systém kvalifikace </w:t>
      </w:r>
      <w:bookmarkStart w:id="1" w:name="_Hlk64220379"/>
      <w:r w:rsidRPr="00523571">
        <w:rPr>
          <w:rFonts w:ascii="Arial" w:hAnsi="Arial" w:cs="Arial"/>
          <w:sz w:val="20"/>
          <w:szCs w:val="20"/>
        </w:rPr>
        <w:t>s názvem „</w:t>
      </w:r>
      <w:r w:rsidRPr="00523571">
        <w:rPr>
          <w:rFonts w:ascii="Arial" w:hAnsi="Arial" w:cs="Arial"/>
          <w:b/>
          <w:bCs/>
          <w:sz w:val="20"/>
          <w:szCs w:val="20"/>
        </w:rPr>
        <w:t>Systém kvalifikace - Výměna vedení a rekonstrukce rozvoden</w:t>
      </w:r>
      <w:r w:rsidRPr="00523571">
        <w:rPr>
          <w:rFonts w:ascii="Arial" w:hAnsi="Arial" w:cs="Arial"/>
          <w:sz w:val="20"/>
          <w:szCs w:val="20"/>
        </w:rPr>
        <w:t>“, ev. č. zakázky ve Věstníku veřejných zakázek: Z2020-008789 (dále jen „</w:t>
      </w:r>
      <w:r w:rsidRPr="00523571">
        <w:rPr>
          <w:rFonts w:ascii="Arial" w:hAnsi="Arial" w:cs="Arial"/>
          <w:b/>
          <w:bCs/>
          <w:sz w:val="20"/>
          <w:szCs w:val="20"/>
        </w:rPr>
        <w:t>Systém kvalifikace</w:t>
      </w:r>
      <w:r w:rsidRPr="00523571">
        <w:rPr>
          <w:rFonts w:ascii="Arial" w:hAnsi="Arial" w:cs="Arial"/>
          <w:sz w:val="20"/>
          <w:szCs w:val="20"/>
        </w:rPr>
        <w:t xml:space="preserve">“), </w:t>
      </w:r>
      <w:r w:rsidRPr="00523571">
        <w:rPr>
          <w:rFonts w:ascii="Arial" w:hAnsi="Arial" w:cs="Arial"/>
          <w:b/>
          <w:bCs/>
          <w:sz w:val="20"/>
          <w:szCs w:val="20"/>
        </w:rPr>
        <w:t>určenou všem kvalifikovaným účastníkům zařazeným do</w:t>
      </w:r>
      <w:r w:rsidRPr="006304D1">
        <w:rPr>
          <w:rFonts w:ascii="Arial" w:hAnsi="Arial" w:cs="Arial"/>
          <w:b/>
          <w:bCs/>
          <w:sz w:val="20"/>
          <w:szCs w:val="20"/>
        </w:rPr>
        <w:t xml:space="preserve"> Systému kvalifikace</w:t>
      </w:r>
      <w:bookmarkEnd w:id="1"/>
      <w:r w:rsidR="00523571">
        <w:rPr>
          <w:rFonts w:ascii="Arial" w:hAnsi="Arial" w:cs="Arial"/>
          <w:b/>
          <w:bCs/>
          <w:sz w:val="20"/>
          <w:szCs w:val="20"/>
        </w:rPr>
        <w:t xml:space="preserve"> do </w:t>
      </w:r>
      <w:r w:rsidR="00177BD2">
        <w:rPr>
          <w:rFonts w:ascii="Arial" w:hAnsi="Arial" w:cs="Arial"/>
          <w:b/>
          <w:bCs/>
          <w:sz w:val="20"/>
          <w:szCs w:val="20"/>
        </w:rPr>
        <w:t xml:space="preserve">kategorie </w:t>
      </w:r>
      <w:r w:rsidR="00523571">
        <w:rPr>
          <w:rFonts w:ascii="Arial" w:hAnsi="Arial" w:cs="Arial"/>
          <w:b/>
          <w:bCs/>
          <w:sz w:val="20"/>
          <w:szCs w:val="20"/>
        </w:rPr>
        <w:t xml:space="preserve">část </w:t>
      </w:r>
      <w:r w:rsidR="00122F34">
        <w:rPr>
          <w:rFonts w:ascii="Arial" w:hAnsi="Arial" w:cs="Arial"/>
          <w:b/>
          <w:bCs/>
          <w:sz w:val="20"/>
          <w:szCs w:val="20"/>
        </w:rPr>
        <w:t>A</w:t>
      </w:r>
      <w:r w:rsidR="00523571">
        <w:rPr>
          <w:rFonts w:ascii="Arial" w:hAnsi="Arial" w:cs="Arial"/>
          <w:b/>
          <w:bCs/>
          <w:sz w:val="20"/>
          <w:szCs w:val="20"/>
        </w:rPr>
        <w:t xml:space="preserve"> </w:t>
      </w:r>
      <w:r w:rsidR="00177BD2">
        <w:rPr>
          <w:rFonts w:ascii="Arial" w:hAnsi="Arial" w:cs="Arial"/>
          <w:b/>
          <w:bCs/>
          <w:sz w:val="20"/>
          <w:szCs w:val="20"/>
        </w:rPr>
        <w:t>v</w:t>
      </w:r>
      <w:r w:rsidR="00122F34">
        <w:rPr>
          <w:rFonts w:ascii="Arial" w:hAnsi="Arial" w:cs="Arial"/>
          <w:b/>
          <w:bCs/>
          <w:sz w:val="20"/>
          <w:szCs w:val="20"/>
        </w:rPr>
        <w:t>ýměna vedení</w:t>
      </w:r>
      <w:r w:rsidRPr="006304D1">
        <w:rPr>
          <w:rFonts w:ascii="Arial" w:hAnsi="Arial" w:cs="Arial"/>
          <w:sz w:val="20"/>
          <w:szCs w:val="20"/>
        </w:rPr>
        <w:t xml:space="preserve"> (těm, kteří obdrželi Rozhodnutí o zařazení do Systému kvalifikace), zadávaná zadavatelem, který provádí relevantní činnost v souladu </w:t>
      </w:r>
      <w:r w:rsidRPr="006304D1">
        <w:rPr>
          <w:rFonts w:ascii="Arial" w:hAnsi="Arial" w:cs="Arial"/>
          <w:sz w:val="20"/>
          <w:szCs w:val="20"/>
        </w:rPr>
        <w:br/>
        <w:t>s </w:t>
      </w:r>
      <w:r w:rsidRPr="006304D1">
        <w:rPr>
          <w:rFonts w:ascii="Arial" w:hAnsi="Arial" w:cs="Arial"/>
          <w:bCs/>
          <w:sz w:val="20"/>
          <w:szCs w:val="20"/>
        </w:rPr>
        <w:t>ust. § 153 odst. 1 písm. c)</w:t>
      </w:r>
      <w:r w:rsidRPr="006304D1">
        <w:rPr>
          <w:rFonts w:ascii="Arial" w:hAnsi="Arial" w:cs="Arial"/>
          <w:sz w:val="20"/>
          <w:szCs w:val="20"/>
        </w:rPr>
        <w:t xml:space="preserve"> zákona č. 134/2016 Sb., o zadávání veřejných zakázek </w:t>
      </w:r>
      <w:r w:rsidRPr="006304D1">
        <w:rPr>
          <w:rFonts w:ascii="Arial" w:hAnsi="Arial" w:cs="Arial"/>
          <w:sz w:val="20"/>
          <w:szCs w:val="20"/>
        </w:rPr>
        <w:br/>
        <w:t>(dále jen „</w:t>
      </w:r>
      <w:r w:rsidRPr="006304D1">
        <w:rPr>
          <w:rFonts w:ascii="Arial" w:hAnsi="Arial" w:cs="Arial"/>
          <w:b/>
          <w:sz w:val="20"/>
          <w:szCs w:val="20"/>
        </w:rPr>
        <w:t>zákon</w:t>
      </w:r>
      <w:r w:rsidRPr="006304D1">
        <w:rPr>
          <w:rFonts w:ascii="Arial" w:hAnsi="Arial" w:cs="Arial"/>
          <w:sz w:val="20"/>
          <w:szCs w:val="20"/>
        </w:rPr>
        <w:t>“ nebo „</w:t>
      </w:r>
      <w:r w:rsidRPr="006304D1">
        <w:rPr>
          <w:rFonts w:ascii="Arial" w:hAnsi="Arial" w:cs="Arial"/>
          <w:b/>
          <w:sz w:val="20"/>
          <w:szCs w:val="20"/>
        </w:rPr>
        <w:t>ZZVZ“</w:t>
      </w:r>
      <w:r w:rsidRPr="006304D1">
        <w:rPr>
          <w:rFonts w:ascii="Arial" w:hAnsi="Arial" w:cs="Arial"/>
          <w:sz w:val="20"/>
          <w:szCs w:val="20"/>
        </w:rPr>
        <w:t>).</w:t>
      </w:r>
    </w:p>
    <w:p w14:paraId="498E5C5F" w14:textId="77777777" w:rsidR="007F6794" w:rsidRPr="006304D1" w:rsidRDefault="007F6794" w:rsidP="007F6794">
      <w:pPr>
        <w:pStyle w:val="ZKLADN"/>
        <w:spacing w:before="600" w:after="600" w:line="276" w:lineRule="auto"/>
        <w:jc w:val="center"/>
        <w:rPr>
          <w:rFonts w:ascii="Arial" w:hAnsi="Arial" w:cs="Arial"/>
        </w:rPr>
      </w:pPr>
      <w:r w:rsidRPr="006304D1">
        <w:rPr>
          <w:rFonts w:ascii="Arial" w:hAnsi="Arial" w:cs="Arial"/>
        </w:rPr>
        <w:t>Zadavatel sektorové veřejné zakázky:</w:t>
      </w:r>
    </w:p>
    <w:p w14:paraId="757A766F" w14:textId="69F6ECAF" w:rsidR="007F6794" w:rsidRPr="006304D1" w:rsidRDefault="006304D1" w:rsidP="007F6794">
      <w:pPr>
        <w:jc w:val="center"/>
        <w:rPr>
          <w:rFonts w:ascii="Arial" w:hAnsi="Arial" w:cs="Arial"/>
          <w:noProof/>
        </w:rPr>
      </w:pPr>
      <w:r w:rsidRPr="006304D1">
        <w:rPr>
          <w:rFonts w:ascii="Arial" w:hAnsi="Arial" w:cs="Arial"/>
          <w:noProof/>
        </w:rPr>
        <w:drawing>
          <wp:inline distT="0" distB="0" distL="0" distR="0" wp14:anchorId="40E2EC69" wp14:editId="5C945521">
            <wp:extent cx="800100" cy="463428"/>
            <wp:effectExtent l="0" t="0" r="0" b="0"/>
            <wp:docPr id="10" name="Obrázek 10" descr="E.ON Distribuce změní název i vzhled. Nově bude EG.D - Marketing &amp;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N Distribuce změní název i vzhled. Nově bude EG.D - Marketing &amp; Me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8879" cy="491681"/>
                    </a:xfrm>
                    <a:prstGeom prst="rect">
                      <a:avLst/>
                    </a:prstGeom>
                    <a:noFill/>
                    <a:ln>
                      <a:noFill/>
                    </a:ln>
                  </pic:spPr>
                </pic:pic>
              </a:graphicData>
            </a:graphic>
          </wp:inline>
        </w:drawing>
      </w:r>
    </w:p>
    <w:p w14:paraId="761E7CED" w14:textId="77777777" w:rsidR="007F6794" w:rsidRPr="006304D1" w:rsidRDefault="007F6794" w:rsidP="007F6794">
      <w:pPr>
        <w:jc w:val="center"/>
        <w:rPr>
          <w:rFonts w:ascii="Arial" w:hAnsi="Arial" w:cs="Arial"/>
          <w:b/>
          <w:sz w:val="24"/>
          <w:szCs w:val="24"/>
        </w:rPr>
      </w:pPr>
    </w:p>
    <w:p w14:paraId="7DB5B090" w14:textId="77777777" w:rsidR="006304D1" w:rsidRPr="006304D1" w:rsidRDefault="006304D1" w:rsidP="006304D1">
      <w:pPr>
        <w:jc w:val="center"/>
        <w:rPr>
          <w:rFonts w:ascii="Arial" w:hAnsi="Arial" w:cs="Arial"/>
          <w:b/>
          <w:sz w:val="24"/>
          <w:szCs w:val="24"/>
        </w:rPr>
      </w:pPr>
      <w:r w:rsidRPr="006304D1">
        <w:rPr>
          <w:rFonts w:ascii="Arial" w:hAnsi="Arial" w:cs="Arial"/>
          <w:b/>
          <w:sz w:val="24"/>
          <w:szCs w:val="24"/>
        </w:rPr>
        <w:t>Zadavatel:</w:t>
      </w:r>
    </w:p>
    <w:p w14:paraId="3E438377" w14:textId="77777777" w:rsidR="006304D1" w:rsidRPr="006304D1" w:rsidRDefault="006304D1" w:rsidP="006304D1">
      <w:pPr>
        <w:jc w:val="center"/>
        <w:rPr>
          <w:rFonts w:ascii="Arial" w:hAnsi="Arial" w:cs="Arial"/>
          <w:b/>
          <w:sz w:val="24"/>
          <w:szCs w:val="24"/>
        </w:rPr>
      </w:pPr>
    </w:p>
    <w:p w14:paraId="3F174F83" w14:textId="77777777" w:rsidR="006304D1" w:rsidRPr="006304D1" w:rsidRDefault="006304D1" w:rsidP="006304D1">
      <w:pPr>
        <w:jc w:val="center"/>
        <w:rPr>
          <w:rFonts w:ascii="Arial" w:hAnsi="Arial" w:cs="Arial"/>
          <w:b/>
          <w:sz w:val="20"/>
          <w:szCs w:val="20"/>
        </w:rPr>
      </w:pPr>
      <w:r w:rsidRPr="006304D1">
        <w:rPr>
          <w:rFonts w:ascii="Arial" w:hAnsi="Arial" w:cs="Arial"/>
          <w:b/>
          <w:sz w:val="20"/>
          <w:szCs w:val="20"/>
        </w:rPr>
        <w:t xml:space="preserve">EG.D, a.s.                                                                                                                                                                                                                                                                                                                                                                                                                                                                    </w:t>
      </w:r>
    </w:p>
    <w:p w14:paraId="7C5221EA" w14:textId="77777777" w:rsidR="006304D1" w:rsidRPr="006304D1" w:rsidRDefault="006304D1" w:rsidP="006304D1">
      <w:pPr>
        <w:jc w:val="center"/>
        <w:rPr>
          <w:rFonts w:ascii="Arial" w:hAnsi="Arial" w:cs="Arial"/>
          <w:bCs/>
          <w:sz w:val="20"/>
          <w:szCs w:val="20"/>
        </w:rPr>
      </w:pPr>
      <w:r w:rsidRPr="006304D1">
        <w:rPr>
          <w:rFonts w:ascii="Arial" w:hAnsi="Arial" w:cs="Arial"/>
          <w:bCs/>
          <w:sz w:val="20"/>
          <w:szCs w:val="20"/>
        </w:rPr>
        <w:t>se sídlem Brno - Černá Pole, Lidická 1873/36, 602 00</w:t>
      </w:r>
    </w:p>
    <w:p w14:paraId="75EBF93A" w14:textId="77777777" w:rsidR="006304D1" w:rsidRPr="006304D1" w:rsidRDefault="006304D1" w:rsidP="006304D1">
      <w:pPr>
        <w:jc w:val="center"/>
        <w:rPr>
          <w:rFonts w:ascii="Arial" w:hAnsi="Arial" w:cs="Arial"/>
          <w:bCs/>
          <w:sz w:val="20"/>
          <w:szCs w:val="20"/>
        </w:rPr>
      </w:pPr>
      <w:r w:rsidRPr="006304D1">
        <w:rPr>
          <w:rFonts w:ascii="Arial" w:hAnsi="Arial" w:cs="Arial"/>
          <w:bCs/>
          <w:sz w:val="20"/>
          <w:szCs w:val="20"/>
        </w:rPr>
        <w:t>IČO: 28085400</w:t>
      </w:r>
    </w:p>
    <w:p w14:paraId="78C52392" w14:textId="77777777" w:rsidR="006304D1" w:rsidRPr="006304D1" w:rsidRDefault="006304D1" w:rsidP="006304D1">
      <w:pPr>
        <w:jc w:val="center"/>
        <w:rPr>
          <w:rFonts w:ascii="Arial" w:hAnsi="Arial" w:cs="Arial"/>
          <w:bCs/>
          <w:sz w:val="20"/>
          <w:szCs w:val="20"/>
        </w:rPr>
      </w:pPr>
      <w:r w:rsidRPr="006304D1">
        <w:rPr>
          <w:rFonts w:ascii="Arial" w:hAnsi="Arial" w:cs="Arial"/>
          <w:bCs/>
          <w:sz w:val="20"/>
          <w:szCs w:val="20"/>
        </w:rPr>
        <w:t>DIČ: CZ28085400</w:t>
      </w:r>
    </w:p>
    <w:p w14:paraId="3DF2A1D5" w14:textId="77777777" w:rsidR="006304D1" w:rsidRPr="006304D1" w:rsidRDefault="006304D1" w:rsidP="006304D1">
      <w:pPr>
        <w:jc w:val="center"/>
        <w:rPr>
          <w:rFonts w:ascii="Arial" w:hAnsi="Arial" w:cs="Arial"/>
          <w:bCs/>
          <w:sz w:val="20"/>
          <w:szCs w:val="20"/>
        </w:rPr>
      </w:pPr>
      <w:r w:rsidRPr="006304D1">
        <w:rPr>
          <w:rFonts w:ascii="Arial" w:hAnsi="Arial" w:cs="Arial"/>
          <w:bCs/>
          <w:sz w:val="20"/>
          <w:szCs w:val="20"/>
        </w:rPr>
        <w:t>právní forma zadavatele: akciová společnost</w:t>
      </w:r>
    </w:p>
    <w:p w14:paraId="3CA34DAC" w14:textId="203743B8" w:rsidR="003637BB" w:rsidRPr="006304D1" w:rsidRDefault="006304D1" w:rsidP="006304D1">
      <w:pPr>
        <w:jc w:val="center"/>
        <w:rPr>
          <w:rFonts w:ascii="Arial" w:hAnsi="Arial" w:cs="Arial"/>
        </w:rPr>
      </w:pPr>
      <w:r w:rsidRPr="006304D1">
        <w:rPr>
          <w:rFonts w:ascii="Arial" w:hAnsi="Arial" w:cs="Arial"/>
          <w:bCs/>
          <w:sz w:val="20"/>
          <w:szCs w:val="20"/>
        </w:rPr>
        <w:t>(dále jen „zadavatel“)</w:t>
      </w:r>
      <w:r w:rsidR="007F6794" w:rsidRPr="006304D1">
        <w:rPr>
          <w:rFonts w:ascii="Arial" w:hAnsi="Arial" w:cs="Arial"/>
        </w:rPr>
        <w:br w:type="page"/>
      </w:r>
    </w:p>
    <w:p w14:paraId="51376ED4" w14:textId="77777777" w:rsidR="00E13121" w:rsidRPr="006304D1" w:rsidRDefault="00E13121" w:rsidP="003D49B5">
      <w:pPr>
        <w:jc w:val="center"/>
        <w:rPr>
          <w:rFonts w:ascii="Arial" w:hAnsi="Arial" w:cs="Arial"/>
        </w:rPr>
      </w:pPr>
    </w:p>
    <w:p w14:paraId="2C544364" w14:textId="135E5B6F" w:rsidR="003D49B5" w:rsidRPr="00FC32EF" w:rsidRDefault="003D49B5" w:rsidP="003D49B5">
      <w:pPr>
        <w:rPr>
          <w:rFonts w:ascii="Arial" w:hAnsi="Arial" w:cs="Arial"/>
          <w:sz w:val="20"/>
          <w:szCs w:val="20"/>
        </w:rPr>
      </w:pPr>
      <w:r w:rsidRPr="00FC32EF">
        <w:rPr>
          <w:rFonts w:ascii="Arial" w:hAnsi="Arial" w:cs="Arial"/>
          <w:sz w:val="20"/>
          <w:szCs w:val="20"/>
        </w:rPr>
        <w:t xml:space="preserve">Zadávací dokumentace je vypracována jako podklad pro zadávací řízení </w:t>
      </w:r>
      <w:r w:rsidR="004C45E4" w:rsidRPr="00FC32EF">
        <w:rPr>
          <w:rFonts w:ascii="Arial" w:hAnsi="Arial" w:cs="Arial"/>
          <w:color w:val="000000"/>
          <w:sz w:val="20"/>
          <w:szCs w:val="20"/>
        </w:rPr>
        <w:t>na</w:t>
      </w:r>
      <w:r w:rsidRPr="00FC32EF">
        <w:rPr>
          <w:rFonts w:ascii="Arial" w:hAnsi="Arial" w:cs="Arial"/>
          <w:color w:val="000000"/>
          <w:sz w:val="20"/>
          <w:szCs w:val="20"/>
        </w:rPr>
        <w:t>dlimitní</w:t>
      </w:r>
      <w:r w:rsidRPr="00FC32EF">
        <w:rPr>
          <w:rFonts w:ascii="Arial" w:hAnsi="Arial" w:cs="Arial"/>
          <w:sz w:val="20"/>
          <w:szCs w:val="20"/>
        </w:rPr>
        <w:t xml:space="preserve"> </w:t>
      </w:r>
      <w:r w:rsidR="00732CD5" w:rsidRPr="00FC32EF">
        <w:rPr>
          <w:rFonts w:ascii="Arial" w:hAnsi="Arial" w:cs="Arial"/>
          <w:sz w:val="20"/>
          <w:szCs w:val="20"/>
        </w:rPr>
        <w:t xml:space="preserve">sektorové </w:t>
      </w:r>
      <w:r w:rsidRPr="00FC32EF">
        <w:rPr>
          <w:rFonts w:ascii="Arial" w:hAnsi="Arial" w:cs="Arial"/>
          <w:sz w:val="20"/>
          <w:szCs w:val="20"/>
        </w:rPr>
        <w:t xml:space="preserve">veřejné zakázky na </w:t>
      </w:r>
      <w:r w:rsidR="00732CD5" w:rsidRPr="00FC32EF">
        <w:rPr>
          <w:rFonts w:ascii="Arial" w:hAnsi="Arial" w:cs="Arial"/>
          <w:sz w:val="20"/>
          <w:szCs w:val="20"/>
        </w:rPr>
        <w:t>stavební práce</w:t>
      </w:r>
      <w:r w:rsidR="006474FB" w:rsidRPr="00FC32EF">
        <w:rPr>
          <w:rFonts w:ascii="Arial" w:hAnsi="Arial" w:cs="Arial"/>
          <w:sz w:val="20"/>
          <w:szCs w:val="20"/>
        </w:rPr>
        <w:t xml:space="preserve"> </w:t>
      </w:r>
      <w:r w:rsidRPr="00FC32EF">
        <w:rPr>
          <w:rFonts w:ascii="Arial" w:hAnsi="Arial" w:cs="Arial"/>
          <w:sz w:val="20"/>
          <w:szCs w:val="20"/>
        </w:rPr>
        <w:t xml:space="preserve">dle zákona. Práva a povinnosti v této dokumentaci neuvedené se řídí </w:t>
      </w:r>
      <w:r w:rsidR="0097105C" w:rsidRPr="00FC32EF">
        <w:rPr>
          <w:rFonts w:ascii="Arial" w:hAnsi="Arial" w:cs="Arial"/>
          <w:sz w:val="20"/>
          <w:szCs w:val="20"/>
        </w:rPr>
        <w:t>zákonem.</w:t>
      </w:r>
    </w:p>
    <w:p w14:paraId="0EA980D1" w14:textId="77777777" w:rsidR="00844C01" w:rsidRPr="006304D1" w:rsidRDefault="00844C01" w:rsidP="003D49B5">
      <w:pPr>
        <w:rPr>
          <w:rFonts w:ascii="Arial" w:hAnsi="Arial" w:cs="Arial"/>
        </w:rPr>
      </w:pPr>
    </w:p>
    <w:p w14:paraId="21C92BDC" w14:textId="77777777" w:rsidR="003D49B5" w:rsidRPr="006304D1" w:rsidRDefault="003D49B5" w:rsidP="003637BB">
      <w:pPr>
        <w:pStyle w:val="Nadpisobsahu"/>
        <w:spacing w:before="0"/>
        <w:rPr>
          <w:rFonts w:ascii="Arial" w:hAnsi="Arial" w:cs="Arial"/>
          <w:b w:val="0"/>
          <w:bCs w:val="0"/>
          <w:color w:val="auto"/>
          <w:sz w:val="20"/>
          <w:szCs w:val="20"/>
        </w:rPr>
      </w:pPr>
      <w:r w:rsidRPr="006304D1">
        <w:rPr>
          <w:rFonts w:ascii="Arial" w:hAnsi="Arial" w:cs="Arial"/>
          <w:b w:val="0"/>
          <w:bCs w:val="0"/>
          <w:color w:val="auto"/>
          <w:sz w:val="20"/>
          <w:szCs w:val="20"/>
        </w:rPr>
        <w:t>Obsah:</w:t>
      </w:r>
    </w:p>
    <w:p w14:paraId="3DA45C62" w14:textId="77777777" w:rsidR="003D49B5" w:rsidRPr="006304D1" w:rsidRDefault="003D49B5" w:rsidP="003D49B5">
      <w:pPr>
        <w:rPr>
          <w:rFonts w:ascii="Arial" w:hAnsi="Arial" w:cs="Arial"/>
          <w:sz w:val="20"/>
          <w:szCs w:val="20"/>
        </w:rPr>
      </w:pPr>
    </w:p>
    <w:p w14:paraId="7F610965" w14:textId="51359BAE" w:rsidR="00FD273B" w:rsidRDefault="0093543E" w:rsidP="00FD273B">
      <w:pPr>
        <w:pStyle w:val="Obsah1"/>
        <w:rPr>
          <w:rFonts w:asciiTheme="minorHAnsi" w:eastAsiaTheme="minorEastAsia" w:hAnsiTheme="minorHAnsi" w:cstheme="minorBidi"/>
          <w:noProof/>
          <w:lang w:eastAsia="cs-CZ"/>
        </w:rPr>
      </w:pPr>
      <w:r w:rsidRPr="006304D1">
        <w:rPr>
          <w:b/>
          <w:bCs/>
        </w:rPr>
        <w:fldChar w:fldCharType="begin"/>
      </w:r>
      <w:r w:rsidR="003D49B5" w:rsidRPr="006304D1">
        <w:rPr>
          <w:b/>
          <w:bCs/>
        </w:rPr>
        <w:instrText xml:space="preserve"> TOC \o "1-3" \h \z \u </w:instrText>
      </w:r>
      <w:r w:rsidRPr="006304D1">
        <w:rPr>
          <w:b/>
          <w:bCs/>
        </w:rPr>
        <w:fldChar w:fldCharType="separate"/>
      </w:r>
      <w:hyperlink w:anchor="_Toc109640565" w:history="1">
        <w:r w:rsidR="00FD273B" w:rsidRPr="001F645B">
          <w:rPr>
            <w:rStyle w:val="Hypertextovodkaz"/>
            <w:rFonts w:ascii="Arial" w:hAnsi="Arial" w:cs="Arial"/>
            <w:noProof/>
          </w:rPr>
          <w:t>Definice pojmů</w:t>
        </w:r>
        <w:r w:rsidR="00FD273B">
          <w:rPr>
            <w:noProof/>
            <w:webHidden/>
          </w:rPr>
          <w:tab/>
        </w:r>
        <w:r w:rsidR="00FD273B">
          <w:rPr>
            <w:noProof/>
            <w:webHidden/>
          </w:rPr>
          <w:fldChar w:fldCharType="begin"/>
        </w:r>
        <w:r w:rsidR="00FD273B">
          <w:rPr>
            <w:noProof/>
            <w:webHidden/>
          </w:rPr>
          <w:instrText xml:space="preserve"> PAGEREF _Toc109640565 \h </w:instrText>
        </w:r>
        <w:r w:rsidR="00FD273B">
          <w:rPr>
            <w:noProof/>
            <w:webHidden/>
          </w:rPr>
        </w:r>
        <w:r w:rsidR="00FD273B">
          <w:rPr>
            <w:noProof/>
            <w:webHidden/>
          </w:rPr>
          <w:fldChar w:fldCharType="separate"/>
        </w:r>
        <w:r w:rsidR="00FD273B">
          <w:rPr>
            <w:noProof/>
            <w:webHidden/>
          </w:rPr>
          <w:t>4</w:t>
        </w:r>
        <w:r w:rsidR="00FD273B">
          <w:rPr>
            <w:noProof/>
            <w:webHidden/>
          </w:rPr>
          <w:fldChar w:fldCharType="end"/>
        </w:r>
      </w:hyperlink>
    </w:p>
    <w:p w14:paraId="48B25550" w14:textId="7938F205" w:rsidR="00FD273B" w:rsidRDefault="00EB563A" w:rsidP="00FD273B">
      <w:pPr>
        <w:pStyle w:val="Obsah1"/>
        <w:rPr>
          <w:rFonts w:asciiTheme="minorHAnsi" w:eastAsiaTheme="minorEastAsia" w:hAnsiTheme="minorHAnsi" w:cstheme="minorBidi"/>
          <w:noProof/>
          <w:lang w:eastAsia="cs-CZ"/>
        </w:rPr>
      </w:pPr>
      <w:hyperlink w:anchor="_Toc109640566" w:history="1">
        <w:r w:rsidR="00FD273B" w:rsidRPr="001F645B">
          <w:rPr>
            <w:rStyle w:val="Hypertextovodkaz"/>
            <w:rFonts w:ascii="Arial Narrow" w:hAnsi="Arial Narrow" w:cs="Arial"/>
            <w:noProof/>
          </w:rPr>
          <w:t>1.</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Identifikační údaje zadavatele, informace o zadávacím řízení</w:t>
        </w:r>
        <w:r w:rsidR="00FD273B">
          <w:rPr>
            <w:noProof/>
            <w:webHidden/>
          </w:rPr>
          <w:tab/>
        </w:r>
        <w:r w:rsidR="00FD273B">
          <w:rPr>
            <w:noProof/>
            <w:webHidden/>
          </w:rPr>
          <w:fldChar w:fldCharType="begin"/>
        </w:r>
        <w:r w:rsidR="00FD273B">
          <w:rPr>
            <w:noProof/>
            <w:webHidden/>
          </w:rPr>
          <w:instrText xml:space="preserve"> PAGEREF _Toc109640566 \h </w:instrText>
        </w:r>
        <w:r w:rsidR="00FD273B">
          <w:rPr>
            <w:noProof/>
            <w:webHidden/>
          </w:rPr>
        </w:r>
        <w:r w:rsidR="00FD273B">
          <w:rPr>
            <w:noProof/>
            <w:webHidden/>
          </w:rPr>
          <w:fldChar w:fldCharType="separate"/>
        </w:r>
        <w:r w:rsidR="00FD273B">
          <w:rPr>
            <w:noProof/>
            <w:webHidden/>
          </w:rPr>
          <w:t>6</w:t>
        </w:r>
        <w:r w:rsidR="00FD273B">
          <w:rPr>
            <w:noProof/>
            <w:webHidden/>
          </w:rPr>
          <w:fldChar w:fldCharType="end"/>
        </w:r>
      </w:hyperlink>
    </w:p>
    <w:p w14:paraId="7C7FAE02" w14:textId="641B5652" w:rsidR="00FD273B" w:rsidRDefault="00EB563A" w:rsidP="00FD273B">
      <w:pPr>
        <w:pStyle w:val="Obsah1"/>
        <w:rPr>
          <w:rFonts w:asciiTheme="minorHAnsi" w:eastAsiaTheme="minorEastAsia" w:hAnsiTheme="minorHAnsi" w:cstheme="minorBidi"/>
          <w:noProof/>
          <w:lang w:eastAsia="cs-CZ"/>
        </w:rPr>
      </w:pPr>
      <w:hyperlink w:anchor="_Toc109640567" w:history="1">
        <w:r w:rsidR="00FD273B" w:rsidRPr="001F645B">
          <w:rPr>
            <w:rStyle w:val="Hypertextovodkaz"/>
            <w:rFonts w:ascii="Arial Narrow" w:hAnsi="Arial Narrow" w:cs="Arial"/>
            <w:noProof/>
          </w:rPr>
          <w:t>2.</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Informace a předmět veřejné zakázky</w:t>
        </w:r>
        <w:r w:rsidR="00FD273B">
          <w:rPr>
            <w:noProof/>
            <w:webHidden/>
          </w:rPr>
          <w:tab/>
        </w:r>
        <w:r w:rsidR="00FD273B">
          <w:rPr>
            <w:noProof/>
            <w:webHidden/>
          </w:rPr>
          <w:fldChar w:fldCharType="begin"/>
        </w:r>
        <w:r w:rsidR="00FD273B">
          <w:rPr>
            <w:noProof/>
            <w:webHidden/>
          </w:rPr>
          <w:instrText xml:space="preserve"> PAGEREF _Toc109640567 \h </w:instrText>
        </w:r>
        <w:r w:rsidR="00FD273B">
          <w:rPr>
            <w:noProof/>
            <w:webHidden/>
          </w:rPr>
        </w:r>
        <w:r w:rsidR="00FD273B">
          <w:rPr>
            <w:noProof/>
            <w:webHidden/>
          </w:rPr>
          <w:fldChar w:fldCharType="separate"/>
        </w:r>
        <w:r w:rsidR="00FD273B">
          <w:rPr>
            <w:noProof/>
            <w:webHidden/>
          </w:rPr>
          <w:t>7</w:t>
        </w:r>
        <w:r w:rsidR="00FD273B">
          <w:rPr>
            <w:noProof/>
            <w:webHidden/>
          </w:rPr>
          <w:fldChar w:fldCharType="end"/>
        </w:r>
      </w:hyperlink>
    </w:p>
    <w:p w14:paraId="49437BA9" w14:textId="245310EB" w:rsidR="00FD273B" w:rsidRDefault="00EB563A" w:rsidP="00FD273B">
      <w:pPr>
        <w:pStyle w:val="Obsah1"/>
        <w:rPr>
          <w:rFonts w:asciiTheme="minorHAnsi" w:eastAsiaTheme="minorEastAsia" w:hAnsiTheme="minorHAnsi" w:cstheme="minorBidi"/>
          <w:noProof/>
          <w:lang w:eastAsia="cs-CZ"/>
        </w:rPr>
      </w:pPr>
      <w:hyperlink w:anchor="_Toc109640568" w:history="1">
        <w:r w:rsidR="00FD273B" w:rsidRPr="001F645B">
          <w:rPr>
            <w:rStyle w:val="Hypertextovodkaz"/>
            <w:rFonts w:ascii="Arial Narrow" w:hAnsi="Arial Narrow" w:cs="Arial"/>
            <w:noProof/>
          </w:rPr>
          <w:t>3.</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Doba plnění veřejné zakázky</w:t>
        </w:r>
        <w:r w:rsidR="00FD273B">
          <w:rPr>
            <w:noProof/>
            <w:webHidden/>
          </w:rPr>
          <w:tab/>
        </w:r>
        <w:r w:rsidR="00FD273B">
          <w:rPr>
            <w:noProof/>
            <w:webHidden/>
          </w:rPr>
          <w:fldChar w:fldCharType="begin"/>
        </w:r>
        <w:r w:rsidR="00FD273B">
          <w:rPr>
            <w:noProof/>
            <w:webHidden/>
          </w:rPr>
          <w:instrText xml:space="preserve"> PAGEREF _Toc109640568 \h </w:instrText>
        </w:r>
        <w:r w:rsidR="00FD273B">
          <w:rPr>
            <w:noProof/>
            <w:webHidden/>
          </w:rPr>
        </w:r>
        <w:r w:rsidR="00FD273B">
          <w:rPr>
            <w:noProof/>
            <w:webHidden/>
          </w:rPr>
          <w:fldChar w:fldCharType="separate"/>
        </w:r>
        <w:r w:rsidR="00FD273B">
          <w:rPr>
            <w:noProof/>
            <w:webHidden/>
          </w:rPr>
          <w:t>11</w:t>
        </w:r>
        <w:r w:rsidR="00FD273B">
          <w:rPr>
            <w:noProof/>
            <w:webHidden/>
          </w:rPr>
          <w:fldChar w:fldCharType="end"/>
        </w:r>
      </w:hyperlink>
    </w:p>
    <w:p w14:paraId="3CEBE2D4" w14:textId="28D47225" w:rsidR="00FD273B" w:rsidRDefault="00EB563A" w:rsidP="00FD273B">
      <w:pPr>
        <w:pStyle w:val="Obsah1"/>
        <w:rPr>
          <w:rFonts w:asciiTheme="minorHAnsi" w:eastAsiaTheme="minorEastAsia" w:hAnsiTheme="minorHAnsi" w:cstheme="minorBidi"/>
          <w:noProof/>
          <w:lang w:eastAsia="cs-CZ"/>
        </w:rPr>
      </w:pPr>
      <w:hyperlink w:anchor="_Toc109640569" w:history="1">
        <w:r w:rsidR="00FD273B" w:rsidRPr="001F645B">
          <w:rPr>
            <w:rStyle w:val="Hypertextovodkaz"/>
            <w:rFonts w:ascii="Arial Narrow" w:hAnsi="Arial Narrow" w:cs="Arial"/>
            <w:noProof/>
          </w:rPr>
          <w:t>4.</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Místo plnění veřejné zakázky</w:t>
        </w:r>
        <w:r w:rsidR="00FD273B">
          <w:rPr>
            <w:noProof/>
            <w:webHidden/>
          </w:rPr>
          <w:tab/>
        </w:r>
        <w:r w:rsidR="00FD273B">
          <w:rPr>
            <w:noProof/>
            <w:webHidden/>
          </w:rPr>
          <w:fldChar w:fldCharType="begin"/>
        </w:r>
        <w:r w:rsidR="00FD273B">
          <w:rPr>
            <w:noProof/>
            <w:webHidden/>
          </w:rPr>
          <w:instrText xml:space="preserve"> PAGEREF _Toc109640569 \h </w:instrText>
        </w:r>
        <w:r w:rsidR="00FD273B">
          <w:rPr>
            <w:noProof/>
            <w:webHidden/>
          </w:rPr>
        </w:r>
        <w:r w:rsidR="00FD273B">
          <w:rPr>
            <w:noProof/>
            <w:webHidden/>
          </w:rPr>
          <w:fldChar w:fldCharType="separate"/>
        </w:r>
        <w:r w:rsidR="00FD273B">
          <w:rPr>
            <w:noProof/>
            <w:webHidden/>
          </w:rPr>
          <w:t>11</w:t>
        </w:r>
        <w:r w:rsidR="00FD273B">
          <w:rPr>
            <w:noProof/>
            <w:webHidden/>
          </w:rPr>
          <w:fldChar w:fldCharType="end"/>
        </w:r>
      </w:hyperlink>
    </w:p>
    <w:p w14:paraId="4069B017" w14:textId="2A7893A4" w:rsidR="00FD273B" w:rsidRDefault="00EB563A" w:rsidP="00FD273B">
      <w:pPr>
        <w:pStyle w:val="Obsah1"/>
        <w:rPr>
          <w:rFonts w:asciiTheme="minorHAnsi" w:eastAsiaTheme="minorEastAsia" w:hAnsiTheme="minorHAnsi" w:cstheme="minorBidi"/>
          <w:noProof/>
          <w:lang w:eastAsia="cs-CZ"/>
        </w:rPr>
      </w:pPr>
      <w:hyperlink w:anchor="_Toc109640570" w:history="1">
        <w:r w:rsidR="00FD273B" w:rsidRPr="001F645B">
          <w:rPr>
            <w:rStyle w:val="Hypertextovodkaz"/>
            <w:rFonts w:ascii="Arial Narrow" w:hAnsi="Arial Narrow" w:cs="Arial"/>
            <w:noProof/>
          </w:rPr>
          <w:t>5.</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Obchodní a platební podmínky</w:t>
        </w:r>
        <w:r w:rsidR="00FD273B">
          <w:rPr>
            <w:noProof/>
            <w:webHidden/>
          </w:rPr>
          <w:tab/>
        </w:r>
        <w:r w:rsidR="00FD273B">
          <w:rPr>
            <w:noProof/>
            <w:webHidden/>
          </w:rPr>
          <w:fldChar w:fldCharType="begin"/>
        </w:r>
        <w:r w:rsidR="00FD273B">
          <w:rPr>
            <w:noProof/>
            <w:webHidden/>
          </w:rPr>
          <w:instrText xml:space="preserve"> PAGEREF _Toc109640570 \h </w:instrText>
        </w:r>
        <w:r w:rsidR="00FD273B">
          <w:rPr>
            <w:noProof/>
            <w:webHidden/>
          </w:rPr>
        </w:r>
        <w:r w:rsidR="00FD273B">
          <w:rPr>
            <w:noProof/>
            <w:webHidden/>
          </w:rPr>
          <w:fldChar w:fldCharType="separate"/>
        </w:r>
        <w:r w:rsidR="00FD273B">
          <w:rPr>
            <w:noProof/>
            <w:webHidden/>
          </w:rPr>
          <w:t>11</w:t>
        </w:r>
        <w:r w:rsidR="00FD273B">
          <w:rPr>
            <w:noProof/>
            <w:webHidden/>
          </w:rPr>
          <w:fldChar w:fldCharType="end"/>
        </w:r>
      </w:hyperlink>
    </w:p>
    <w:p w14:paraId="31952A5D" w14:textId="797F3BEC" w:rsidR="00FD273B" w:rsidRDefault="00EB563A" w:rsidP="00FD273B">
      <w:pPr>
        <w:pStyle w:val="Obsah1"/>
        <w:rPr>
          <w:rFonts w:asciiTheme="minorHAnsi" w:eastAsiaTheme="minorEastAsia" w:hAnsiTheme="minorHAnsi" w:cstheme="minorBidi"/>
          <w:noProof/>
          <w:lang w:eastAsia="cs-CZ"/>
        </w:rPr>
      </w:pPr>
      <w:hyperlink w:anchor="_Toc109640571" w:history="1">
        <w:r w:rsidR="00FD273B" w:rsidRPr="001F645B">
          <w:rPr>
            <w:rStyle w:val="Hypertextovodkaz"/>
            <w:rFonts w:ascii="Arial Narrow" w:hAnsi="Arial Narrow" w:cs="Arial"/>
            <w:noProof/>
          </w:rPr>
          <w:t>6.</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Způsob hodnocení nabídek podle hodnotících kritérií</w:t>
        </w:r>
        <w:r w:rsidR="00FD273B">
          <w:rPr>
            <w:noProof/>
            <w:webHidden/>
          </w:rPr>
          <w:tab/>
        </w:r>
        <w:r w:rsidR="00FD273B">
          <w:rPr>
            <w:noProof/>
            <w:webHidden/>
          </w:rPr>
          <w:fldChar w:fldCharType="begin"/>
        </w:r>
        <w:r w:rsidR="00FD273B">
          <w:rPr>
            <w:noProof/>
            <w:webHidden/>
          </w:rPr>
          <w:instrText xml:space="preserve"> PAGEREF _Toc109640571 \h </w:instrText>
        </w:r>
        <w:r w:rsidR="00FD273B">
          <w:rPr>
            <w:noProof/>
            <w:webHidden/>
          </w:rPr>
        </w:r>
        <w:r w:rsidR="00FD273B">
          <w:rPr>
            <w:noProof/>
            <w:webHidden/>
          </w:rPr>
          <w:fldChar w:fldCharType="separate"/>
        </w:r>
        <w:r w:rsidR="00FD273B">
          <w:rPr>
            <w:noProof/>
            <w:webHidden/>
          </w:rPr>
          <w:t>12</w:t>
        </w:r>
        <w:r w:rsidR="00FD273B">
          <w:rPr>
            <w:noProof/>
            <w:webHidden/>
          </w:rPr>
          <w:fldChar w:fldCharType="end"/>
        </w:r>
      </w:hyperlink>
    </w:p>
    <w:p w14:paraId="4286FA9E" w14:textId="6F92D316" w:rsidR="00FD273B" w:rsidRDefault="00EB563A" w:rsidP="00FD273B">
      <w:pPr>
        <w:pStyle w:val="Obsah1"/>
        <w:rPr>
          <w:rFonts w:asciiTheme="minorHAnsi" w:eastAsiaTheme="minorEastAsia" w:hAnsiTheme="minorHAnsi" w:cstheme="minorBidi"/>
          <w:noProof/>
          <w:lang w:eastAsia="cs-CZ"/>
        </w:rPr>
      </w:pPr>
      <w:hyperlink w:anchor="_Toc109640572" w:history="1">
        <w:r w:rsidR="00FD273B" w:rsidRPr="001F645B">
          <w:rPr>
            <w:rStyle w:val="Hypertextovodkaz"/>
            <w:rFonts w:ascii="Arial Narrow" w:hAnsi="Arial Narrow" w:cs="Arial"/>
            <w:noProof/>
          </w:rPr>
          <w:t>7.</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Elektronická aukce</w:t>
        </w:r>
        <w:r w:rsidR="00FD273B">
          <w:rPr>
            <w:noProof/>
            <w:webHidden/>
          </w:rPr>
          <w:tab/>
        </w:r>
        <w:r w:rsidR="00FD273B">
          <w:rPr>
            <w:noProof/>
            <w:webHidden/>
          </w:rPr>
          <w:fldChar w:fldCharType="begin"/>
        </w:r>
        <w:r w:rsidR="00FD273B">
          <w:rPr>
            <w:noProof/>
            <w:webHidden/>
          </w:rPr>
          <w:instrText xml:space="preserve"> PAGEREF _Toc109640572 \h </w:instrText>
        </w:r>
        <w:r w:rsidR="00FD273B">
          <w:rPr>
            <w:noProof/>
            <w:webHidden/>
          </w:rPr>
        </w:r>
        <w:r w:rsidR="00FD273B">
          <w:rPr>
            <w:noProof/>
            <w:webHidden/>
          </w:rPr>
          <w:fldChar w:fldCharType="separate"/>
        </w:r>
        <w:r w:rsidR="00FD273B">
          <w:rPr>
            <w:noProof/>
            <w:webHidden/>
          </w:rPr>
          <w:t>13</w:t>
        </w:r>
        <w:r w:rsidR="00FD273B">
          <w:rPr>
            <w:noProof/>
            <w:webHidden/>
          </w:rPr>
          <w:fldChar w:fldCharType="end"/>
        </w:r>
      </w:hyperlink>
    </w:p>
    <w:p w14:paraId="4961E851" w14:textId="11381B2D" w:rsidR="00FD273B" w:rsidRDefault="00EB563A" w:rsidP="00FD273B">
      <w:pPr>
        <w:pStyle w:val="Obsah1"/>
        <w:rPr>
          <w:rFonts w:asciiTheme="minorHAnsi" w:eastAsiaTheme="minorEastAsia" w:hAnsiTheme="minorHAnsi" w:cstheme="minorBidi"/>
          <w:noProof/>
          <w:lang w:eastAsia="cs-CZ"/>
        </w:rPr>
      </w:pPr>
      <w:hyperlink w:anchor="_Toc109640574" w:history="1">
        <w:r w:rsidR="00FD273B" w:rsidRPr="001F645B">
          <w:rPr>
            <w:rStyle w:val="Hypertextovodkaz"/>
            <w:rFonts w:ascii="Arial Narrow" w:hAnsi="Arial Narrow" w:cs="Arial"/>
            <w:noProof/>
          </w:rPr>
          <w:t>8.</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Způsob zpracování nabídkové ceny</w:t>
        </w:r>
        <w:r w:rsidR="00FD273B">
          <w:rPr>
            <w:noProof/>
            <w:webHidden/>
          </w:rPr>
          <w:tab/>
        </w:r>
        <w:r w:rsidR="00FD273B">
          <w:rPr>
            <w:noProof/>
            <w:webHidden/>
          </w:rPr>
          <w:fldChar w:fldCharType="begin"/>
        </w:r>
        <w:r w:rsidR="00FD273B">
          <w:rPr>
            <w:noProof/>
            <w:webHidden/>
          </w:rPr>
          <w:instrText xml:space="preserve"> PAGEREF _Toc109640574 \h </w:instrText>
        </w:r>
        <w:r w:rsidR="00FD273B">
          <w:rPr>
            <w:noProof/>
            <w:webHidden/>
          </w:rPr>
        </w:r>
        <w:r w:rsidR="00FD273B">
          <w:rPr>
            <w:noProof/>
            <w:webHidden/>
          </w:rPr>
          <w:fldChar w:fldCharType="separate"/>
        </w:r>
        <w:r w:rsidR="00FD273B">
          <w:rPr>
            <w:noProof/>
            <w:webHidden/>
          </w:rPr>
          <w:t>13</w:t>
        </w:r>
        <w:r w:rsidR="00FD273B">
          <w:rPr>
            <w:noProof/>
            <w:webHidden/>
          </w:rPr>
          <w:fldChar w:fldCharType="end"/>
        </w:r>
      </w:hyperlink>
    </w:p>
    <w:p w14:paraId="4C1A57B2" w14:textId="0B5C18C1" w:rsidR="00FD273B" w:rsidRDefault="00EB563A" w:rsidP="00FD273B">
      <w:pPr>
        <w:pStyle w:val="Obsah1"/>
        <w:rPr>
          <w:rFonts w:asciiTheme="minorHAnsi" w:eastAsiaTheme="minorEastAsia" w:hAnsiTheme="minorHAnsi" w:cstheme="minorBidi"/>
          <w:noProof/>
          <w:lang w:eastAsia="cs-CZ"/>
        </w:rPr>
      </w:pPr>
      <w:hyperlink w:anchor="_Toc109640575" w:history="1">
        <w:r w:rsidR="00FD273B" w:rsidRPr="001F645B">
          <w:rPr>
            <w:rStyle w:val="Hypertextovodkaz"/>
            <w:rFonts w:ascii="Arial Narrow" w:hAnsi="Arial Narrow" w:cs="Arial"/>
            <w:noProof/>
          </w:rPr>
          <w:t>9.</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Uveřejnění zadávací dokumentace</w:t>
        </w:r>
        <w:r w:rsidR="00FD273B">
          <w:rPr>
            <w:noProof/>
            <w:webHidden/>
          </w:rPr>
          <w:tab/>
        </w:r>
        <w:r w:rsidR="00FD273B">
          <w:rPr>
            <w:noProof/>
            <w:webHidden/>
          </w:rPr>
          <w:fldChar w:fldCharType="begin"/>
        </w:r>
        <w:r w:rsidR="00FD273B">
          <w:rPr>
            <w:noProof/>
            <w:webHidden/>
          </w:rPr>
          <w:instrText xml:space="preserve"> PAGEREF _Toc109640575 \h </w:instrText>
        </w:r>
        <w:r w:rsidR="00FD273B">
          <w:rPr>
            <w:noProof/>
            <w:webHidden/>
          </w:rPr>
        </w:r>
        <w:r w:rsidR="00FD273B">
          <w:rPr>
            <w:noProof/>
            <w:webHidden/>
          </w:rPr>
          <w:fldChar w:fldCharType="separate"/>
        </w:r>
        <w:r w:rsidR="00FD273B">
          <w:rPr>
            <w:noProof/>
            <w:webHidden/>
          </w:rPr>
          <w:t>14</w:t>
        </w:r>
        <w:r w:rsidR="00FD273B">
          <w:rPr>
            <w:noProof/>
            <w:webHidden/>
          </w:rPr>
          <w:fldChar w:fldCharType="end"/>
        </w:r>
      </w:hyperlink>
    </w:p>
    <w:p w14:paraId="29A33390" w14:textId="58BB1D55" w:rsidR="00FD273B" w:rsidRDefault="00EB563A" w:rsidP="00FD273B">
      <w:pPr>
        <w:pStyle w:val="Obsah1"/>
        <w:rPr>
          <w:rFonts w:asciiTheme="minorHAnsi" w:eastAsiaTheme="minorEastAsia" w:hAnsiTheme="minorHAnsi" w:cstheme="minorBidi"/>
          <w:noProof/>
          <w:lang w:eastAsia="cs-CZ"/>
        </w:rPr>
      </w:pPr>
      <w:hyperlink w:anchor="_Toc109640576" w:history="1">
        <w:r w:rsidR="00FD273B" w:rsidRPr="001F645B">
          <w:rPr>
            <w:rStyle w:val="Hypertextovodkaz"/>
            <w:rFonts w:ascii="Arial Narrow" w:hAnsi="Arial Narrow" w:cs="Arial"/>
            <w:noProof/>
          </w:rPr>
          <w:t>10.</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Hodnotící komise</w:t>
        </w:r>
        <w:r w:rsidR="00FD273B">
          <w:rPr>
            <w:noProof/>
            <w:webHidden/>
          </w:rPr>
          <w:tab/>
        </w:r>
        <w:r w:rsidR="00FD273B">
          <w:rPr>
            <w:noProof/>
            <w:webHidden/>
          </w:rPr>
          <w:fldChar w:fldCharType="begin"/>
        </w:r>
        <w:r w:rsidR="00FD273B">
          <w:rPr>
            <w:noProof/>
            <w:webHidden/>
          </w:rPr>
          <w:instrText xml:space="preserve"> PAGEREF _Toc109640576 \h </w:instrText>
        </w:r>
        <w:r w:rsidR="00FD273B">
          <w:rPr>
            <w:noProof/>
            <w:webHidden/>
          </w:rPr>
        </w:r>
        <w:r w:rsidR="00FD273B">
          <w:rPr>
            <w:noProof/>
            <w:webHidden/>
          </w:rPr>
          <w:fldChar w:fldCharType="separate"/>
        </w:r>
        <w:r w:rsidR="00FD273B">
          <w:rPr>
            <w:noProof/>
            <w:webHidden/>
          </w:rPr>
          <w:t>14</w:t>
        </w:r>
        <w:r w:rsidR="00FD273B">
          <w:rPr>
            <w:noProof/>
            <w:webHidden/>
          </w:rPr>
          <w:fldChar w:fldCharType="end"/>
        </w:r>
      </w:hyperlink>
    </w:p>
    <w:p w14:paraId="74FDE45D" w14:textId="0CE03D66" w:rsidR="00FD273B" w:rsidRDefault="00EB563A" w:rsidP="00FD273B">
      <w:pPr>
        <w:pStyle w:val="Obsah1"/>
        <w:rPr>
          <w:rFonts w:asciiTheme="minorHAnsi" w:eastAsiaTheme="minorEastAsia" w:hAnsiTheme="minorHAnsi" w:cstheme="minorBidi"/>
          <w:noProof/>
          <w:lang w:eastAsia="cs-CZ"/>
        </w:rPr>
      </w:pPr>
      <w:hyperlink w:anchor="_Toc109640577" w:history="1">
        <w:r w:rsidR="00FD273B" w:rsidRPr="001F645B">
          <w:rPr>
            <w:rStyle w:val="Hypertextovodkaz"/>
            <w:rFonts w:ascii="Arial Narrow" w:hAnsi="Arial Narrow" w:cs="Arial"/>
            <w:noProof/>
          </w:rPr>
          <w:t>11.</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Otevírání nabídek v elektronické podobě</w:t>
        </w:r>
        <w:r w:rsidR="00FD273B">
          <w:rPr>
            <w:noProof/>
            <w:webHidden/>
          </w:rPr>
          <w:tab/>
        </w:r>
        <w:r w:rsidR="00FD273B">
          <w:rPr>
            <w:noProof/>
            <w:webHidden/>
          </w:rPr>
          <w:fldChar w:fldCharType="begin"/>
        </w:r>
        <w:r w:rsidR="00FD273B">
          <w:rPr>
            <w:noProof/>
            <w:webHidden/>
          </w:rPr>
          <w:instrText xml:space="preserve"> PAGEREF _Toc109640577 \h </w:instrText>
        </w:r>
        <w:r w:rsidR="00FD273B">
          <w:rPr>
            <w:noProof/>
            <w:webHidden/>
          </w:rPr>
        </w:r>
        <w:r w:rsidR="00FD273B">
          <w:rPr>
            <w:noProof/>
            <w:webHidden/>
          </w:rPr>
          <w:fldChar w:fldCharType="separate"/>
        </w:r>
        <w:r w:rsidR="00FD273B">
          <w:rPr>
            <w:noProof/>
            <w:webHidden/>
          </w:rPr>
          <w:t>14</w:t>
        </w:r>
        <w:r w:rsidR="00FD273B">
          <w:rPr>
            <w:noProof/>
            <w:webHidden/>
          </w:rPr>
          <w:fldChar w:fldCharType="end"/>
        </w:r>
      </w:hyperlink>
    </w:p>
    <w:p w14:paraId="4B2EC7CF" w14:textId="4974D498" w:rsidR="00FD273B" w:rsidRDefault="00EB563A" w:rsidP="00FD273B">
      <w:pPr>
        <w:pStyle w:val="Obsah1"/>
        <w:rPr>
          <w:rFonts w:asciiTheme="minorHAnsi" w:eastAsiaTheme="minorEastAsia" w:hAnsiTheme="minorHAnsi" w:cstheme="minorBidi"/>
          <w:noProof/>
          <w:lang w:eastAsia="cs-CZ"/>
        </w:rPr>
      </w:pPr>
      <w:hyperlink w:anchor="_Toc109640578" w:history="1">
        <w:r w:rsidR="00FD273B" w:rsidRPr="001F645B">
          <w:rPr>
            <w:rStyle w:val="Hypertextovodkaz"/>
            <w:rFonts w:ascii="Arial Narrow" w:hAnsi="Arial Narrow" w:cs="Arial"/>
            <w:noProof/>
          </w:rPr>
          <w:t>12.</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Podmínky a požadavky na způsob podání nabídky</w:t>
        </w:r>
        <w:r w:rsidR="00FD273B">
          <w:rPr>
            <w:noProof/>
            <w:webHidden/>
          </w:rPr>
          <w:tab/>
        </w:r>
        <w:r w:rsidR="00FD273B">
          <w:rPr>
            <w:noProof/>
            <w:webHidden/>
          </w:rPr>
          <w:fldChar w:fldCharType="begin"/>
        </w:r>
        <w:r w:rsidR="00FD273B">
          <w:rPr>
            <w:noProof/>
            <w:webHidden/>
          </w:rPr>
          <w:instrText xml:space="preserve"> PAGEREF _Toc109640578 \h </w:instrText>
        </w:r>
        <w:r w:rsidR="00FD273B">
          <w:rPr>
            <w:noProof/>
            <w:webHidden/>
          </w:rPr>
        </w:r>
        <w:r w:rsidR="00FD273B">
          <w:rPr>
            <w:noProof/>
            <w:webHidden/>
          </w:rPr>
          <w:fldChar w:fldCharType="separate"/>
        </w:r>
        <w:r w:rsidR="00FD273B">
          <w:rPr>
            <w:noProof/>
            <w:webHidden/>
          </w:rPr>
          <w:t>14</w:t>
        </w:r>
        <w:r w:rsidR="00FD273B">
          <w:rPr>
            <w:noProof/>
            <w:webHidden/>
          </w:rPr>
          <w:fldChar w:fldCharType="end"/>
        </w:r>
      </w:hyperlink>
    </w:p>
    <w:p w14:paraId="5CB42C23" w14:textId="660A355C" w:rsidR="00FD273B" w:rsidRDefault="00EB563A" w:rsidP="00FD273B">
      <w:pPr>
        <w:pStyle w:val="Obsah1"/>
        <w:rPr>
          <w:rFonts w:asciiTheme="minorHAnsi" w:eastAsiaTheme="minorEastAsia" w:hAnsiTheme="minorHAnsi" w:cstheme="minorBidi"/>
          <w:noProof/>
          <w:lang w:eastAsia="cs-CZ"/>
        </w:rPr>
      </w:pPr>
      <w:hyperlink w:anchor="_Toc109640579" w:history="1">
        <w:r w:rsidR="00FD273B" w:rsidRPr="001F645B">
          <w:rPr>
            <w:rStyle w:val="Hypertextovodkaz"/>
            <w:rFonts w:ascii="Arial Narrow" w:hAnsi="Arial Narrow" w:cs="Arial"/>
            <w:noProof/>
          </w:rPr>
          <w:t>13.</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Prohlídka místa plnění</w:t>
        </w:r>
        <w:r w:rsidR="00FD273B">
          <w:rPr>
            <w:noProof/>
            <w:webHidden/>
          </w:rPr>
          <w:tab/>
        </w:r>
        <w:r w:rsidR="00FD273B">
          <w:rPr>
            <w:noProof/>
            <w:webHidden/>
          </w:rPr>
          <w:fldChar w:fldCharType="begin"/>
        </w:r>
        <w:r w:rsidR="00FD273B">
          <w:rPr>
            <w:noProof/>
            <w:webHidden/>
          </w:rPr>
          <w:instrText xml:space="preserve"> PAGEREF _Toc109640579 \h </w:instrText>
        </w:r>
        <w:r w:rsidR="00FD273B">
          <w:rPr>
            <w:noProof/>
            <w:webHidden/>
          </w:rPr>
        </w:r>
        <w:r w:rsidR="00FD273B">
          <w:rPr>
            <w:noProof/>
            <w:webHidden/>
          </w:rPr>
          <w:fldChar w:fldCharType="separate"/>
        </w:r>
        <w:r w:rsidR="00FD273B">
          <w:rPr>
            <w:noProof/>
            <w:webHidden/>
          </w:rPr>
          <w:t>17</w:t>
        </w:r>
        <w:r w:rsidR="00FD273B">
          <w:rPr>
            <w:noProof/>
            <w:webHidden/>
          </w:rPr>
          <w:fldChar w:fldCharType="end"/>
        </w:r>
      </w:hyperlink>
    </w:p>
    <w:p w14:paraId="070E0FB0" w14:textId="0F2E3DAD" w:rsidR="00FD273B" w:rsidRDefault="00EB563A" w:rsidP="00FD273B">
      <w:pPr>
        <w:pStyle w:val="Obsah1"/>
        <w:rPr>
          <w:rFonts w:asciiTheme="minorHAnsi" w:eastAsiaTheme="minorEastAsia" w:hAnsiTheme="minorHAnsi" w:cstheme="minorBidi"/>
          <w:noProof/>
          <w:lang w:eastAsia="cs-CZ"/>
        </w:rPr>
      </w:pPr>
      <w:hyperlink w:anchor="_Toc109640580" w:history="1">
        <w:r w:rsidR="00FD273B" w:rsidRPr="001F645B">
          <w:rPr>
            <w:rStyle w:val="Hypertextovodkaz"/>
            <w:rFonts w:ascii="Arial Narrow" w:hAnsi="Arial Narrow" w:cs="Arial"/>
            <w:noProof/>
          </w:rPr>
          <w:t>14.</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Bankovní záruka po podpisu smlouvy</w:t>
        </w:r>
        <w:r w:rsidR="00FD273B">
          <w:rPr>
            <w:noProof/>
            <w:webHidden/>
          </w:rPr>
          <w:tab/>
        </w:r>
        <w:r w:rsidR="00FD273B">
          <w:rPr>
            <w:noProof/>
            <w:webHidden/>
          </w:rPr>
          <w:fldChar w:fldCharType="begin"/>
        </w:r>
        <w:r w:rsidR="00FD273B">
          <w:rPr>
            <w:noProof/>
            <w:webHidden/>
          </w:rPr>
          <w:instrText xml:space="preserve"> PAGEREF _Toc109640580 \h </w:instrText>
        </w:r>
        <w:r w:rsidR="00FD273B">
          <w:rPr>
            <w:noProof/>
            <w:webHidden/>
          </w:rPr>
        </w:r>
        <w:r w:rsidR="00FD273B">
          <w:rPr>
            <w:noProof/>
            <w:webHidden/>
          </w:rPr>
          <w:fldChar w:fldCharType="separate"/>
        </w:r>
        <w:r w:rsidR="00FD273B">
          <w:rPr>
            <w:noProof/>
            <w:webHidden/>
          </w:rPr>
          <w:t>17</w:t>
        </w:r>
        <w:r w:rsidR="00FD273B">
          <w:rPr>
            <w:noProof/>
            <w:webHidden/>
          </w:rPr>
          <w:fldChar w:fldCharType="end"/>
        </w:r>
      </w:hyperlink>
    </w:p>
    <w:p w14:paraId="6120A379" w14:textId="03F7A2C6" w:rsidR="00FD273B" w:rsidRDefault="00EB563A" w:rsidP="00FD273B">
      <w:pPr>
        <w:pStyle w:val="Obsah1"/>
        <w:rPr>
          <w:rFonts w:asciiTheme="minorHAnsi" w:eastAsiaTheme="minorEastAsia" w:hAnsiTheme="minorHAnsi" w:cstheme="minorBidi"/>
          <w:noProof/>
          <w:lang w:eastAsia="cs-CZ"/>
        </w:rPr>
      </w:pPr>
      <w:hyperlink w:anchor="_Toc109640582" w:history="1">
        <w:r w:rsidR="00FD273B" w:rsidRPr="001F645B">
          <w:rPr>
            <w:rStyle w:val="Hypertextovodkaz"/>
            <w:rFonts w:ascii="Arial Narrow" w:hAnsi="Arial Narrow" w:cs="Arial"/>
            <w:noProof/>
          </w:rPr>
          <w:t>15.</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Zadávací lhůta</w:t>
        </w:r>
        <w:r w:rsidR="00FD273B">
          <w:rPr>
            <w:noProof/>
            <w:webHidden/>
          </w:rPr>
          <w:tab/>
        </w:r>
        <w:r w:rsidR="00FD273B">
          <w:rPr>
            <w:noProof/>
            <w:webHidden/>
          </w:rPr>
          <w:fldChar w:fldCharType="begin"/>
        </w:r>
        <w:r w:rsidR="00FD273B">
          <w:rPr>
            <w:noProof/>
            <w:webHidden/>
          </w:rPr>
          <w:instrText xml:space="preserve"> PAGEREF _Toc109640582 \h </w:instrText>
        </w:r>
        <w:r w:rsidR="00FD273B">
          <w:rPr>
            <w:noProof/>
            <w:webHidden/>
          </w:rPr>
        </w:r>
        <w:r w:rsidR="00FD273B">
          <w:rPr>
            <w:noProof/>
            <w:webHidden/>
          </w:rPr>
          <w:fldChar w:fldCharType="separate"/>
        </w:r>
        <w:r w:rsidR="00FD273B">
          <w:rPr>
            <w:noProof/>
            <w:webHidden/>
          </w:rPr>
          <w:t>18</w:t>
        </w:r>
        <w:r w:rsidR="00FD273B">
          <w:rPr>
            <w:noProof/>
            <w:webHidden/>
          </w:rPr>
          <w:fldChar w:fldCharType="end"/>
        </w:r>
      </w:hyperlink>
    </w:p>
    <w:p w14:paraId="3C2C3532" w14:textId="35E16196" w:rsidR="00FD273B" w:rsidRDefault="00EB563A" w:rsidP="00FD273B">
      <w:pPr>
        <w:pStyle w:val="Obsah1"/>
        <w:rPr>
          <w:rFonts w:asciiTheme="minorHAnsi" w:eastAsiaTheme="minorEastAsia" w:hAnsiTheme="minorHAnsi" w:cstheme="minorBidi"/>
          <w:noProof/>
          <w:lang w:eastAsia="cs-CZ"/>
        </w:rPr>
      </w:pPr>
      <w:hyperlink w:anchor="_Toc109640583" w:history="1">
        <w:r w:rsidR="00FD273B" w:rsidRPr="001F645B">
          <w:rPr>
            <w:rStyle w:val="Hypertextovodkaz"/>
            <w:rFonts w:ascii="Arial Narrow" w:hAnsi="Arial Narrow" w:cs="Arial"/>
            <w:noProof/>
          </w:rPr>
          <w:t>16.</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Vysvětlení zadávací dokumentace a komunikace se zadavatelem</w:t>
        </w:r>
        <w:r w:rsidR="00FD273B">
          <w:rPr>
            <w:noProof/>
            <w:webHidden/>
          </w:rPr>
          <w:tab/>
        </w:r>
        <w:r w:rsidR="00FD273B">
          <w:rPr>
            <w:noProof/>
            <w:webHidden/>
          </w:rPr>
          <w:fldChar w:fldCharType="begin"/>
        </w:r>
        <w:r w:rsidR="00FD273B">
          <w:rPr>
            <w:noProof/>
            <w:webHidden/>
          </w:rPr>
          <w:instrText xml:space="preserve"> PAGEREF _Toc109640583 \h </w:instrText>
        </w:r>
        <w:r w:rsidR="00FD273B">
          <w:rPr>
            <w:noProof/>
            <w:webHidden/>
          </w:rPr>
        </w:r>
        <w:r w:rsidR="00FD273B">
          <w:rPr>
            <w:noProof/>
            <w:webHidden/>
          </w:rPr>
          <w:fldChar w:fldCharType="separate"/>
        </w:r>
        <w:r w:rsidR="00FD273B">
          <w:rPr>
            <w:noProof/>
            <w:webHidden/>
          </w:rPr>
          <w:t>18</w:t>
        </w:r>
        <w:r w:rsidR="00FD273B">
          <w:rPr>
            <w:noProof/>
            <w:webHidden/>
          </w:rPr>
          <w:fldChar w:fldCharType="end"/>
        </w:r>
      </w:hyperlink>
    </w:p>
    <w:p w14:paraId="070189A6" w14:textId="3284AA88" w:rsidR="00FD273B" w:rsidRDefault="00EB563A" w:rsidP="00FD273B">
      <w:pPr>
        <w:pStyle w:val="Obsah1"/>
        <w:rPr>
          <w:rFonts w:asciiTheme="minorHAnsi" w:eastAsiaTheme="minorEastAsia" w:hAnsiTheme="minorHAnsi" w:cstheme="minorBidi"/>
          <w:noProof/>
          <w:lang w:eastAsia="cs-CZ"/>
        </w:rPr>
      </w:pPr>
      <w:hyperlink w:anchor="_Toc109640584" w:history="1">
        <w:r w:rsidR="00FD273B" w:rsidRPr="001F645B">
          <w:rPr>
            <w:rStyle w:val="Hypertextovodkaz"/>
            <w:rFonts w:ascii="Arial Narrow" w:hAnsi="Arial Narrow" w:cs="Arial"/>
            <w:noProof/>
          </w:rPr>
          <w:t>17.</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Podmínky a požadavky na způsob zpracování ceny</w:t>
        </w:r>
        <w:r w:rsidR="00FD273B">
          <w:rPr>
            <w:noProof/>
            <w:webHidden/>
          </w:rPr>
          <w:tab/>
        </w:r>
        <w:r w:rsidR="00FD273B">
          <w:rPr>
            <w:noProof/>
            <w:webHidden/>
          </w:rPr>
          <w:fldChar w:fldCharType="begin"/>
        </w:r>
        <w:r w:rsidR="00FD273B">
          <w:rPr>
            <w:noProof/>
            <w:webHidden/>
          </w:rPr>
          <w:instrText xml:space="preserve"> PAGEREF _Toc109640584 \h </w:instrText>
        </w:r>
        <w:r w:rsidR="00FD273B">
          <w:rPr>
            <w:noProof/>
            <w:webHidden/>
          </w:rPr>
        </w:r>
        <w:r w:rsidR="00FD273B">
          <w:rPr>
            <w:noProof/>
            <w:webHidden/>
          </w:rPr>
          <w:fldChar w:fldCharType="separate"/>
        </w:r>
        <w:r w:rsidR="00FD273B">
          <w:rPr>
            <w:noProof/>
            <w:webHidden/>
          </w:rPr>
          <w:t>18</w:t>
        </w:r>
        <w:r w:rsidR="00FD273B">
          <w:rPr>
            <w:noProof/>
            <w:webHidden/>
          </w:rPr>
          <w:fldChar w:fldCharType="end"/>
        </w:r>
      </w:hyperlink>
    </w:p>
    <w:p w14:paraId="3C74C70E" w14:textId="5E555B26" w:rsidR="00FD273B" w:rsidRDefault="00EB563A" w:rsidP="00FD273B">
      <w:pPr>
        <w:pStyle w:val="Obsah1"/>
        <w:rPr>
          <w:rFonts w:asciiTheme="minorHAnsi" w:eastAsiaTheme="minorEastAsia" w:hAnsiTheme="minorHAnsi" w:cstheme="minorBidi"/>
          <w:noProof/>
          <w:lang w:eastAsia="cs-CZ"/>
        </w:rPr>
      </w:pPr>
      <w:hyperlink w:anchor="_Toc109640587" w:history="1">
        <w:r w:rsidR="00FD273B" w:rsidRPr="001F645B">
          <w:rPr>
            <w:rStyle w:val="Hypertextovodkaz"/>
            <w:rFonts w:ascii="Arial Narrow" w:hAnsi="Arial Narrow" w:cs="Arial"/>
            <w:noProof/>
          </w:rPr>
          <w:t>18.</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Cenová soustava</w:t>
        </w:r>
        <w:r w:rsidR="00FD273B">
          <w:rPr>
            <w:noProof/>
            <w:webHidden/>
          </w:rPr>
          <w:tab/>
        </w:r>
        <w:r w:rsidR="00FD273B">
          <w:rPr>
            <w:noProof/>
            <w:webHidden/>
          </w:rPr>
          <w:fldChar w:fldCharType="begin"/>
        </w:r>
        <w:r w:rsidR="00FD273B">
          <w:rPr>
            <w:noProof/>
            <w:webHidden/>
          </w:rPr>
          <w:instrText xml:space="preserve"> PAGEREF _Toc109640587 \h </w:instrText>
        </w:r>
        <w:r w:rsidR="00FD273B">
          <w:rPr>
            <w:noProof/>
            <w:webHidden/>
          </w:rPr>
        </w:r>
        <w:r w:rsidR="00FD273B">
          <w:rPr>
            <w:noProof/>
            <w:webHidden/>
          </w:rPr>
          <w:fldChar w:fldCharType="separate"/>
        </w:r>
        <w:r w:rsidR="00FD273B">
          <w:rPr>
            <w:noProof/>
            <w:webHidden/>
          </w:rPr>
          <w:t>20</w:t>
        </w:r>
        <w:r w:rsidR="00FD273B">
          <w:rPr>
            <w:noProof/>
            <w:webHidden/>
          </w:rPr>
          <w:fldChar w:fldCharType="end"/>
        </w:r>
      </w:hyperlink>
    </w:p>
    <w:p w14:paraId="670528DE" w14:textId="7D0C61CF" w:rsidR="00FD273B" w:rsidRDefault="00EB563A" w:rsidP="00FD273B">
      <w:pPr>
        <w:pStyle w:val="Obsah1"/>
        <w:rPr>
          <w:rFonts w:asciiTheme="minorHAnsi" w:eastAsiaTheme="minorEastAsia" w:hAnsiTheme="minorHAnsi" w:cstheme="minorBidi"/>
          <w:noProof/>
          <w:lang w:eastAsia="cs-CZ"/>
        </w:rPr>
      </w:pPr>
      <w:hyperlink w:anchor="_Toc109640588" w:history="1">
        <w:r w:rsidR="00FD273B" w:rsidRPr="001F645B">
          <w:rPr>
            <w:rStyle w:val="Hypertextovodkaz"/>
            <w:rFonts w:ascii="Arial Narrow" w:hAnsi="Arial Narrow" w:cs="Arial"/>
            <w:noProof/>
          </w:rPr>
          <w:t>19.</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Závaznost a změna Soupisu prací a dodávek</w:t>
        </w:r>
        <w:r w:rsidR="00FD273B">
          <w:rPr>
            <w:noProof/>
            <w:webHidden/>
          </w:rPr>
          <w:tab/>
        </w:r>
        <w:r w:rsidR="00FD273B">
          <w:rPr>
            <w:noProof/>
            <w:webHidden/>
          </w:rPr>
          <w:fldChar w:fldCharType="begin"/>
        </w:r>
        <w:r w:rsidR="00FD273B">
          <w:rPr>
            <w:noProof/>
            <w:webHidden/>
          </w:rPr>
          <w:instrText xml:space="preserve"> PAGEREF _Toc109640588 \h </w:instrText>
        </w:r>
        <w:r w:rsidR="00FD273B">
          <w:rPr>
            <w:noProof/>
            <w:webHidden/>
          </w:rPr>
        </w:r>
        <w:r w:rsidR="00FD273B">
          <w:rPr>
            <w:noProof/>
            <w:webHidden/>
          </w:rPr>
          <w:fldChar w:fldCharType="separate"/>
        </w:r>
        <w:r w:rsidR="00FD273B">
          <w:rPr>
            <w:noProof/>
            <w:webHidden/>
          </w:rPr>
          <w:t>20</w:t>
        </w:r>
        <w:r w:rsidR="00FD273B">
          <w:rPr>
            <w:noProof/>
            <w:webHidden/>
          </w:rPr>
          <w:fldChar w:fldCharType="end"/>
        </w:r>
      </w:hyperlink>
    </w:p>
    <w:p w14:paraId="4BFDC31C" w14:textId="2D270431" w:rsidR="00FD273B" w:rsidRDefault="00EB563A" w:rsidP="00FD273B">
      <w:pPr>
        <w:pStyle w:val="Obsah1"/>
        <w:rPr>
          <w:rFonts w:asciiTheme="minorHAnsi" w:eastAsiaTheme="minorEastAsia" w:hAnsiTheme="minorHAnsi" w:cstheme="minorBidi"/>
          <w:noProof/>
          <w:lang w:eastAsia="cs-CZ"/>
        </w:rPr>
      </w:pPr>
      <w:hyperlink w:anchor="_Toc109640589" w:history="1">
        <w:r w:rsidR="00FD273B" w:rsidRPr="001F645B">
          <w:rPr>
            <w:rStyle w:val="Hypertextovodkaz"/>
            <w:rFonts w:ascii="Arial Narrow" w:hAnsi="Arial Narrow" w:cs="Arial"/>
            <w:noProof/>
          </w:rPr>
          <w:t>20.</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Elektronická forma soupisu</w:t>
        </w:r>
        <w:r w:rsidR="00FD273B">
          <w:rPr>
            <w:noProof/>
            <w:webHidden/>
          </w:rPr>
          <w:tab/>
        </w:r>
        <w:r w:rsidR="00FD273B">
          <w:rPr>
            <w:noProof/>
            <w:webHidden/>
          </w:rPr>
          <w:fldChar w:fldCharType="begin"/>
        </w:r>
        <w:r w:rsidR="00FD273B">
          <w:rPr>
            <w:noProof/>
            <w:webHidden/>
          </w:rPr>
          <w:instrText xml:space="preserve"> PAGEREF _Toc109640589 \h </w:instrText>
        </w:r>
        <w:r w:rsidR="00FD273B">
          <w:rPr>
            <w:noProof/>
            <w:webHidden/>
          </w:rPr>
        </w:r>
        <w:r w:rsidR="00FD273B">
          <w:rPr>
            <w:noProof/>
            <w:webHidden/>
          </w:rPr>
          <w:fldChar w:fldCharType="separate"/>
        </w:r>
        <w:r w:rsidR="00FD273B">
          <w:rPr>
            <w:noProof/>
            <w:webHidden/>
          </w:rPr>
          <w:t>20</w:t>
        </w:r>
        <w:r w:rsidR="00FD273B">
          <w:rPr>
            <w:noProof/>
            <w:webHidden/>
          </w:rPr>
          <w:fldChar w:fldCharType="end"/>
        </w:r>
      </w:hyperlink>
    </w:p>
    <w:p w14:paraId="6132E9AE" w14:textId="044B0FB1" w:rsidR="00FD273B" w:rsidRDefault="00EB563A" w:rsidP="00FD273B">
      <w:pPr>
        <w:pStyle w:val="Obsah1"/>
        <w:rPr>
          <w:rFonts w:asciiTheme="minorHAnsi" w:eastAsiaTheme="minorEastAsia" w:hAnsiTheme="minorHAnsi" w:cstheme="minorBidi"/>
          <w:noProof/>
          <w:lang w:eastAsia="cs-CZ"/>
        </w:rPr>
      </w:pPr>
      <w:hyperlink w:anchor="_Toc109640590" w:history="1">
        <w:r w:rsidR="00FD273B" w:rsidRPr="001F645B">
          <w:rPr>
            <w:rStyle w:val="Hypertextovodkaz"/>
            <w:rFonts w:ascii="Arial Narrow" w:hAnsi="Arial Narrow" w:cs="Arial"/>
            <w:noProof/>
          </w:rPr>
          <w:t>21.</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Závaznost požadavků Zadavatele</w:t>
        </w:r>
        <w:r w:rsidR="00FD273B">
          <w:rPr>
            <w:noProof/>
            <w:webHidden/>
          </w:rPr>
          <w:tab/>
        </w:r>
        <w:r w:rsidR="00FD273B">
          <w:rPr>
            <w:noProof/>
            <w:webHidden/>
          </w:rPr>
          <w:fldChar w:fldCharType="begin"/>
        </w:r>
        <w:r w:rsidR="00FD273B">
          <w:rPr>
            <w:noProof/>
            <w:webHidden/>
          </w:rPr>
          <w:instrText xml:space="preserve"> PAGEREF _Toc109640590 \h </w:instrText>
        </w:r>
        <w:r w:rsidR="00FD273B">
          <w:rPr>
            <w:noProof/>
            <w:webHidden/>
          </w:rPr>
        </w:r>
        <w:r w:rsidR="00FD273B">
          <w:rPr>
            <w:noProof/>
            <w:webHidden/>
          </w:rPr>
          <w:fldChar w:fldCharType="separate"/>
        </w:r>
        <w:r w:rsidR="00FD273B">
          <w:rPr>
            <w:noProof/>
            <w:webHidden/>
          </w:rPr>
          <w:t>21</w:t>
        </w:r>
        <w:r w:rsidR="00FD273B">
          <w:rPr>
            <w:noProof/>
            <w:webHidden/>
          </w:rPr>
          <w:fldChar w:fldCharType="end"/>
        </w:r>
      </w:hyperlink>
    </w:p>
    <w:p w14:paraId="7D19D17F" w14:textId="3F33E033" w:rsidR="00FD273B" w:rsidRDefault="00EB563A" w:rsidP="00FD273B">
      <w:pPr>
        <w:pStyle w:val="Obsah1"/>
        <w:rPr>
          <w:rFonts w:asciiTheme="minorHAnsi" w:eastAsiaTheme="minorEastAsia" w:hAnsiTheme="minorHAnsi" w:cstheme="minorBidi"/>
          <w:noProof/>
          <w:lang w:eastAsia="cs-CZ"/>
        </w:rPr>
      </w:pPr>
      <w:hyperlink w:anchor="_Toc109640592" w:history="1">
        <w:r w:rsidR="00FD273B" w:rsidRPr="001F645B">
          <w:rPr>
            <w:rStyle w:val="Hypertextovodkaz"/>
            <w:rFonts w:ascii="Arial Narrow" w:hAnsi="Arial Narrow" w:cs="Arial"/>
            <w:noProof/>
          </w:rPr>
          <w:t>22.</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Další podmínky a práva zadavatele</w:t>
        </w:r>
        <w:r w:rsidR="00FD273B">
          <w:rPr>
            <w:noProof/>
            <w:webHidden/>
          </w:rPr>
          <w:tab/>
        </w:r>
        <w:r w:rsidR="00FD273B">
          <w:rPr>
            <w:noProof/>
            <w:webHidden/>
          </w:rPr>
          <w:fldChar w:fldCharType="begin"/>
        </w:r>
        <w:r w:rsidR="00FD273B">
          <w:rPr>
            <w:noProof/>
            <w:webHidden/>
          </w:rPr>
          <w:instrText xml:space="preserve"> PAGEREF _Toc109640592 \h </w:instrText>
        </w:r>
        <w:r w:rsidR="00FD273B">
          <w:rPr>
            <w:noProof/>
            <w:webHidden/>
          </w:rPr>
        </w:r>
        <w:r w:rsidR="00FD273B">
          <w:rPr>
            <w:noProof/>
            <w:webHidden/>
          </w:rPr>
          <w:fldChar w:fldCharType="separate"/>
        </w:r>
        <w:r w:rsidR="00FD273B">
          <w:rPr>
            <w:noProof/>
            <w:webHidden/>
          </w:rPr>
          <w:t>21</w:t>
        </w:r>
        <w:r w:rsidR="00FD273B">
          <w:rPr>
            <w:noProof/>
            <w:webHidden/>
          </w:rPr>
          <w:fldChar w:fldCharType="end"/>
        </w:r>
      </w:hyperlink>
    </w:p>
    <w:p w14:paraId="2CB1967E" w14:textId="493CAC11" w:rsidR="00FD273B" w:rsidRDefault="00EB563A" w:rsidP="00FD273B">
      <w:pPr>
        <w:pStyle w:val="Obsah1"/>
        <w:rPr>
          <w:rFonts w:asciiTheme="minorHAnsi" w:eastAsiaTheme="minorEastAsia" w:hAnsiTheme="minorHAnsi" w:cstheme="minorBidi"/>
          <w:noProof/>
          <w:lang w:eastAsia="cs-CZ"/>
        </w:rPr>
      </w:pPr>
      <w:hyperlink w:anchor="_Toc109640597" w:history="1">
        <w:r w:rsidR="00FD273B" w:rsidRPr="001F645B">
          <w:rPr>
            <w:rStyle w:val="Hypertextovodkaz"/>
            <w:rFonts w:ascii="Arial Narrow" w:hAnsi="Arial Narrow" w:cs="Arial"/>
            <w:noProof/>
          </w:rPr>
          <w:t>23.</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Posuzování případné nezpůsobilosti účastníka</w:t>
        </w:r>
        <w:r w:rsidR="00FD273B">
          <w:rPr>
            <w:noProof/>
            <w:webHidden/>
          </w:rPr>
          <w:tab/>
        </w:r>
        <w:r w:rsidR="00FD273B">
          <w:rPr>
            <w:noProof/>
            <w:webHidden/>
          </w:rPr>
          <w:fldChar w:fldCharType="begin"/>
        </w:r>
        <w:r w:rsidR="00FD273B">
          <w:rPr>
            <w:noProof/>
            <w:webHidden/>
          </w:rPr>
          <w:instrText xml:space="preserve"> PAGEREF _Toc109640597 \h </w:instrText>
        </w:r>
        <w:r w:rsidR="00FD273B">
          <w:rPr>
            <w:noProof/>
            <w:webHidden/>
          </w:rPr>
        </w:r>
        <w:r w:rsidR="00FD273B">
          <w:rPr>
            <w:noProof/>
            <w:webHidden/>
          </w:rPr>
          <w:fldChar w:fldCharType="separate"/>
        </w:r>
        <w:r w:rsidR="00FD273B">
          <w:rPr>
            <w:noProof/>
            <w:webHidden/>
          </w:rPr>
          <w:t>24</w:t>
        </w:r>
        <w:r w:rsidR="00FD273B">
          <w:rPr>
            <w:noProof/>
            <w:webHidden/>
          </w:rPr>
          <w:fldChar w:fldCharType="end"/>
        </w:r>
      </w:hyperlink>
    </w:p>
    <w:p w14:paraId="33E72648" w14:textId="5FFCC479" w:rsidR="00FD273B" w:rsidRDefault="00EB563A" w:rsidP="00FD273B">
      <w:pPr>
        <w:pStyle w:val="Obsah1"/>
        <w:rPr>
          <w:rFonts w:asciiTheme="minorHAnsi" w:eastAsiaTheme="minorEastAsia" w:hAnsiTheme="minorHAnsi" w:cstheme="minorBidi"/>
          <w:noProof/>
          <w:lang w:eastAsia="cs-CZ"/>
        </w:rPr>
      </w:pPr>
      <w:hyperlink w:anchor="_Toc109640598" w:history="1">
        <w:r w:rsidR="00FD273B" w:rsidRPr="001F645B">
          <w:rPr>
            <w:rStyle w:val="Hypertextovodkaz"/>
            <w:rFonts w:ascii="Arial Narrow" w:hAnsi="Arial Narrow" w:cs="Arial"/>
            <w:noProof/>
          </w:rPr>
          <w:t>24.</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Vyhrazené změny závazku podle § 100 odst. 2 ZZVZ</w:t>
        </w:r>
        <w:r w:rsidR="00FD273B">
          <w:rPr>
            <w:noProof/>
            <w:webHidden/>
          </w:rPr>
          <w:tab/>
        </w:r>
        <w:r w:rsidR="00FD273B">
          <w:rPr>
            <w:noProof/>
            <w:webHidden/>
          </w:rPr>
          <w:fldChar w:fldCharType="begin"/>
        </w:r>
        <w:r w:rsidR="00FD273B">
          <w:rPr>
            <w:noProof/>
            <w:webHidden/>
          </w:rPr>
          <w:instrText xml:space="preserve"> PAGEREF _Toc109640598 \h </w:instrText>
        </w:r>
        <w:r w:rsidR="00FD273B">
          <w:rPr>
            <w:noProof/>
            <w:webHidden/>
          </w:rPr>
        </w:r>
        <w:r w:rsidR="00FD273B">
          <w:rPr>
            <w:noProof/>
            <w:webHidden/>
          </w:rPr>
          <w:fldChar w:fldCharType="separate"/>
        </w:r>
        <w:r w:rsidR="00FD273B">
          <w:rPr>
            <w:noProof/>
            <w:webHidden/>
          </w:rPr>
          <w:t>25</w:t>
        </w:r>
        <w:r w:rsidR="00FD273B">
          <w:rPr>
            <w:noProof/>
            <w:webHidden/>
          </w:rPr>
          <w:fldChar w:fldCharType="end"/>
        </w:r>
      </w:hyperlink>
    </w:p>
    <w:p w14:paraId="45B46F13" w14:textId="1780BED6" w:rsidR="00FD273B" w:rsidRDefault="00EB563A" w:rsidP="00FD273B">
      <w:pPr>
        <w:pStyle w:val="Obsah1"/>
        <w:rPr>
          <w:rFonts w:asciiTheme="minorHAnsi" w:eastAsiaTheme="minorEastAsia" w:hAnsiTheme="minorHAnsi" w:cstheme="minorBidi"/>
          <w:noProof/>
          <w:lang w:eastAsia="cs-CZ"/>
        </w:rPr>
      </w:pPr>
      <w:hyperlink w:anchor="_Toc109640599" w:history="1">
        <w:r w:rsidR="00FD273B" w:rsidRPr="001F645B">
          <w:rPr>
            <w:rStyle w:val="Hypertextovodkaz"/>
            <w:rFonts w:ascii="Arial Narrow" w:hAnsi="Arial Narrow" w:cs="Arial"/>
            <w:noProof/>
          </w:rPr>
          <w:t>25.</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Čestné prohlášení dodavatele o neexistenci zákazu zadání veřejné zakázky</w:t>
        </w:r>
        <w:r w:rsidR="00FD273B">
          <w:rPr>
            <w:noProof/>
            <w:webHidden/>
          </w:rPr>
          <w:tab/>
        </w:r>
        <w:r w:rsidR="00FD273B">
          <w:rPr>
            <w:noProof/>
            <w:webHidden/>
          </w:rPr>
          <w:fldChar w:fldCharType="begin"/>
        </w:r>
        <w:r w:rsidR="00FD273B">
          <w:rPr>
            <w:noProof/>
            <w:webHidden/>
          </w:rPr>
          <w:instrText xml:space="preserve"> PAGEREF _Toc109640599 \h </w:instrText>
        </w:r>
        <w:r w:rsidR="00FD273B">
          <w:rPr>
            <w:noProof/>
            <w:webHidden/>
          </w:rPr>
        </w:r>
        <w:r w:rsidR="00FD273B">
          <w:rPr>
            <w:noProof/>
            <w:webHidden/>
          </w:rPr>
          <w:fldChar w:fldCharType="separate"/>
        </w:r>
        <w:r w:rsidR="00FD273B">
          <w:rPr>
            <w:noProof/>
            <w:webHidden/>
          </w:rPr>
          <w:t>26</w:t>
        </w:r>
        <w:r w:rsidR="00FD273B">
          <w:rPr>
            <w:noProof/>
            <w:webHidden/>
          </w:rPr>
          <w:fldChar w:fldCharType="end"/>
        </w:r>
      </w:hyperlink>
    </w:p>
    <w:p w14:paraId="3615FA5A" w14:textId="65D88316" w:rsidR="00FD273B" w:rsidRDefault="00EB563A" w:rsidP="00FD273B">
      <w:pPr>
        <w:pStyle w:val="Obsah1"/>
        <w:rPr>
          <w:rFonts w:asciiTheme="minorHAnsi" w:eastAsiaTheme="minorEastAsia" w:hAnsiTheme="minorHAnsi" w:cstheme="minorBidi"/>
          <w:noProof/>
          <w:lang w:eastAsia="cs-CZ"/>
        </w:rPr>
      </w:pPr>
      <w:hyperlink w:anchor="_Toc109640600" w:history="1">
        <w:r w:rsidR="00FD273B" w:rsidRPr="001F645B">
          <w:rPr>
            <w:rStyle w:val="Hypertextovodkaz"/>
            <w:rFonts w:ascii="Arial Narrow" w:hAnsi="Arial Narrow" w:cs="Arial"/>
            <w:noProof/>
          </w:rPr>
          <w:t>26.</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Podpisová doložka</w:t>
        </w:r>
        <w:r w:rsidR="00FD273B">
          <w:rPr>
            <w:noProof/>
            <w:webHidden/>
          </w:rPr>
          <w:tab/>
        </w:r>
        <w:r w:rsidR="00FD273B">
          <w:rPr>
            <w:noProof/>
            <w:webHidden/>
          </w:rPr>
          <w:fldChar w:fldCharType="begin"/>
        </w:r>
        <w:r w:rsidR="00FD273B">
          <w:rPr>
            <w:noProof/>
            <w:webHidden/>
          </w:rPr>
          <w:instrText xml:space="preserve"> PAGEREF _Toc109640600 \h </w:instrText>
        </w:r>
        <w:r w:rsidR="00FD273B">
          <w:rPr>
            <w:noProof/>
            <w:webHidden/>
          </w:rPr>
        </w:r>
        <w:r w:rsidR="00FD273B">
          <w:rPr>
            <w:noProof/>
            <w:webHidden/>
          </w:rPr>
          <w:fldChar w:fldCharType="separate"/>
        </w:r>
        <w:r w:rsidR="00FD273B">
          <w:rPr>
            <w:noProof/>
            <w:webHidden/>
          </w:rPr>
          <w:t>26</w:t>
        </w:r>
        <w:r w:rsidR="00FD273B">
          <w:rPr>
            <w:noProof/>
            <w:webHidden/>
          </w:rPr>
          <w:fldChar w:fldCharType="end"/>
        </w:r>
      </w:hyperlink>
    </w:p>
    <w:p w14:paraId="04322F5B" w14:textId="5127CE9C" w:rsidR="00FD273B" w:rsidRDefault="00EB563A" w:rsidP="00FD273B">
      <w:pPr>
        <w:pStyle w:val="Obsah1"/>
        <w:rPr>
          <w:rFonts w:asciiTheme="minorHAnsi" w:eastAsiaTheme="minorEastAsia" w:hAnsiTheme="minorHAnsi" w:cstheme="minorBidi"/>
          <w:noProof/>
          <w:lang w:eastAsia="cs-CZ"/>
        </w:rPr>
      </w:pPr>
      <w:hyperlink w:anchor="_Toc109640601" w:history="1">
        <w:r w:rsidR="00FD273B" w:rsidRPr="001F645B">
          <w:rPr>
            <w:rStyle w:val="Hypertextovodkaz"/>
            <w:rFonts w:ascii="Arial Narrow" w:hAnsi="Arial Narrow" w:cs="Arial"/>
            <w:noProof/>
          </w:rPr>
          <w:t>27.</w:t>
        </w:r>
        <w:r w:rsidR="00FD273B">
          <w:rPr>
            <w:rFonts w:asciiTheme="minorHAnsi" w:eastAsiaTheme="minorEastAsia" w:hAnsiTheme="minorHAnsi" w:cstheme="minorBidi"/>
            <w:noProof/>
            <w:lang w:eastAsia="cs-CZ"/>
          </w:rPr>
          <w:tab/>
        </w:r>
        <w:r w:rsidR="00FD273B" w:rsidRPr="001F645B">
          <w:rPr>
            <w:rStyle w:val="Hypertextovodkaz"/>
            <w:rFonts w:ascii="Arial" w:hAnsi="Arial" w:cs="Arial"/>
            <w:noProof/>
          </w:rPr>
          <w:t>Obsah zadávací dokumentace</w:t>
        </w:r>
        <w:r w:rsidR="00FD273B">
          <w:rPr>
            <w:noProof/>
            <w:webHidden/>
          </w:rPr>
          <w:tab/>
        </w:r>
        <w:r w:rsidR="00FD273B">
          <w:rPr>
            <w:noProof/>
            <w:webHidden/>
          </w:rPr>
          <w:fldChar w:fldCharType="begin"/>
        </w:r>
        <w:r w:rsidR="00FD273B">
          <w:rPr>
            <w:noProof/>
            <w:webHidden/>
          </w:rPr>
          <w:instrText xml:space="preserve"> PAGEREF _Toc109640601 \h </w:instrText>
        </w:r>
        <w:r w:rsidR="00FD273B">
          <w:rPr>
            <w:noProof/>
            <w:webHidden/>
          </w:rPr>
        </w:r>
        <w:r w:rsidR="00FD273B">
          <w:rPr>
            <w:noProof/>
            <w:webHidden/>
          </w:rPr>
          <w:fldChar w:fldCharType="separate"/>
        </w:r>
        <w:r w:rsidR="00FD273B">
          <w:rPr>
            <w:noProof/>
            <w:webHidden/>
          </w:rPr>
          <w:t>27</w:t>
        </w:r>
        <w:r w:rsidR="00FD273B">
          <w:rPr>
            <w:noProof/>
            <w:webHidden/>
          </w:rPr>
          <w:fldChar w:fldCharType="end"/>
        </w:r>
      </w:hyperlink>
    </w:p>
    <w:p w14:paraId="06CE282E" w14:textId="144F75AD" w:rsidR="003D49B5" w:rsidRPr="006304D1" w:rsidRDefault="0093543E" w:rsidP="003D49B5">
      <w:pPr>
        <w:rPr>
          <w:rFonts w:ascii="Arial" w:hAnsi="Arial" w:cs="Arial"/>
          <w:b/>
          <w:bCs/>
        </w:rPr>
      </w:pPr>
      <w:r w:rsidRPr="006304D1">
        <w:rPr>
          <w:rFonts w:ascii="Arial" w:hAnsi="Arial" w:cs="Arial"/>
          <w:b/>
          <w:bCs/>
          <w:sz w:val="20"/>
          <w:szCs w:val="20"/>
        </w:rPr>
        <w:fldChar w:fldCharType="end"/>
      </w:r>
    </w:p>
    <w:p w14:paraId="51441DC4" w14:textId="77777777" w:rsidR="00D359C6" w:rsidRPr="006304D1" w:rsidRDefault="00D359C6" w:rsidP="003D49B5">
      <w:pPr>
        <w:rPr>
          <w:rFonts w:ascii="Arial" w:hAnsi="Arial" w:cs="Arial"/>
          <w:b/>
          <w:bCs/>
        </w:rPr>
      </w:pPr>
    </w:p>
    <w:p w14:paraId="61729E60" w14:textId="799183D5" w:rsidR="00057325" w:rsidRPr="006304D1" w:rsidRDefault="00D359C6" w:rsidP="00B07D82">
      <w:pPr>
        <w:spacing w:after="200" w:line="276" w:lineRule="auto"/>
        <w:jc w:val="left"/>
        <w:rPr>
          <w:rFonts w:ascii="Arial" w:hAnsi="Arial" w:cs="Arial"/>
          <w:b/>
          <w:bCs/>
          <w:kern w:val="32"/>
          <w:sz w:val="32"/>
          <w:szCs w:val="32"/>
        </w:rPr>
      </w:pPr>
      <w:r w:rsidRPr="006304D1">
        <w:rPr>
          <w:rFonts w:ascii="Arial" w:hAnsi="Arial" w:cs="Arial"/>
          <w:b/>
          <w:bCs/>
        </w:rPr>
        <w:br w:type="page"/>
      </w:r>
      <w:bookmarkStart w:id="2" w:name="_Toc333844584"/>
      <w:bookmarkStart w:id="3" w:name="_Toc422732169"/>
      <w:r w:rsidR="00057325" w:rsidRPr="006304D1">
        <w:rPr>
          <w:rFonts w:ascii="Arial" w:hAnsi="Arial" w:cs="Arial"/>
          <w:b/>
          <w:bCs/>
          <w:kern w:val="32"/>
          <w:sz w:val="32"/>
          <w:szCs w:val="32"/>
        </w:rPr>
        <w:lastRenderedPageBreak/>
        <w:t>Preambule</w:t>
      </w:r>
    </w:p>
    <w:p w14:paraId="072823A6" w14:textId="2B12D2BB" w:rsidR="00057325" w:rsidRPr="008426BA" w:rsidRDefault="00057325" w:rsidP="00E56013">
      <w:pPr>
        <w:spacing w:before="240"/>
        <w:rPr>
          <w:rFonts w:ascii="Arial" w:hAnsi="Arial" w:cs="Arial"/>
          <w:sz w:val="20"/>
          <w:szCs w:val="20"/>
        </w:rPr>
      </w:pPr>
      <w:r w:rsidRPr="008426BA">
        <w:rPr>
          <w:rFonts w:ascii="Arial" w:hAnsi="Arial" w:cs="Arial"/>
          <w:sz w:val="20"/>
          <w:szCs w:val="20"/>
        </w:rPr>
        <w:t xml:space="preserve">Zadávací dokumentace je vypracovaná jako podklad pro podání nabídek dodavatelů v rámci nadlimitního </w:t>
      </w:r>
      <w:r w:rsidR="008426BA" w:rsidRPr="008426BA">
        <w:rPr>
          <w:rFonts w:ascii="Arial" w:hAnsi="Arial" w:cs="Arial"/>
          <w:sz w:val="20"/>
          <w:szCs w:val="20"/>
        </w:rPr>
        <w:t xml:space="preserve">užšího </w:t>
      </w:r>
      <w:r w:rsidRPr="008426BA">
        <w:rPr>
          <w:rFonts w:ascii="Arial" w:hAnsi="Arial" w:cs="Arial"/>
          <w:sz w:val="20"/>
          <w:szCs w:val="20"/>
        </w:rPr>
        <w:t xml:space="preserve">řízení </w:t>
      </w:r>
      <w:r w:rsidR="00C33263">
        <w:rPr>
          <w:rFonts w:ascii="Arial" w:hAnsi="Arial" w:cs="Arial"/>
          <w:sz w:val="20"/>
          <w:szCs w:val="20"/>
        </w:rPr>
        <w:t xml:space="preserve">s elektronickou aukcí </w:t>
      </w:r>
      <w:r w:rsidR="00250210" w:rsidRPr="006304D1">
        <w:rPr>
          <w:rFonts w:ascii="Arial" w:hAnsi="Arial" w:cs="Arial"/>
          <w:sz w:val="20"/>
          <w:szCs w:val="20"/>
        </w:rPr>
        <w:t>navazující na zavedený systém kvalifikace s názvem „</w:t>
      </w:r>
      <w:r w:rsidR="00250210" w:rsidRPr="006304D1">
        <w:rPr>
          <w:rFonts w:ascii="Arial" w:hAnsi="Arial" w:cs="Arial"/>
          <w:b/>
          <w:bCs/>
          <w:sz w:val="20"/>
          <w:szCs w:val="20"/>
        </w:rPr>
        <w:t>Systém kvalifikace - Výměna ved</w:t>
      </w:r>
      <w:r w:rsidR="00250210" w:rsidRPr="00523571">
        <w:rPr>
          <w:rFonts w:ascii="Arial" w:hAnsi="Arial" w:cs="Arial"/>
          <w:b/>
          <w:bCs/>
          <w:sz w:val="20"/>
          <w:szCs w:val="20"/>
        </w:rPr>
        <w:t>ení a rekonstrukce rozvoden</w:t>
      </w:r>
      <w:r w:rsidR="00250210" w:rsidRPr="00523571">
        <w:rPr>
          <w:rFonts w:ascii="Arial" w:hAnsi="Arial" w:cs="Arial"/>
          <w:sz w:val="20"/>
          <w:szCs w:val="20"/>
        </w:rPr>
        <w:t>“, ev. č. zakázky ve Věstníku veřejných zakázek: Z2020-008789 (dá</w:t>
      </w:r>
      <w:r w:rsidR="00250210" w:rsidRPr="006304D1">
        <w:rPr>
          <w:rFonts w:ascii="Arial" w:hAnsi="Arial" w:cs="Arial"/>
          <w:sz w:val="20"/>
          <w:szCs w:val="20"/>
        </w:rPr>
        <w:t>le jen „</w:t>
      </w:r>
      <w:r w:rsidR="00250210" w:rsidRPr="006304D1">
        <w:rPr>
          <w:rFonts w:ascii="Arial" w:hAnsi="Arial" w:cs="Arial"/>
          <w:b/>
          <w:bCs/>
          <w:sz w:val="20"/>
          <w:szCs w:val="20"/>
        </w:rPr>
        <w:t>Systém kvalifikace</w:t>
      </w:r>
      <w:r w:rsidR="00250210" w:rsidRPr="006304D1">
        <w:rPr>
          <w:rFonts w:ascii="Arial" w:hAnsi="Arial" w:cs="Arial"/>
          <w:sz w:val="20"/>
          <w:szCs w:val="20"/>
        </w:rPr>
        <w:t xml:space="preserve">“), </w:t>
      </w:r>
      <w:r w:rsidR="00250210" w:rsidRPr="006304D1">
        <w:rPr>
          <w:rFonts w:ascii="Arial" w:hAnsi="Arial" w:cs="Arial"/>
          <w:b/>
          <w:bCs/>
          <w:sz w:val="20"/>
          <w:szCs w:val="20"/>
        </w:rPr>
        <w:t>určenou všem kvalifikovaným účastníkům zařazeným do Systému kvalifikace</w:t>
      </w:r>
      <w:r w:rsidR="00523571">
        <w:rPr>
          <w:rFonts w:ascii="Arial" w:hAnsi="Arial" w:cs="Arial"/>
          <w:b/>
          <w:bCs/>
          <w:sz w:val="20"/>
          <w:szCs w:val="20"/>
        </w:rPr>
        <w:t xml:space="preserve"> do </w:t>
      </w:r>
      <w:r w:rsidR="00177BD2">
        <w:rPr>
          <w:rFonts w:ascii="Arial" w:hAnsi="Arial" w:cs="Arial"/>
          <w:b/>
          <w:bCs/>
          <w:sz w:val="20"/>
          <w:szCs w:val="20"/>
        </w:rPr>
        <w:t xml:space="preserve">kategorie </w:t>
      </w:r>
      <w:r w:rsidR="00523571">
        <w:rPr>
          <w:rFonts w:ascii="Arial" w:hAnsi="Arial" w:cs="Arial"/>
          <w:b/>
          <w:bCs/>
          <w:sz w:val="20"/>
          <w:szCs w:val="20"/>
        </w:rPr>
        <w:t xml:space="preserve">část </w:t>
      </w:r>
      <w:r w:rsidR="001A6A83">
        <w:rPr>
          <w:rFonts w:ascii="Arial" w:hAnsi="Arial" w:cs="Arial"/>
          <w:b/>
          <w:bCs/>
          <w:sz w:val="20"/>
          <w:szCs w:val="20"/>
        </w:rPr>
        <w:t>A</w:t>
      </w:r>
      <w:r w:rsidR="00523571">
        <w:rPr>
          <w:rFonts w:ascii="Arial" w:hAnsi="Arial" w:cs="Arial"/>
          <w:b/>
          <w:bCs/>
          <w:sz w:val="20"/>
          <w:szCs w:val="20"/>
        </w:rPr>
        <w:t xml:space="preserve"> – </w:t>
      </w:r>
      <w:r w:rsidR="001A6A83">
        <w:rPr>
          <w:rFonts w:ascii="Arial" w:hAnsi="Arial" w:cs="Arial"/>
          <w:b/>
          <w:bCs/>
          <w:sz w:val="20"/>
          <w:szCs w:val="20"/>
        </w:rPr>
        <w:t>výměna vedení</w:t>
      </w:r>
      <w:r w:rsidR="00250210" w:rsidRPr="006304D1">
        <w:rPr>
          <w:rFonts w:ascii="Arial" w:hAnsi="Arial" w:cs="Arial"/>
          <w:sz w:val="20"/>
          <w:szCs w:val="20"/>
        </w:rPr>
        <w:t xml:space="preserve"> (těm, kteří obdrželi Rozhodnutí o zařazení do Systému kvalifikace),</w:t>
      </w:r>
      <w:r w:rsidR="00ED4345" w:rsidRPr="008426BA">
        <w:rPr>
          <w:rFonts w:ascii="Arial" w:hAnsi="Arial" w:cs="Arial"/>
          <w:sz w:val="20"/>
          <w:szCs w:val="20"/>
        </w:rPr>
        <w:t xml:space="preserve"> pro nadlimitní sektorovou veřejnou zakázku na stavební práce</w:t>
      </w:r>
      <w:r w:rsidR="008C567B" w:rsidRPr="008426BA">
        <w:rPr>
          <w:rFonts w:ascii="Arial" w:hAnsi="Arial" w:cs="Arial"/>
          <w:sz w:val="20"/>
          <w:szCs w:val="20"/>
        </w:rPr>
        <w:t>. Práva,</w:t>
      </w:r>
      <w:r w:rsidRPr="008426BA">
        <w:rPr>
          <w:rFonts w:ascii="Arial" w:hAnsi="Arial" w:cs="Arial"/>
          <w:sz w:val="20"/>
          <w:szCs w:val="20"/>
        </w:rPr>
        <w:t xml:space="preserve"> povinnosti</w:t>
      </w:r>
      <w:r w:rsidR="008C567B" w:rsidRPr="008426BA">
        <w:rPr>
          <w:rFonts w:ascii="Arial" w:hAnsi="Arial" w:cs="Arial"/>
          <w:sz w:val="20"/>
          <w:szCs w:val="20"/>
        </w:rPr>
        <w:t xml:space="preserve"> či podmínky</w:t>
      </w:r>
      <w:r w:rsidRPr="008426BA">
        <w:rPr>
          <w:rFonts w:ascii="Arial" w:hAnsi="Arial" w:cs="Arial"/>
          <w:sz w:val="20"/>
          <w:szCs w:val="20"/>
        </w:rPr>
        <w:t xml:space="preserve"> v této dokumentaci neuvedené se řídí ZZVZ.</w:t>
      </w:r>
    </w:p>
    <w:p w14:paraId="29EC592B" w14:textId="77777777" w:rsidR="00057325" w:rsidRPr="008426BA" w:rsidRDefault="00057325" w:rsidP="00057325">
      <w:pPr>
        <w:rPr>
          <w:rFonts w:ascii="Arial" w:hAnsi="Arial" w:cs="Arial"/>
          <w:b/>
          <w:sz w:val="20"/>
          <w:szCs w:val="20"/>
        </w:rPr>
      </w:pPr>
    </w:p>
    <w:p w14:paraId="3E4B1883" w14:textId="70B9EB37" w:rsidR="00057325" w:rsidRPr="008426BA" w:rsidRDefault="00057325" w:rsidP="00057325">
      <w:pPr>
        <w:rPr>
          <w:rFonts w:ascii="Arial" w:hAnsi="Arial" w:cs="Arial"/>
          <w:noProof/>
          <w:sz w:val="20"/>
          <w:szCs w:val="20"/>
        </w:rPr>
      </w:pPr>
      <w:r w:rsidRPr="008426BA">
        <w:rPr>
          <w:rFonts w:ascii="Arial" w:hAnsi="Arial" w:cs="Arial"/>
          <w:sz w:val="20"/>
          <w:szCs w:val="20"/>
        </w:rPr>
        <w:t xml:space="preserve">Zadávací dokumentace je soubor dokumentů, údajů, požadavků a technických podmínek zadavatele vymezujících předmět </w:t>
      </w:r>
      <w:r w:rsidR="008C567B" w:rsidRPr="008426BA">
        <w:rPr>
          <w:rFonts w:ascii="Arial" w:hAnsi="Arial" w:cs="Arial"/>
          <w:sz w:val="20"/>
          <w:szCs w:val="20"/>
        </w:rPr>
        <w:t xml:space="preserve">sektorové </w:t>
      </w:r>
      <w:r w:rsidRPr="008426BA">
        <w:rPr>
          <w:rFonts w:ascii="Arial" w:hAnsi="Arial" w:cs="Arial"/>
          <w:sz w:val="20"/>
          <w:szCs w:val="20"/>
        </w:rPr>
        <w:t xml:space="preserve">veřejné zakázky v podrobnostech nezbytných pro zpracování nabídky. Za správnost zadávací dokumentace odpovídá zadavatel, pokud však dodavatel při kontrole zadávací dokumentace zjistí rozpor mezi jejími jednotlivými částmi (např. mezi technickou zprávou, výkresovou částí a soupisem prací) má právo v souladu se ZZVZ vznést písemný dotaz formou žádosti </w:t>
      </w:r>
      <w:r w:rsidRPr="008426BA">
        <w:rPr>
          <w:rFonts w:ascii="Arial" w:hAnsi="Arial" w:cs="Arial"/>
          <w:noProof/>
          <w:sz w:val="20"/>
          <w:szCs w:val="20"/>
        </w:rPr>
        <w:t>o vysvětlení zadávací dokumentace zadavateli.</w:t>
      </w:r>
    </w:p>
    <w:p w14:paraId="1D6F8435" w14:textId="77777777" w:rsidR="00E13121" w:rsidRPr="008426BA" w:rsidRDefault="00E13121" w:rsidP="00E13121">
      <w:pPr>
        <w:pStyle w:val="Nadpis1"/>
        <w:rPr>
          <w:rFonts w:ascii="Arial" w:hAnsi="Arial" w:cs="Arial"/>
          <w:sz w:val="20"/>
          <w:szCs w:val="20"/>
        </w:rPr>
      </w:pPr>
      <w:bookmarkStart w:id="4" w:name="_Toc109640565"/>
      <w:r w:rsidRPr="008426BA">
        <w:rPr>
          <w:rFonts w:ascii="Arial" w:hAnsi="Arial" w:cs="Arial"/>
          <w:sz w:val="20"/>
          <w:szCs w:val="20"/>
        </w:rPr>
        <w:t>Definice pojmů</w:t>
      </w:r>
      <w:bookmarkEnd w:id="2"/>
      <w:bookmarkEnd w:id="3"/>
      <w:bookmarkEnd w:id="4"/>
    </w:p>
    <w:p w14:paraId="61B330DF" w14:textId="01D04237" w:rsidR="00E56013" w:rsidRPr="00853A4E" w:rsidRDefault="00875E82" w:rsidP="00E56013">
      <w:pPr>
        <w:ind w:left="2880" w:hanging="2880"/>
        <w:rPr>
          <w:rFonts w:ascii="Arial" w:hAnsi="Arial" w:cs="Arial"/>
          <w:sz w:val="20"/>
          <w:szCs w:val="20"/>
        </w:rPr>
      </w:pPr>
      <w:r w:rsidRPr="008426BA">
        <w:rPr>
          <w:rFonts w:ascii="Arial" w:hAnsi="Arial" w:cs="Arial"/>
          <w:b/>
          <w:sz w:val="20"/>
          <w:szCs w:val="20"/>
        </w:rPr>
        <w:t>Sektorová v</w:t>
      </w:r>
      <w:r w:rsidR="00E56013" w:rsidRPr="008426BA">
        <w:rPr>
          <w:rFonts w:ascii="Arial" w:hAnsi="Arial" w:cs="Arial"/>
          <w:b/>
          <w:sz w:val="20"/>
          <w:szCs w:val="20"/>
        </w:rPr>
        <w:t xml:space="preserve">eřejná zakázka </w:t>
      </w:r>
      <w:r w:rsidR="00E56013" w:rsidRPr="008426BA">
        <w:rPr>
          <w:rFonts w:ascii="Arial" w:hAnsi="Arial" w:cs="Arial"/>
          <w:sz w:val="20"/>
          <w:szCs w:val="20"/>
        </w:rPr>
        <w:tab/>
      </w:r>
      <w:r w:rsidRPr="008426BA">
        <w:rPr>
          <w:rFonts w:ascii="Arial" w:hAnsi="Arial" w:cs="Arial"/>
          <w:sz w:val="20"/>
          <w:szCs w:val="20"/>
        </w:rPr>
        <w:t>Sektorovou v</w:t>
      </w:r>
      <w:r w:rsidR="00E56013" w:rsidRPr="008426BA">
        <w:rPr>
          <w:rFonts w:ascii="Arial" w:hAnsi="Arial" w:cs="Arial"/>
          <w:sz w:val="20"/>
          <w:szCs w:val="20"/>
        </w:rPr>
        <w:t>eřejnou zakázkou</w:t>
      </w:r>
      <w:r w:rsidR="00A71C84" w:rsidRPr="008426BA">
        <w:rPr>
          <w:rFonts w:ascii="Arial" w:hAnsi="Arial" w:cs="Arial"/>
          <w:sz w:val="20"/>
          <w:szCs w:val="20"/>
        </w:rPr>
        <w:t xml:space="preserve"> (dále je</w:t>
      </w:r>
      <w:r w:rsidR="00A71C84" w:rsidRPr="00853A4E">
        <w:rPr>
          <w:rFonts w:ascii="Arial" w:hAnsi="Arial" w:cs="Arial"/>
          <w:sz w:val="20"/>
          <w:szCs w:val="20"/>
        </w:rPr>
        <w:t>n „veřejná zakázka“)</w:t>
      </w:r>
      <w:r w:rsidR="00E56013" w:rsidRPr="00853A4E">
        <w:rPr>
          <w:rFonts w:ascii="Arial" w:hAnsi="Arial" w:cs="Arial"/>
          <w:sz w:val="20"/>
          <w:szCs w:val="20"/>
        </w:rPr>
        <w:t xml:space="preserve"> se rozumí</w:t>
      </w:r>
      <w:bookmarkStart w:id="5" w:name="OLE_LINK4"/>
      <w:bookmarkStart w:id="6" w:name="OLE_LINK6"/>
      <w:r w:rsidR="008F6872" w:rsidRPr="00853A4E">
        <w:rPr>
          <w:rFonts w:ascii="Arial" w:hAnsi="Arial" w:cs="Arial"/>
          <w:sz w:val="20"/>
          <w:szCs w:val="20"/>
        </w:rPr>
        <w:t xml:space="preserve"> kompletní dodávka, montáž a uvedení do provozu stavby v rozsahu </w:t>
      </w:r>
      <w:r w:rsidR="00E56013" w:rsidRPr="00853A4E">
        <w:rPr>
          <w:rFonts w:ascii="Arial" w:hAnsi="Arial" w:cs="Arial"/>
          <w:sz w:val="20"/>
          <w:szCs w:val="20"/>
        </w:rPr>
        <w:t>podle projektové dokumentace a soupisu prací s názvem</w:t>
      </w:r>
      <w:bookmarkEnd w:id="5"/>
      <w:bookmarkEnd w:id="6"/>
      <w:r w:rsidR="00E56013" w:rsidRPr="00853A4E">
        <w:rPr>
          <w:rFonts w:ascii="Arial" w:hAnsi="Arial" w:cs="Arial"/>
          <w:sz w:val="20"/>
          <w:szCs w:val="20"/>
        </w:rPr>
        <w:t xml:space="preserve"> </w:t>
      </w:r>
      <w:r w:rsidR="00251BED" w:rsidRPr="00853A4E">
        <w:rPr>
          <w:rFonts w:ascii="Arial" w:hAnsi="Arial" w:cs="Arial"/>
          <w:sz w:val="20"/>
          <w:szCs w:val="20"/>
        </w:rPr>
        <w:t>„</w:t>
      </w:r>
      <w:r w:rsidR="00E70990">
        <w:rPr>
          <w:rFonts w:ascii="Arial" w:hAnsi="Arial" w:cs="Arial"/>
          <w:bCs/>
          <w:sz w:val="20"/>
          <w:szCs w:val="20"/>
        </w:rPr>
        <w:t>V556 – výměna vedení</w:t>
      </w:r>
      <w:r w:rsidR="00251BED" w:rsidRPr="00853A4E">
        <w:rPr>
          <w:rFonts w:ascii="Arial" w:hAnsi="Arial" w:cs="Arial"/>
          <w:sz w:val="20"/>
          <w:szCs w:val="20"/>
        </w:rPr>
        <w:t>“.</w:t>
      </w:r>
    </w:p>
    <w:p w14:paraId="3266C3C3" w14:textId="77777777" w:rsidR="00E56013" w:rsidRPr="00853A4E" w:rsidRDefault="00E56013" w:rsidP="00E56013">
      <w:pPr>
        <w:ind w:left="2880" w:hanging="2880"/>
        <w:rPr>
          <w:rFonts w:ascii="Arial" w:hAnsi="Arial" w:cs="Arial"/>
          <w:sz w:val="20"/>
          <w:szCs w:val="20"/>
        </w:rPr>
      </w:pPr>
    </w:p>
    <w:p w14:paraId="2B70E722" w14:textId="42D67032" w:rsidR="00E56013" w:rsidRPr="008426BA" w:rsidRDefault="00E56013" w:rsidP="006F700C">
      <w:pPr>
        <w:ind w:left="2880" w:hanging="2880"/>
        <w:rPr>
          <w:rFonts w:ascii="Arial" w:hAnsi="Arial" w:cs="Arial"/>
          <w:sz w:val="20"/>
          <w:szCs w:val="20"/>
        </w:rPr>
      </w:pPr>
      <w:r w:rsidRPr="00853A4E">
        <w:rPr>
          <w:rFonts w:ascii="Arial" w:hAnsi="Arial" w:cs="Arial"/>
          <w:b/>
          <w:sz w:val="20"/>
          <w:szCs w:val="20"/>
        </w:rPr>
        <w:t>Projektová dokumentace</w:t>
      </w:r>
      <w:r w:rsidRPr="00853A4E">
        <w:rPr>
          <w:rFonts w:ascii="Arial" w:hAnsi="Arial" w:cs="Arial"/>
          <w:sz w:val="20"/>
          <w:szCs w:val="20"/>
        </w:rPr>
        <w:t xml:space="preserve">   </w:t>
      </w:r>
      <w:r w:rsidRPr="00853A4E">
        <w:rPr>
          <w:rFonts w:ascii="Arial" w:hAnsi="Arial" w:cs="Arial"/>
          <w:sz w:val="20"/>
          <w:szCs w:val="20"/>
        </w:rPr>
        <w:tab/>
        <w:t xml:space="preserve">Projektovou dokumentací se rozumí projektová dokumentace </w:t>
      </w:r>
      <w:r w:rsidR="00A71C84" w:rsidRPr="00853A4E">
        <w:rPr>
          <w:rFonts w:ascii="Arial" w:hAnsi="Arial" w:cs="Arial"/>
          <w:sz w:val="20"/>
          <w:szCs w:val="20"/>
        </w:rPr>
        <w:t xml:space="preserve">pro </w:t>
      </w:r>
      <w:r w:rsidR="00877B90" w:rsidRPr="00853A4E">
        <w:rPr>
          <w:rFonts w:ascii="Arial" w:hAnsi="Arial" w:cs="Arial"/>
          <w:sz w:val="20"/>
          <w:szCs w:val="20"/>
        </w:rPr>
        <w:t>prov</w:t>
      </w:r>
      <w:r w:rsidR="00694071" w:rsidRPr="00853A4E">
        <w:rPr>
          <w:rFonts w:ascii="Arial" w:hAnsi="Arial" w:cs="Arial"/>
          <w:sz w:val="20"/>
          <w:szCs w:val="20"/>
        </w:rPr>
        <w:t>á</w:t>
      </w:r>
      <w:r w:rsidR="00877B90" w:rsidRPr="00853A4E">
        <w:rPr>
          <w:rFonts w:ascii="Arial" w:hAnsi="Arial" w:cs="Arial"/>
          <w:sz w:val="20"/>
          <w:szCs w:val="20"/>
        </w:rPr>
        <w:t>d</w:t>
      </w:r>
      <w:r w:rsidR="00694071" w:rsidRPr="00853A4E">
        <w:rPr>
          <w:rFonts w:ascii="Arial" w:hAnsi="Arial" w:cs="Arial"/>
          <w:sz w:val="20"/>
          <w:szCs w:val="20"/>
        </w:rPr>
        <w:t>ě</w:t>
      </w:r>
      <w:r w:rsidR="00877B90" w:rsidRPr="00853A4E">
        <w:rPr>
          <w:rFonts w:ascii="Arial" w:hAnsi="Arial" w:cs="Arial"/>
          <w:sz w:val="20"/>
          <w:szCs w:val="20"/>
        </w:rPr>
        <w:t>ní stavby</w:t>
      </w:r>
      <w:r w:rsidR="00A71C84" w:rsidRPr="00853A4E">
        <w:rPr>
          <w:rFonts w:ascii="Arial" w:hAnsi="Arial" w:cs="Arial"/>
          <w:sz w:val="20"/>
          <w:szCs w:val="20"/>
        </w:rPr>
        <w:t xml:space="preserve"> s názvem </w:t>
      </w:r>
      <w:r w:rsidR="00C1254A" w:rsidRPr="00853A4E">
        <w:rPr>
          <w:rFonts w:ascii="Arial" w:hAnsi="Arial" w:cs="Arial"/>
          <w:sz w:val="20"/>
          <w:szCs w:val="20"/>
        </w:rPr>
        <w:t>„</w:t>
      </w:r>
      <w:r w:rsidR="001A6A83">
        <w:rPr>
          <w:rFonts w:ascii="Arial" w:hAnsi="Arial" w:cs="Arial"/>
          <w:bCs/>
          <w:sz w:val="20"/>
          <w:szCs w:val="20"/>
        </w:rPr>
        <w:t>V556 – výměna vedení</w:t>
      </w:r>
      <w:r w:rsidR="009A6A6A" w:rsidRPr="00853A4E">
        <w:rPr>
          <w:rFonts w:ascii="Arial" w:hAnsi="Arial" w:cs="Arial"/>
          <w:sz w:val="20"/>
          <w:szCs w:val="20"/>
        </w:rPr>
        <w:t>“</w:t>
      </w:r>
      <w:r w:rsidR="006F700C" w:rsidRPr="00853A4E">
        <w:rPr>
          <w:rFonts w:ascii="Arial" w:hAnsi="Arial" w:cs="Arial"/>
          <w:sz w:val="20"/>
          <w:szCs w:val="20"/>
        </w:rPr>
        <w:t xml:space="preserve">, </w:t>
      </w:r>
      <w:r w:rsidRPr="00853A4E">
        <w:rPr>
          <w:rFonts w:ascii="Arial" w:hAnsi="Arial" w:cs="Arial"/>
          <w:sz w:val="20"/>
          <w:szCs w:val="20"/>
        </w:rPr>
        <w:t xml:space="preserve">vyspecifikovaná v odst. </w:t>
      </w:r>
      <w:r w:rsidR="00983F77" w:rsidRPr="00853A4E">
        <w:rPr>
          <w:rFonts w:ascii="Arial" w:hAnsi="Arial" w:cs="Arial"/>
          <w:sz w:val="20"/>
          <w:szCs w:val="20"/>
        </w:rPr>
        <w:t>2.</w:t>
      </w:r>
      <w:r w:rsidR="006F700C" w:rsidRPr="00853A4E">
        <w:rPr>
          <w:rFonts w:ascii="Arial" w:hAnsi="Arial" w:cs="Arial"/>
          <w:sz w:val="20"/>
          <w:szCs w:val="20"/>
        </w:rPr>
        <w:t xml:space="preserve">4 a 2.5 </w:t>
      </w:r>
      <w:r w:rsidRPr="00853A4E">
        <w:rPr>
          <w:rFonts w:ascii="Arial" w:hAnsi="Arial" w:cs="Arial"/>
          <w:sz w:val="20"/>
          <w:szCs w:val="20"/>
        </w:rPr>
        <w:t>této zadávací dokumentace (</w:t>
      </w:r>
      <w:r w:rsidRPr="008426BA">
        <w:rPr>
          <w:rFonts w:ascii="Arial" w:hAnsi="Arial" w:cs="Arial"/>
          <w:sz w:val="20"/>
          <w:szCs w:val="20"/>
        </w:rPr>
        <w:t xml:space="preserve">dále též „PD“). </w:t>
      </w:r>
    </w:p>
    <w:p w14:paraId="255FCE48" w14:textId="77777777" w:rsidR="00E56013" w:rsidRPr="008426BA" w:rsidRDefault="00E56013" w:rsidP="00E56013">
      <w:pPr>
        <w:autoSpaceDE w:val="0"/>
        <w:autoSpaceDN w:val="0"/>
        <w:adjustRightInd w:val="0"/>
        <w:ind w:left="2880" w:hanging="2880"/>
        <w:rPr>
          <w:rFonts w:ascii="Arial" w:hAnsi="Arial" w:cs="Arial"/>
          <w:sz w:val="20"/>
          <w:szCs w:val="20"/>
        </w:rPr>
      </w:pPr>
    </w:p>
    <w:p w14:paraId="67796C35" w14:textId="0FEBD478" w:rsidR="00E56013" w:rsidRPr="008426BA" w:rsidRDefault="00E56013" w:rsidP="00E56013">
      <w:pPr>
        <w:autoSpaceDE w:val="0"/>
        <w:autoSpaceDN w:val="0"/>
        <w:adjustRightInd w:val="0"/>
        <w:ind w:left="2880" w:hanging="2880"/>
        <w:rPr>
          <w:rFonts w:ascii="Arial" w:hAnsi="Arial" w:cs="Arial"/>
          <w:b/>
          <w:noProof/>
          <w:sz w:val="20"/>
          <w:szCs w:val="20"/>
        </w:rPr>
      </w:pPr>
      <w:r w:rsidRPr="008426BA">
        <w:rPr>
          <w:rFonts w:ascii="Arial" w:hAnsi="Arial" w:cs="Arial"/>
          <w:b/>
          <w:sz w:val="20"/>
          <w:szCs w:val="20"/>
        </w:rPr>
        <w:t>Soupis prací</w:t>
      </w:r>
      <w:r w:rsidRPr="008426BA">
        <w:rPr>
          <w:rFonts w:ascii="Arial" w:hAnsi="Arial" w:cs="Arial"/>
          <w:b/>
          <w:sz w:val="20"/>
          <w:szCs w:val="20"/>
        </w:rPr>
        <w:tab/>
      </w:r>
      <w:r w:rsidRPr="008426BA">
        <w:rPr>
          <w:rFonts w:ascii="Arial" w:hAnsi="Arial" w:cs="Arial"/>
          <w:sz w:val="20"/>
          <w:szCs w:val="20"/>
        </w:rPr>
        <w:t>Soupisem prací se rozumí soupis prací, dodávek a služeb</w:t>
      </w:r>
      <w:r w:rsidR="001C07C4" w:rsidRPr="008426BA">
        <w:rPr>
          <w:rFonts w:ascii="Arial" w:hAnsi="Arial" w:cs="Arial"/>
          <w:sz w:val="20"/>
          <w:szCs w:val="20"/>
        </w:rPr>
        <w:t xml:space="preserve"> s výkazem výměr</w:t>
      </w:r>
      <w:r w:rsidR="00CC3839" w:rsidRPr="008426BA">
        <w:rPr>
          <w:rFonts w:ascii="Arial" w:hAnsi="Arial" w:cs="Arial"/>
          <w:sz w:val="20"/>
          <w:szCs w:val="20"/>
        </w:rPr>
        <w:t xml:space="preserve"> vypracovaný v podle vyhlášky č. 169/2016 Sb.,</w:t>
      </w:r>
      <w:r w:rsidR="001C07C4" w:rsidRPr="008426BA">
        <w:rPr>
          <w:rFonts w:ascii="Arial" w:hAnsi="Arial" w:cs="Arial"/>
          <w:sz w:val="20"/>
          <w:szCs w:val="20"/>
        </w:rPr>
        <w:t xml:space="preserve"> </w:t>
      </w:r>
      <w:r w:rsidR="00CC3839" w:rsidRPr="008426BA">
        <w:rPr>
          <w:rFonts w:ascii="Arial" w:hAnsi="Arial" w:cs="Arial"/>
          <w:sz w:val="20"/>
          <w:szCs w:val="20"/>
        </w:rPr>
        <w:t>kterou se stanoví podrobnosti vymezení předmětu veřejné zakázky na stavební práce a rozsah soupisu stavebních prací, dodávek a služeb s výkazem výměr.</w:t>
      </w:r>
    </w:p>
    <w:p w14:paraId="3839151B" w14:textId="77777777" w:rsidR="00E56013" w:rsidRPr="008426BA" w:rsidRDefault="00E56013" w:rsidP="00E56013">
      <w:pPr>
        <w:ind w:left="2880" w:hanging="2880"/>
        <w:rPr>
          <w:rFonts w:ascii="Arial" w:hAnsi="Arial" w:cs="Arial"/>
          <w:sz w:val="20"/>
          <w:szCs w:val="20"/>
        </w:rPr>
      </w:pPr>
    </w:p>
    <w:p w14:paraId="00EB7D36" w14:textId="410AE9EF" w:rsidR="00E56013" w:rsidRPr="008426BA" w:rsidRDefault="00E56013" w:rsidP="00E56013">
      <w:pPr>
        <w:ind w:left="2835" w:hanging="2835"/>
        <w:rPr>
          <w:rFonts w:ascii="Arial" w:hAnsi="Arial" w:cs="Arial"/>
          <w:b/>
          <w:sz w:val="20"/>
          <w:szCs w:val="20"/>
        </w:rPr>
      </w:pPr>
      <w:r w:rsidRPr="008426BA">
        <w:rPr>
          <w:rFonts w:ascii="Arial" w:hAnsi="Arial" w:cs="Arial"/>
          <w:b/>
          <w:sz w:val="20"/>
          <w:szCs w:val="20"/>
        </w:rPr>
        <w:t>ZZVZ</w:t>
      </w:r>
      <w:r w:rsidR="00EE6BAC" w:rsidRPr="008426BA">
        <w:rPr>
          <w:rFonts w:ascii="Arial" w:hAnsi="Arial" w:cs="Arial"/>
          <w:b/>
          <w:sz w:val="20"/>
          <w:szCs w:val="20"/>
        </w:rPr>
        <w:t>, popř. zákon</w:t>
      </w:r>
      <w:r w:rsidRPr="008426BA">
        <w:rPr>
          <w:rFonts w:ascii="Arial" w:hAnsi="Arial" w:cs="Arial"/>
          <w:b/>
          <w:sz w:val="20"/>
          <w:szCs w:val="20"/>
        </w:rPr>
        <w:tab/>
      </w:r>
      <w:r w:rsidRPr="008426BA">
        <w:rPr>
          <w:rFonts w:ascii="Arial" w:hAnsi="Arial" w:cs="Arial"/>
          <w:sz w:val="20"/>
          <w:szCs w:val="20"/>
        </w:rPr>
        <w:t>Zákon č. 134/2016 Sb. o zadávání veřejných zakázek, ve znění pozdějších předpisů</w:t>
      </w:r>
      <w:r w:rsidR="00080E84" w:rsidRPr="008426BA">
        <w:rPr>
          <w:rFonts w:ascii="Arial" w:hAnsi="Arial" w:cs="Arial"/>
          <w:sz w:val="20"/>
          <w:szCs w:val="20"/>
        </w:rPr>
        <w:t>.</w:t>
      </w:r>
    </w:p>
    <w:p w14:paraId="652F3045" w14:textId="77777777" w:rsidR="00E56013" w:rsidRPr="008426BA" w:rsidRDefault="00E56013" w:rsidP="00E56013">
      <w:pPr>
        <w:rPr>
          <w:rFonts w:ascii="Arial" w:hAnsi="Arial" w:cs="Arial"/>
          <w:sz w:val="20"/>
          <w:szCs w:val="20"/>
        </w:rPr>
      </w:pPr>
    </w:p>
    <w:p w14:paraId="5D25703F" w14:textId="77777777" w:rsidR="00250210" w:rsidRPr="00407BB5" w:rsidRDefault="00E56013" w:rsidP="00250210">
      <w:pPr>
        <w:ind w:left="2880" w:hanging="2880"/>
        <w:rPr>
          <w:rFonts w:ascii="Arial" w:hAnsi="Arial" w:cs="Arial"/>
          <w:sz w:val="20"/>
          <w:szCs w:val="20"/>
        </w:rPr>
      </w:pPr>
      <w:r w:rsidRPr="008426BA">
        <w:rPr>
          <w:rFonts w:ascii="Arial" w:hAnsi="Arial" w:cs="Arial"/>
          <w:b/>
          <w:noProof/>
          <w:sz w:val="20"/>
          <w:szCs w:val="20"/>
        </w:rPr>
        <w:t>Zadavatel</w:t>
      </w:r>
      <w:r w:rsidRPr="008426BA">
        <w:rPr>
          <w:rFonts w:ascii="Arial" w:hAnsi="Arial" w:cs="Arial"/>
          <w:b/>
          <w:noProof/>
          <w:sz w:val="20"/>
          <w:szCs w:val="20"/>
        </w:rPr>
        <w:tab/>
      </w:r>
      <w:r w:rsidR="00250210" w:rsidRPr="00407BB5">
        <w:rPr>
          <w:rFonts w:ascii="Arial" w:hAnsi="Arial" w:cs="Arial"/>
          <w:noProof/>
          <w:sz w:val="20"/>
          <w:szCs w:val="20"/>
        </w:rPr>
        <w:t>Zadavatelem zakázky je EG.D, a.s, se sídlem Lidická 1873/36, Černá Pole, Brno 602 00, IČO: 28085400. Zadavatel je dle § 151 odst</w:t>
      </w:r>
      <w:r w:rsidR="00250210" w:rsidRPr="00407BB5">
        <w:rPr>
          <w:rFonts w:ascii="Arial" w:hAnsi="Arial" w:cs="Arial"/>
          <w:sz w:val="20"/>
          <w:szCs w:val="20"/>
        </w:rPr>
        <w:t>. 2 písm. a) ZZVZ jiná osoba při výkonu relevantní činnosti.</w:t>
      </w:r>
    </w:p>
    <w:p w14:paraId="5E5BB4FC" w14:textId="004FFA35" w:rsidR="00E56013" w:rsidRPr="008426BA" w:rsidRDefault="00E56013" w:rsidP="00E56013">
      <w:pPr>
        <w:ind w:left="2880" w:hanging="2880"/>
        <w:rPr>
          <w:rFonts w:ascii="Arial" w:hAnsi="Arial" w:cs="Arial"/>
          <w:sz w:val="20"/>
          <w:szCs w:val="20"/>
        </w:rPr>
      </w:pPr>
    </w:p>
    <w:p w14:paraId="7F3B1EC1" w14:textId="77777777" w:rsidR="00E56013" w:rsidRPr="008426BA" w:rsidRDefault="00E56013" w:rsidP="00E56013">
      <w:pPr>
        <w:pStyle w:val="Zkladntext"/>
        <w:ind w:left="2820" w:hanging="2820"/>
        <w:rPr>
          <w:rFonts w:ascii="Arial" w:hAnsi="Arial" w:cs="Arial"/>
          <w:b w:val="0"/>
          <w:noProof/>
          <w:sz w:val="20"/>
          <w:szCs w:val="20"/>
        </w:rPr>
      </w:pPr>
    </w:p>
    <w:p w14:paraId="1A17D1F2" w14:textId="0114D1FE"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Smlouva</w:t>
      </w:r>
      <w:r w:rsidRPr="008426BA">
        <w:rPr>
          <w:rFonts w:ascii="Arial" w:hAnsi="Arial" w:cs="Arial"/>
          <w:noProof/>
          <w:sz w:val="20"/>
          <w:szCs w:val="20"/>
        </w:rPr>
        <w:tab/>
      </w:r>
      <w:r w:rsidRPr="008426BA">
        <w:rPr>
          <w:rFonts w:ascii="Arial" w:hAnsi="Arial" w:cs="Arial"/>
          <w:sz w:val="20"/>
          <w:szCs w:val="20"/>
        </w:rPr>
        <w:t xml:space="preserve">Smlouvou se rozumí </w:t>
      </w:r>
      <w:r w:rsidRPr="008426BA">
        <w:rPr>
          <w:rFonts w:ascii="Arial" w:hAnsi="Arial" w:cs="Arial"/>
          <w:noProof/>
          <w:sz w:val="20"/>
          <w:szCs w:val="20"/>
        </w:rPr>
        <w:t>Smlouva o dílo na poskytnutí s</w:t>
      </w:r>
      <w:r w:rsidR="00875E82" w:rsidRPr="008426BA">
        <w:rPr>
          <w:rFonts w:ascii="Arial" w:hAnsi="Arial" w:cs="Arial"/>
          <w:noProof/>
          <w:sz w:val="20"/>
          <w:szCs w:val="20"/>
        </w:rPr>
        <w:t>tavebních prací</w:t>
      </w:r>
      <w:r w:rsidRPr="008426BA">
        <w:rPr>
          <w:rFonts w:ascii="Arial" w:hAnsi="Arial" w:cs="Arial"/>
          <w:sz w:val="20"/>
          <w:szCs w:val="20"/>
        </w:rPr>
        <w:t>, které jsou předmětem Veřejné zakázky, v rozsahu stanoveném v této Zadávací dokumentaci</w:t>
      </w:r>
      <w:r w:rsidRPr="008426BA">
        <w:rPr>
          <w:rFonts w:ascii="Arial" w:hAnsi="Arial" w:cs="Arial"/>
          <w:noProof/>
          <w:sz w:val="20"/>
          <w:szCs w:val="20"/>
        </w:rPr>
        <w:t>.</w:t>
      </w:r>
    </w:p>
    <w:p w14:paraId="16C8A151" w14:textId="77777777" w:rsidR="00E81735" w:rsidRPr="008426BA" w:rsidRDefault="00E81735" w:rsidP="00E56013">
      <w:pPr>
        <w:ind w:left="2835" w:hanging="2835"/>
        <w:rPr>
          <w:rFonts w:ascii="Arial" w:hAnsi="Arial" w:cs="Arial"/>
          <w:noProof/>
          <w:sz w:val="20"/>
          <w:szCs w:val="20"/>
        </w:rPr>
      </w:pPr>
    </w:p>
    <w:p w14:paraId="1EDDDFE5" w14:textId="2A657F12" w:rsidR="00E56013" w:rsidRPr="008426BA" w:rsidRDefault="00E81735" w:rsidP="00E56013">
      <w:pPr>
        <w:ind w:left="2835" w:hanging="2835"/>
        <w:rPr>
          <w:rFonts w:ascii="Arial" w:hAnsi="Arial" w:cs="Arial"/>
          <w:noProof/>
          <w:sz w:val="20"/>
          <w:szCs w:val="20"/>
        </w:rPr>
      </w:pPr>
      <w:r w:rsidRPr="008426BA">
        <w:rPr>
          <w:rFonts w:ascii="Arial" w:hAnsi="Arial" w:cs="Arial"/>
          <w:b/>
          <w:noProof/>
          <w:sz w:val="20"/>
          <w:szCs w:val="20"/>
        </w:rPr>
        <w:t>ZD</w:t>
      </w:r>
      <w:r w:rsidRPr="008426BA">
        <w:rPr>
          <w:rFonts w:ascii="Arial" w:hAnsi="Arial" w:cs="Arial"/>
          <w:b/>
          <w:noProof/>
          <w:sz w:val="20"/>
          <w:szCs w:val="20"/>
        </w:rPr>
        <w:tab/>
      </w:r>
      <w:r w:rsidRPr="008426BA">
        <w:rPr>
          <w:rFonts w:ascii="Arial" w:hAnsi="Arial" w:cs="Arial"/>
          <w:noProof/>
          <w:sz w:val="20"/>
          <w:szCs w:val="20"/>
        </w:rPr>
        <w:t>Zadávací dokumentace včetně všech příloh.</w:t>
      </w:r>
    </w:p>
    <w:p w14:paraId="12C88D10" w14:textId="32D86924" w:rsidR="006B0939" w:rsidRPr="008426BA" w:rsidRDefault="006B0939" w:rsidP="00E56013">
      <w:pPr>
        <w:ind w:left="2835" w:hanging="2835"/>
        <w:rPr>
          <w:rFonts w:ascii="Arial" w:hAnsi="Arial" w:cs="Arial"/>
          <w:noProof/>
          <w:sz w:val="20"/>
          <w:szCs w:val="20"/>
        </w:rPr>
      </w:pPr>
    </w:p>
    <w:p w14:paraId="33466B1D" w14:textId="0115CE22" w:rsidR="006B0939" w:rsidRPr="008426BA" w:rsidRDefault="006B0939" w:rsidP="00E56013">
      <w:pPr>
        <w:ind w:left="2835" w:hanging="2835"/>
        <w:rPr>
          <w:rFonts w:ascii="Arial" w:hAnsi="Arial" w:cs="Arial"/>
          <w:noProof/>
          <w:sz w:val="20"/>
          <w:szCs w:val="20"/>
        </w:rPr>
      </w:pPr>
      <w:r w:rsidRPr="008426BA">
        <w:rPr>
          <w:rFonts w:ascii="Arial" w:hAnsi="Arial" w:cs="Arial"/>
          <w:b/>
          <w:noProof/>
          <w:sz w:val="20"/>
          <w:szCs w:val="20"/>
        </w:rPr>
        <w:t>PD</w:t>
      </w:r>
      <w:r w:rsidRPr="008426BA">
        <w:rPr>
          <w:rFonts w:ascii="Arial" w:hAnsi="Arial" w:cs="Arial"/>
          <w:noProof/>
          <w:sz w:val="20"/>
          <w:szCs w:val="20"/>
        </w:rPr>
        <w:tab/>
        <w:t>projektová dokumentace včetně všech příloh.</w:t>
      </w:r>
    </w:p>
    <w:p w14:paraId="4CD0AAB0" w14:textId="77777777" w:rsidR="00E81735" w:rsidRPr="008426BA" w:rsidRDefault="00E81735" w:rsidP="00E56013">
      <w:pPr>
        <w:ind w:left="2835" w:hanging="2835"/>
        <w:rPr>
          <w:rFonts w:ascii="Arial" w:hAnsi="Arial" w:cs="Arial"/>
          <w:b/>
          <w:noProof/>
          <w:sz w:val="20"/>
          <w:szCs w:val="20"/>
        </w:rPr>
      </w:pPr>
    </w:p>
    <w:p w14:paraId="40E329C3" w14:textId="0B48C57A"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Dodavatel</w:t>
      </w:r>
      <w:r w:rsidRPr="008426BA">
        <w:rPr>
          <w:rFonts w:ascii="Arial" w:hAnsi="Arial" w:cs="Arial"/>
          <w:noProof/>
          <w:sz w:val="20"/>
          <w:szCs w:val="20"/>
        </w:rPr>
        <w:tab/>
      </w:r>
      <w:r w:rsidR="00055AAD" w:rsidRPr="008426BA">
        <w:rPr>
          <w:rFonts w:ascii="Arial" w:hAnsi="Arial" w:cs="Arial"/>
          <w:noProof/>
          <w:sz w:val="20"/>
          <w:szCs w:val="20"/>
        </w:rPr>
        <w:t>Dodavatelem se rozumí osoba, která nabízí poskytnutí dodávek, služeb nebo</w:t>
      </w:r>
      <w:r w:rsidR="00A75384" w:rsidRPr="008426BA">
        <w:rPr>
          <w:rFonts w:ascii="Arial" w:hAnsi="Arial" w:cs="Arial"/>
          <w:noProof/>
          <w:sz w:val="20"/>
          <w:szCs w:val="20"/>
        </w:rPr>
        <w:t xml:space="preserve"> </w:t>
      </w:r>
      <w:r w:rsidR="00055AAD" w:rsidRPr="008426BA">
        <w:rPr>
          <w:rFonts w:ascii="Arial" w:hAnsi="Arial" w:cs="Arial"/>
          <w:noProof/>
          <w:sz w:val="20"/>
          <w:szCs w:val="20"/>
        </w:rPr>
        <w:t>stavebních prací, nebo více těchto</w:t>
      </w:r>
      <w:r w:rsidR="006D14E3" w:rsidRPr="008426BA">
        <w:rPr>
          <w:rFonts w:ascii="Arial" w:hAnsi="Arial" w:cs="Arial"/>
          <w:noProof/>
          <w:sz w:val="20"/>
          <w:szCs w:val="20"/>
        </w:rPr>
        <w:t xml:space="preserve"> </w:t>
      </w:r>
      <w:r w:rsidR="00055AAD" w:rsidRPr="008426BA">
        <w:rPr>
          <w:rFonts w:ascii="Arial" w:hAnsi="Arial" w:cs="Arial"/>
          <w:noProof/>
          <w:sz w:val="20"/>
          <w:szCs w:val="20"/>
        </w:rPr>
        <w:t>osob společně. Za dodavatele se považuje i pobočka závodu;</w:t>
      </w:r>
      <w:r w:rsidR="006D14E3" w:rsidRPr="008426BA">
        <w:rPr>
          <w:rFonts w:ascii="Arial" w:hAnsi="Arial" w:cs="Arial"/>
          <w:noProof/>
          <w:sz w:val="20"/>
          <w:szCs w:val="20"/>
        </w:rPr>
        <w:t xml:space="preserve"> </w:t>
      </w:r>
      <w:r w:rsidR="00055AAD" w:rsidRPr="008426BA">
        <w:rPr>
          <w:rFonts w:ascii="Arial" w:hAnsi="Arial" w:cs="Arial"/>
          <w:noProof/>
          <w:sz w:val="20"/>
          <w:szCs w:val="20"/>
        </w:rPr>
        <w:t>v takovém případě se za sídlo dodavatele považuje sídlo</w:t>
      </w:r>
      <w:r w:rsidR="006D14E3" w:rsidRPr="008426BA">
        <w:rPr>
          <w:rFonts w:ascii="Arial" w:hAnsi="Arial" w:cs="Arial"/>
          <w:noProof/>
          <w:sz w:val="20"/>
          <w:szCs w:val="20"/>
        </w:rPr>
        <w:t xml:space="preserve"> </w:t>
      </w:r>
      <w:r w:rsidR="00055AAD" w:rsidRPr="008426BA">
        <w:rPr>
          <w:rFonts w:ascii="Arial" w:hAnsi="Arial" w:cs="Arial"/>
          <w:noProof/>
          <w:sz w:val="20"/>
          <w:szCs w:val="20"/>
        </w:rPr>
        <w:t>pobočky závodu.</w:t>
      </w:r>
      <w:r w:rsidRPr="008426BA">
        <w:rPr>
          <w:rFonts w:ascii="Arial" w:hAnsi="Arial" w:cs="Arial"/>
          <w:noProof/>
          <w:sz w:val="20"/>
          <w:szCs w:val="20"/>
        </w:rPr>
        <w:t>.</w:t>
      </w:r>
    </w:p>
    <w:p w14:paraId="65C5E1F3" w14:textId="77777777" w:rsidR="00E56013" w:rsidRPr="008426BA" w:rsidRDefault="00E56013" w:rsidP="00E56013">
      <w:pPr>
        <w:ind w:left="2835" w:hanging="2835"/>
        <w:rPr>
          <w:rFonts w:ascii="Arial" w:hAnsi="Arial" w:cs="Arial"/>
          <w:noProof/>
          <w:sz w:val="20"/>
          <w:szCs w:val="20"/>
        </w:rPr>
      </w:pPr>
    </w:p>
    <w:p w14:paraId="737A0562" w14:textId="77777777"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 xml:space="preserve">Účastník </w:t>
      </w:r>
      <w:r w:rsidRPr="008426BA">
        <w:rPr>
          <w:rFonts w:ascii="Arial" w:hAnsi="Arial" w:cs="Arial"/>
          <w:b/>
          <w:noProof/>
          <w:sz w:val="20"/>
          <w:szCs w:val="20"/>
        </w:rPr>
        <w:tab/>
      </w:r>
      <w:r w:rsidRPr="008426BA">
        <w:rPr>
          <w:rFonts w:ascii="Arial" w:hAnsi="Arial" w:cs="Arial"/>
          <w:noProof/>
          <w:sz w:val="20"/>
          <w:szCs w:val="20"/>
        </w:rPr>
        <w:t>Dodavatel se stává účastníkem zadávacího řízení v okamžiku, kdy v souladu s § 47 odst. 1 ZZVZ:</w:t>
      </w:r>
    </w:p>
    <w:p w14:paraId="2B2D8633" w14:textId="77777777" w:rsidR="00E56013" w:rsidRPr="008426BA" w:rsidRDefault="00E56013" w:rsidP="00E56013">
      <w:pPr>
        <w:ind w:left="2835" w:hanging="2835"/>
        <w:rPr>
          <w:rFonts w:ascii="Arial" w:hAnsi="Arial" w:cs="Arial"/>
          <w:noProof/>
          <w:sz w:val="20"/>
          <w:szCs w:val="20"/>
        </w:rPr>
      </w:pPr>
      <w:r w:rsidRPr="008426BA">
        <w:rPr>
          <w:rFonts w:ascii="Arial" w:hAnsi="Arial" w:cs="Arial"/>
          <w:noProof/>
          <w:sz w:val="20"/>
          <w:szCs w:val="20"/>
        </w:rPr>
        <w:t xml:space="preserve"> </w:t>
      </w:r>
      <w:r w:rsidRPr="008426BA">
        <w:rPr>
          <w:rFonts w:ascii="Arial" w:hAnsi="Arial" w:cs="Arial"/>
          <w:noProof/>
          <w:sz w:val="20"/>
          <w:szCs w:val="20"/>
        </w:rPr>
        <w:tab/>
        <w:t>a) vyjádří předběžný zájem podle § 58 odst. 5 nebo § 129 odst. 4,</w:t>
      </w:r>
    </w:p>
    <w:p w14:paraId="0C822746" w14:textId="77777777" w:rsidR="00E56013" w:rsidRPr="008426BA" w:rsidRDefault="00E56013" w:rsidP="00E56013">
      <w:pPr>
        <w:ind w:left="2835"/>
        <w:rPr>
          <w:rFonts w:ascii="Arial" w:hAnsi="Arial" w:cs="Arial"/>
          <w:noProof/>
          <w:sz w:val="20"/>
          <w:szCs w:val="20"/>
        </w:rPr>
      </w:pPr>
      <w:r w:rsidRPr="008426BA">
        <w:rPr>
          <w:rFonts w:ascii="Arial" w:hAnsi="Arial" w:cs="Arial"/>
          <w:noProof/>
          <w:sz w:val="20"/>
          <w:szCs w:val="20"/>
        </w:rPr>
        <w:t>b) podá žádost o účast nebo nabídku, nebo</w:t>
      </w:r>
    </w:p>
    <w:p w14:paraId="78296C9D" w14:textId="77777777" w:rsidR="00E56013" w:rsidRPr="008426BA" w:rsidRDefault="00E56013" w:rsidP="00E56013">
      <w:pPr>
        <w:ind w:left="2835"/>
        <w:rPr>
          <w:rFonts w:ascii="Arial" w:hAnsi="Arial" w:cs="Arial"/>
          <w:noProof/>
          <w:sz w:val="20"/>
          <w:szCs w:val="20"/>
        </w:rPr>
      </w:pPr>
      <w:r w:rsidRPr="008426BA">
        <w:rPr>
          <w:rFonts w:ascii="Arial" w:hAnsi="Arial" w:cs="Arial"/>
          <w:noProof/>
          <w:sz w:val="20"/>
          <w:szCs w:val="20"/>
        </w:rPr>
        <w:t xml:space="preserve">c) zahájí jednání se zadavatelem v zadávacím řízení, dále jen „účastník“. </w:t>
      </w:r>
    </w:p>
    <w:p w14:paraId="6838A81C" w14:textId="77777777" w:rsidR="00E56013" w:rsidRPr="008426BA" w:rsidRDefault="00E56013" w:rsidP="00E56013">
      <w:pPr>
        <w:rPr>
          <w:rFonts w:ascii="Arial" w:hAnsi="Arial" w:cs="Arial"/>
          <w:noProof/>
          <w:sz w:val="20"/>
          <w:szCs w:val="20"/>
        </w:rPr>
      </w:pPr>
    </w:p>
    <w:p w14:paraId="60963BB9" w14:textId="01CC89CE"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Oprávněná osoba</w:t>
      </w:r>
      <w:r w:rsidRPr="008426BA">
        <w:rPr>
          <w:rFonts w:ascii="Arial" w:hAnsi="Arial" w:cs="Arial"/>
          <w:noProof/>
          <w:sz w:val="20"/>
          <w:szCs w:val="20"/>
        </w:rPr>
        <w:tab/>
        <w:t>Statutární orgán Dodavatele nebo jím řádně plnou mocí zmocněná osoba (resp. v případě, kdy nabídku podává více Dodavatelů společně, osoba, které bylo zmocnění řádně uděleno statutárními orgány všech těchto účastní</w:t>
      </w:r>
      <w:r w:rsidR="00CA4885" w:rsidRPr="008426BA">
        <w:rPr>
          <w:rFonts w:ascii="Arial" w:hAnsi="Arial" w:cs="Arial"/>
          <w:noProof/>
          <w:sz w:val="20"/>
          <w:szCs w:val="20"/>
        </w:rPr>
        <w:t>k</w:t>
      </w:r>
      <w:r w:rsidRPr="008426BA">
        <w:rPr>
          <w:rFonts w:ascii="Arial" w:hAnsi="Arial" w:cs="Arial"/>
          <w:noProof/>
          <w:sz w:val="20"/>
          <w:szCs w:val="20"/>
        </w:rPr>
        <w:t>ů) k jednáním týkajícím se podání nabídky za Dodavatele, resp. k dalším úkonům s tím souvisejícím. U fyzických osob se toto ustanovení použije obdobně.</w:t>
      </w:r>
    </w:p>
    <w:p w14:paraId="1ECF44F5" w14:textId="77777777" w:rsidR="00A75384" w:rsidRPr="008426BA" w:rsidRDefault="00A75384" w:rsidP="00E56013">
      <w:pPr>
        <w:ind w:left="2835" w:hanging="2835"/>
        <w:rPr>
          <w:rFonts w:ascii="Arial" w:hAnsi="Arial" w:cs="Arial"/>
          <w:noProof/>
          <w:sz w:val="20"/>
          <w:szCs w:val="20"/>
        </w:rPr>
      </w:pPr>
    </w:p>
    <w:p w14:paraId="4374B448" w14:textId="77777777"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Prohlášení</w:t>
      </w:r>
      <w:r w:rsidRPr="008426BA">
        <w:rPr>
          <w:rFonts w:ascii="Arial" w:hAnsi="Arial" w:cs="Arial"/>
          <w:noProof/>
          <w:sz w:val="20"/>
          <w:szCs w:val="20"/>
        </w:rPr>
        <w:tab/>
        <w:t>Jedná se o jakékoliv čestné prohlášení o existenci relevantních skutečností, resp. splnění určitých podmínek podle této zadávací dokumentace. Prohlášení musí být učiněno oprávněnou osobou, přičemž pravost podpisu nemusí být úředně ověřena.</w:t>
      </w:r>
    </w:p>
    <w:p w14:paraId="6F350333" w14:textId="77777777" w:rsidR="00E56013" w:rsidRPr="008426BA" w:rsidRDefault="00E56013" w:rsidP="00E56013">
      <w:pPr>
        <w:rPr>
          <w:rFonts w:ascii="Arial" w:hAnsi="Arial" w:cs="Arial"/>
          <w:noProof/>
          <w:sz w:val="20"/>
          <w:szCs w:val="20"/>
        </w:rPr>
      </w:pPr>
    </w:p>
    <w:p w14:paraId="5FC89B95" w14:textId="33B3733B"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Společná účast dodavatelů</w:t>
      </w:r>
      <w:r w:rsidRPr="008426BA">
        <w:rPr>
          <w:rFonts w:ascii="Arial" w:hAnsi="Arial" w:cs="Arial"/>
          <w:noProof/>
          <w:sz w:val="20"/>
          <w:szCs w:val="20"/>
        </w:rPr>
        <w:tab/>
        <w:t>Několik dodavatelů účastnících se zadávacího řízení společně</w:t>
      </w:r>
      <w:r w:rsidR="001B045E" w:rsidRPr="008426BA">
        <w:rPr>
          <w:rFonts w:ascii="Arial" w:hAnsi="Arial" w:cs="Arial"/>
          <w:noProof/>
          <w:sz w:val="20"/>
          <w:szCs w:val="20"/>
        </w:rPr>
        <w:t>, tzn. jedná se o dodavatele, kteří</w:t>
      </w:r>
      <w:r w:rsidRPr="008426BA">
        <w:rPr>
          <w:rFonts w:ascii="Arial" w:hAnsi="Arial" w:cs="Arial"/>
          <w:noProof/>
          <w:sz w:val="20"/>
          <w:szCs w:val="20"/>
        </w:rPr>
        <w:t xml:space="preserve"> podávají </w:t>
      </w:r>
      <w:r w:rsidR="001B045E" w:rsidRPr="008426BA">
        <w:rPr>
          <w:rFonts w:ascii="Arial" w:hAnsi="Arial" w:cs="Arial"/>
          <w:noProof/>
          <w:sz w:val="20"/>
          <w:szCs w:val="20"/>
        </w:rPr>
        <w:t xml:space="preserve">společnou nabídku např. ve formě sdružení. </w:t>
      </w:r>
    </w:p>
    <w:p w14:paraId="2E059E3D" w14:textId="77777777" w:rsidR="00E56013" w:rsidRPr="008426BA" w:rsidRDefault="00E56013" w:rsidP="00E56013">
      <w:pPr>
        <w:rPr>
          <w:rFonts w:ascii="Arial" w:hAnsi="Arial" w:cs="Arial"/>
          <w:noProof/>
          <w:sz w:val="20"/>
          <w:szCs w:val="20"/>
        </w:rPr>
      </w:pPr>
    </w:p>
    <w:p w14:paraId="45C6D613" w14:textId="0622D72B" w:rsidR="006D14E3" w:rsidRPr="008426BA" w:rsidRDefault="006D14E3" w:rsidP="006D14E3">
      <w:pPr>
        <w:pStyle w:val="Textkomente"/>
        <w:ind w:left="2832" w:hanging="2832"/>
        <w:rPr>
          <w:rFonts w:ascii="Arial" w:eastAsia="Calibri" w:hAnsi="Arial" w:cs="Arial"/>
          <w:noProof/>
          <w:lang w:eastAsia="en-US"/>
        </w:rPr>
      </w:pPr>
      <w:r w:rsidRPr="008426BA">
        <w:rPr>
          <w:rFonts w:ascii="Arial" w:eastAsia="Calibri" w:hAnsi="Arial" w:cs="Arial"/>
          <w:b/>
          <w:noProof/>
          <w:lang w:eastAsia="en-US"/>
        </w:rPr>
        <w:t>Jiná osoba dle § 83 zákona</w:t>
      </w:r>
      <w:r w:rsidRPr="008426BA">
        <w:rPr>
          <w:rFonts w:ascii="Arial" w:eastAsia="Calibri" w:hAnsi="Arial" w:cs="Arial"/>
          <w:b/>
          <w:noProof/>
          <w:lang w:eastAsia="en-US"/>
        </w:rPr>
        <w:tab/>
      </w:r>
      <w:r w:rsidRPr="008426BA">
        <w:rPr>
          <w:rFonts w:ascii="Arial" w:eastAsia="Calibri" w:hAnsi="Arial" w:cs="Arial"/>
          <w:noProof/>
          <w:lang w:eastAsia="en-US"/>
        </w:rPr>
        <w:t>osoba, pomocí které může účastník prokázat kvalifikaci pro určitou část veřejné zakázky nebo která má poskytnout účastníkovi k plnění veřejné zakázky určité věci či práva.</w:t>
      </w:r>
    </w:p>
    <w:p w14:paraId="01A54442" w14:textId="77777777" w:rsidR="006D14E3" w:rsidRPr="008426BA" w:rsidRDefault="006D14E3" w:rsidP="006D14E3">
      <w:pPr>
        <w:pStyle w:val="Textkomente"/>
        <w:ind w:left="2832" w:hanging="2832"/>
        <w:rPr>
          <w:rFonts w:ascii="Arial" w:eastAsia="Calibri" w:hAnsi="Arial" w:cs="Arial"/>
          <w:noProof/>
          <w:lang w:eastAsia="en-US"/>
        </w:rPr>
      </w:pPr>
    </w:p>
    <w:p w14:paraId="5C8E6B0C" w14:textId="3C385994" w:rsidR="00E56013" w:rsidRPr="008426BA" w:rsidRDefault="006D14E3" w:rsidP="006D14E3">
      <w:pPr>
        <w:pStyle w:val="Textkomente"/>
        <w:ind w:left="2832" w:hanging="2832"/>
        <w:rPr>
          <w:rFonts w:ascii="Arial" w:eastAsia="Calibri" w:hAnsi="Arial" w:cs="Arial"/>
          <w:noProof/>
          <w:lang w:eastAsia="en-US"/>
        </w:rPr>
      </w:pPr>
      <w:r w:rsidRPr="008426BA">
        <w:rPr>
          <w:rFonts w:ascii="Arial" w:eastAsia="Calibri" w:hAnsi="Arial" w:cs="Arial"/>
          <w:b/>
          <w:noProof/>
          <w:lang w:eastAsia="en-US"/>
        </w:rPr>
        <w:t>Poddodavatel dle § 85 zákona</w:t>
      </w:r>
      <w:r w:rsidRPr="008426BA">
        <w:rPr>
          <w:rFonts w:ascii="Arial" w:eastAsia="Calibri" w:hAnsi="Arial" w:cs="Arial"/>
          <w:b/>
          <w:noProof/>
          <w:lang w:eastAsia="en-US"/>
        </w:rPr>
        <w:tab/>
      </w:r>
      <w:r w:rsidRPr="008426BA">
        <w:rPr>
          <w:rFonts w:ascii="Arial" w:eastAsia="Calibri" w:hAnsi="Arial" w:cs="Arial"/>
          <w:noProof/>
          <w:lang w:eastAsia="en-US"/>
        </w:rPr>
        <w:t>osoba, pomocí které má účastník plnit určitou část veřejné zakázky nebo která má poskytnout účastníkovi k plnění veřejné zakázky určité věci či práva.</w:t>
      </w:r>
    </w:p>
    <w:p w14:paraId="58D14A6F" w14:textId="77777777" w:rsidR="006D14E3" w:rsidRPr="008426BA" w:rsidRDefault="006D14E3" w:rsidP="006D14E3">
      <w:pPr>
        <w:pStyle w:val="Textkomente"/>
        <w:rPr>
          <w:rFonts w:ascii="Arial" w:hAnsi="Arial" w:cs="Arial"/>
        </w:rPr>
      </w:pPr>
    </w:p>
    <w:p w14:paraId="0F64BC0C" w14:textId="77777777" w:rsidR="00435CB6" w:rsidRPr="008426BA" w:rsidRDefault="00435CB6" w:rsidP="00435CB6">
      <w:pPr>
        <w:ind w:left="2835" w:hanging="2835"/>
        <w:rPr>
          <w:rFonts w:ascii="Arial" w:hAnsi="Arial" w:cs="Arial"/>
          <w:noProof/>
          <w:sz w:val="20"/>
          <w:szCs w:val="20"/>
        </w:rPr>
      </w:pPr>
      <w:r w:rsidRPr="008426BA">
        <w:rPr>
          <w:rFonts w:ascii="Arial" w:hAnsi="Arial" w:cs="Arial"/>
          <w:b/>
          <w:noProof/>
          <w:sz w:val="20"/>
          <w:szCs w:val="20"/>
        </w:rPr>
        <w:t>Stavební práce</w:t>
      </w:r>
      <w:r w:rsidRPr="008426BA">
        <w:rPr>
          <w:rFonts w:ascii="Arial" w:hAnsi="Arial" w:cs="Arial"/>
          <w:noProof/>
          <w:sz w:val="20"/>
          <w:szCs w:val="20"/>
        </w:rPr>
        <w:tab/>
        <w:t>Stavebními pracemi se rozumí provedení stavebních prací a poskytnutí dodávek či případných služeb nezbytných pro realizaci veřejné zakázky v rozsahu stanoveném v této zadávací dokumentaci a nabídce.</w:t>
      </w:r>
    </w:p>
    <w:p w14:paraId="420CA500" w14:textId="77777777" w:rsidR="00E56013" w:rsidRPr="008426BA" w:rsidRDefault="00E56013" w:rsidP="00E56013">
      <w:pPr>
        <w:ind w:left="2835" w:hanging="2835"/>
        <w:rPr>
          <w:rFonts w:ascii="Arial" w:hAnsi="Arial" w:cs="Arial"/>
          <w:noProof/>
          <w:sz w:val="20"/>
          <w:szCs w:val="20"/>
        </w:rPr>
      </w:pPr>
    </w:p>
    <w:p w14:paraId="7A22D10E" w14:textId="3FAFCAF8"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 xml:space="preserve">Uzavření smlouvy na VZ  </w:t>
      </w:r>
      <w:r w:rsidRPr="008426BA">
        <w:rPr>
          <w:rFonts w:ascii="Arial" w:hAnsi="Arial" w:cs="Arial"/>
          <w:b/>
          <w:noProof/>
          <w:sz w:val="20"/>
          <w:szCs w:val="20"/>
        </w:rPr>
        <w:tab/>
      </w:r>
      <w:r w:rsidRPr="008426BA">
        <w:rPr>
          <w:rFonts w:ascii="Arial" w:hAnsi="Arial" w:cs="Arial"/>
          <w:noProof/>
          <w:sz w:val="20"/>
          <w:szCs w:val="20"/>
        </w:rPr>
        <w:t>Po uplynutí lhůty zákazu uzavřít smlouvu podle § 246 ZZVZ jsou zadavatel a vybraný dodavatel povinni bez zbytečného odkladu uzavřít smlouvu (dále jako „součinnost“).</w:t>
      </w:r>
      <w:r w:rsidRPr="008426BA">
        <w:rPr>
          <w:rFonts w:ascii="Arial" w:hAnsi="Arial" w:cs="Arial"/>
          <w:sz w:val="20"/>
          <w:szCs w:val="20"/>
        </w:rPr>
        <w:t xml:space="preserve"> </w:t>
      </w:r>
    </w:p>
    <w:p w14:paraId="24BB010C" w14:textId="77777777" w:rsidR="00E56013" w:rsidRPr="008426BA" w:rsidRDefault="00E56013" w:rsidP="00E56013">
      <w:pPr>
        <w:ind w:left="2835" w:hanging="2835"/>
        <w:rPr>
          <w:rFonts w:ascii="Arial" w:hAnsi="Arial" w:cs="Arial"/>
          <w:noProof/>
          <w:sz w:val="20"/>
          <w:szCs w:val="20"/>
        </w:rPr>
      </w:pPr>
    </w:p>
    <w:p w14:paraId="3523DFAF" w14:textId="77777777" w:rsidR="00E56013" w:rsidRPr="008426BA" w:rsidRDefault="00E56013" w:rsidP="00E56013">
      <w:pPr>
        <w:ind w:left="2835" w:hanging="2835"/>
        <w:rPr>
          <w:rFonts w:ascii="Arial" w:hAnsi="Arial" w:cs="Arial"/>
          <w:noProof/>
          <w:sz w:val="20"/>
          <w:szCs w:val="20"/>
        </w:rPr>
      </w:pPr>
      <w:r w:rsidRPr="008426BA">
        <w:rPr>
          <w:rFonts w:ascii="Arial" w:hAnsi="Arial" w:cs="Arial"/>
          <w:b/>
          <w:noProof/>
          <w:sz w:val="20"/>
          <w:szCs w:val="20"/>
        </w:rPr>
        <w:t>Zadávací podmínky</w:t>
      </w:r>
      <w:r w:rsidRPr="008426BA">
        <w:rPr>
          <w:rFonts w:ascii="Arial" w:hAnsi="Arial" w:cs="Arial"/>
          <w:b/>
          <w:noProof/>
          <w:sz w:val="20"/>
          <w:szCs w:val="20"/>
        </w:rPr>
        <w:tab/>
      </w:r>
      <w:r w:rsidRPr="008426BA">
        <w:rPr>
          <w:rFonts w:ascii="Arial" w:hAnsi="Arial" w:cs="Arial"/>
          <w:noProof/>
          <w:sz w:val="20"/>
          <w:szCs w:val="20"/>
        </w:rPr>
        <w:t>Kompletně zpracovaná zadávací dokumentace pro výše jmenovanou zakázku obsahuje zadávací podmínky dle § 36 ZZVZ.</w:t>
      </w:r>
    </w:p>
    <w:p w14:paraId="3C490A80" w14:textId="77777777" w:rsidR="00E56013" w:rsidRPr="008426BA" w:rsidRDefault="00E56013" w:rsidP="00E56013">
      <w:pPr>
        <w:ind w:left="2835" w:hanging="2835"/>
        <w:rPr>
          <w:rFonts w:ascii="Arial" w:hAnsi="Arial" w:cs="Arial"/>
          <w:noProof/>
          <w:sz w:val="20"/>
          <w:szCs w:val="20"/>
        </w:rPr>
      </w:pPr>
    </w:p>
    <w:p w14:paraId="06397D1D" w14:textId="77777777" w:rsidR="00CB2794" w:rsidRPr="008426BA" w:rsidRDefault="00CB2794" w:rsidP="00CB2794">
      <w:pPr>
        <w:spacing w:after="3" w:line="252" w:lineRule="auto"/>
        <w:ind w:left="-15" w:right="548"/>
        <w:rPr>
          <w:rFonts w:ascii="Arial" w:hAnsi="Arial" w:cs="Arial"/>
          <w:b/>
          <w:noProof/>
          <w:sz w:val="20"/>
          <w:szCs w:val="20"/>
        </w:rPr>
      </w:pPr>
      <w:r w:rsidRPr="008426BA">
        <w:rPr>
          <w:rFonts w:ascii="Arial" w:hAnsi="Arial" w:cs="Arial"/>
          <w:b/>
          <w:noProof/>
          <w:sz w:val="20"/>
          <w:szCs w:val="20"/>
        </w:rPr>
        <w:t xml:space="preserve">NN                        </w:t>
      </w:r>
      <w:r w:rsidRPr="008426BA">
        <w:rPr>
          <w:rFonts w:ascii="Arial" w:hAnsi="Arial" w:cs="Arial"/>
          <w:b/>
          <w:noProof/>
          <w:sz w:val="20"/>
          <w:szCs w:val="20"/>
        </w:rPr>
        <w:tab/>
      </w:r>
      <w:r w:rsidRPr="008426BA">
        <w:rPr>
          <w:rFonts w:ascii="Arial" w:hAnsi="Arial" w:cs="Arial"/>
          <w:b/>
          <w:noProof/>
          <w:sz w:val="20"/>
          <w:szCs w:val="20"/>
        </w:rPr>
        <w:tab/>
      </w:r>
      <w:r w:rsidRPr="008426BA">
        <w:rPr>
          <w:rFonts w:ascii="Arial" w:hAnsi="Arial" w:cs="Arial"/>
          <w:noProof/>
          <w:sz w:val="20"/>
          <w:szCs w:val="20"/>
        </w:rPr>
        <w:t>nízké napětí v napěťové hladině do 1 kV</w:t>
      </w:r>
    </w:p>
    <w:p w14:paraId="66816978" w14:textId="77777777" w:rsidR="00CB2794" w:rsidRPr="008426BA" w:rsidRDefault="00CB2794" w:rsidP="00CB2794">
      <w:pPr>
        <w:spacing w:after="3" w:line="252" w:lineRule="auto"/>
        <w:ind w:left="-15" w:right="548"/>
        <w:rPr>
          <w:rFonts w:ascii="Arial" w:hAnsi="Arial" w:cs="Arial"/>
          <w:b/>
          <w:noProof/>
          <w:sz w:val="20"/>
          <w:szCs w:val="20"/>
        </w:rPr>
      </w:pPr>
    </w:p>
    <w:p w14:paraId="0DB819AE" w14:textId="77777777" w:rsidR="00CB2794" w:rsidRPr="008426BA" w:rsidRDefault="00CB2794" w:rsidP="00CB2794">
      <w:pPr>
        <w:spacing w:after="3" w:line="252" w:lineRule="auto"/>
        <w:ind w:left="-15" w:right="548"/>
        <w:rPr>
          <w:rFonts w:ascii="Arial" w:hAnsi="Arial" w:cs="Arial"/>
          <w:b/>
          <w:noProof/>
          <w:sz w:val="20"/>
          <w:szCs w:val="20"/>
        </w:rPr>
      </w:pPr>
      <w:r w:rsidRPr="008426BA">
        <w:rPr>
          <w:rFonts w:ascii="Arial" w:hAnsi="Arial" w:cs="Arial"/>
          <w:b/>
          <w:noProof/>
          <w:sz w:val="20"/>
          <w:szCs w:val="20"/>
        </w:rPr>
        <w:t xml:space="preserve">VN                          </w:t>
      </w:r>
      <w:r w:rsidRPr="008426BA">
        <w:rPr>
          <w:rFonts w:ascii="Arial" w:hAnsi="Arial" w:cs="Arial"/>
          <w:b/>
          <w:noProof/>
          <w:sz w:val="20"/>
          <w:szCs w:val="20"/>
        </w:rPr>
        <w:tab/>
      </w:r>
      <w:r w:rsidRPr="008426BA">
        <w:rPr>
          <w:rFonts w:ascii="Arial" w:hAnsi="Arial" w:cs="Arial"/>
          <w:b/>
          <w:noProof/>
          <w:sz w:val="20"/>
          <w:szCs w:val="20"/>
        </w:rPr>
        <w:tab/>
      </w:r>
      <w:r w:rsidRPr="008426BA">
        <w:rPr>
          <w:rFonts w:ascii="Arial" w:hAnsi="Arial" w:cs="Arial"/>
          <w:noProof/>
          <w:sz w:val="20"/>
          <w:szCs w:val="20"/>
        </w:rPr>
        <w:t>vysoké napětí v napěťové hladině 1 kV – 52 kV</w:t>
      </w:r>
    </w:p>
    <w:p w14:paraId="6ABDF011" w14:textId="77777777" w:rsidR="00CB2794" w:rsidRPr="008426BA" w:rsidRDefault="00CB2794" w:rsidP="00CB2794">
      <w:pPr>
        <w:spacing w:after="3" w:line="252" w:lineRule="auto"/>
        <w:ind w:left="-15" w:right="548"/>
        <w:rPr>
          <w:rFonts w:ascii="Arial" w:hAnsi="Arial" w:cs="Arial"/>
          <w:b/>
          <w:noProof/>
          <w:sz w:val="20"/>
          <w:szCs w:val="20"/>
        </w:rPr>
      </w:pPr>
    </w:p>
    <w:p w14:paraId="13AF9D70" w14:textId="32817B6C" w:rsidR="00CB2794" w:rsidRPr="008426BA" w:rsidRDefault="00CB2794" w:rsidP="00CB2794">
      <w:pPr>
        <w:spacing w:after="3" w:line="252" w:lineRule="auto"/>
        <w:ind w:left="-15" w:right="548"/>
        <w:rPr>
          <w:rFonts w:ascii="Arial" w:hAnsi="Arial" w:cs="Arial"/>
          <w:noProof/>
          <w:sz w:val="20"/>
          <w:szCs w:val="20"/>
        </w:rPr>
      </w:pPr>
      <w:r w:rsidRPr="008426BA">
        <w:rPr>
          <w:rFonts w:ascii="Arial" w:hAnsi="Arial" w:cs="Arial"/>
          <w:b/>
          <w:noProof/>
          <w:sz w:val="20"/>
          <w:szCs w:val="20"/>
        </w:rPr>
        <w:t xml:space="preserve">VVN                        </w:t>
      </w:r>
      <w:r w:rsidRPr="008426BA">
        <w:rPr>
          <w:rFonts w:ascii="Arial" w:hAnsi="Arial" w:cs="Arial"/>
          <w:b/>
          <w:noProof/>
          <w:sz w:val="20"/>
          <w:szCs w:val="20"/>
        </w:rPr>
        <w:tab/>
      </w:r>
      <w:r w:rsidRPr="008426BA">
        <w:rPr>
          <w:rFonts w:ascii="Arial" w:hAnsi="Arial" w:cs="Arial"/>
          <w:b/>
          <w:noProof/>
          <w:sz w:val="20"/>
          <w:szCs w:val="20"/>
        </w:rPr>
        <w:tab/>
      </w:r>
      <w:r w:rsidRPr="008426BA">
        <w:rPr>
          <w:rFonts w:ascii="Arial" w:hAnsi="Arial" w:cs="Arial"/>
          <w:noProof/>
          <w:sz w:val="20"/>
          <w:szCs w:val="20"/>
        </w:rPr>
        <w:t>velmi vysoké napětí v napěťové hladine 52 – 220 kV</w:t>
      </w:r>
    </w:p>
    <w:p w14:paraId="7A8FA53E" w14:textId="77777777" w:rsidR="00CB2794" w:rsidRPr="008426BA" w:rsidRDefault="00CB2794" w:rsidP="00CB2794">
      <w:pPr>
        <w:rPr>
          <w:rFonts w:ascii="Arial" w:hAnsi="Arial" w:cs="Arial"/>
          <w:b/>
          <w:sz w:val="20"/>
          <w:szCs w:val="20"/>
        </w:rPr>
      </w:pPr>
    </w:p>
    <w:p w14:paraId="2DE32458" w14:textId="36AF34F6" w:rsidR="00CB2794" w:rsidRPr="008426BA" w:rsidRDefault="00CB2794" w:rsidP="00CB2794">
      <w:pPr>
        <w:rPr>
          <w:rFonts w:ascii="Arial" w:hAnsi="Arial" w:cs="Arial"/>
          <w:b/>
          <w:sz w:val="20"/>
          <w:szCs w:val="20"/>
        </w:rPr>
      </w:pPr>
      <w:r w:rsidRPr="008426BA">
        <w:rPr>
          <w:rFonts w:ascii="Arial" w:hAnsi="Arial" w:cs="Arial"/>
          <w:b/>
          <w:sz w:val="20"/>
          <w:szCs w:val="20"/>
        </w:rPr>
        <w:t>SoD</w:t>
      </w:r>
      <w:r w:rsidRPr="008426BA">
        <w:rPr>
          <w:rFonts w:ascii="Arial" w:hAnsi="Arial" w:cs="Arial"/>
          <w:b/>
          <w:sz w:val="20"/>
          <w:szCs w:val="20"/>
        </w:rPr>
        <w:tab/>
      </w:r>
      <w:r w:rsidRPr="008426BA">
        <w:rPr>
          <w:rFonts w:ascii="Arial" w:hAnsi="Arial" w:cs="Arial"/>
          <w:b/>
          <w:sz w:val="20"/>
          <w:szCs w:val="20"/>
        </w:rPr>
        <w:tab/>
      </w:r>
      <w:r w:rsidRPr="008426BA">
        <w:rPr>
          <w:rFonts w:ascii="Arial" w:hAnsi="Arial" w:cs="Arial"/>
          <w:b/>
          <w:sz w:val="20"/>
          <w:szCs w:val="20"/>
        </w:rPr>
        <w:tab/>
      </w:r>
      <w:r w:rsidRPr="008426BA">
        <w:rPr>
          <w:rFonts w:ascii="Arial" w:hAnsi="Arial" w:cs="Arial"/>
          <w:b/>
          <w:sz w:val="20"/>
          <w:szCs w:val="20"/>
        </w:rPr>
        <w:tab/>
      </w:r>
      <w:r w:rsidRPr="008426BA">
        <w:rPr>
          <w:rFonts w:ascii="Arial" w:hAnsi="Arial" w:cs="Arial"/>
          <w:sz w:val="20"/>
          <w:szCs w:val="20"/>
        </w:rPr>
        <w:t>Smlouva o dílo</w:t>
      </w:r>
    </w:p>
    <w:p w14:paraId="7DF60B86" w14:textId="77777777" w:rsidR="00CB2794" w:rsidRPr="008426BA" w:rsidRDefault="00CB2794" w:rsidP="00CB2794">
      <w:pPr>
        <w:ind w:left="2835" w:hanging="2835"/>
        <w:rPr>
          <w:rFonts w:ascii="Arial" w:hAnsi="Arial" w:cs="Arial"/>
          <w:b/>
          <w:noProof/>
          <w:sz w:val="20"/>
          <w:szCs w:val="20"/>
        </w:rPr>
      </w:pPr>
    </w:p>
    <w:p w14:paraId="6324FF6D" w14:textId="77777777" w:rsidR="00CB2794" w:rsidRPr="008426BA" w:rsidRDefault="00CB2794" w:rsidP="00CB2794">
      <w:pPr>
        <w:ind w:left="2835" w:hanging="2835"/>
        <w:rPr>
          <w:rFonts w:ascii="Arial" w:hAnsi="Arial" w:cs="Arial"/>
          <w:sz w:val="20"/>
          <w:szCs w:val="20"/>
        </w:rPr>
      </w:pPr>
      <w:r w:rsidRPr="008426BA">
        <w:rPr>
          <w:rFonts w:ascii="Arial" w:hAnsi="Arial" w:cs="Arial"/>
          <w:b/>
          <w:noProof/>
          <w:sz w:val="20"/>
          <w:szCs w:val="20"/>
        </w:rPr>
        <w:t>Profil</w:t>
      </w:r>
      <w:r w:rsidRPr="008426BA">
        <w:rPr>
          <w:rFonts w:ascii="Arial" w:hAnsi="Arial" w:cs="Arial"/>
          <w:noProof/>
          <w:sz w:val="20"/>
          <w:szCs w:val="20"/>
        </w:rPr>
        <w:tab/>
      </w:r>
      <w:r w:rsidRPr="008426BA">
        <w:rPr>
          <w:rFonts w:ascii="Arial" w:hAnsi="Arial" w:cs="Arial"/>
          <w:sz w:val="20"/>
          <w:szCs w:val="20"/>
        </w:rPr>
        <w:t>profil zadavatele sektorové veřejné zakázky</w:t>
      </w:r>
    </w:p>
    <w:p w14:paraId="1D67DA3B" w14:textId="50F46328" w:rsidR="00CB2794" w:rsidRPr="008426BA" w:rsidRDefault="00EB563A" w:rsidP="00CB2794">
      <w:pPr>
        <w:spacing w:after="120"/>
        <w:ind w:left="2126" w:firstLine="709"/>
        <w:rPr>
          <w:rFonts w:ascii="Arial" w:hAnsi="Arial" w:cs="Arial"/>
          <w:b/>
          <w:sz w:val="20"/>
          <w:szCs w:val="20"/>
          <w:u w:val="single"/>
        </w:rPr>
      </w:pPr>
      <w:hyperlink r:id="rId9" w:history="1">
        <w:r w:rsidR="00CB2794" w:rsidRPr="008426BA">
          <w:rPr>
            <w:rFonts w:ascii="Arial" w:hAnsi="Arial" w:cs="Arial"/>
            <w:b/>
            <w:sz w:val="20"/>
            <w:szCs w:val="20"/>
            <w:u w:val="single"/>
          </w:rPr>
          <w:t>https://ezak.eon.cz/</w:t>
        </w:r>
      </w:hyperlink>
    </w:p>
    <w:p w14:paraId="342BD6E9" w14:textId="77777777" w:rsidR="00CB2794" w:rsidRPr="008426BA" w:rsidRDefault="00CB2794" w:rsidP="00CB2794">
      <w:pPr>
        <w:rPr>
          <w:rStyle w:val="Hypertextovodkaz"/>
          <w:rFonts w:ascii="Arial" w:hAnsi="Arial" w:cs="Arial"/>
          <w:bCs/>
          <w:iCs/>
          <w:color w:val="auto"/>
          <w:sz w:val="20"/>
          <w:szCs w:val="20"/>
          <w:u w:val="none"/>
        </w:rPr>
      </w:pPr>
      <w:r w:rsidRPr="008426BA">
        <w:rPr>
          <w:rStyle w:val="Hypertextovodkaz"/>
          <w:rFonts w:ascii="Arial" w:hAnsi="Arial" w:cs="Arial"/>
          <w:b/>
          <w:bCs/>
          <w:iCs/>
          <w:color w:val="auto"/>
          <w:sz w:val="20"/>
          <w:szCs w:val="20"/>
          <w:u w:val="none"/>
        </w:rPr>
        <w:t xml:space="preserve">E-ZAK </w:t>
      </w:r>
      <w:r w:rsidRPr="008426BA">
        <w:rPr>
          <w:rStyle w:val="Hypertextovodkaz"/>
          <w:rFonts w:ascii="Arial" w:hAnsi="Arial" w:cs="Arial"/>
          <w:b/>
          <w:bCs/>
          <w:iCs/>
          <w:color w:val="auto"/>
          <w:sz w:val="20"/>
          <w:szCs w:val="20"/>
          <w:u w:val="none"/>
        </w:rPr>
        <w:tab/>
      </w:r>
      <w:r w:rsidRPr="008426BA">
        <w:rPr>
          <w:rStyle w:val="Hypertextovodkaz"/>
          <w:rFonts w:ascii="Arial" w:hAnsi="Arial" w:cs="Arial"/>
          <w:bCs/>
          <w:iCs/>
          <w:color w:val="auto"/>
          <w:sz w:val="20"/>
          <w:szCs w:val="20"/>
          <w:u w:val="none"/>
        </w:rPr>
        <w:tab/>
      </w:r>
      <w:r w:rsidRPr="008426BA">
        <w:rPr>
          <w:rStyle w:val="Hypertextovodkaz"/>
          <w:rFonts w:ascii="Arial" w:hAnsi="Arial" w:cs="Arial"/>
          <w:bCs/>
          <w:iCs/>
          <w:color w:val="auto"/>
          <w:sz w:val="20"/>
          <w:szCs w:val="20"/>
          <w:u w:val="none"/>
        </w:rPr>
        <w:tab/>
      </w:r>
      <w:r w:rsidRPr="008426BA">
        <w:rPr>
          <w:rStyle w:val="Hypertextovodkaz"/>
          <w:rFonts w:ascii="Arial" w:hAnsi="Arial" w:cs="Arial"/>
          <w:bCs/>
          <w:iCs/>
          <w:color w:val="auto"/>
          <w:sz w:val="20"/>
          <w:szCs w:val="20"/>
          <w:u w:val="none"/>
        </w:rPr>
        <w:tab/>
        <w:t xml:space="preserve">certifikovaný elektronický nástroj pro veřejné zakázky prostřednictvím kterého </w:t>
      </w:r>
    </w:p>
    <w:p w14:paraId="10E07B72" w14:textId="77777777" w:rsidR="00CB2794" w:rsidRPr="008426BA" w:rsidRDefault="00CB2794" w:rsidP="00CB2794">
      <w:pPr>
        <w:ind w:left="2124" w:firstLine="708"/>
        <w:rPr>
          <w:rStyle w:val="Hypertextovodkaz"/>
          <w:rFonts w:ascii="Arial" w:hAnsi="Arial" w:cs="Arial"/>
          <w:bCs/>
          <w:iCs/>
          <w:color w:val="auto"/>
          <w:sz w:val="20"/>
          <w:szCs w:val="20"/>
          <w:u w:val="none"/>
        </w:rPr>
      </w:pPr>
      <w:r w:rsidRPr="008426BA">
        <w:rPr>
          <w:rStyle w:val="Hypertextovodkaz"/>
          <w:rFonts w:ascii="Arial" w:hAnsi="Arial" w:cs="Arial"/>
          <w:bCs/>
          <w:iCs/>
          <w:color w:val="auto"/>
          <w:sz w:val="20"/>
          <w:szCs w:val="20"/>
          <w:u w:val="none"/>
        </w:rPr>
        <w:t>je zakázka zadávána</w:t>
      </w:r>
    </w:p>
    <w:p w14:paraId="0ABCAD7F" w14:textId="77777777" w:rsidR="00CB2794" w:rsidRPr="008426BA" w:rsidRDefault="00CB2794" w:rsidP="00E56013">
      <w:pPr>
        <w:rPr>
          <w:rFonts w:ascii="Arial" w:hAnsi="Arial" w:cs="Arial"/>
          <w:b/>
          <w:noProof/>
          <w:sz w:val="18"/>
          <w:szCs w:val="18"/>
        </w:rPr>
      </w:pPr>
    </w:p>
    <w:p w14:paraId="02A8F8B6" w14:textId="019D4DC2" w:rsidR="00E56013" w:rsidRPr="008426BA" w:rsidRDefault="00E56013" w:rsidP="00E56013">
      <w:pPr>
        <w:rPr>
          <w:rFonts w:ascii="Arial" w:hAnsi="Arial" w:cs="Arial"/>
          <w:b/>
          <w:noProof/>
          <w:sz w:val="18"/>
          <w:szCs w:val="18"/>
        </w:rPr>
      </w:pPr>
      <w:r w:rsidRPr="008426BA">
        <w:rPr>
          <w:rFonts w:ascii="Arial" w:hAnsi="Arial" w:cs="Arial"/>
          <w:b/>
          <w:noProof/>
          <w:sz w:val="18"/>
          <w:szCs w:val="18"/>
        </w:rPr>
        <w:t>Seznam zákonů a vyhlášek (základní shrnutí):</w:t>
      </w:r>
    </w:p>
    <w:p w14:paraId="275A0AA0" w14:textId="77777777" w:rsidR="00E56013" w:rsidRPr="008426BA" w:rsidRDefault="00E56013" w:rsidP="00E56013">
      <w:pPr>
        <w:ind w:left="2835"/>
        <w:rPr>
          <w:rFonts w:ascii="Arial" w:hAnsi="Arial" w:cs="Arial"/>
          <w:noProof/>
          <w:sz w:val="18"/>
          <w:szCs w:val="18"/>
        </w:rPr>
      </w:pPr>
      <w:r w:rsidRPr="008426BA">
        <w:rPr>
          <w:rFonts w:ascii="Arial" w:hAnsi="Arial" w:cs="Arial"/>
          <w:noProof/>
          <w:sz w:val="18"/>
          <w:szCs w:val="18"/>
        </w:rPr>
        <w:t>Zákon č. 89/2012 Sb., občanský zákoník, ve znění pozdějších předpisů;</w:t>
      </w:r>
    </w:p>
    <w:p w14:paraId="445671EC" w14:textId="77777777" w:rsidR="00E56013" w:rsidRPr="008426BA" w:rsidRDefault="00E56013" w:rsidP="00E56013">
      <w:pPr>
        <w:ind w:left="2835"/>
        <w:rPr>
          <w:rFonts w:ascii="Arial" w:hAnsi="Arial" w:cs="Arial"/>
          <w:noProof/>
          <w:sz w:val="18"/>
          <w:szCs w:val="18"/>
        </w:rPr>
      </w:pPr>
      <w:r w:rsidRPr="008426BA">
        <w:rPr>
          <w:rFonts w:ascii="Arial" w:hAnsi="Arial" w:cs="Arial"/>
          <w:noProof/>
          <w:sz w:val="18"/>
          <w:szCs w:val="18"/>
        </w:rPr>
        <w:t xml:space="preserve">Zákon č. 134/2016 Sb., o zadávání veřejných zakázek, </w:t>
      </w:r>
      <w:r w:rsidRPr="008426BA">
        <w:rPr>
          <w:rFonts w:ascii="Arial" w:hAnsi="Arial" w:cs="Arial"/>
          <w:sz w:val="18"/>
          <w:szCs w:val="18"/>
        </w:rPr>
        <w:t>ve znění pozdějších předpisů</w:t>
      </w:r>
      <w:r w:rsidRPr="008426BA">
        <w:rPr>
          <w:rFonts w:ascii="Arial" w:hAnsi="Arial" w:cs="Arial"/>
          <w:noProof/>
          <w:sz w:val="18"/>
          <w:szCs w:val="18"/>
        </w:rPr>
        <w:t>;</w:t>
      </w:r>
    </w:p>
    <w:p w14:paraId="435D3464" w14:textId="77777777" w:rsidR="00E56013" w:rsidRPr="008426BA" w:rsidRDefault="00E56013" w:rsidP="00E56013">
      <w:pPr>
        <w:ind w:left="2835"/>
        <w:rPr>
          <w:rFonts w:ascii="Arial" w:hAnsi="Arial" w:cs="Arial"/>
          <w:noProof/>
          <w:sz w:val="18"/>
          <w:szCs w:val="18"/>
        </w:rPr>
      </w:pPr>
      <w:r w:rsidRPr="008426BA">
        <w:rPr>
          <w:rFonts w:ascii="Arial" w:hAnsi="Arial" w:cs="Arial"/>
          <w:noProof/>
          <w:sz w:val="18"/>
          <w:szCs w:val="18"/>
        </w:rPr>
        <w:t>Zákon č. 106/1999 Sb., o svobodném přístupu k informacím, ve znění pozdějších předpisů;</w:t>
      </w:r>
    </w:p>
    <w:p w14:paraId="69AFA902" w14:textId="77777777" w:rsidR="00E56013" w:rsidRPr="0034178A" w:rsidRDefault="00E56013" w:rsidP="00E56013">
      <w:pPr>
        <w:ind w:left="2835"/>
        <w:rPr>
          <w:rFonts w:ascii="Arial" w:hAnsi="Arial" w:cs="Arial"/>
          <w:noProof/>
          <w:sz w:val="18"/>
          <w:szCs w:val="18"/>
        </w:rPr>
      </w:pPr>
      <w:r w:rsidRPr="008426BA">
        <w:rPr>
          <w:rFonts w:ascii="Arial" w:hAnsi="Arial" w:cs="Arial"/>
          <w:noProof/>
          <w:sz w:val="18"/>
          <w:szCs w:val="18"/>
        </w:rPr>
        <w:t>Zákon č. 360/1992 Sb., o výkonu povolání autorizovaných architektů a o výkonu povolání a</w:t>
      </w:r>
      <w:r w:rsidRPr="0034178A">
        <w:rPr>
          <w:rFonts w:ascii="Arial" w:hAnsi="Arial" w:cs="Arial"/>
          <w:noProof/>
          <w:sz w:val="18"/>
          <w:szCs w:val="18"/>
        </w:rPr>
        <w:t>utorizovaných inženýrů a techniků činných ve výstavbě, ve znění pozdějších předpisů;</w:t>
      </w:r>
    </w:p>
    <w:p w14:paraId="164B1C50" w14:textId="77777777" w:rsidR="00435CB6" w:rsidRPr="0034178A" w:rsidRDefault="00435CB6" w:rsidP="00435CB6">
      <w:pPr>
        <w:ind w:left="2835"/>
        <w:rPr>
          <w:rFonts w:ascii="Arial" w:hAnsi="Arial" w:cs="Arial"/>
          <w:noProof/>
          <w:sz w:val="18"/>
          <w:szCs w:val="18"/>
        </w:rPr>
      </w:pPr>
      <w:r w:rsidRPr="0034178A">
        <w:rPr>
          <w:rFonts w:ascii="Arial" w:hAnsi="Arial" w:cs="Arial"/>
          <w:noProof/>
          <w:sz w:val="18"/>
          <w:szCs w:val="18"/>
        </w:rPr>
        <w:t>Zákon č. 183/2006 Sb., o územním plánování a stavebním řádu (stavební zákon);</w:t>
      </w:r>
    </w:p>
    <w:p w14:paraId="19F5C90C" w14:textId="3C46B658" w:rsidR="0069093E" w:rsidRPr="008426BA" w:rsidRDefault="0069093E" w:rsidP="00435CB6">
      <w:pPr>
        <w:ind w:left="2835"/>
        <w:rPr>
          <w:rFonts w:ascii="Arial" w:hAnsi="Arial" w:cs="Arial"/>
          <w:noProof/>
          <w:sz w:val="18"/>
          <w:szCs w:val="18"/>
        </w:rPr>
      </w:pPr>
      <w:r w:rsidRPr="008426BA">
        <w:rPr>
          <w:rFonts w:ascii="Arial" w:hAnsi="Arial" w:cs="Arial"/>
          <w:noProof/>
          <w:sz w:val="18"/>
          <w:szCs w:val="18"/>
        </w:rPr>
        <w:lastRenderedPageBreak/>
        <w:t>Zákon č. 500/2004 Sb., správní řád, ve znění pozdějších předpisů;</w:t>
      </w:r>
    </w:p>
    <w:p w14:paraId="795ECF52" w14:textId="77777777" w:rsidR="00E55878" w:rsidRPr="008426BA" w:rsidRDefault="00E55878" w:rsidP="00435CB6">
      <w:pPr>
        <w:ind w:left="2835"/>
        <w:rPr>
          <w:rFonts w:ascii="Arial" w:hAnsi="Arial" w:cs="Arial"/>
          <w:noProof/>
          <w:sz w:val="18"/>
          <w:szCs w:val="18"/>
        </w:rPr>
      </w:pPr>
      <w:r w:rsidRPr="008426BA">
        <w:rPr>
          <w:rFonts w:ascii="Arial" w:hAnsi="Arial" w:cs="Arial"/>
          <w:noProof/>
          <w:sz w:val="18"/>
          <w:szCs w:val="18"/>
        </w:rPr>
        <w:t>Zákon č.458/2000 Sb. , Energetický zákon;</w:t>
      </w:r>
    </w:p>
    <w:p w14:paraId="5A89EBD3" w14:textId="45447D11" w:rsidR="00435CB6" w:rsidRPr="008426BA" w:rsidRDefault="00435CB6" w:rsidP="00435CB6">
      <w:pPr>
        <w:ind w:left="2835"/>
        <w:rPr>
          <w:rFonts w:ascii="Arial" w:hAnsi="Arial" w:cs="Arial"/>
          <w:noProof/>
          <w:sz w:val="18"/>
          <w:szCs w:val="18"/>
        </w:rPr>
      </w:pPr>
      <w:r w:rsidRPr="008426BA">
        <w:rPr>
          <w:rFonts w:ascii="Arial" w:hAnsi="Arial" w:cs="Arial"/>
          <w:noProof/>
          <w:sz w:val="18"/>
          <w:szCs w:val="18"/>
        </w:rPr>
        <w:t>Vyhláška č. 499/2006 Sb., o dokumentaci staveb;</w:t>
      </w:r>
    </w:p>
    <w:p w14:paraId="7828D16B" w14:textId="77777777" w:rsidR="00435CB6" w:rsidRPr="008426BA" w:rsidRDefault="00435CB6" w:rsidP="00435CB6">
      <w:pPr>
        <w:ind w:left="2835"/>
        <w:rPr>
          <w:rFonts w:ascii="Arial" w:hAnsi="Arial" w:cs="Arial"/>
          <w:noProof/>
          <w:sz w:val="18"/>
          <w:szCs w:val="18"/>
        </w:rPr>
      </w:pPr>
      <w:r w:rsidRPr="008426BA">
        <w:rPr>
          <w:rFonts w:ascii="Arial" w:hAnsi="Arial" w:cs="Arial"/>
          <w:noProof/>
          <w:sz w:val="18"/>
          <w:szCs w:val="18"/>
        </w:rPr>
        <w:t>Vyhláška č. 22/1997 Sb., o technických požadavcích na výrobky a o změně a doplnění některých zákonů;</w:t>
      </w:r>
    </w:p>
    <w:p w14:paraId="12F392E9" w14:textId="77777777" w:rsidR="00E56013" w:rsidRPr="0034178A" w:rsidRDefault="00E56013" w:rsidP="00E56013">
      <w:pPr>
        <w:ind w:left="2835"/>
        <w:rPr>
          <w:rFonts w:ascii="Arial" w:hAnsi="Arial" w:cs="Arial"/>
          <w:noProof/>
          <w:sz w:val="18"/>
          <w:szCs w:val="18"/>
        </w:rPr>
      </w:pPr>
      <w:r w:rsidRPr="008426BA">
        <w:rPr>
          <w:rFonts w:ascii="Arial" w:hAnsi="Arial" w:cs="Arial"/>
          <w:noProof/>
          <w:sz w:val="18"/>
          <w:szCs w:val="18"/>
        </w:rPr>
        <w:t xml:space="preserve">Vyhláška č. 168/2016 Sb., o uveřejňování vyhlášení pro účely zákona o </w:t>
      </w:r>
      <w:r w:rsidRPr="0034178A">
        <w:rPr>
          <w:rFonts w:ascii="Arial" w:hAnsi="Arial" w:cs="Arial"/>
          <w:noProof/>
          <w:sz w:val="18"/>
          <w:szCs w:val="18"/>
        </w:rPr>
        <w:t>veřejných zakázkách a náležitostech profilu zadavatele;</w:t>
      </w:r>
    </w:p>
    <w:p w14:paraId="569778E1" w14:textId="15D82EC4" w:rsidR="00597E19" w:rsidRPr="0034178A" w:rsidRDefault="00597E19" w:rsidP="00E56013">
      <w:pPr>
        <w:ind w:left="2835"/>
        <w:rPr>
          <w:rFonts w:ascii="Arial" w:hAnsi="Arial" w:cs="Arial"/>
          <w:noProof/>
          <w:sz w:val="18"/>
          <w:szCs w:val="18"/>
        </w:rPr>
      </w:pPr>
      <w:r w:rsidRPr="0034178A">
        <w:rPr>
          <w:rFonts w:ascii="Arial" w:hAnsi="Arial" w:cs="Arial"/>
          <w:noProof/>
          <w:sz w:val="18"/>
          <w:szCs w:val="18"/>
        </w:rPr>
        <w:t>Vyhláška č. 50/1978 Sb., o odborné způsobilosti v</w:t>
      </w:r>
      <w:r w:rsidR="00403B20" w:rsidRPr="0034178A">
        <w:rPr>
          <w:rFonts w:ascii="Arial" w:hAnsi="Arial" w:cs="Arial"/>
          <w:noProof/>
          <w:sz w:val="18"/>
          <w:szCs w:val="18"/>
        </w:rPr>
        <w:t> </w:t>
      </w:r>
      <w:r w:rsidRPr="0034178A">
        <w:rPr>
          <w:rFonts w:ascii="Arial" w:hAnsi="Arial" w:cs="Arial"/>
          <w:noProof/>
          <w:sz w:val="18"/>
          <w:szCs w:val="18"/>
        </w:rPr>
        <w:t>elektrotechnice</w:t>
      </w:r>
      <w:r w:rsidR="00403B20" w:rsidRPr="0034178A">
        <w:rPr>
          <w:rFonts w:ascii="Arial" w:hAnsi="Arial" w:cs="Arial"/>
          <w:noProof/>
          <w:sz w:val="18"/>
          <w:szCs w:val="18"/>
        </w:rPr>
        <w:t xml:space="preserve"> a nově NV 194/2022 Sb.,</w:t>
      </w:r>
    </w:p>
    <w:p w14:paraId="323AB802" w14:textId="77777777" w:rsidR="00E56013" w:rsidRPr="008426BA" w:rsidRDefault="00E56013" w:rsidP="00E56013">
      <w:pPr>
        <w:rPr>
          <w:rFonts w:ascii="Arial" w:hAnsi="Arial" w:cs="Arial"/>
          <w:b/>
          <w:noProof/>
          <w:sz w:val="18"/>
          <w:szCs w:val="18"/>
        </w:rPr>
      </w:pPr>
    </w:p>
    <w:p w14:paraId="11B1F14E" w14:textId="77777777" w:rsidR="00E56013" w:rsidRPr="008426BA" w:rsidRDefault="00E56013" w:rsidP="00E56013">
      <w:pPr>
        <w:rPr>
          <w:rFonts w:ascii="Arial" w:hAnsi="Arial" w:cs="Arial"/>
          <w:b/>
          <w:noProof/>
          <w:sz w:val="18"/>
          <w:szCs w:val="18"/>
        </w:rPr>
      </w:pPr>
      <w:r w:rsidRPr="008426BA">
        <w:rPr>
          <w:rFonts w:ascii="Arial" w:hAnsi="Arial" w:cs="Arial"/>
          <w:b/>
          <w:noProof/>
          <w:sz w:val="18"/>
          <w:szCs w:val="18"/>
        </w:rPr>
        <w:t>Seznam zkratek (základní shrnutí):</w:t>
      </w:r>
    </w:p>
    <w:p w14:paraId="7283093C" w14:textId="77777777" w:rsidR="00E56013" w:rsidRPr="008426BA" w:rsidRDefault="00E56013" w:rsidP="00E56013">
      <w:pPr>
        <w:tabs>
          <w:tab w:val="left" w:pos="2835"/>
        </w:tabs>
        <w:ind w:left="2835" w:hanging="2835"/>
        <w:rPr>
          <w:rFonts w:ascii="Arial" w:hAnsi="Arial" w:cs="Arial"/>
          <w:noProof/>
          <w:sz w:val="18"/>
          <w:szCs w:val="18"/>
        </w:rPr>
      </w:pPr>
      <w:r w:rsidRPr="008426BA">
        <w:rPr>
          <w:rFonts w:ascii="Arial" w:hAnsi="Arial" w:cs="Arial"/>
          <w:noProof/>
          <w:sz w:val="18"/>
          <w:szCs w:val="18"/>
        </w:rPr>
        <w:t>ZZVZ</w:t>
      </w:r>
      <w:r w:rsidRPr="008426BA">
        <w:rPr>
          <w:rFonts w:ascii="Arial" w:hAnsi="Arial" w:cs="Arial"/>
          <w:noProof/>
          <w:sz w:val="18"/>
          <w:szCs w:val="18"/>
        </w:rPr>
        <w:tab/>
        <w:t xml:space="preserve">Zákon č. 134/2016 Sb., o zadávání veřejných zakázek, </w:t>
      </w:r>
      <w:r w:rsidRPr="008426BA">
        <w:rPr>
          <w:rFonts w:ascii="Arial" w:hAnsi="Arial" w:cs="Arial"/>
          <w:sz w:val="18"/>
          <w:szCs w:val="18"/>
        </w:rPr>
        <w:t>ve znění pozdějších předpisů;</w:t>
      </w:r>
    </w:p>
    <w:p w14:paraId="28064313" w14:textId="7B746557" w:rsidR="00E56013" w:rsidRPr="008426BA" w:rsidRDefault="00E56013" w:rsidP="00E56013">
      <w:pPr>
        <w:tabs>
          <w:tab w:val="left" w:pos="2835"/>
        </w:tabs>
        <w:ind w:left="2835" w:hanging="2835"/>
        <w:rPr>
          <w:rFonts w:ascii="Arial" w:hAnsi="Arial" w:cs="Arial"/>
          <w:noProof/>
          <w:sz w:val="18"/>
          <w:szCs w:val="18"/>
        </w:rPr>
      </w:pPr>
      <w:r w:rsidRPr="008426BA">
        <w:rPr>
          <w:rFonts w:ascii="Arial" w:hAnsi="Arial" w:cs="Arial"/>
          <w:noProof/>
          <w:sz w:val="18"/>
          <w:szCs w:val="18"/>
        </w:rPr>
        <w:t>VZ</w:t>
      </w:r>
      <w:r w:rsidRPr="008426BA">
        <w:rPr>
          <w:rFonts w:ascii="Arial" w:hAnsi="Arial" w:cs="Arial"/>
          <w:noProof/>
          <w:sz w:val="18"/>
          <w:szCs w:val="18"/>
        </w:rPr>
        <w:tab/>
      </w:r>
      <w:r w:rsidR="00194E4F" w:rsidRPr="008426BA">
        <w:rPr>
          <w:rFonts w:ascii="Arial" w:hAnsi="Arial" w:cs="Arial"/>
          <w:noProof/>
          <w:sz w:val="18"/>
          <w:szCs w:val="18"/>
        </w:rPr>
        <w:t>(s</w:t>
      </w:r>
      <w:r w:rsidR="00875E82" w:rsidRPr="008426BA">
        <w:rPr>
          <w:rFonts w:ascii="Arial" w:hAnsi="Arial" w:cs="Arial"/>
          <w:noProof/>
          <w:sz w:val="18"/>
          <w:szCs w:val="18"/>
        </w:rPr>
        <w:t>ektorová</w:t>
      </w:r>
      <w:r w:rsidR="00194E4F" w:rsidRPr="008426BA">
        <w:rPr>
          <w:rFonts w:ascii="Arial" w:hAnsi="Arial" w:cs="Arial"/>
          <w:noProof/>
          <w:sz w:val="18"/>
          <w:szCs w:val="18"/>
        </w:rPr>
        <w:t>)</w:t>
      </w:r>
      <w:r w:rsidR="00875E82" w:rsidRPr="008426BA">
        <w:rPr>
          <w:rFonts w:ascii="Arial" w:hAnsi="Arial" w:cs="Arial"/>
          <w:noProof/>
          <w:sz w:val="18"/>
          <w:szCs w:val="18"/>
        </w:rPr>
        <w:t xml:space="preserve"> v</w:t>
      </w:r>
      <w:r w:rsidRPr="008426BA">
        <w:rPr>
          <w:rFonts w:ascii="Arial" w:hAnsi="Arial" w:cs="Arial"/>
          <w:noProof/>
          <w:sz w:val="18"/>
          <w:szCs w:val="18"/>
        </w:rPr>
        <w:t>eřejná zakázka;</w:t>
      </w:r>
    </w:p>
    <w:p w14:paraId="1348088C" w14:textId="77777777" w:rsidR="00E56013" w:rsidRPr="008426BA" w:rsidRDefault="00E56013" w:rsidP="00E56013">
      <w:pPr>
        <w:tabs>
          <w:tab w:val="left" w:pos="2835"/>
        </w:tabs>
        <w:rPr>
          <w:rFonts w:ascii="Arial" w:hAnsi="Arial" w:cs="Arial"/>
          <w:noProof/>
          <w:sz w:val="18"/>
          <w:szCs w:val="18"/>
        </w:rPr>
      </w:pPr>
      <w:r w:rsidRPr="008426BA">
        <w:rPr>
          <w:rFonts w:ascii="Arial" w:hAnsi="Arial" w:cs="Arial"/>
          <w:noProof/>
          <w:sz w:val="18"/>
          <w:szCs w:val="18"/>
        </w:rPr>
        <w:t>VVZ</w:t>
      </w:r>
      <w:r w:rsidRPr="008426BA">
        <w:rPr>
          <w:rFonts w:ascii="Arial" w:hAnsi="Arial" w:cs="Arial"/>
          <w:noProof/>
          <w:sz w:val="18"/>
          <w:szCs w:val="18"/>
        </w:rPr>
        <w:tab/>
        <w:t>Věstník veřejných zakázek;</w:t>
      </w:r>
    </w:p>
    <w:p w14:paraId="4D7C91C4" w14:textId="77777777" w:rsidR="00E56013" w:rsidRPr="008426BA" w:rsidRDefault="00E56013" w:rsidP="00E56013">
      <w:pPr>
        <w:tabs>
          <w:tab w:val="left" w:pos="2835"/>
        </w:tabs>
        <w:rPr>
          <w:rFonts w:ascii="Arial" w:hAnsi="Arial" w:cs="Arial"/>
          <w:noProof/>
          <w:sz w:val="18"/>
          <w:szCs w:val="18"/>
        </w:rPr>
      </w:pPr>
      <w:r w:rsidRPr="008426BA">
        <w:rPr>
          <w:rFonts w:ascii="Arial" w:hAnsi="Arial" w:cs="Arial"/>
          <w:noProof/>
          <w:sz w:val="18"/>
          <w:szCs w:val="18"/>
        </w:rPr>
        <w:t>VS</w:t>
      </w:r>
      <w:r w:rsidRPr="008426BA">
        <w:rPr>
          <w:rFonts w:ascii="Arial" w:hAnsi="Arial" w:cs="Arial"/>
          <w:noProof/>
          <w:sz w:val="18"/>
          <w:szCs w:val="18"/>
        </w:rPr>
        <w:tab/>
        <w:t>Variabilní symbol;</w:t>
      </w:r>
    </w:p>
    <w:p w14:paraId="3906D911" w14:textId="77777777" w:rsidR="00E56013" w:rsidRPr="008426BA" w:rsidRDefault="00E56013" w:rsidP="00E56013">
      <w:pPr>
        <w:tabs>
          <w:tab w:val="left" w:pos="2835"/>
        </w:tabs>
        <w:rPr>
          <w:rFonts w:ascii="Arial" w:hAnsi="Arial" w:cs="Arial"/>
          <w:noProof/>
          <w:sz w:val="18"/>
          <w:szCs w:val="18"/>
        </w:rPr>
      </w:pPr>
      <w:r w:rsidRPr="008426BA">
        <w:rPr>
          <w:rFonts w:ascii="Arial" w:hAnsi="Arial" w:cs="Arial"/>
          <w:noProof/>
          <w:sz w:val="18"/>
          <w:szCs w:val="18"/>
        </w:rPr>
        <w:t>ZD</w:t>
      </w:r>
      <w:r w:rsidRPr="008426BA">
        <w:rPr>
          <w:rFonts w:ascii="Arial" w:hAnsi="Arial" w:cs="Arial"/>
          <w:noProof/>
          <w:sz w:val="18"/>
          <w:szCs w:val="18"/>
        </w:rPr>
        <w:tab/>
        <w:t>zadávací dokumentace;</w:t>
      </w:r>
    </w:p>
    <w:p w14:paraId="74F45366" w14:textId="77777777" w:rsidR="00E56013" w:rsidRPr="008426BA" w:rsidRDefault="00E56013" w:rsidP="00E56013">
      <w:pPr>
        <w:tabs>
          <w:tab w:val="left" w:pos="2835"/>
        </w:tabs>
        <w:rPr>
          <w:rFonts w:ascii="Arial" w:hAnsi="Arial" w:cs="Arial"/>
          <w:noProof/>
          <w:sz w:val="18"/>
          <w:szCs w:val="18"/>
        </w:rPr>
      </w:pPr>
      <w:r w:rsidRPr="008426BA">
        <w:rPr>
          <w:rFonts w:ascii="Arial" w:hAnsi="Arial" w:cs="Arial"/>
          <w:noProof/>
          <w:sz w:val="18"/>
          <w:szCs w:val="18"/>
        </w:rPr>
        <w:t>PD</w:t>
      </w:r>
      <w:r w:rsidRPr="008426BA">
        <w:rPr>
          <w:rFonts w:ascii="Arial" w:hAnsi="Arial" w:cs="Arial"/>
          <w:noProof/>
          <w:sz w:val="18"/>
          <w:szCs w:val="18"/>
        </w:rPr>
        <w:tab/>
        <w:t>projektová dokumentace;</w:t>
      </w:r>
    </w:p>
    <w:p w14:paraId="5C305954" w14:textId="77777777" w:rsidR="00E56013" w:rsidRPr="008426BA" w:rsidRDefault="00E56013" w:rsidP="00E56013">
      <w:pPr>
        <w:tabs>
          <w:tab w:val="left" w:pos="2835"/>
        </w:tabs>
        <w:rPr>
          <w:rFonts w:ascii="Arial" w:hAnsi="Arial" w:cs="Arial"/>
          <w:noProof/>
          <w:sz w:val="18"/>
          <w:szCs w:val="18"/>
        </w:rPr>
      </w:pPr>
      <w:r w:rsidRPr="008426BA">
        <w:rPr>
          <w:rFonts w:ascii="Arial" w:hAnsi="Arial" w:cs="Arial"/>
          <w:noProof/>
          <w:sz w:val="18"/>
          <w:szCs w:val="18"/>
        </w:rPr>
        <w:t>KL</w:t>
      </w:r>
      <w:r w:rsidRPr="008426BA">
        <w:rPr>
          <w:rFonts w:ascii="Arial" w:hAnsi="Arial" w:cs="Arial"/>
          <w:noProof/>
          <w:sz w:val="18"/>
          <w:szCs w:val="18"/>
        </w:rPr>
        <w:tab/>
        <w:t>krycí list nabídky;</w:t>
      </w:r>
    </w:p>
    <w:p w14:paraId="45DFCD4C" w14:textId="60DE4CF5" w:rsidR="00E56013" w:rsidRPr="008426BA" w:rsidRDefault="00E56013" w:rsidP="00E56013">
      <w:pPr>
        <w:tabs>
          <w:tab w:val="left" w:pos="2835"/>
        </w:tabs>
        <w:rPr>
          <w:rFonts w:ascii="Arial" w:hAnsi="Arial" w:cs="Arial"/>
          <w:sz w:val="18"/>
          <w:szCs w:val="18"/>
        </w:rPr>
      </w:pPr>
      <w:r w:rsidRPr="008426BA">
        <w:rPr>
          <w:rFonts w:ascii="Arial" w:hAnsi="Arial" w:cs="Arial"/>
          <w:noProof/>
          <w:sz w:val="18"/>
          <w:szCs w:val="18"/>
        </w:rPr>
        <w:t>CPV</w:t>
      </w:r>
      <w:r w:rsidRPr="008426BA">
        <w:rPr>
          <w:rFonts w:ascii="Arial" w:hAnsi="Arial" w:cs="Arial"/>
          <w:noProof/>
          <w:sz w:val="18"/>
          <w:szCs w:val="18"/>
        </w:rPr>
        <w:tab/>
        <w:t>Společný slovník</w:t>
      </w:r>
      <w:r w:rsidR="00080E84" w:rsidRPr="008426BA">
        <w:rPr>
          <w:rFonts w:ascii="Arial" w:hAnsi="Arial" w:cs="Arial"/>
          <w:noProof/>
          <w:sz w:val="18"/>
          <w:szCs w:val="18"/>
        </w:rPr>
        <w:t xml:space="preserve"> (číselník) pro veřejné zakázky.</w:t>
      </w:r>
    </w:p>
    <w:p w14:paraId="5A4CD04C" w14:textId="00F7610D" w:rsidR="00CB2794" w:rsidRPr="006304D1" w:rsidRDefault="00CB2794" w:rsidP="00CB2794">
      <w:pPr>
        <w:tabs>
          <w:tab w:val="left" w:pos="2835"/>
        </w:tabs>
        <w:rPr>
          <w:rFonts w:ascii="Arial" w:hAnsi="Arial" w:cs="Arial"/>
          <w:noProof/>
        </w:rPr>
      </w:pPr>
    </w:p>
    <w:p w14:paraId="4FDFE520" w14:textId="7FC932DD" w:rsidR="00CB2794" w:rsidRPr="006304D1" w:rsidRDefault="00CB2794" w:rsidP="0037399E">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7" w:name="_Toc11151414"/>
      <w:bookmarkStart w:id="8" w:name="_Toc109640566"/>
      <w:r w:rsidRPr="006304D1">
        <w:rPr>
          <w:rFonts w:ascii="Arial" w:hAnsi="Arial" w:cs="Arial"/>
        </w:rPr>
        <w:t>Identifikační údaje zadavatele, informace o zadávacím řízení</w:t>
      </w:r>
      <w:bookmarkEnd w:id="7"/>
      <w:bookmarkEnd w:id="8"/>
      <w:r w:rsidRPr="006304D1">
        <w:rPr>
          <w:rFonts w:ascii="Arial" w:hAnsi="Arial" w:cs="Arial"/>
        </w:rPr>
        <w:t xml:space="preserve"> </w:t>
      </w:r>
    </w:p>
    <w:p w14:paraId="5B65DD95" w14:textId="77777777" w:rsidR="00CB2794" w:rsidRPr="006304D1" w:rsidRDefault="00CB2794" w:rsidP="00CB2794">
      <w:pPr>
        <w:pStyle w:val="StylGaramond12bPROST"/>
        <w:spacing w:line="276" w:lineRule="auto"/>
        <w:rPr>
          <w:rFonts w:ascii="Arial" w:hAnsi="Arial" w:cs="Arial"/>
          <w:color w:val="auto"/>
          <w:sz w:val="22"/>
          <w:szCs w:val="22"/>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9"/>
        <w:gridCol w:w="4748"/>
      </w:tblGrid>
      <w:tr w:rsidR="00CB2794" w:rsidRPr="00250210" w14:paraId="401E2730" w14:textId="77777777" w:rsidTr="00E10D06">
        <w:trPr>
          <w:trHeight w:val="409"/>
        </w:trPr>
        <w:tc>
          <w:tcPr>
            <w:tcW w:w="4609" w:type="dxa"/>
            <w:shd w:val="clear" w:color="auto" w:fill="DDD9C3" w:themeFill="background2" w:themeFillShade="E6"/>
            <w:vAlign w:val="center"/>
          </w:tcPr>
          <w:p w14:paraId="6DF2789D"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Název zadavatele</w:t>
            </w:r>
          </w:p>
        </w:tc>
        <w:tc>
          <w:tcPr>
            <w:tcW w:w="4748" w:type="dxa"/>
            <w:vAlign w:val="center"/>
          </w:tcPr>
          <w:p w14:paraId="0A0A16ED" w14:textId="797BA688" w:rsidR="00CB2794" w:rsidRPr="00250210" w:rsidRDefault="00CB2794" w:rsidP="00E10D06">
            <w:pPr>
              <w:widowControl w:val="0"/>
              <w:spacing w:before="60" w:after="60" w:line="276" w:lineRule="auto"/>
              <w:rPr>
                <w:rFonts w:ascii="Arial" w:hAnsi="Arial" w:cs="Arial"/>
                <w:bCs/>
                <w:noProof/>
                <w:sz w:val="20"/>
                <w:szCs w:val="20"/>
              </w:rPr>
            </w:pPr>
            <w:r w:rsidRPr="00250210">
              <w:rPr>
                <w:rFonts w:ascii="Arial" w:hAnsi="Arial" w:cs="Arial"/>
                <w:noProof/>
                <w:sz w:val="20"/>
                <w:szCs w:val="20"/>
              </w:rPr>
              <w:t>E</w:t>
            </w:r>
            <w:r w:rsidR="00413D01" w:rsidRPr="00250210">
              <w:rPr>
                <w:rFonts w:ascii="Arial" w:hAnsi="Arial" w:cs="Arial"/>
                <w:noProof/>
                <w:sz w:val="20"/>
                <w:szCs w:val="20"/>
              </w:rPr>
              <w:t>G</w:t>
            </w:r>
            <w:r w:rsidR="00D96826">
              <w:rPr>
                <w:rFonts w:ascii="Arial" w:hAnsi="Arial" w:cs="Arial"/>
                <w:noProof/>
                <w:sz w:val="20"/>
                <w:szCs w:val="20"/>
              </w:rPr>
              <w:t>.</w:t>
            </w:r>
            <w:r w:rsidR="00413D01" w:rsidRPr="00250210">
              <w:rPr>
                <w:rFonts w:ascii="Arial" w:hAnsi="Arial" w:cs="Arial"/>
                <w:noProof/>
                <w:sz w:val="20"/>
                <w:szCs w:val="20"/>
              </w:rPr>
              <w:t>D</w:t>
            </w:r>
            <w:r w:rsidRPr="00250210">
              <w:rPr>
                <w:rFonts w:ascii="Arial" w:hAnsi="Arial" w:cs="Arial"/>
                <w:noProof/>
                <w:sz w:val="20"/>
                <w:szCs w:val="20"/>
              </w:rPr>
              <w:t>, a.s.</w:t>
            </w:r>
          </w:p>
        </w:tc>
      </w:tr>
      <w:tr w:rsidR="00CB2794" w:rsidRPr="00250210" w14:paraId="438BF88A" w14:textId="77777777" w:rsidTr="00E10D06">
        <w:trPr>
          <w:trHeight w:val="698"/>
        </w:trPr>
        <w:tc>
          <w:tcPr>
            <w:tcW w:w="4609" w:type="dxa"/>
            <w:shd w:val="clear" w:color="auto" w:fill="DDD9C3" w:themeFill="background2" w:themeFillShade="E6"/>
            <w:vAlign w:val="center"/>
          </w:tcPr>
          <w:p w14:paraId="5FD232E7"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Sídlo zadavatele</w:t>
            </w:r>
          </w:p>
        </w:tc>
        <w:tc>
          <w:tcPr>
            <w:tcW w:w="4748" w:type="dxa"/>
            <w:vAlign w:val="center"/>
          </w:tcPr>
          <w:p w14:paraId="1DF7B949" w14:textId="405A5DA2" w:rsidR="00CB2794" w:rsidRPr="00250210" w:rsidRDefault="0069223B" w:rsidP="00E10D06">
            <w:pPr>
              <w:widowControl w:val="0"/>
              <w:spacing w:before="60" w:after="60" w:line="276" w:lineRule="auto"/>
              <w:rPr>
                <w:rFonts w:ascii="Arial" w:hAnsi="Arial" w:cs="Arial"/>
                <w:bCs/>
                <w:noProof/>
                <w:sz w:val="20"/>
                <w:szCs w:val="20"/>
              </w:rPr>
            </w:pPr>
            <w:r w:rsidRPr="007464DB">
              <w:rPr>
                <w:rFonts w:ascii="Arial" w:hAnsi="Arial" w:cs="Arial"/>
                <w:bCs/>
                <w:noProof/>
                <w:sz w:val="20"/>
                <w:szCs w:val="20"/>
              </w:rPr>
              <w:t>Lidická 1873/36, Černá Pole, Brno 602 00</w:t>
            </w:r>
          </w:p>
        </w:tc>
      </w:tr>
      <w:tr w:rsidR="00CB2794" w:rsidRPr="00250210" w14:paraId="241C9619" w14:textId="77777777" w:rsidTr="00E10D06">
        <w:trPr>
          <w:trHeight w:val="409"/>
        </w:trPr>
        <w:tc>
          <w:tcPr>
            <w:tcW w:w="4609" w:type="dxa"/>
            <w:shd w:val="clear" w:color="auto" w:fill="DDD9C3" w:themeFill="background2" w:themeFillShade="E6"/>
            <w:vAlign w:val="center"/>
          </w:tcPr>
          <w:p w14:paraId="6BCAA9DC"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IČO zadavatele</w:t>
            </w:r>
          </w:p>
        </w:tc>
        <w:tc>
          <w:tcPr>
            <w:tcW w:w="4748" w:type="dxa"/>
            <w:vAlign w:val="center"/>
          </w:tcPr>
          <w:p w14:paraId="58E3540F" w14:textId="77777777" w:rsidR="00CB2794" w:rsidRPr="00250210" w:rsidRDefault="00CB2794" w:rsidP="00E10D06">
            <w:pPr>
              <w:widowControl w:val="0"/>
              <w:spacing w:before="60" w:after="60" w:line="276" w:lineRule="auto"/>
              <w:rPr>
                <w:rFonts w:ascii="Arial" w:hAnsi="Arial" w:cs="Arial"/>
                <w:bCs/>
                <w:noProof/>
                <w:sz w:val="20"/>
                <w:szCs w:val="20"/>
              </w:rPr>
            </w:pPr>
            <w:r w:rsidRPr="00250210">
              <w:rPr>
                <w:rFonts w:ascii="Arial" w:hAnsi="Arial" w:cs="Arial"/>
                <w:bCs/>
                <w:noProof/>
                <w:sz w:val="20"/>
                <w:szCs w:val="20"/>
              </w:rPr>
              <w:t>28085400</w:t>
            </w:r>
          </w:p>
        </w:tc>
      </w:tr>
      <w:tr w:rsidR="00CB2794" w:rsidRPr="00250210" w14:paraId="49953D62" w14:textId="77777777" w:rsidTr="00E10D06">
        <w:trPr>
          <w:trHeight w:val="1123"/>
        </w:trPr>
        <w:tc>
          <w:tcPr>
            <w:tcW w:w="4609" w:type="dxa"/>
            <w:shd w:val="clear" w:color="auto" w:fill="DDD9C3" w:themeFill="background2" w:themeFillShade="E6"/>
            <w:vAlign w:val="center"/>
          </w:tcPr>
          <w:p w14:paraId="77B6FDF8"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Osoba oprávněná zastupovat zadavatele</w:t>
            </w:r>
          </w:p>
        </w:tc>
        <w:tc>
          <w:tcPr>
            <w:tcW w:w="4748" w:type="dxa"/>
            <w:vAlign w:val="center"/>
          </w:tcPr>
          <w:p w14:paraId="201A8585" w14:textId="77777777" w:rsidR="00B80489" w:rsidRDefault="00B80489" w:rsidP="00084103">
            <w:pPr>
              <w:widowControl w:val="0"/>
              <w:spacing w:before="60" w:after="60" w:line="276" w:lineRule="auto"/>
              <w:jc w:val="left"/>
              <w:rPr>
                <w:rFonts w:ascii="Arial" w:hAnsi="Arial" w:cs="Arial"/>
                <w:bCs/>
                <w:noProof/>
                <w:sz w:val="20"/>
                <w:szCs w:val="20"/>
              </w:rPr>
            </w:pPr>
            <w:r w:rsidRPr="00B80489">
              <w:rPr>
                <w:rFonts w:ascii="Arial" w:hAnsi="Arial" w:cs="Arial"/>
                <w:bCs/>
                <w:noProof/>
                <w:sz w:val="20"/>
                <w:szCs w:val="20"/>
              </w:rPr>
              <w:t xml:space="preserve">Ing. </w:t>
            </w:r>
            <w:r>
              <w:rPr>
                <w:rFonts w:ascii="Arial" w:hAnsi="Arial" w:cs="Arial"/>
                <w:bCs/>
                <w:noProof/>
                <w:sz w:val="20"/>
                <w:szCs w:val="20"/>
              </w:rPr>
              <w:t>Marian Rusko, předseda představenstva</w:t>
            </w:r>
          </w:p>
          <w:p w14:paraId="10529E97" w14:textId="00C4FC95" w:rsidR="00084103" w:rsidRPr="00250210" w:rsidRDefault="00B80489" w:rsidP="00084103">
            <w:pPr>
              <w:widowControl w:val="0"/>
              <w:spacing w:before="60" w:after="60" w:line="276" w:lineRule="auto"/>
              <w:jc w:val="left"/>
              <w:rPr>
                <w:rFonts w:ascii="Arial" w:hAnsi="Arial" w:cs="Arial"/>
                <w:bCs/>
                <w:noProof/>
                <w:sz w:val="20"/>
                <w:szCs w:val="20"/>
              </w:rPr>
            </w:pPr>
            <w:r>
              <w:rPr>
                <w:rFonts w:ascii="Arial" w:hAnsi="Arial" w:cs="Arial"/>
                <w:bCs/>
                <w:noProof/>
                <w:sz w:val="20"/>
                <w:szCs w:val="20"/>
              </w:rPr>
              <w:t>I</w:t>
            </w:r>
            <w:r w:rsidR="00084103" w:rsidRPr="00250210">
              <w:rPr>
                <w:rFonts w:ascii="Arial" w:hAnsi="Arial" w:cs="Arial"/>
                <w:bCs/>
                <w:noProof/>
                <w:sz w:val="20"/>
                <w:szCs w:val="20"/>
              </w:rPr>
              <w:t>ng. Pavel Čada, Ph.D., místopředseda představenstva</w:t>
            </w:r>
          </w:p>
          <w:p w14:paraId="53E61D10" w14:textId="77777777" w:rsidR="00CB2794" w:rsidRDefault="00084103" w:rsidP="00084103">
            <w:pPr>
              <w:widowControl w:val="0"/>
              <w:spacing w:before="60" w:after="60" w:line="276" w:lineRule="auto"/>
              <w:jc w:val="left"/>
              <w:rPr>
                <w:rFonts w:ascii="Arial" w:hAnsi="Arial" w:cs="Arial"/>
                <w:bCs/>
                <w:noProof/>
                <w:sz w:val="20"/>
                <w:szCs w:val="20"/>
              </w:rPr>
            </w:pPr>
            <w:r w:rsidRPr="00250210">
              <w:rPr>
                <w:rFonts w:ascii="Arial" w:hAnsi="Arial" w:cs="Arial"/>
                <w:bCs/>
                <w:noProof/>
                <w:sz w:val="20"/>
                <w:szCs w:val="20"/>
              </w:rPr>
              <w:t>Ing. David Šafář, člen představenstva</w:t>
            </w:r>
          </w:p>
          <w:p w14:paraId="60EB9A8F" w14:textId="00A560F3" w:rsidR="00FC3889" w:rsidRPr="00250210" w:rsidRDefault="00FC3889" w:rsidP="00084103">
            <w:pPr>
              <w:widowControl w:val="0"/>
              <w:spacing w:before="60" w:after="60" w:line="276" w:lineRule="auto"/>
              <w:jc w:val="left"/>
              <w:rPr>
                <w:rFonts w:ascii="Arial" w:hAnsi="Arial" w:cs="Arial"/>
                <w:bCs/>
                <w:noProof/>
                <w:sz w:val="20"/>
                <w:szCs w:val="20"/>
              </w:rPr>
            </w:pPr>
            <w:r w:rsidRPr="00FC3889">
              <w:rPr>
                <w:rFonts w:ascii="Arial" w:hAnsi="Arial" w:cs="Arial"/>
                <w:bCs/>
                <w:noProof/>
                <w:sz w:val="20"/>
                <w:szCs w:val="20"/>
              </w:rPr>
              <w:t xml:space="preserve">Dr. </w:t>
            </w:r>
            <w:r>
              <w:rPr>
                <w:rFonts w:ascii="Arial" w:hAnsi="Arial" w:cs="Arial"/>
                <w:bCs/>
                <w:noProof/>
                <w:sz w:val="20"/>
                <w:szCs w:val="20"/>
              </w:rPr>
              <w:t xml:space="preserve">Christian </w:t>
            </w:r>
            <w:r w:rsidRPr="00FC3889">
              <w:rPr>
                <w:rFonts w:ascii="Arial" w:hAnsi="Arial" w:cs="Arial"/>
                <w:bCs/>
                <w:noProof/>
                <w:sz w:val="20"/>
                <w:szCs w:val="20"/>
              </w:rPr>
              <w:t>L</w:t>
            </w:r>
            <w:r>
              <w:rPr>
                <w:rFonts w:ascii="Arial" w:hAnsi="Arial" w:cs="Arial"/>
                <w:bCs/>
                <w:noProof/>
                <w:sz w:val="20"/>
                <w:szCs w:val="20"/>
              </w:rPr>
              <w:t xml:space="preserve">eifeld, </w:t>
            </w:r>
            <w:r w:rsidRPr="00FC3889">
              <w:rPr>
                <w:rFonts w:ascii="Arial" w:hAnsi="Arial" w:cs="Arial"/>
                <w:bCs/>
                <w:noProof/>
                <w:sz w:val="20"/>
                <w:szCs w:val="20"/>
              </w:rPr>
              <w:t>CFA,</w:t>
            </w:r>
            <w:r>
              <w:rPr>
                <w:rFonts w:ascii="Arial" w:hAnsi="Arial" w:cs="Arial"/>
                <w:bCs/>
                <w:noProof/>
                <w:sz w:val="20"/>
                <w:szCs w:val="20"/>
              </w:rPr>
              <w:t xml:space="preserve"> </w:t>
            </w:r>
            <w:r w:rsidRPr="00250210">
              <w:rPr>
                <w:rFonts w:ascii="Arial" w:hAnsi="Arial" w:cs="Arial"/>
                <w:bCs/>
                <w:noProof/>
                <w:sz w:val="20"/>
                <w:szCs w:val="20"/>
              </w:rPr>
              <w:t>člen představenstva</w:t>
            </w:r>
          </w:p>
        </w:tc>
      </w:tr>
      <w:tr w:rsidR="00CB2794" w:rsidRPr="00250210" w14:paraId="130A365B" w14:textId="77777777" w:rsidTr="00E10D06">
        <w:trPr>
          <w:trHeight w:val="981"/>
        </w:trPr>
        <w:tc>
          <w:tcPr>
            <w:tcW w:w="4609" w:type="dxa"/>
            <w:shd w:val="clear" w:color="auto" w:fill="DDD9C3" w:themeFill="background2" w:themeFillShade="E6"/>
            <w:vAlign w:val="center"/>
          </w:tcPr>
          <w:p w14:paraId="7D60C5D8"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Oddělení zadavatele zajišťující administrativu zadávacího řízení</w:t>
            </w:r>
            <w:r w:rsidRPr="00250210">
              <w:rPr>
                <w:rFonts w:ascii="Arial" w:hAnsi="Arial" w:cs="Arial"/>
                <w:b/>
                <w:bCs/>
                <w:noProof/>
                <w:sz w:val="20"/>
                <w:szCs w:val="20"/>
              </w:rPr>
              <w:tab/>
            </w:r>
          </w:p>
        </w:tc>
        <w:tc>
          <w:tcPr>
            <w:tcW w:w="4748" w:type="dxa"/>
            <w:vAlign w:val="center"/>
          </w:tcPr>
          <w:p w14:paraId="0492E93B" w14:textId="17B0A13A" w:rsidR="00CB2794" w:rsidRPr="00250210" w:rsidRDefault="00CB2794" w:rsidP="00E10D06">
            <w:pPr>
              <w:widowControl w:val="0"/>
              <w:spacing w:before="60" w:after="60" w:line="276" w:lineRule="auto"/>
              <w:rPr>
                <w:rFonts w:ascii="Arial" w:hAnsi="Arial" w:cs="Arial"/>
                <w:iCs/>
                <w:sz w:val="20"/>
                <w:szCs w:val="20"/>
              </w:rPr>
            </w:pPr>
            <w:r w:rsidRPr="00250210">
              <w:rPr>
                <w:rFonts w:ascii="Arial" w:hAnsi="Arial" w:cs="Arial"/>
                <w:bCs/>
                <w:noProof/>
                <w:sz w:val="20"/>
                <w:szCs w:val="20"/>
              </w:rPr>
              <w:t>E</w:t>
            </w:r>
            <w:r w:rsidR="00413D01" w:rsidRPr="00250210">
              <w:rPr>
                <w:rFonts w:ascii="Arial" w:hAnsi="Arial" w:cs="Arial"/>
                <w:bCs/>
                <w:noProof/>
                <w:sz w:val="20"/>
                <w:szCs w:val="20"/>
              </w:rPr>
              <w:t>G</w:t>
            </w:r>
            <w:r w:rsidR="00D96826">
              <w:rPr>
                <w:rFonts w:ascii="Arial" w:hAnsi="Arial" w:cs="Arial"/>
                <w:bCs/>
                <w:noProof/>
                <w:sz w:val="20"/>
                <w:szCs w:val="20"/>
              </w:rPr>
              <w:t>.</w:t>
            </w:r>
            <w:r w:rsidR="00413D01" w:rsidRPr="00250210">
              <w:rPr>
                <w:rFonts w:ascii="Arial" w:hAnsi="Arial" w:cs="Arial"/>
                <w:bCs/>
                <w:noProof/>
                <w:sz w:val="20"/>
                <w:szCs w:val="20"/>
              </w:rPr>
              <w:t>D</w:t>
            </w:r>
            <w:r w:rsidRPr="00250210">
              <w:rPr>
                <w:rFonts w:ascii="Arial" w:hAnsi="Arial" w:cs="Arial"/>
                <w:bCs/>
                <w:noProof/>
                <w:sz w:val="20"/>
                <w:szCs w:val="20"/>
              </w:rPr>
              <w:t>, a.s., veřejné zakázky</w:t>
            </w:r>
          </w:p>
        </w:tc>
      </w:tr>
      <w:tr w:rsidR="00CB2794" w:rsidRPr="00250210" w14:paraId="2F7C2497" w14:textId="77777777" w:rsidTr="00E10D06">
        <w:trPr>
          <w:trHeight w:val="409"/>
        </w:trPr>
        <w:tc>
          <w:tcPr>
            <w:tcW w:w="4609" w:type="dxa"/>
            <w:shd w:val="clear" w:color="auto" w:fill="DDD9C3" w:themeFill="background2" w:themeFillShade="E6"/>
            <w:vAlign w:val="center"/>
          </w:tcPr>
          <w:p w14:paraId="09D40433"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Kontaktní osoba</w:t>
            </w:r>
          </w:p>
        </w:tc>
        <w:tc>
          <w:tcPr>
            <w:tcW w:w="4748" w:type="dxa"/>
            <w:vAlign w:val="center"/>
          </w:tcPr>
          <w:p w14:paraId="25B1C26A" w14:textId="77777777" w:rsidR="00CB2794" w:rsidRPr="00250210" w:rsidRDefault="00CB2794" w:rsidP="00E10D06">
            <w:pPr>
              <w:widowControl w:val="0"/>
              <w:spacing w:before="60" w:after="60" w:line="276" w:lineRule="auto"/>
              <w:rPr>
                <w:rFonts w:ascii="Arial" w:hAnsi="Arial" w:cs="Arial"/>
                <w:bCs/>
                <w:noProof/>
                <w:sz w:val="20"/>
                <w:szCs w:val="20"/>
              </w:rPr>
            </w:pPr>
            <w:r w:rsidRPr="00250210">
              <w:rPr>
                <w:rFonts w:ascii="Arial" w:hAnsi="Arial" w:cs="Arial"/>
                <w:bCs/>
                <w:noProof/>
                <w:sz w:val="20"/>
                <w:szCs w:val="20"/>
              </w:rPr>
              <w:t>Ing. Lenka Popelková</w:t>
            </w:r>
          </w:p>
        </w:tc>
      </w:tr>
      <w:tr w:rsidR="00CB2794" w:rsidRPr="00250210" w14:paraId="37C49349" w14:textId="77777777" w:rsidTr="00E10D06">
        <w:trPr>
          <w:trHeight w:val="394"/>
        </w:trPr>
        <w:tc>
          <w:tcPr>
            <w:tcW w:w="4609" w:type="dxa"/>
            <w:shd w:val="clear" w:color="auto" w:fill="DDD9C3" w:themeFill="background2" w:themeFillShade="E6"/>
            <w:vAlign w:val="center"/>
          </w:tcPr>
          <w:p w14:paraId="489484A7"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E-mail</w:t>
            </w:r>
          </w:p>
        </w:tc>
        <w:tc>
          <w:tcPr>
            <w:tcW w:w="4748" w:type="dxa"/>
            <w:vAlign w:val="center"/>
          </w:tcPr>
          <w:p w14:paraId="04B1E5AB" w14:textId="48F47216" w:rsidR="00CB2794" w:rsidRPr="00250210" w:rsidRDefault="00CB2794" w:rsidP="00E10D06">
            <w:pPr>
              <w:widowControl w:val="0"/>
              <w:spacing w:before="60" w:after="60" w:line="276" w:lineRule="auto"/>
              <w:rPr>
                <w:rFonts w:ascii="Arial" w:hAnsi="Arial" w:cs="Arial"/>
                <w:bCs/>
                <w:noProof/>
                <w:sz w:val="20"/>
                <w:szCs w:val="20"/>
              </w:rPr>
            </w:pPr>
            <w:r w:rsidRPr="00250210">
              <w:rPr>
                <w:rFonts w:ascii="Arial" w:hAnsi="Arial" w:cs="Arial"/>
                <w:bCs/>
                <w:noProof/>
                <w:sz w:val="20"/>
                <w:szCs w:val="20"/>
              </w:rPr>
              <w:t>lenka.popelkova@</w:t>
            </w:r>
            <w:r w:rsidR="00413D01" w:rsidRPr="00250210">
              <w:rPr>
                <w:rFonts w:ascii="Arial" w:hAnsi="Arial" w:cs="Arial"/>
                <w:bCs/>
                <w:noProof/>
                <w:sz w:val="20"/>
                <w:szCs w:val="20"/>
              </w:rPr>
              <w:t>egd</w:t>
            </w:r>
            <w:r w:rsidRPr="00250210">
              <w:rPr>
                <w:rFonts w:ascii="Arial" w:hAnsi="Arial" w:cs="Arial"/>
                <w:bCs/>
                <w:noProof/>
                <w:sz w:val="20"/>
                <w:szCs w:val="20"/>
              </w:rPr>
              <w:t>.cz</w:t>
            </w:r>
          </w:p>
        </w:tc>
      </w:tr>
      <w:tr w:rsidR="00CB2794" w:rsidRPr="00250210" w14:paraId="7123C254" w14:textId="77777777" w:rsidTr="00E10D06">
        <w:trPr>
          <w:trHeight w:val="394"/>
        </w:trPr>
        <w:tc>
          <w:tcPr>
            <w:tcW w:w="4609" w:type="dxa"/>
            <w:shd w:val="clear" w:color="auto" w:fill="DDD9C3" w:themeFill="background2" w:themeFillShade="E6"/>
            <w:vAlign w:val="center"/>
          </w:tcPr>
          <w:p w14:paraId="0B5319E9" w14:textId="77777777" w:rsidR="00CB2794" w:rsidRPr="00250210" w:rsidRDefault="00CB2794" w:rsidP="00E10D06">
            <w:pPr>
              <w:widowControl w:val="0"/>
              <w:spacing w:before="60" w:after="60" w:line="276" w:lineRule="auto"/>
              <w:rPr>
                <w:rFonts w:ascii="Arial" w:hAnsi="Arial" w:cs="Arial"/>
                <w:b/>
                <w:bCs/>
                <w:noProof/>
                <w:sz w:val="20"/>
                <w:szCs w:val="20"/>
              </w:rPr>
            </w:pPr>
            <w:r w:rsidRPr="00250210">
              <w:rPr>
                <w:rFonts w:ascii="Arial" w:hAnsi="Arial" w:cs="Arial"/>
                <w:b/>
                <w:bCs/>
                <w:noProof/>
                <w:sz w:val="20"/>
                <w:szCs w:val="20"/>
              </w:rPr>
              <w:t>Elektronický nástroj E-ZAK pro komunikaci</w:t>
            </w:r>
          </w:p>
        </w:tc>
        <w:tc>
          <w:tcPr>
            <w:tcW w:w="4748" w:type="dxa"/>
            <w:vAlign w:val="center"/>
          </w:tcPr>
          <w:p w14:paraId="0E15B093" w14:textId="77777777" w:rsidR="00CB2794" w:rsidRPr="00250210" w:rsidRDefault="00CB2794" w:rsidP="00E10D06">
            <w:pPr>
              <w:widowControl w:val="0"/>
              <w:spacing w:before="60" w:after="60" w:line="276" w:lineRule="auto"/>
              <w:rPr>
                <w:rFonts w:ascii="Arial" w:hAnsi="Arial" w:cs="Arial"/>
                <w:bCs/>
                <w:noProof/>
                <w:sz w:val="20"/>
                <w:szCs w:val="20"/>
                <w:highlight w:val="green"/>
              </w:rPr>
            </w:pPr>
            <w:r w:rsidRPr="00250210">
              <w:rPr>
                <w:rFonts w:ascii="Arial" w:hAnsi="Arial" w:cs="Arial"/>
                <w:bCs/>
                <w:noProof/>
                <w:sz w:val="20"/>
                <w:szCs w:val="20"/>
              </w:rPr>
              <w:t>https://ezak.eon.cz/</w:t>
            </w:r>
          </w:p>
        </w:tc>
      </w:tr>
    </w:tbl>
    <w:p w14:paraId="03E302EF" w14:textId="77777777" w:rsidR="00CB2794" w:rsidRPr="00250210" w:rsidRDefault="00CB2794" w:rsidP="00CB2794">
      <w:pPr>
        <w:rPr>
          <w:rFonts w:ascii="Arial" w:hAnsi="Arial" w:cs="Arial"/>
          <w:sz w:val="20"/>
          <w:szCs w:val="20"/>
        </w:rPr>
      </w:pPr>
    </w:p>
    <w:p w14:paraId="36F44C63" w14:textId="77777777" w:rsidR="00CB2794" w:rsidRPr="0069223B" w:rsidRDefault="00CB2794" w:rsidP="00CB2794">
      <w:pPr>
        <w:pStyle w:val="Zkladntext"/>
        <w:rPr>
          <w:rFonts w:ascii="Arial" w:hAnsi="Arial" w:cs="Arial"/>
          <w:b w:val="0"/>
          <w:iCs/>
          <w:sz w:val="24"/>
          <w:szCs w:val="24"/>
        </w:rPr>
      </w:pPr>
      <w:r w:rsidRPr="0069223B">
        <w:rPr>
          <w:rFonts w:ascii="Arial" w:hAnsi="Arial" w:cs="Arial"/>
          <w:iCs/>
          <w:sz w:val="24"/>
          <w:szCs w:val="24"/>
        </w:rPr>
        <w:t xml:space="preserve"> (dále jen „zadavatel“ či „objednatel“)</w:t>
      </w:r>
    </w:p>
    <w:p w14:paraId="55234955" w14:textId="77777777" w:rsidR="00CB2794" w:rsidRPr="006304D1" w:rsidRDefault="00CB2794" w:rsidP="00CB2794">
      <w:pPr>
        <w:rPr>
          <w:rStyle w:val="Hypertextovodkaz"/>
          <w:rFonts w:ascii="Arial" w:hAnsi="Arial" w:cs="Arial"/>
          <w:bCs/>
          <w:iCs/>
        </w:rPr>
      </w:pPr>
    </w:p>
    <w:p w14:paraId="45C113C7" w14:textId="274B4B1E" w:rsidR="00CB2794" w:rsidRPr="0069223B" w:rsidRDefault="00CB2794" w:rsidP="00D132F3">
      <w:pPr>
        <w:autoSpaceDE w:val="0"/>
        <w:autoSpaceDN w:val="0"/>
        <w:adjustRightInd w:val="0"/>
        <w:rPr>
          <w:rFonts w:ascii="Arial" w:hAnsi="Arial" w:cs="Arial"/>
          <w:sz w:val="20"/>
          <w:szCs w:val="20"/>
        </w:rPr>
      </w:pPr>
      <w:r w:rsidRPr="0069223B">
        <w:rPr>
          <w:rFonts w:ascii="Arial" w:hAnsi="Arial" w:cs="Arial"/>
          <w:sz w:val="20"/>
          <w:szCs w:val="20"/>
        </w:rPr>
        <w:t>Kontaktní osoba ve věcech souvisejících se zadáváním této veřejné zakázky je uvedena v čl. 1 zadávací dokumentace. Kontaktní osoba zajišťuje veškerou komunikaci zadavatele s dodavateli (tím nejsou dotčena oprávnění statutárního orgánu či jiné pověřené osoby zadavatele daná ZZVZ)</w:t>
      </w:r>
      <w:r w:rsidR="00A75384" w:rsidRPr="0069223B">
        <w:rPr>
          <w:rFonts w:ascii="Arial" w:hAnsi="Arial" w:cs="Arial"/>
          <w:sz w:val="20"/>
          <w:szCs w:val="20"/>
        </w:rPr>
        <w:t>.</w:t>
      </w:r>
    </w:p>
    <w:p w14:paraId="1B20813A" w14:textId="77777777" w:rsidR="00CB2794" w:rsidRPr="0069223B" w:rsidRDefault="00CB2794" w:rsidP="00D132F3">
      <w:pPr>
        <w:autoSpaceDE w:val="0"/>
        <w:autoSpaceDN w:val="0"/>
        <w:adjustRightInd w:val="0"/>
        <w:rPr>
          <w:rFonts w:ascii="Arial" w:hAnsi="Arial" w:cs="Arial"/>
          <w:sz w:val="20"/>
          <w:szCs w:val="20"/>
        </w:rPr>
      </w:pPr>
      <w:r w:rsidRPr="0069223B">
        <w:rPr>
          <w:rFonts w:ascii="Arial" w:hAnsi="Arial" w:cs="Arial"/>
          <w:sz w:val="20"/>
          <w:szCs w:val="20"/>
        </w:rPr>
        <w:t xml:space="preserve">Výše uvedené kontaktní údaje slouží pouze pro případ, kdy není možné z technických důvodů komunikovat přes E-ZAK a případný dodavatel má problémy s přihlášením do elektronického nástroje. </w:t>
      </w:r>
    </w:p>
    <w:p w14:paraId="2A944FA4" w14:textId="403AF657" w:rsidR="009F3AEF" w:rsidRPr="0069223B" w:rsidRDefault="009F3AEF" w:rsidP="003D49B5">
      <w:pPr>
        <w:rPr>
          <w:rFonts w:ascii="Arial" w:hAnsi="Arial" w:cs="Arial"/>
          <w:iCs/>
          <w:sz w:val="20"/>
          <w:szCs w:val="20"/>
        </w:rPr>
      </w:pPr>
    </w:p>
    <w:p w14:paraId="3109506E" w14:textId="63113B61" w:rsidR="00D132F3" w:rsidRPr="0069223B" w:rsidRDefault="00D132F3" w:rsidP="003D49B5">
      <w:pPr>
        <w:rPr>
          <w:rFonts w:ascii="Arial" w:hAnsi="Arial" w:cs="Arial"/>
          <w:iCs/>
          <w:sz w:val="20"/>
          <w:szCs w:val="20"/>
        </w:rPr>
      </w:pPr>
    </w:p>
    <w:p w14:paraId="271FDC92" w14:textId="5A23D260" w:rsidR="00D132F3" w:rsidRPr="0069223B" w:rsidRDefault="00D132F3" w:rsidP="003D49B5">
      <w:pPr>
        <w:rPr>
          <w:rFonts w:ascii="Arial" w:hAnsi="Arial" w:cs="Arial"/>
          <w:iCs/>
          <w:sz w:val="20"/>
          <w:szCs w:val="20"/>
        </w:rPr>
      </w:pPr>
    </w:p>
    <w:p w14:paraId="2B4AA4B0" w14:textId="77777777" w:rsidR="00D132F3" w:rsidRPr="0069223B" w:rsidRDefault="00D132F3" w:rsidP="003D49B5">
      <w:pPr>
        <w:rPr>
          <w:rFonts w:ascii="Arial" w:hAnsi="Arial" w:cs="Arial"/>
          <w:iCs/>
          <w:sz w:val="20"/>
          <w:szCs w:val="20"/>
        </w:rPr>
      </w:pPr>
    </w:p>
    <w:p w14:paraId="63945B72" w14:textId="05489033" w:rsidR="009F3AEF" w:rsidRPr="0069223B" w:rsidRDefault="009F3AEF" w:rsidP="0037399E">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9" w:name="_Toc109640567"/>
      <w:r w:rsidRPr="0069223B">
        <w:rPr>
          <w:rFonts w:ascii="Arial" w:hAnsi="Arial" w:cs="Arial"/>
        </w:rPr>
        <w:lastRenderedPageBreak/>
        <w:t>Informace a předmět veřejné zakázky</w:t>
      </w:r>
      <w:bookmarkEnd w:id="9"/>
    </w:p>
    <w:p w14:paraId="4D851AA7" w14:textId="77777777" w:rsidR="009F3AEF" w:rsidRPr="0069223B" w:rsidRDefault="009F3AEF" w:rsidP="009F3AEF">
      <w:pPr>
        <w:rPr>
          <w:rFonts w:ascii="Arial" w:hAnsi="Arial" w:cs="Arial"/>
          <w:b/>
          <w:bCs/>
          <w:sz w:val="20"/>
          <w:szCs w:val="20"/>
        </w:rPr>
      </w:pPr>
    </w:p>
    <w:p w14:paraId="065C4446" w14:textId="1BAE7F8C" w:rsidR="009F3AEF" w:rsidRPr="0069223B" w:rsidRDefault="009F3AEF" w:rsidP="00EE6BAC">
      <w:pPr>
        <w:pStyle w:val="Odstavecseseznamem"/>
        <w:numPr>
          <w:ilvl w:val="1"/>
          <w:numId w:val="15"/>
        </w:numPr>
        <w:ind w:left="0" w:firstLine="0"/>
        <w:rPr>
          <w:rFonts w:ascii="Arial" w:hAnsi="Arial" w:cs="Arial"/>
          <w:b/>
          <w:sz w:val="20"/>
          <w:szCs w:val="20"/>
          <w:u w:val="single"/>
        </w:rPr>
      </w:pPr>
      <w:r w:rsidRPr="0069223B">
        <w:rPr>
          <w:rFonts w:ascii="Arial" w:hAnsi="Arial" w:cs="Arial"/>
          <w:b/>
          <w:sz w:val="20"/>
          <w:szCs w:val="20"/>
          <w:u w:val="single"/>
        </w:rPr>
        <w:t>Informace o veřejné zakázce</w:t>
      </w:r>
    </w:p>
    <w:p w14:paraId="24365CAF" w14:textId="0E28C0A0" w:rsidR="005879EC" w:rsidRPr="005879EC" w:rsidRDefault="005879EC" w:rsidP="005879EC">
      <w:pPr>
        <w:autoSpaceDE w:val="0"/>
        <w:autoSpaceDN w:val="0"/>
        <w:adjustRightInd w:val="0"/>
        <w:rPr>
          <w:rFonts w:ascii="Arial" w:hAnsi="Arial" w:cs="Arial"/>
          <w:sz w:val="20"/>
          <w:szCs w:val="20"/>
        </w:rPr>
      </w:pPr>
      <w:r w:rsidRPr="005879EC">
        <w:rPr>
          <w:rFonts w:ascii="Arial" w:hAnsi="Arial" w:cs="Arial"/>
          <w:sz w:val="20"/>
          <w:szCs w:val="20"/>
        </w:rPr>
        <w:t>Veřejná zakázka na</w:t>
      </w:r>
      <w:r w:rsidRPr="00FC3889">
        <w:rPr>
          <w:rFonts w:ascii="Arial" w:hAnsi="Arial" w:cs="Arial"/>
          <w:sz w:val="20"/>
          <w:szCs w:val="20"/>
        </w:rPr>
        <w:t>vazující na zavedený systém kvalifikace s názvem „</w:t>
      </w:r>
      <w:r w:rsidRPr="00FC3889">
        <w:rPr>
          <w:rFonts w:ascii="Arial" w:hAnsi="Arial" w:cs="Arial"/>
          <w:b/>
          <w:bCs/>
          <w:sz w:val="20"/>
          <w:szCs w:val="20"/>
        </w:rPr>
        <w:t>Systém kvalifikace - Výměna vedení a rekonstrukce rozvoden</w:t>
      </w:r>
      <w:r w:rsidRPr="00FC3889">
        <w:rPr>
          <w:rFonts w:ascii="Arial" w:hAnsi="Arial" w:cs="Arial"/>
          <w:sz w:val="20"/>
          <w:szCs w:val="20"/>
        </w:rPr>
        <w:t>“, ev. č. zakázky ve Věstníku veřejných zakázek: Z2020-008789 (dále jen „</w:t>
      </w:r>
      <w:r w:rsidRPr="00FC3889">
        <w:rPr>
          <w:rFonts w:ascii="Arial" w:hAnsi="Arial" w:cs="Arial"/>
          <w:b/>
          <w:bCs/>
          <w:sz w:val="20"/>
          <w:szCs w:val="20"/>
        </w:rPr>
        <w:t>Systém kvalifika</w:t>
      </w:r>
      <w:r w:rsidRPr="005879EC">
        <w:rPr>
          <w:rFonts w:ascii="Arial" w:hAnsi="Arial" w:cs="Arial"/>
          <w:b/>
          <w:bCs/>
          <w:sz w:val="20"/>
          <w:szCs w:val="20"/>
        </w:rPr>
        <w:t>ce</w:t>
      </w:r>
      <w:r w:rsidRPr="005879EC">
        <w:rPr>
          <w:rFonts w:ascii="Arial" w:hAnsi="Arial" w:cs="Arial"/>
          <w:sz w:val="20"/>
          <w:szCs w:val="20"/>
        </w:rPr>
        <w:t xml:space="preserve">“), </w:t>
      </w:r>
      <w:r w:rsidRPr="005879EC">
        <w:rPr>
          <w:rFonts w:ascii="Arial" w:hAnsi="Arial" w:cs="Arial"/>
          <w:b/>
          <w:bCs/>
          <w:sz w:val="20"/>
          <w:szCs w:val="20"/>
        </w:rPr>
        <w:t>určenou všem kvalifikovaným účastníkům zařazeným do Systému kvalifikace</w:t>
      </w:r>
      <w:r w:rsidR="00FC3889">
        <w:rPr>
          <w:rFonts w:ascii="Arial" w:hAnsi="Arial" w:cs="Arial"/>
          <w:b/>
          <w:bCs/>
          <w:sz w:val="20"/>
          <w:szCs w:val="20"/>
        </w:rPr>
        <w:t xml:space="preserve"> do </w:t>
      </w:r>
      <w:r w:rsidR="00177BD2">
        <w:rPr>
          <w:rFonts w:ascii="Arial" w:hAnsi="Arial" w:cs="Arial"/>
          <w:b/>
          <w:bCs/>
          <w:sz w:val="20"/>
          <w:szCs w:val="20"/>
        </w:rPr>
        <w:t xml:space="preserve">kategorie </w:t>
      </w:r>
      <w:r w:rsidR="00FC3889">
        <w:rPr>
          <w:rFonts w:ascii="Arial" w:hAnsi="Arial" w:cs="Arial"/>
          <w:b/>
          <w:bCs/>
          <w:sz w:val="20"/>
          <w:szCs w:val="20"/>
        </w:rPr>
        <w:t xml:space="preserve">část </w:t>
      </w:r>
      <w:r w:rsidR="001A6A83">
        <w:rPr>
          <w:rFonts w:ascii="Arial" w:hAnsi="Arial" w:cs="Arial"/>
          <w:b/>
          <w:bCs/>
          <w:sz w:val="20"/>
          <w:szCs w:val="20"/>
        </w:rPr>
        <w:t>A</w:t>
      </w:r>
      <w:r w:rsidR="00FC3889">
        <w:rPr>
          <w:rFonts w:ascii="Arial" w:hAnsi="Arial" w:cs="Arial"/>
          <w:b/>
          <w:bCs/>
          <w:sz w:val="20"/>
          <w:szCs w:val="20"/>
        </w:rPr>
        <w:t xml:space="preserve"> – </w:t>
      </w:r>
      <w:r w:rsidR="001A6A83">
        <w:rPr>
          <w:rFonts w:ascii="Arial" w:hAnsi="Arial" w:cs="Arial"/>
          <w:b/>
          <w:bCs/>
          <w:sz w:val="20"/>
          <w:szCs w:val="20"/>
        </w:rPr>
        <w:t>výměna vedení</w:t>
      </w:r>
      <w:r w:rsidRPr="005879EC">
        <w:rPr>
          <w:rFonts w:ascii="Arial" w:hAnsi="Arial" w:cs="Arial"/>
          <w:sz w:val="20"/>
          <w:szCs w:val="20"/>
        </w:rPr>
        <w:t xml:space="preserve"> (těm, kteří obdrželi Rozhodnutí o zařazení do Systému kvalifikace.</w:t>
      </w:r>
      <w:r w:rsidRPr="005879EC">
        <w:rPr>
          <w:rFonts w:ascii="Arial" w:hAnsi="Arial" w:cs="Arial"/>
          <w:sz w:val="20"/>
          <w:szCs w:val="20"/>
        </w:rPr>
        <w:tab/>
      </w:r>
    </w:p>
    <w:p w14:paraId="1191C05C" w14:textId="77777777" w:rsidR="005879EC" w:rsidRDefault="005879EC" w:rsidP="00DF615C">
      <w:pPr>
        <w:autoSpaceDE w:val="0"/>
        <w:autoSpaceDN w:val="0"/>
        <w:adjustRightInd w:val="0"/>
        <w:rPr>
          <w:rFonts w:ascii="Arial" w:hAnsi="Arial" w:cs="Arial"/>
          <w:sz w:val="20"/>
          <w:szCs w:val="20"/>
        </w:rPr>
      </w:pPr>
    </w:p>
    <w:p w14:paraId="4D4C5FB3" w14:textId="5CF0ADF0" w:rsidR="00677341" w:rsidRPr="005B6094" w:rsidRDefault="00677341" w:rsidP="00DF615C">
      <w:pPr>
        <w:autoSpaceDE w:val="0"/>
        <w:autoSpaceDN w:val="0"/>
        <w:adjustRightInd w:val="0"/>
        <w:rPr>
          <w:rFonts w:ascii="Arial" w:hAnsi="Arial" w:cs="Arial"/>
          <w:sz w:val="20"/>
          <w:szCs w:val="20"/>
        </w:rPr>
      </w:pPr>
      <w:r w:rsidRPr="0069223B">
        <w:rPr>
          <w:rFonts w:ascii="Arial" w:hAnsi="Arial" w:cs="Arial"/>
          <w:sz w:val="20"/>
          <w:szCs w:val="20"/>
        </w:rPr>
        <w:t>Ná</w:t>
      </w:r>
      <w:r w:rsidRPr="005B6094">
        <w:rPr>
          <w:rFonts w:ascii="Arial" w:hAnsi="Arial" w:cs="Arial"/>
          <w:sz w:val="20"/>
          <w:szCs w:val="20"/>
        </w:rPr>
        <w:t>zev veřejné zakázky:</w:t>
      </w:r>
      <w:r w:rsidR="003573C7" w:rsidRPr="005B6094">
        <w:rPr>
          <w:rFonts w:ascii="Arial" w:hAnsi="Arial" w:cs="Arial"/>
          <w:sz w:val="20"/>
          <w:szCs w:val="20"/>
        </w:rPr>
        <w:t xml:space="preserve"> </w:t>
      </w:r>
      <w:r w:rsidR="001A6A83">
        <w:rPr>
          <w:rFonts w:ascii="Arial" w:hAnsi="Arial" w:cs="Arial"/>
          <w:b/>
          <w:sz w:val="20"/>
          <w:szCs w:val="20"/>
        </w:rPr>
        <w:t>V556 – výměna vedení</w:t>
      </w:r>
    </w:p>
    <w:p w14:paraId="0C239D0B" w14:textId="77777777" w:rsidR="00677341" w:rsidRPr="005B6094" w:rsidRDefault="00677341" w:rsidP="00DF615C">
      <w:pPr>
        <w:autoSpaceDE w:val="0"/>
        <w:autoSpaceDN w:val="0"/>
        <w:adjustRightInd w:val="0"/>
        <w:rPr>
          <w:rFonts w:ascii="Arial" w:hAnsi="Arial" w:cs="Arial"/>
          <w:sz w:val="20"/>
          <w:szCs w:val="20"/>
        </w:rPr>
      </w:pPr>
    </w:p>
    <w:p w14:paraId="3CF2E19D" w14:textId="61AA830E" w:rsidR="009F3AEF" w:rsidRPr="005B6094" w:rsidRDefault="009F3AEF" w:rsidP="00EE6BAC">
      <w:pPr>
        <w:pStyle w:val="Odstavecseseznamem"/>
        <w:numPr>
          <w:ilvl w:val="1"/>
          <w:numId w:val="15"/>
        </w:numPr>
        <w:ind w:left="0" w:firstLine="0"/>
        <w:rPr>
          <w:rFonts w:ascii="Arial" w:hAnsi="Arial" w:cs="Arial"/>
          <w:b/>
          <w:sz w:val="20"/>
          <w:szCs w:val="20"/>
          <w:u w:val="single"/>
        </w:rPr>
      </w:pPr>
      <w:r w:rsidRPr="005B6094">
        <w:rPr>
          <w:rFonts w:ascii="Arial" w:hAnsi="Arial" w:cs="Arial"/>
          <w:b/>
          <w:sz w:val="20"/>
          <w:szCs w:val="20"/>
          <w:u w:val="single"/>
        </w:rPr>
        <w:t>Informace o zadávacím řízení</w:t>
      </w:r>
    </w:p>
    <w:p w14:paraId="7427CCAC" w14:textId="77777777" w:rsidR="00420787" w:rsidRPr="005B6094" w:rsidRDefault="00420787" w:rsidP="00420787">
      <w:pPr>
        <w:autoSpaceDE w:val="0"/>
        <w:autoSpaceDN w:val="0"/>
        <w:adjustRightInd w:val="0"/>
        <w:rPr>
          <w:rFonts w:ascii="Arial" w:hAnsi="Arial" w:cs="Arial"/>
          <w:sz w:val="20"/>
          <w:szCs w:val="20"/>
        </w:rPr>
      </w:pPr>
      <w:r w:rsidRPr="005B6094">
        <w:rPr>
          <w:rFonts w:ascii="Arial" w:hAnsi="Arial" w:cs="Arial"/>
          <w:sz w:val="20"/>
          <w:szCs w:val="20"/>
        </w:rPr>
        <w:t>Určení režimu veřejné zakázky podle její předpokládané hodnoty (§ 24 ZZVZ): Nadlimitní veřejná zakázka</w:t>
      </w:r>
    </w:p>
    <w:p w14:paraId="35E3E9CE" w14:textId="77777777" w:rsidR="00420787" w:rsidRPr="005B6094" w:rsidRDefault="00420787" w:rsidP="00420787">
      <w:pPr>
        <w:autoSpaceDE w:val="0"/>
        <w:autoSpaceDN w:val="0"/>
        <w:adjustRightInd w:val="0"/>
        <w:rPr>
          <w:rFonts w:ascii="Arial" w:hAnsi="Arial" w:cs="Arial"/>
          <w:sz w:val="20"/>
          <w:szCs w:val="20"/>
        </w:rPr>
      </w:pPr>
    </w:p>
    <w:p w14:paraId="038D5F7A" w14:textId="770EC9A4" w:rsidR="00420787" w:rsidRPr="00420787" w:rsidRDefault="00420787" w:rsidP="00420787">
      <w:pPr>
        <w:autoSpaceDE w:val="0"/>
        <w:autoSpaceDN w:val="0"/>
        <w:adjustRightInd w:val="0"/>
        <w:rPr>
          <w:rFonts w:ascii="Arial" w:hAnsi="Arial" w:cs="Arial"/>
          <w:sz w:val="20"/>
          <w:szCs w:val="20"/>
        </w:rPr>
      </w:pPr>
      <w:r w:rsidRPr="00420787">
        <w:rPr>
          <w:rFonts w:ascii="Arial" w:hAnsi="Arial" w:cs="Arial"/>
          <w:sz w:val="20"/>
          <w:szCs w:val="20"/>
        </w:rPr>
        <w:t xml:space="preserve">Druh zadávacího řízení veřejné zakázky (§ 3 ZZVZ): </w:t>
      </w:r>
      <w:r w:rsidRPr="00420787">
        <w:rPr>
          <w:rFonts w:ascii="Arial" w:hAnsi="Arial" w:cs="Arial"/>
          <w:sz w:val="20"/>
          <w:szCs w:val="20"/>
        </w:rPr>
        <w:tab/>
        <w:t xml:space="preserve">užší řízení </w:t>
      </w:r>
      <w:r w:rsidR="00C33263">
        <w:rPr>
          <w:rFonts w:ascii="Arial" w:hAnsi="Arial" w:cs="Arial"/>
          <w:sz w:val="20"/>
          <w:szCs w:val="20"/>
        </w:rPr>
        <w:t>s elektronickou aukcí</w:t>
      </w:r>
    </w:p>
    <w:p w14:paraId="6194846A" w14:textId="77777777" w:rsidR="00420787" w:rsidRPr="00420787" w:rsidRDefault="00420787" w:rsidP="00420787">
      <w:pPr>
        <w:autoSpaceDE w:val="0"/>
        <w:autoSpaceDN w:val="0"/>
        <w:adjustRightInd w:val="0"/>
        <w:rPr>
          <w:rFonts w:ascii="Arial" w:hAnsi="Arial" w:cs="Arial"/>
          <w:sz w:val="20"/>
          <w:szCs w:val="20"/>
        </w:rPr>
      </w:pPr>
    </w:p>
    <w:p w14:paraId="19A8C016" w14:textId="77777777" w:rsidR="00420787" w:rsidRPr="00420787" w:rsidRDefault="00420787" w:rsidP="00420787">
      <w:pPr>
        <w:autoSpaceDE w:val="0"/>
        <w:autoSpaceDN w:val="0"/>
        <w:adjustRightInd w:val="0"/>
        <w:rPr>
          <w:rFonts w:ascii="Arial" w:hAnsi="Arial" w:cs="Arial"/>
          <w:sz w:val="20"/>
          <w:szCs w:val="20"/>
        </w:rPr>
      </w:pPr>
      <w:r w:rsidRPr="00420787">
        <w:rPr>
          <w:rFonts w:ascii="Arial" w:hAnsi="Arial" w:cs="Arial"/>
          <w:sz w:val="20"/>
          <w:szCs w:val="20"/>
        </w:rPr>
        <w:t>Zakázka je zadávána při výkonu relevantní činnosti dle § 153 odst. 1 písm. c) zákona (v odvětví elektroenergetiky).</w:t>
      </w:r>
    </w:p>
    <w:p w14:paraId="79DDBCD8" w14:textId="77777777" w:rsidR="00420787" w:rsidRPr="00420787" w:rsidRDefault="00420787" w:rsidP="00420787">
      <w:pPr>
        <w:autoSpaceDE w:val="0"/>
        <w:autoSpaceDN w:val="0"/>
        <w:adjustRightInd w:val="0"/>
        <w:rPr>
          <w:rFonts w:ascii="Arial" w:hAnsi="Arial" w:cs="Arial"/>
          <w:sz w:val="20"/>
          <w:szCs w:val="20"/>
        </w:rPr>
      </w:pPr>
    </w:p>
    <w:p w14:paraId="4AA294CB" w14:textId="77777777" w:rsidR="00420787" w:rsidRPr="00420787" w:rsidRDefault="00420787" w:rsidP="00420787">
      <w:pPr>
        <w:autoSpaceDE w:val="0"/>
        <w:autoSpaceDN w:val="0"/>
        <w:adjustRightInd w:val="0"/>
        <w:rPr>
          <w:rFonts w:ascii="Arial" w:hAnsi="Arial" w:cs="Arial"/>
          <w:sz w:val="20"/>
          <w:szCs w:val="20"/>
        </w:rPr>
      </w:pPr>
      <w:r w:rsidRPr="00420787">
        <w:rPr>
          <w:rFonts w:ascii="Arial" w:hAnsi="Arial" w:cs="Arial"/>
          <w:sz w:val="20"/>
          <w:szCs w:val="20"/>
        </w:rPr>
        <w:t>Zadávací dokumentací se rozumí zadávací dokumentace v užším smyslu, tj. veškeré písemné dokumenty obsahující zadávací podmínky, sdělované nebo zpřístupňované účastníkům zadávacího řízení při zahájení zadávacího řízení, s výjimkou formulářů podle § 212 ZZVZ.</w:t>
      </w:r>
    </w:p>
    <w:p w14:paraId="5A32FFFE" w14:textId="77777777" w:rsidR="00420787" w:rsidRPr="00420787" w:rsidRDefault="00420787" w:rsidP="00420787">
      <w:pPr>
        <w:autoSpaceDE w:val="0"/>
        <w:autoSpaceDN w:val="0"/>
        <w:adjustRightInd w:val="0"/>
        <w:rPr>
          <w:rFonts w:ascii="Arial" w:hAnsi="Arial" w:cs="Arial"/>
          <w:sz w:val="20"/>
          <w:szCs w:val="20"/>
        </w:rPr>
      </w:pPr>
    </w:p>
    <w:p w14:paraId="667E166B" w14:textId="3B40B4ED" w:rsidR="005F1F02" w:rsidRDefault="00420787" w:rsidP="00420787">
      <w:pPr>
        <w:autoSpaceDE w:val="0"/>
        <w:autoSpaceDN w:val="0"/>
        <w:adjustRightInd w:val="0"/>
        <w:rPr>
          <w:rFonts w:ascii="Arial" w:hAnsi="Arial" w:cs="Arial"/>
          <w:sz w:val="20"/>
          <w:szCs w:val="20"/>
        </w:rPr>
      </w:pPr>
      <w:r w:rsidRPr="00420787">
        <w:rPr>
          <w:rFonts w:ascii="Arial" w:hAnsi="Arial" w:cs="Arial"/>
          <w:sz w:val="20"/>
          <w:szCs w:val="20"/>
        </w:rPr>
        <w:t>Veřejná zakázka je zadávána elektronicky pomocí elektronického nástroje E-ZAK, dostupného na internetové adrese https://ezak.eon.cz, pod názvem veřejné zakázky.</w:t>
      </w:r>
    </w:p>
    <w:p w14:paraId="3C69B367" w14:textId="77777777" w:rsidR="0032192B" w:rsidRPr="0069223B" w:rsidRDefault="0032192B" w:rsidP="00420787">
      <w:pPr>
        <w:autoSpaceDE w:val="0"/>
        <w:autoSpaceDN w:val="0"/>
        <w:adjustRightInd w:val="0"/>
        <w:rPr>
          <w:rFonts w:ascii="Arial" w:hAnsi="Arial" w:cs="Arial"/>
          <w:sz w:val="20"/>
          <w:szCs w:val="20"/>
        </w:rPr>
      </w:pPr>
    </w:p>
    <w:p w14:paraId="0E2EEAC1" w14:textId="77777777" w:rsidR="005F1F02" w:rsidRPr="0069223B" w:rsidRDefault="005F1F02" w:rsidP="00DF615C">
      <w:pPr>
        <w:autoSpaceDE w:val="0"/>
        <w:autoSpaceDN w:val="0"/>
        <w:adjustRightInd w:val="0"/>
        <w:rPr>
          <w:rFonts w:ascii="Arial" w:hAnsi="Arial" w:cs="Arial"/>
          <w:b/>
          <w:sz w:val="20"/>
          <w:szCs w:val="20"/>
          <w:u w:val="single"/>
        </w:rPr>
      </w:pPr>
    </w:p>
    <w:p w14:paraId="38F0A676" w14:textId="3E2505A5" w:rsidR="005F1F02" w:rsidRPr="0069223B" w:rsidRDefault="005F1F02" w:rsidP="00EE6BAC">
      <w:pPr>
        <w:pStyle w:val="Odstavecseseznamem"/>
        <w:numPr>
          <w:ilvl w:val="1"/>
          <w:numId w:val="15"/>
        </w:numPr>
        <w:ind w:left="0" w:firstLine="0"/>
        <w:rPr>
          <w:rFonts w:ascii="Arial" w:hAnsi="Arial" w:cs="Arial"/>
          <w:b/>
          <w:sz w:val="20"/>
          <w:szCs w:val="20"/>
          <w:u w:val="single"/>
        </w:rPr>
      </w:pPr>
      <w:r w:rsidRPr="0069223B">
        <w:rPr>
          <w:rFonts w:ascii="Arial" w:hAnsi="Arial" w:cs="Arial"/>
          <w:b/>
          <w:sz w:val="20"/>
          <w:szCs w:val="20"/>
          <w:u w:val="single"/>
        </w:rPr>
        <w:t>Elektronický nástroj E-ZAK:</w:t>
      </w:r>
    </w:p>
    <w:p w14:paraId="032EC720" w14:textId="77777777" w:rsidR="005F1F02" w:rsidRPr="0069223B" w:rsidRDefault="005F1F02" w:rsidP="00DF615C">
      <w:pPr>
        <w:autoSpaceDE w:val="0"/>
        <w:autoSpaceDN w:val="0"/>
        <w:adjustRightInd w:val="0"/>
        <w:rPr>
          <w:rFonts w:ascii="Arial" w:hAnsi="Arial" w:cs="Arial"/>
          <w:sz w:val="20"/>
          <w:szCs w:val="20"/>
        </w:rPr>
      </w:pPr>
      <w:r w:rsidRPr="0069223B">
        <w:rPr>
          <w:rFonts w:ascii="Arial" w:hAnsi="Arial" w:cs="Arial"/>
          <w:sz w:val="20"/>
          <w:szCs w:val="20"/>
        </w:rPr>
        <w:t>a)</w:t>
      </w:r>
      <w:r w:rsidRPr="0069223B">
        <w:rPr>
          <w:rFonts w:ascii="Arial" w:hAnsi="Arial" w:cs="Arial"/>
          <w:sz w:val="20"/>
          <w:szCs w:val="20"/>
        </w:rPr>
        <w:tab/>
        <w:t xml:space="preserve">veškeré úkony v rámci zadávacího řízení se provádějí elektronicky prostřednictvím elektronického nástroje E-ZAK, nestanoví-li zadavatel v zadávacích podmínkách nebo v průběhu zadávacího řízení jinak. </w:t>
      </w:r>
    </w:p>
    <w:p w14:paraId="3499CA54" w14:textId="77777777" w:rsidR="005F1F02" w:rsidRPr="0069223B" w:rsidRDefault="005F1F02" w:rsidP="00DF615C">
      <w:pPr>
        <w:autoSpaceDE w:val="0"/>
        <w:autoSpaceDN w:val="0"/>
        <w:adjustRightInd w:val="0"/>
        <w:rPr>
          <w:rFonts w:ascii="Arial" w:hAnsi="Arial" w:cs="Arial"/>
          <w:sz w:val="20"/>
          <w:szCs w:val="20"/>
        </w:rPr>
      </w:pPr>
    </w:p>
    <w:p w14:paraId="0AF3B8BC" w14:textId="77777777" w:rsidR="005F1F02" w:rsidRPr="0069223B" w:rsidRDefault="005F1F02" w:rsidP="00DF615C">
      <w:pPr>
        <w:autoSpaceDE w:val="0"/>
        <w:autoSpaceDN w:val="0"/>
        <w:adjustRightInd w:val="0"/>
        <w:rPr>
          <w:rFonts w:ascii="Arial" w:hAnsi="Arial" w:cs="Arial"/>
          <w:sz w:val="20"/>
          <w:szCs w:val="20"/>
        </w:rPr>
      </w:pPr>
      <w:r w:rsidRPr="0069223B">
        <w:rPr>
          <w:rFonts w:ascii="Arial" w:hAnsi="Arial" w:cs="Arial"/>
          <w:sz w:val="20"/>
          <w:szCs w:val="20"/>
        </w:rPr>
        <w:t>b)</w:t>
      </w:r>
      <w:r w:rsidRPr="0069223B">
        <w:rPr>
          <w:rFonts w:ascii="Arial" w:hAnsi="Arial" w:cs="Arial"/>
          <w:sz w:val="20"/>
          <w:szCs w:val="20"/>
        </w:rPr>
        <w:tab/>
        <w:t xml:space="preserve">zadavatel doporučuje dodavatelům, aby provedli a dokončili svou registraci v elektronickém nástroji, pokud tak již neučinili před zahájením tohoto zadávacího řízení. Tzv. registrace dodavateli umožní plné využití všech možností elektronického nástroje E-ZAK. </w:t>
      </w:r>
    </w:p>
    <w:p w14:paraId="4302C1F7" w14:textId="77777777" w:rsidR="005F1F02" w:rsidRPr="0069223B" w:rsidRDefault="005F1F02" w:rsidP="00DF615C">
      <w:pPr>
        <w:autoSpaceDE w:val="0"/>
        <w:autoSpaceDN w:val="0"/>
        <w:adjustRightInd w:val="0"/>
        <w:rPr>
          <w:rFonts w:ascii="Arial" w:hAnsi="Arial" w:cs="Arial"/>
          <w:sz w:val="20"/>
          <w:szCs w:val="20"/>
        </w:rPr>
      </w:pPr>
    </w:p>
    <w:p w14:paraId="5BD7E703" w14:textId="77777777" w:rsidR="005F1F02" w:rsidRPr="0069223B" w:rsidRDefault="005F1F02" w:rsidP="00DF615C">
      <w:pPr>
        <w:autoSpaceDE w:val="0"/>
        <w:autoSpaceDN w:val="0"/>
        <w:adjustRightInd w:val="0"/>
        <w:rPr>
          <w:rFonts w:ascii="Arial" w:hAnsi="Arial" w:cs="Arial"/>
          <w:sz w:val="20"/>
          <w:szCs w:val="20"/>
        </w:rPr>
      </w:pPr>
      <w:r w:rsidRPr="0069223B">
        <w:rPr>
          <w:rFonts w:ascii="Arial" w:hAnsi="Arial" w:cs="Arial"/>
          <w:sz w:val="20"/>
          <w:szCs w:val="20"/>
        </w:rPr>
        <w:t>c)</w:t>
      </w:r>
      <w:r w:rsidRPr="0069223B">
        <w:rPr>
          <w:rFonts w:ascii="Arial" w:hAnsi="Arial" w:cs="Arial"/>
          <w:sz w:val="20"/>
          <w:szCs w:val="20"/>
        </w:rPr>
        <w:tab/>
        <w:t>zadavatel dodavatelům doporučuje, aby kontaktní osobu zadavatele požádali o přiřazení k veřejné zakázce nebo aby průběžně sledovali adresu veřejné zakázky.</w:t>
      </w:r>
    </w:p>
    <w:p w14:paraId="04C64678" w14:textId="77777777" w:rsidR="005F1F02" w:rsidRPr="0069223B" w:rsidRDefault="005F1F02" w:rsidP="00DF615C">
      <w:pPr>
        <w:autoSpaceDE w:val="0"/>
        <w:autoSpaceDN w:val="0"/>
        <w:adjustRightInd w:val="0"/>
        <w:rPr>
          <w:rFonts w:ascii="Arial" w:hAnsi="Arial" w:cs="Arial"/>
          <w:sz w:val="20"/>
          <w:szCs w:val="20"/>
        </w:rPr>
      </w:pPr>
    </w:p>
    <w:p w14:paraId="458A1E0B" w14:textId="77777777" w:rsidR="005F1F02" w:rsidRPr="0069223B" w:rsidRDefault="005F1F02" w:rsidP="00DF615C">
      <w:pPr>
        <w:autoSpaceDE w:val="0"/>
        <w:autoSpaceDN w:val="0"/>
        <w:adjustRightInd w:val="0"/>
        <w:rPr>
          <w:rFonts w:ascii="Arial" w:hAnsi="Arial" w:cs="Arial"/>
          <w:sz w:val="20"/>
          <w:szCs w:val="20"/>
        </w:rPr>
      </w:pPr>
      <w:r w:rsidRPr="0069223B">
        <w:rPr>
          <w:rFonts w:ascii="Arial" w:hAnsi="Arial" w:cs="Arial"/>
          <w:sz w:val="20"/>
          <w:szCs w:val="20"/>
        </w:rPr>
        <w:t>d)</w:t>
      </w:r>
      <w:r w:rsidRPr="0069223B">
        <w:rPr>
          <w:rFonts w:ascii="Arial" w:hAnsi="Arial" w:cs="Arial"/>
          <w:sz w:val="20"/>
          <w:szCs w:val="20"/>
        </w:rPr>
        <w:tab/>
        <w:t xml:space="preserve">zavedl-li zadavatel dodavatele do elektronického nástroje E-ZAK, uvede u něj jako kontaktní údaje takové, které získal jako veřejné přístupné, nebo jiné vhodné kontaktní údaje. Je povinností každého dodavatele, aby před dokončením registrace do elektronického nástroje E-ZAK své kontaktní údaje zkontroloval a případně upravil či doplnil jiné. </w:t>
      </w:r>
    </w:p>
    <w:p w14:paraId="5EAF6B87" w14:textId="77777777" w:rsidR="005F1F02" w:rsidRPr="0069223B" w:rsidRDefault="005F1F02" w:rsidP="00DF615C">
      <w:pPr>
        <w:autoSpaceDE w:val="0"/>
        <w:autoSpaceDN w:val="0"/>
        <w:adjustRightInd w:val="0"/>
        <w:rPr>
          <w:rFonts w:ascii="Arial" w:hAnsi="Arial" w:cs="Arial"/>
          <w:sz w:val="20"/>
          <w:szCs w:val="20"/>
        </w:rPr>
      </w:pPr>
    </w:p>
    <w:p w14:paraId="0ABD0A97" w14:textId="77777777" w:rsidR="005F1F02" w:rsidRPr="0069223B" w:rsidRDefault="005F1F02" w:rsidP="00DF615C">
      <w:pPr>
        <w:autoSpaceDE w:val="0"/>
        <w:autoSpaceDN w:val="0"/>
        <w:adjustRightInd w:val="0"/>
        <w:rPr>
          <w:rFonts w:ascii="Arial" w:hAnsi="Arial" w:cs="Arial"/>
          <w:sz w:val="20"/>
          <w:szCs w:val="20"/>
        </w:rPr>
      </w:pPr>
      <w:r w:rsidRPr="0069223B">
        <w:rPr>
          <w:rFonts w:ascii="Arial" w:hAnsi="Arial" w:cs="Arial"/>
          <w:sz w:val="20"/>
          <w:szCs w:val="20"/>
        </w:rPr>
        <w:t>e)</w:t>
      </w:r>
      <w:r w:rsidRPr="0069223B">
        <w:rPr>
          <w:rFonts w:ascii="Arial" w:hAnsi="Arial" w:cs="Arial"/>
          <w:sz w:val="20"/>
          <w:szCs w:val="20"/>
        </w:rPr>
        <w:tab/>
        <w:t xml:space="preserve">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nikoliv. </w:t>
      </w:r>
    </w:p>
    <w:p w14:paraId="114BEF97" w14:textId="77777777" w:rsidR="005F1F02" w:rsidRPr="0069223B" w:rsidRDefault="005F1F02" w:rsidP="00DF615C">
      <w:pPr>
        <w:autoSpaceDE w:val="0"/>
        <w:autoSpaceDN w:val="0"/>
        <w:adjustRightInd w:val="0"/>
        <w:rPr>
          <w:rFonts w:ascii="Arial" w:hAnsi="Arial" w:cs="Arial"/>
          <w:sz w:val="20"/>
          <w:szCs w:val="20"/>
        </w:rPr>
      </w:pPr>
    </w:p>
    <w:p w14:paraId="29333831" w14:textId="6E52A536" w:rsidR="005F1F02" w:rsidRDefault="005F1F02" w:rsidP="00DF615C">
      <w:pPr>
        <w:pStyle w:val="StylGaramond12bPROST"/>
        <w:spacing w:after="0" w:line="240" w:lineRule="auto"/>
        <w:rPr>
          <w:rStyle w:val="Hypertextovodkaz"/>
          <w:rFonts w:ascii="Arial" w:hAnsi="Arial" w:cs="Arial"/>
          <w:sz w:val="20"/>
          <w:szCs w:val="20"/>
        </w:rPr>
      </w:pPr>
      <w:r w:rsidRPr="0069223B">
        <w:rPr>
          <w:rFonts w:ascii="Arial" w:hAnsi="Arial" w:cs="Arial"/>
          <w:color w:val="auto"/>
          <w:sz w:val="20"/>
          <w:szCs w:val="20"/>
        </w:rPr>
        <w:t>f)</w:t>
      </w:r>
      <w:r w:rsidRPr="0069223B">
        <w:rPr>
          <w:rFonts w:ascii="Arial" w:hAnsi="Arial" w:cs="Arial"/>
          <w:color w:val="auto"/>
          <w:sz w:val="20"/>
          <w:szCs w:val="20"/>
        </w:rPr>
        <w:tab/>
        <w:t xml:space="preserve">podmínky a informace týkající se elektronického nástroje E-ZAK včetně informací o používání elektronického podpisu jsou dostupné na: http://www.ezak.cz/ nebo na </w:t>
      </w:r>
      <w:hyperlink r:id="rId10" w:history="1">
        <w:r w:rsidRPr="0069223B">
          <w:rPr>
            <w:rStyle w:val="Hypertextovodkaz"/>
            <w:rFonts w:ascii="Arial" w:hAnsi="Arial" w:cs="Arial"/>
            <w:sz w:val="20"/>
            <w:szCs w:val="20"/>
          </w:rPr>
          <w:t>https://ezak.eon.cz</w:t>
        </w:r>
      </w:hyperlink>
    </w:p>
    <w:p w14:paraId="7398F1F7" w14:textId="77777777" w:rsidR="00D96826" w:rsidRDefault="00D96826" w:rsidP="00DF615C">
      <w:pPr>
        <w:pStyle w:val="StylGaramond12bPROST"/>
        <w:spacing w:after="0" w:line="240" w:lineRule="auto"/>
        <w:rPr>
          <w:rStyle w:val="Hypertextovodkaz"/>
          <w:rFonts w:ascii="Arial" w:hAnsi="Arial" w:cs="Arial"/>
          <w:sz w:val="20"/>
          <w:szCs w:val="20"/>
        </w:rPr>
      </w:pPr>
    </w:p>
    <w:p w14:paraId="29D9BF40" w14:textId="77777777" w:rsidR="00D96826" w:rsidRPr="009340C6" w:rsidRDefault="00D96826" w:rsidP="00D96826">
      <w:pPr>
        <w:pStyle w:val="StylGaramond12bPROST"/>
        <w:spacing w:after="0" w:line="240" w:lineRule="auto"/>
        <w:rPr>
          <w:rStyle w:val="Hypertextovodkaz"/>
          <w:rFonts w:ascii="Arial" w:hAnsi="Arial" w:cs="Arial"/>
          <w:color w:val="auto"/>
          <w:sz w:val="20"/>
          <w:szCs w:val="20"/>
          <w:u w:val="none"/>
        </w:rPr>
      </w:pPr>
      <w:r w:rsidRPr="009340C6">
        <w:rPr>
          <w:rStyle w:val="Hypertextovodkaz"/>
          <w:rFonts w:ascii="Arial" w:hAnsi="Arial" w:cs="Arial"/>
          <w:color w:val="auto"/>
          <w:sz w:val="20"/>
          <w:szCs w:val="20"/>
          <w:u w:val="none"/>
        </w:rPr>
        <w:t xml:space="preserve">g) v případě technických požadavků a dotazů k nástroji E-ZAK, prosím, kontaktujte technickou podporu: e-mail: </w:t>
      </w:r>
      <w:hyperlink r:id="rId11" w:history="1">
        <w:r w:rsidRPr="009340C6">
          <w:rPr>
            <w:rStyle w:val="Hypertextovodkaz"/>
            <w:rFonts w:ascii="Arial" w:hAnsi="Arial" w:cs="Arial"/>
            <w:color w:val="auto"/>
            <w:sz w:val="20"/>
            <w:szCs w:val="20"/>
            <w:u w:val="none"/>
          </w:rPr>
          <w:t>podpora@ezak.cz</w:t>
        </w:r>
      </w:hyperlink>
      <w:r w:rsidRPr="009340C6">
        <w:rPr>
          <w:rStyle w:val="Hypertextovodkaz"/>
          <w:rFonts w:ascii="Arial" w:hAnsi="Arial" w:cs="Arial"/>
          <w:color w:val="auto"/>
          <w:sz w:val="20"/>
          <w:szCs w:val="20"/>
          <w:u w:val="none"/>
        </w:rPr>
        <w:t>, telefon: +420 538 702 719, v pracovních dnech: 9:00 – 17:00.</w:t>
      </w:r>
    </w:p>
    <w:p w14:paraId="6F339B4D" w14:textId="77777777" w:rsidR="00D96826" w:rsidRDefault="00D96826" w:rsidP="00DF615C">
      <w:pPr>
        <w:pStyle w:val="StylGaramond12bPROST"/>
        <w:spacing w:after="0" w:line="240" w:lineRule="auto"/>
        <w:rPr>
          <w:rStyle w:val="Hypertextovodkaz"/>
          <w:rFonts w:ascii="Arial" w:hAnsi="Arial" w:cs="Arial"/>
          <w:sz w:val="20"/>
          <w:szCs w:val="20"/>
        </w:rPr>
      </w:pPr>
    </w:p>
    <w:p w14:paraId="55D64F7F" w14:textId="19B4A11E" w:rsidR="001871A2" w:rsidRDefault="001871A2" w:rsidP="00DF615C">
      <w:pPr>
        <w:pStyle w:val="StylGaramond12bPROST"/>
        <w:spacing w:after="0" w:line="240" w:lineRule="auto"/>
        <w:rPr>
          <w:rStyle w:val="Hypertextovodkaz"/>
          <w:rFonts w:ascii="Arial" w:hAnsi="Arial" w:cs="Arial"/>
          <w:sz w:val="20"/>
          <w:szCs w:val="20"/>
        </w:rPr>
      </w:pPr>
    </w:p>
    <w:p w14:paraId="4195B78B" w14:textId="27AF1974" w:rsidR="001871A2" w:rsidRDefault="001871A2" w:rsidP="00DF615C">
      <w:pPr>
        <w:pStyle w:val="StylGaramond12bPROST"/>
        <w:spacing w:after="0" w:line="240" w:lineRule="auto"/>
        <w:rPr>
          <w:rStyle w:val="Hypertextovodkaz"/>
          <w:rFonts w:ascii="Arial" w:hAnsi="Arial" w:cs="Arial"/>
          <w:sz w:val="20"/>
          <w:szCs w:val="20"/>
        </w:rPr>
      </w:pPr>
    </w:p>
    <w:p w14:paraId="03703556" w14:textId="02BACE95" w:rsidR="001871A2" w:rsidRDefault="001871A2" w:rsidP="00DF615C">
      <w:pPr>
        <w:pStyle w:val="StylGaramond12bPROST"/>
        <w:spacing w:after="0" w:line="240" w:lineRule="auto"/>
        <w:rPr>
          <w:rStyle w:val="Hypertextovodkaz"/>
          <w:rFonts w:ascii="Arial" w:hAnsi="Arial" w:cs="Arial"/>
          <w:sz w:val="20"/>
          <w:szCs w:val="20"/>
        </w:rPr>
      </w:pPr>
    </w:p>
    <w:p w14:paraId="5393CF4B" w14:textId="68844DAF" w:rsidR="001871A2" w:rsidRDefault="001871A2" w:rsidP="00DF615C">
      <w:pPr>
        <w:pStyle w:val="StylGaramond12bPROST"/>
        <w:spacing w:after="0" w:line="240" w:lineRule="auto"/>
        <w:rPr>
          <w:rStyle w:val="Hypertextovodkaz"/>
          <w:rFonts w:ascii="Arial" w:hAnsi="Arial" w:cs="Arial"/>
          <w:sz w:val="20"/>
          <w:szCs w:val="20"/>
        </w:rPr>
      </w:pPr>
    </w:p>
    <w:p w14:paraId="2AC62035" w14:textId="55947CC9" w:rsidR="007264C6" w:rsidRPr="001871A2" w:rsidRDefault="007264C6" w:rsidP="00EE6BAC">
      <w:pPr>
        <w:pStyle w:val="Odstavecseseznamem"/>
        <w:numPr>
          <w:ilvl w:val="1"/>
          <w:numId w:val="15"/>
        </w:numPr>
        <w:ind w:left="0" w:firstLine="0"/>
        <w:rPr>
          <w:rFonts w:ascii="Arial" w:hAnsi="Arial" w:cs="Arial"/>
          <w:b/>
          <w:sz w:val="20"/>
          <w:szCs w:val="20"/>
          <w:u w:val="single"/>
        </w:rPr>
      </w:pPr>
      <w:r w:rsidRPr="0069223B">
        <w:rPr>
          <w:rFonts w:ascii="Arial" w:hAnsi="Arial" w:cs="Arial"/>
          <w:b/>
          <w:sz w:val="20"/>
          <w:szCs w:val="20"/>
          <w:u w:val="single"/>
        </w:rPr>
        <w:t>Zpra</w:t>
      </w:r>
      <w:r w:rsidRPr="001871A2">
        <w:rPr>
          <w:rFonts w:ascii="Arial" w:hAnsi="Arial" w:cs="Arial"/>
          <w:b/>
          <w:sz w:val="20"/>
          <w:szCs w:val="20"/>
          <w:u w:val="single"/>
        </w:rPr>
        <w:t>covatel projektové dokumentace</w:t>
      </w:r>
    </w:p>
    <w:p w14:paraId="420086B6" w14:textId="77777777" w:rsidR="003573C7" w:rsidRPr="001871A2" w:rsidRDefault="003573C7" w:rsidP="00DF615C">
      <w:pPr>
        <w:autoSpaceDE w:val="0"/>
        <w:autoSpaceDN w:val="0"/>
        <w:adjustRightInd w:val="0"/>
        <w:rPr>
          <w:rFonts w:ascii="Arial" w:hAnsi="Arial" w:cs="Arial"/>
          <w:sz w:val="20"/>
          <w:szCs w:val="20"/>
        </w:rPr>
      </w:pPr>
    </w:p>
    <w:p w14:paraId="4783AFAD" w14:textId="32ACBA17" w:rsidR="00236743" w:rsidRPr="001871A2" w:rsidRDefault="006674E5" w:rsidP="00DF615C">
      <w:pPr>
        <w:autoSpaceDE w:val="0"/>
        <w:autoSpaceDN w:val="0"/>
        <w:adjustRightInd w:val="0"/>
        <w:rPr>
          <w:rFonts w:ascii="Arial" w:hAnsi="Arial" w:cs="Arial"/>
          <w:sz w:val="20"/>
          <w:szCs w:val="20"/>
        </w:rPr>
      </w:pPr>
      <w:r w:rsidRPr="001871A2">
        <w:rPr>
          <w:rFonts w:ascii="Arial" w:hAnsi="Arial" w:cs="Arial"/>
          <w:sz w:val="20"/>
          <w:szCs w:val="20"/>
        </w:rPr>
        <w:t>Zpracovatel projektové dokumentace a soupisu stavebních prací, dodávek a služeb</w:t>
      </w:r>
      <w:r w:rsidR="00236743">
        <w:rPr>
          <w:rFonts w:ascii="Arial" w:hAnsi="Arial" w:cs="Arial"/>
          <w:sz w:val="20"/>
          <w:szCs w:val="20"/>
        </w:rPr>
        <w:t xml:space="preserve"> stavby </w:t>
      </w:r>
      <w:r w:rsidR="00236743">
        <w:rPr>
          <w:rFonts w:ascii="Arial" w:hAnsi="Arial" w:cs="Arial"/>
          <w:bCs/>
          <w:sz w:val="20"/>
          <w:szCs w:val="20"/>
        </w:rPr>
        <w:t>„</w:t>
      </w:r>
      <w:r w:rsidR="001A6A83">
        <w:rPr>
          <w:rFonts w:ascii="Arial" w:hAnsi="Arial" w:cs="Arial"/>
          <w:bCs/>
          <w:sz w:val="20"/>
          <w:szCs w:val="20"/>
        </w:rPr>
        <w:t>V556 – výměna vedení, z. č.:  231 15 013“</w:t>
      </w:r>
    </w:p>
    <w:p w14:paraId="589876B5" w14:textId="1056F442" w:rsidR="001871A2" w:rsidRPr="001871A2" w:rsidRDefault="006674E5" w:rsidP="001871A2">
      <w:pPr>
        <w:rPr>
          <w:rFonts w:ascii="Arial" w:hAnsi="Arial" w:cs="Arial"/>
          <w:snapToGrid w:val="0"/>
          <w:sz w:val="20"/>
          <w:szCs w:val="20"/>
        </w:rPr>
      </w:pPr>
      <w:r w:rsidRPr="001871A2">
        <w:rPr>
          <w:rFonts w:ascii="Arial" w:hAnsi="Arial" w:cs="Arial"/>
          <w:sz w:val="20"/>
          <w:szCs w:val="20"/>
        </w:rPr>
        <w:t xml:space="preserve">Název zpracovatele: </w:t>
      </w:r>
      <w:r w:rsidR="001A6A83">
        <w:rPr>
          <w:rFonts w:ascii="Arial" w:hAnsi="Arial" w:cs="Arial"/>
          <w:snapToGrid w:val="0"/>
          <w:sz w:val="20"/>
          <w:szCs w:val="20"/>
        </w:rPr>
        <w:t>SPIE Elektrovod, a.s., organizační složka Brno</w:t>
      </w:r>
    </w:p>
    <w:p w14:paraId="0FEF57A7" w14:textId="0C2A2157" w:rsidR="001871A2" w:rsidRPr="001871A2" w:rsidRDefault="006674E5" w:rsidP="001871A2">
      <w:pPr>
        <w:rPr>
          <w:rFonts w:ascii="Arial" w:hAnsi="Arial" w:cs="Arial"/>
          <w:snapToGrid w:val="0"/>
          <w:sz w:val="20"/>
          <w:szCs w:val="20"/>
        </w:rPr>
      </w:pPr>
      <w:r w:rsidRPr="001871A2">
        <w:rPr>
          <w:rFonts w:ascii="Arial" w:hAnsi="Arial" w:cs="Arial"/>
          <w:sz w:val="20"/>
          <w:szCs w:val="20"/>
        </w:rPr>
        <w:t xml:space="preserve">Sídlo: </w:t>
      </w:r>
      <w:r w:rsidR="001A6A83">
        <w:rPr>
          <w:rFonts w:ascii="Arial" w:hAnsi="Arial" w:cs="Arial"/>
          <w:snapToGrid w:val="0"/>
          <w:sz w:val="20"/>
          <w:szCs w:val="20"/>
        </w:rPr>
        <w:t>Traťová 1, 619 00 Brno</w:t>
      </w:r>
      <w:r w:rsidR="00236743">
        <w:rPr>
          <w:rFonts w:ascii="Arial" w:hAnsi="Arial" w:cs="Arial"/>
          <w:snapToGrid w:val="0"/>
          <w:sz w:val="20"/>
          <w:szCs w:val="20"/>
        </w:rPr>
        <w:t xml:space="preserve"> </w:t>
      </w:r>
    </w:p>
    <w:p w14:paraId="0536DE62" w14:textId="5F742DB9" w:rsidR="006674E5" w:rsidRDefault="006674E5" w:rsidP="00DF615C">
      <w:pPr>
        <w:autoSpaceDE w:val="0"/>
        <w:autoSpaceDN w:val="0"/>
        <w:adjustRightInd w:val="0"/>
        <w:rPr>
          <w:rFonts w:ascii="Arial" w:hAnsi="Arial" w:cs="Arial"/>
          <w:sz w:val="20"/>
          <w:szCs w:val="20"/>
        </w:rPr>
      </w:pPr>
      <w:r w:rsidRPr="00EB3282">
        <w:rPr>
          <w:rFonts w:ascii="Arial" w:hAnsi="Arial" w:cs="Arial"/>
          <w:sz w:val="20"/>
          <w:szCs w:val="20"/>
        </w:rPr>
        <w:t xml:space="preserve">IČO: </w:t>
      </w:r>
      <w:r w:rsidR="00236743" w:rsidRPr="00236743">
        <w:rPr>
          <w:rFonts w:ascii="Arial" w:hAnsi="Arial" w:cs="Arial"/>
          <w:sz w:val="20"/>
          <w:szCs w:val="20"/>
        </w:rPr>
        <w:t>49196812</w:t>
      </w:r>
    </w:p>
    <w:p w14:paraId="713D84E9" w14:textId="6020CB4A" w:rsidR="00236743" w:rsidRDefault="00236743" w:rsidP="00DF615C">
      <w:pPr>
        <w:autoSpaceDE w:val="0"/>
        <w:autoSpaceDN w:val="0"/>
        <w:adjustRightInd w:val="0"/>
        <w:rPr>
          <w:rFonts w:ascii="Arial" w:hAnsi="Arial" w:cs="Arial"/>
          <w:sz w:val="20"/>
          <w:szCs w:val="20"/>
        </w:rPr>
      </w:pPr>
    </w:p>
    <w:p w14:paraId="0E263CA3" w14:textId="77777777" w:rsidR="006B0939" w:rsidRPr="001871A2" w:rsidRDefault="006B0939" w:rsidP="00DF615C">
      <w:pPr>
        <w:autoSpaceDE w:val="0"/>
        <w:autoSpaceDN w:val="0"/>
        <w:adjustRightInd w:val="0"/>
        <w:rPr>
          <w:rFonts w:ascii="Arial" w:hAnsi="Arial" w:cs="Arial"/>
          <w:sz w:val="20"/>
          <w:szCs w:val="20"/>
        </w:rPr>
      </w:pPr>
    </w:p>
    <w:p w14:paraId="594CF00F" w14:textId="7CFDA9BC" w:rsidR="00256049" w:rsidRPr="001871A2" w:rsidRDefault="006B0939" w:rsidP="00DF615C">
      <w:pPr>
        <w:rPr>
          <w:rFonts w:ascii="Arial" w:hAnsi="Arial" w:cs="Arial"/>
          <w:noProof/>
          <w:sz w:val="20"/>
          <w:szCs w:val="20"/>
        </w:rPr>
      </w:pPr>
      <w:r w:rsidRPr="001871A2">
        <w:rPr>
          <w:rFonts w:ascii="Arial" w:hAnsi="Arial" w:cs="Arial"/>
          <w:noProof/>
          <w:sz w:val="20"/>
          <w:szCs w:val="20"/>
        </w:rPr>
        <w:t xml:space="preserve">Pozn.: </w:t>
      </w:r>
      <w:r w:rsidR="00195854" w:rsidRPr="001871A2">
        <w:rPr>
          <w:rFonts w:ascii="Arial" w:hAnsi="Arial" w:cs="Arial"/>
          <w:noProof/>
          <w:sz w:val="20"/>
          <w:szCs w:val="20"/>
        </w:rPr>
        <w:t xml:space="preserve">Při oceňování nabídky a při provádění díla dle PD Účastník ani Zadavatel nepřihlížejí k odkazům PD na konkrétní výrobky či služby anebo ceny, které byly uvedeny v PD. Tam, kde PD na konkrétní výrobky či služby odkazuje, je těmito výrobky či službami třeba rozumět výrobky či služby, jež jsou v souladu s PD a touto zadávací dokumentací způsobilé naplnit účel veřejné zakázky a kvalitativní standardy požadované PD resp. ZD. Zadavatel umožňuje do nabídky uvést i jiné kvalitativně rovnocené řešení, při splnění předepsaných požadavků PD resp. ZD, a to u každého takového odkazu. </w:t>
      </w:r>
    </w:p>
    <w:p w14:paraId="029E582F" w14:textId="77777777" w:rsidR="00256049" w:rsidRPr="001871A2" w:rsidRDefault="00256049" w:rsidP="00DF615C">
      <w:pPr>
        <w:rPr>
          <w:rFonts w:ascii="Arial" w:hAnsi="Arial" w:cs="Arial"/>
          <w:sz w:val="20"/>
          <w:szCs w:val="20"/>
          <w:lang w:eastAsia="x-none"/>
        </w:rPr>
      </w:pPr>
    </w:p>
    <w:p w14:paraId="3FC3608B" w14:textId="66584E23" w:rsidR="006674E5" w:rsidRPr="001871A2" w:rsidRDefault="00256049" w:rsidP="00DF615C">
      <w:pPr>
        <w:rPr>
          <w:rFonts w:ascii="Arial" w:hAnsi="Arial" w:cs="Arial"/>
          <w:noProof/>
          <w:sz w:val="20"/>
          <w:szCs w:val="20"/>
        </w:rPr>
      </w:pPr>
      <w:r w:rsidRPr="001871A2">
        <w:rPr>
          <w:rFonts w:ascii="Arial" w:hAnsi="Arial" w:cs="Arial"/>
          <w:noProof/>
          <w:sz w:val="20"/>
          <w:szCs w:val="20"/>
        </w:rPr>
        <w:t>Zadavatel v souladu s § 89 odst. 5 zákona pečlivě prověřil zadávací dokumentaci, zejména její technické podmínky a domnívá se, že neobsahuje žádné odkazy na konkrétní obchodní názvy. Pokud i přes tuto pečlivost ve specifických případech technické podmínky stanovují prostřednictvím přímého nebo nepřímého odkazu odkaz na určité dodavatele nebo výrobky, nebo patenty na vynálezy, užitné vzory, průmyslové vzory, ochranné známky nebo označení původu, umožňuje zadavatel u každého takového odkazu možnost nabídnout rovnocenné řešení.</w:t>
      </w:r>
    </w:p>
    <w:p w14:paraId="64BA8687" w14:textId="77777777" w:rsidR="00256049" w:rsidRPr="001871A2" w:rsidRDefault="00256049" w:rsidP="00DF615C">
      <w:pPr>
        <w:rPr>
          <w:rFonts w:ascii="Arial" w:hAnsi="Arial" w:cs="Arial"/>
          <w:noProof/>
          <w:sz w:val="20"/>
          <w:szCs w:val="20"/>
        </w:rPr>
      </w:pPr>
    </w:p>
    <w:p w14:paraId="10FD7341" w14:textId="77777777" w:rsidR="00195854" w:rsidRPr="001871A2" w:rsidRDefault="00195854" w:rsidP="00DF615C">
      <w:pPr>
        <w:rPr>
          <w:rFonts w:ascii="Arial" w:hAnsi="Arial" w:cs="Arial"/>
          <w:sz w:val="20"/>
          <w:szCs w:val="20"/>
        </w:rPr>
      </w:pPr>
      <w:r w:rsidRPr="001871A2">
        <w:rPr>
          <w:rFonts w:ascii="Arial" w:hAnsi="Arial" w:cs="Arial"/>
          <w:sz w:val="20"/>
          <w:szCs w:val="20"/>
        </w:rPr>
        <w:t xml:space="preserve">Technické podmínky jsou vymezeny v obchodních podmínkách, projektové dokumentaci a v soupisu prací, které jsou přílohou této zadávací dokumentace. </w:t>
      </w:r>
    </w:p>
    <w:p w14:paraId="2E076304" w14:textId="77777777" w:rsidR="00EE6BAC" w:rsidRPr="001871A2" w:rsidRDefault="00EE6BAC" w:rsidP="00DF615C">
      <w:pPr>
        <w:suppressAutoHyphens/>
        <w:rPr>
          <w:rFonts w:ascii="Arial" w:hAnsi="Arial" w:cs="Arial"/>
          <w:sz w:val="20"/>
          <w:szCs w:val="20"/>
        </w:rPr>
      </w:pPr>
    </w:p>
    <w:p w14:paraId="663B334B" w14:textId="5ABD5F8C" w:rsidR="00195854" w:rsidRPr="001871A2" w:rsidRDefault="00195854" w:rsidP="00DF615C">
      <w:pPr>
        <w:suppressAutoHyphens/>
        <w:rPr>
          <w:rFonts w:ascii="Arial" w:hAnsi="Arial" w:cs="Arial"/>
          <w:sz w:val="20"/>
          <w:szCs w:val="20"/>
        </w:rPr>
      </w:pPr>
      <w:r w:rsidRPr="001871A2">
        <w:rPr>
          <w:rFonts w:ascii="Arial" w:hAnsi="Arial" w:cs="Arial"/>
          <w:sz w:val="20"/>
          <w:szCs w:val="20"/>
        </w:rPr>
        <w:t>Pokud zadávací dokumentace (projektová nebo technická dokumentace) obsahuje odkazy na normy nebo technické dokumenty, umožňuje zadavatel v souladu s § 90 odst. 3 zákona u každého takového odkazu možnost nabídnout rovnocenné řešení.</w:t>
      </w:r>
    </w:p>
    <w:p w14:paraId="443952CA" w14:textId="77777777" w:rsidR="009F3AEF" w:rsidRPr="001871A2" w:rsidRDefault="009F3AEF" w:rsidP="009F3AEF">
      <w:pPr>
        <w:keepNext/>
        <w:rPr>
          <w:rFonts w:ascii="Arial" w:hAnsi="Arial" w:cs="Arial"/>
          <w:sz w:val="20"/>
          <w:szCs w:val="20"/>
          <w:u w:val="single"/>
        </w:rPr>
      </w:pPr>
    </w:p>
    <w:p w14:paraId="5DAC8AC2" w14:textId="03C9ECF6" w:rsidR="005B7B02" w:rsidRPr="001871A2" w:rsidRDefault="005B7B02" w:rsidP="00EE6BAC">
      <w:pPr>
        <w:pStyle w:val="Odstavecseseznamem"/>
        <w:numPr>
          <w:ilvl w:val="1"/>
          <w:numId w:val="15"/>
        </w:numPr>
        <w:ind w:left="0" w:firstLine="0"/>
        <w:rPr>
          <w:rFonts w:ascii="Arial" w:hAnsi="Arial" w:cs="Arial"/>
          <w:b/>
          <w:sz w:val="20"/>
          <w:szCs w:val="20"/>
        </w:rPr>
      </w:pPr>
      <w:r w:rsidRPr="001871A2">
        <w:rPr>
          <w:rFonts w:ascii="Arial" w:hAnsi="Arial" w:cs="Arial"/>
          <w:b/>
          <w:sz w:val="20"/>
          <w:szCs w:val="20"/>
          <w:u w:val="single"/>
        </w:rPr>
        <w:t>Předmět plnění veřejné zakázky</w:t>
      </w:r>
    </w:p>
    <w:p w14:paraId="0F414BDC" w14:textId="77777777" w:rsidR="00195854" w:rsidRPr="001871A2" w:rsidRDefault="00195854" w:rsidP="00DF615C">
      <w:pPr>
        <w:suppressAutoHyphens/>
        <w:rPr>
          <w:rFonts w:ascii="Arial" w:hAnsi="Arial" w:cs="Arial"/>
          <w:sz w:val="20"/>
          <w:szCs w:val="20"/>
        </w:rPr>
      </w:pPr>
    </w:p>
    <w:p w14:paraId="648E2C7F" w14:textId="106F3042" w:rsidR="005F7725" w:rsidRPr="001871A2" w:rsidRDefault="00D6269E" w:rsidP="005F7725">
      <w:pPr>
        <w:rPr>
          <w:rFonts w:ascii="Arial" w:hAnsi="Arial" w:cs="Arial"/>
          <w:snapToGrid w:val="0"/>
          <w:sz w:val="20"/>
          <w:szCs w:val="20"/>
        </w:rPr>
      </w:pPr>
      <w:r>
        <w:rPr>
          <w:rFonts w:ascii="Arial" w:hAnsi="Arial" w:cs="Arial"/>
          <w:sz w:val="20"/>
          <w:szCs w:val="20"/>
        </w:rPr>
        <w:t>Předmětem plnění je k</w:t>
      </w:r>
      <w:r w:rsidR="001871A2" w:rsidRPr="001871A2">
        <w:rPr>
          <w:rFonts w:ascii="Arial" w:hAnsi="Arial" w:cs="Arial"/>
          <w:sz w:val="20"/>
          <w:szCs w:val="20"/>
        </w:rPr>
        <w:t xml:space="preserve">ompletní dodávka, montáž a uvedení do provozu stavby v rozsahu dle projektové dokumentace od firmy </w:t>
      </w:r>
      <w:r w:rsidR="001A6A83">
        <w:rPr>
          <w:rFonts w:ascii="Arial" w:hAnsi="Arial" w:cs="Arial"/>
          <w:snapToGrid w:val="0"/>
          <w:sz w:val="20"/>
          <w:szCs w:val="20"/>
        </w:rPr>
        <w:t>SPIE Elektrovod, a.s., organizační složka Brno</w:t>
      </w:r>
      <w:r w:rsidR="0034178A">
        <w:rPr>
          <w:rFonts w:ascii="Arial" w:hAnsi="Arial" w:cs="Arial"/>
          <w:snapToGrid w:val="0"/>
          <w:sz w:val="20"/>
          <w:szCs w:val="20"/>
        </w:rPr>
        <w:t>.</w:t>
      </w:r>
    </w:p>
    <w:p w14:paraId="3019FDD7" w14:textId="3D4DE70B" w:rsidR="001871A2" w:rsidRPr="001871A2" w:rsidRDefault="001871A2" w:rsidP="001871A2">
      <w:pPr>
        <w:autoSpaceDE w:val="0"/>
        <w:autoSpaceDN w:val="0"/>
        <w:adjustRightInd w:val="0"/>
        <w:rPr>
          <w:rFonts w:ascii="Arial" w:hAnsi="Arial" w:cs="Arial"/>
          <w:sz w:val="20"/>
          <w:szCs w:val="20"/>
        </w:rPr>
      </w:pPr>
    </w:p>
    <w:p w14:paraId="6514954C" w14:textId="35915F90" w:rsidR="007C3E55" w:rsidRPr="007C3E55" w:rsidRDefault="001871A2" w:rsidP="007C3E55">
      <w:pPr>
        <w:autoSpaceDE w:val="0"/>
        <w:autoSpaceDN w:val="0"/>
        <w:adjustRightInd w:val="0"/>
        <w:rPr>
          <w:rFonts w:ascii="Arial" w:hAnsi="Arial" w:cs="Arial"/>
          <w:sz w:val="20"/>
          <w:szCs w:val="20"/>
        </w:rPr>
      </w:pPr>
      <w:r w:rsidRPr="001871A2">
        <w:rPr>
          <w:rFonts w:ascii="Arial" w:hAnsi="Arial" w:cs="Arial"/>
          <w:sz w:val="20"/>
          <w:szCs w:val="20"/>
        </w:rPr>
        <w:t xml:space="preserve">Jedná </w:t>
      </w:r>
      <w:r w:rsidR="005F7725">
        <w:rPr>
          <w:rFonts w:ascii="Arial" w:hAnsi="Arial" w:cs="Arial"/>
          <w:sz w:val="20"/>
          <w:szCs w:val="20"/>
        </w:rPr>
        <w:t xml:space="preserve">se o </w:t>
      </w:r>
      <w:r w:rsidR="005F7725" w:rsidRPr="005F7725">
        <w:rPr>
          <w:rFonts w:ascii="Arial" w:hAnsi="Arial" w:cs="Arial"/>
          <w:sz w:val="20"/>
          <w:szCs w:val="20"/>
        </w:rPr>
        <w:t>realizac</w:t>
      </w:r>
      <w:r w:rsidR="00D6269E">
        <w:rPr>
          <w:rFonts w:ascii="Arial" w:hAnsi="Arial" w:cs="Arial"/>
          <w:sz w:val="20"/>
          <w:szCs w:val="20"/>
        </w:rPr>
        <w:t>i</w:t>
      </w:r>
      <w:r w:rsidR="005F7725" w:rsidRPr="005F7725">
        <w:rPr>
          <w:rFonts w:ascii="Arial" w:hAnsi="Arial" w:cs="Arial"/>
          <w:sz w:val="20"/>
          <w:szCs w:val="20"/>
        </w:rPr>
        <w:t xml:space="preserve"> stavby </w:t>
      </w:r>
      <w:r w:rsidR="001A6A83">
        <w:rPr>
          <w:rFonts w:ascii="Arial" w:hAnsi="Arial" w:cs="Arial"/>
          <w:sz w:val="20"/>
          <w:szCs w:val="20"/>
        </w:rPr>
        <w:t>V556 – výměna vedení</w:t>
      </w:r>
      <w:r w:rsidR="007C3E55">
        <w:rPr>
          <w:rFonts w:ascii="Arial" w:hAnsi="Arial" w:cs="Arial"/>
          <w:sz w:val="20"/>
          <w:szCs w:val="20"/>
        </w:rPr>
        <w:t xml:space="preserve">, která </w:t>
      </w:r>
      <w:r w:rsidR="007C3E55" w:rsidRPr="007C3E55">
        <w:rPr>
          <w:rFonts w:ascii="Arial" w:hAnsi="Arial" w:cs="Arial"/>
          <w:sz w:val="20"/>
          <w:szCs w:val="20"/>
        </w:rPr>
        <w:t>řeší kompletní rekonstrukci vedení v celé délce trasy. Trasa vedení přechází Jihomoravským a Olomouckým krajem, v okresech Vyškov a Prostějov. Rekonstruované vedení bude postaveno v ose stávajícího vedení tak, že budou zachovány lomové body vedení. Nové stožáry budou postavené na stávajících stožárových místech, s výjimkou stožáru č.37. Stožár č.37 bude umístěný na pozemku nového majitele, z důvodu přeložky železniční tratě.</w:t>
      </w:r>
      <w:r w:rsidR="007C3E55">
        <w:rPr>
          <w:rFonts w:ascii="Arial" w:hAnsi="Arial" w:cs="Arial"/>
          <w:sz w:val="20"/>
          <w:szCs w:val="20"/>
        </w:rPr>
        <w:t xml:space="preserve"> </w:t>
      </w:r>
      <w:r w:rsidR="007C3E55" w:rsidRPr="007C3E55">
        <w:rPr>
          <w:rFonts w:ascii="Arial" w:hAnsi="Arial" w:cs="Arial"/>
          <w:sz w:val="20"/>
          <w:szCs w:val="20"/>
        </w:rPr>
        <w:t>Trasa vedení má svůj začátek v TR Vyškov a pokračuje na st.č.1. Konec vedení je v TR Prostějov a posledním je stožár č.113.</w:t>
      </w:r>
      <w:r w:rsidR="007C3E55">
        <w:rPr>
          <w:rFonts w:ascii="Arial" w:hAnsi="Arial" w:cs="Arial"/>
          <w:sz w:val="20"/>
          <w:szCs w:val="20"/>
        </w:rPr>
        <w:t xml:space="preserve"> </w:t>
      </w:r>
      <w:r w:rsidR="007C3E55" w:rsidRPr="007C3E55">
        <w:rPr>
          <w:rFonts w:ascii="Arial" w:hAnsi="Arial" w:cs="Arial"/>
          <w:sz w:val="20"/>
          <w:szCs w:val="20"/>
        </w:rPr>
        <w:t>Vedení směřuje v úseku od od Rz Vyškov po stožár č.13 jižním směrem. Od stožáru č.13 po stožár č.29 východním směrem a od stožáru č.29 po Rz Prostějov převážně směrem na sever. Trasa vedení prochází šestnácti katastrálními územími, obchází prostory sídel a prochází převážné prostorami se zemědělskou půdou. Nejvíc se vedení přibližuje obývané oblasti v městě Prostějov (lokalita Brněnské ulice a hřbitova).</w:t>
      </w:r>
    </w:p>
    <w:p w14:paraId="54D3667D" w14:textId="77777777" w:rsidR="007C3E55" w:rsidRDefault="007C3E55" w:rsidP="007C3E55">
      <w:pPr>
        <w:autoSpaceDE w:val="0"/>
        <w:autoSpaceDN w:val="0"/>
        <w:adjustRightInd w:val="0"/>
        <w:rPr>
          <w:rFonts w:ascii="Arial" w:hAnsi="Arial" w:cs="Arial"/>
          <w:sz w:val="20"/>
          <w:szCs w:val="20"/>
        </w:rPr>
      </w:pPr>
    </w:p>
    <w:p w14:paraId="61B07C45" w14:textId="250BE816" w:rsidR="007C3E55" w:rsidRPr="007C3E55" w:rsidRDefault="007C3E55" w:rsidP="007C3E55">
      <w:pPr>
        <w:autoSpaceDE w:val="0"/>
        <w:autoSpaceDN w:val="0"/>
        <w:adjustRightInd w:val="0"/>
        <w:rPr>
          <w:rFonts w:ascii="Arial" w:hAnsi="Arial" w:cs="Arial"/>
          <w:sz w:val="20"/>
          <w:szCs w:val="20"/>
        </w:rPr>
      </w:pPr>
      <w:r w:rsidRPr="007C3E55">
        <w:rPr>
          <w:rFonts w:ascii="Arial" w:hAnsi="Arial" w:cs="Arial"/>
          <w:sz w:val="20"/>
          <w:szCs w:val="20"/>
        </w:rPr>
        <w:t>Pozor:</w:t>
      </w:r>
    </w:p>
    <w:p w14:paraId="4A9C3FFA" w14:textId="77777777" w:rsidR="007C3E55" w:rsidRPr="007C3E55" w:rsidRDefault="007C3E55" w:rsidP="007C3E55">
      <w:pPr>
        <w:autoSpaceDE w:val="0"/>
        <w:autoSpaceDN w:val="0"/>
        <w:adjustRightInd w:val="0"/>
        <w:rPr>
          <w:rFonts w:ascii="Arial" w:hAnsi="Arial" w:cs="Arial"/>
          <w:sz w:val="20"/>
          <w:szCs w:val="20"/>
        </w:rPr>
      </w:pPr>
      <w:r w:rsidRPr="007C3E55">
        <w:rPr>
          <w:rFonts w:ascii="Arial" w:hAnsi="Arial" w:cs="Arial"/>
          <w:sz w:val="20"/>
          <w:szCs w:val="20"/>
        </w:rPr>
        <w:t>V rámci této etapy budou instalované tři fázové vodiče a zemní lano, část SO01a. Fázové vodiče budou instalované na středních konzolách stožárových konstrukcí a na levé spodní konzole, v pohledu ve směru číslování.</w:t>
      </w:r>
    </w:p>
    <w:p w14:paraId="2AD1383C" w14:textId="77777777" w:rsidR="000543E9" w:rsidRDefault="000543E9" w:rsidP="00083A05">
      <w:pPr>
        <w:autoSpaceDE w:val="0"/>
        <w:autoSpaceDN w:val="0"/>
        <w:adjustRightInd w:val="0"/>
        <w:rPr>
          <w:rFonts w:ascii="Arial" w:hAnsi="Arial" w:cs="Arial"/>
          <w:sz w:val="20"/>
          <w:szCs w:val="20"/>
        </w:rPr>
      </w:pPr>
    </w:p>
    <w:p w14:paraId="414F9067" w14:textId="75A089BE" w:rsidR="000543E9" w:rsidRDefault="001871A2" w:rsidP="00083A05">
      <w:pPr>
        <w:autoSpaceDE w:val="0"/>
        <w:autoSpaceDN w:val="0"/>
        <w:adjustRightInd w:val="0"/>
        <w:rPr>
          <w:rFonts w:ascii="Arial" w:hAnsi="Arial" w:cs="Arial"/>
          <w:sz w:val="20"/>
          <w:szCs w:val="20"/>
        </w:rPr>
      </w:pPr>
      <w:r w:rsidRPr="00083A05">
        <w:rPr>
          <w:rFonts w:ascii="Arial" w:hAnsi="Arial" w:cs="Arial"/>
          <w:sz w:val="20"/>
          <w:szCs w:val="20"/>
        </w:rPr>
        <w:t xml:space="preserve">Součástí nabídky je kompletní inženýrská činnost související s realizací stavby, tj. projednání křižovatek vedení se správci, projednání vstupů na pozemky s uživateli a vlastníky nemovitostí. </w:t>
      </w:r>
    </w:p>
    <w:p w14:paraId="1B3D9330" w14:textId="626E2D1C" w:rsidR="000543E9" w:rsidRDefault="000543E9" w:rsidP="00083A05">
      <w:pPr>
        <w:autoSpaceDE w:val="0"/>
        <w:autoSpaceDN w:val="0"/>
        <w:adjustRightInd w:val="0"/>
        <w:rPr>
          <w:rFonts w:ascii="Arial" w:hAnsi="Arial" w:cs="Arial"/>
          <w:sz w:val="20"/>
          <w:szCs w:val="20"/>
        </w:rPr>
      </w:pPr>
      <w:r w:rsidRPr="000543E9">
        <w:rPr>
          <w:rFonts w:ascii="Arial" w:hAnsi="Arial" w:cs="Arial"/>
          <w:sz w:val="20"/>
          <w:szCs w:val="20"/>
        </w:rPr>
        <w:t>Součástí bude vyřízení škodního řízení s vlastníky a uživateli nemovitostí.</w:t>
      </w:r>
    </w:p>
    <w:p w14:paraId="6B941C81" w14:textId="77777777" w:rsidR="000543E9" w:rsidRDefault="000543E9" w:rsidP="00083A05">
      <w:pPr>
        <w:autoSpaceDE w:val="0"/>
        <w:autoSpaceDN w:val="0"/>
        <w:adjustRightInd w:val="0"/>
        <w:rPr>
          <w:rFonts w:ascii="Arial" w:hAnsi="Arial" w:cs="Arial"/>
          <w:sz w:val="20"/>
          <w:szCs w:val="20"/>
        </w:rPr>
      </w:pPr>
    </w:p>
    <w:p w14:paraId="6D712968" w14:textId="77777777" w:rsidR="000543E9" w:rsidRPr="000543E9" w:rsidRDefault="000543E9" w:rsidP="000543E9">
      <w:pPr>
        <w:autoSpaceDE w:val="0"/>
        <w:autoSpaceDN w:val="0"/>
        <w:adjustRightInd w:val="0"/>
        <w:rPr>
          <w:rFonts w:ascii="Arial" w:hAnsi="Arial" w:cs="Arial"/>
          <w:sz w:val="20"/>
          <w:szCs w:val="20"/>
        </w:rPr>
      </w:pPr>
      <w:bookmarkStart w:id="10" w:name="_Hlk95386610"/>
      <w:r w:rsidRPr="000543E9">
        <w:rPr>
          <w:rFonts w:ascii="Arial" w:hAnsi="Arial" w:cs="Arial"/>
          <w:sz w:val="20"/>
          <w:szCs w:val="20"/>
        </w:rPr>
        <w:t>Součástí nabídky je odvoz demontovaného materiálu na skládku a zajištění jeho likvidace dle zákonů 185/2001 Sb. a 541/2020 Sb. (včetně úhrady poplatků za tuto likvidaci). Výnos za demontovaný materiál výnosový (OK, lana, armatury…) bude po ukončení stavby fakturovat EG.D zhotoviteli dle skutečnosti. Odhadovaný objem tohoto materiálu je uveden v PD.</w:t>
      </w:r>
    </w:p>
    <w:p w14:paraId="294E790A" w14:textId="77777777" w:rsidR="000543E9" w:rsidRPr="000543E9" w:rsidRDefault="000543E9" w:rsidP="000543E9">
      <w:pPr>
        <w:autoSpaceDE w:val="0"/>
        <w:autoSpaceDN w:val="0"/>
        <w:adjustRightInd w:val="0"/>
        <w:rPr>
          <w:rFonts w:ascii="Arial" w:hAnsi="Arial" w:cs="Arial"/>
          <w:sz w:val="20"/>
          <w:szCs w:val="20"/>
        </w:rPr>
      </w:pPr>
      <w:r w:rsidRPr="000543E9">
        <w:rPr>
          <w:rFonts w:ascii="Arial" w:hAnsi="Arial" w:cs="Arial"/>
          <w:sz w:val="20"/>
          <w:szCs w:val="20"/>
        </w:rPr>
        <w:lastRenderedPageBreak/>
        <w:t>V případě křížení vedení s dráhou, je potřeba řídit se pokynem SŽDC PPD 02/2015 (uložen na portálu pro zhotovitele - https://www.egd.cz/registrace/portal-pro-zhotovitel) a zajistit si pracovníka s kvalifikací dle zkoušky E-07 pro činnost v OP dráhy.</w:t>
      </w:r>
    </w:p>
    <w:bookmarkEnd w:id="10"/>
    <w:p w14:paraId="126F398D" w14:textId="77777777" w:rsidR="00172354" w:rsidRDefault="00172354" w:rsidP="001871A2">
      <w:pPr>
        <w:autoSpaceDE w:val="0"/>
        <w:autoSpaceDN w:val="0"/>
        <w:adjustRightInd w:val="0"/>
        <w:rPr>
          <w:rFonts w:ascii="Arial" w:hAnsi="Arial" w:cs="Arial"/>
          <w:sz w:val="20"/>
          <w:szCs w:val="20"/>
        </w:rPr>
      </w:pPr>
    </w:p>
    <w:p w14:paraId="35B7696D" w14:textId="4D0FA2B9" w:rsidR="005F7725" w:rsidRPr="005F7725" w:rsidRDefault="005F7725" w:rsidP="005F7725">
      <w:pPr>
        <w:autoSpaceDE w:val="0"/>
        <w:autoSpaceDN w:val="0"/>
        <w:adjustRightInd w:val="0"/>
        <w:jc w:val="left"/>
        <w:rPr>
          <w:rFonts w:ascii="Arial" w:hAnsi="Arial" w:cs="Arial"/>
          <w:sz w:val="20"/>
          <w:szCs w:val="20"/>
          <w:u w:val="single"/>
        </w:rPr>
      </w:pPr>
      <w:r w:rsidRPr="005F7725">
        <w:rPr>
          <w:rFonts w:ascii="Arial" w:hAnsi="Arial" w:cs="Arial"/>
          <w:sz w:val="20"/>
          <w:szCs w:val="20"/>
          <w:u w:val="single"/>
        </w:rPr>
        <w:t xml:space="preserve">Dodávky zajišťované objednatelem </w:t>
      </w:r>
    </w:p>
    <w:p w14:paraId="7CCFAB0A" w14:textId="45E1AAE6" w:rsidR="007C3E55" w:rsidRDefault="007C3E55" w:rsidP="005F7725">
      <w:pPr>
        <w:autoSpaceDE w:val="0"/>
        <w:autoSpaceDN w:val="0"/>
        <w:adjustRightInd w:val="0"/>
        <w:jc w:val="left"/>
        <w:rPr>
          <w:rFonts w:ascii="Arial" w:hAnsi="Arial" w:cs="Arial"/>
          <w:sz w:val="20"/>
          <w:szCs w:val="20"/>
        </w:rPr>
      </w:pPr>
    </w:p>
    <w:p w14:paraId="6D7AB966" w14:textId="57DDF447" w:rsidR="007C3E55" w:rsidRPr="00177BD2"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Součástí nabídky nejsou dodávky označené v Soupisu stavebních prací, dodávek a služeb jako „dodávka EG.D"</w:t>
      </w:r>
      <w:r w:rsidR="00B80489" w:rsidRPr="00177BD2">
        <w:rPr>
          <w:rFonts w:ascii="Arial" w:hAnsi="Arial" w:cs="Arial"/>
          <w:sz w:val="20"/>
          <w:szCs w:val="20"/>
        </w:rPr>
        <w:t>:</w:t>
      </w:r>
    </w:p>
    <w:p w14:paraId="0523620D" w14:textId="33845714" w:rsidR="007C3E55" w:rsidRPr="00177BD2"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 Keramický tyčový izolátor LG 60/22/1200 – 932ks</w:t>
      </w:r>
    </w:p>
    <w:p w14:paraId="39752E71" w14:textId="77777777" w:rsidR="007C3E55" w:rsidRPr="00177BD2"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 Fázové vodiče 243-AL1/39-ST1A – 90,885km</w:t>
      </w:r>
    </w:p>
    <w:p w14:paraId="5F8374D9" w14:textId="77777777" w:rsidR="007C3E55" w:rsidRPr="00177BD2"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 KZL 2S 2/24 (M112/R62-101) – 29,990km</w:t>
      </w:r>
    </w:p>
    <w:p w14:paraId="512693D4" w14:textId="77777777" w:rsidR="007C3E55" w:rsidRPr="00177BD2"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 Spojky KZL – 10ks</w:t>
      </w:r>
    </w:p>
    <w:p w14:paraId="5002148A" w14:textId="439922DB" w:rsidR="007C3E55" w:rsidRPr="007C3E55" w:rsidRDefault="007C3E55" w:rsidP="007C3E55">
      <w:pPr>
        <w:autoSpaceDE w:val="0"/>
        <w:autoSpaceDN w:val="0"/>
        <w:adjustRightInd w:val="0"/>
        <w:rPr>
          <w:rFonts w:ascii="Arial" w:hAnsi="Arial" w:cs="Arial"/>
          <w:sz w:val="20"/>
          <w:szCs w:val="20"/>
        </w:rPr>
      </w:pPr>
      <w:r w:rsidRPr="00177BD2">
        <w:rPr>
          <w:rFonts w:ascii="Arial" w:hAnsi="Arial" w:cs="Arial"/>
          <w:sz w:val="20"/>
          <w:szCs w:val="20"/>
        </w:rPr>
        <w:t>- Ocelová konstrukce</w:t>
      </w:r>
      <w:r w:rsidR="00403B20" w:rsidRPr="00177BD2">
        <w:rPr>
          <w:rFonts w:ascii="Arial" w:hAnsi="Arial" w:cs="Arial"/>
          <w:sz w:val="20"/>
          <w:szCs w:val="20"/>
        </w:rPr>
        <w:t xml:space="preserve"> (stožáry)</w:t>
      </w:r>
      <w:r w:rsidRPr="00177BD2">
        <w:rPr>
          <w:rFonts w:ascii="Arial" w:hAnsi="Arial" w:cs="Arial"/>
          <w:sz w:val="20"/>
          <w:szCs w:val="20"/>
        </w:rPr>
        <w:t xml:space="preserve"> 699,152t</w:t>
      </w:r>
    </w:p>
    <w:p w14:paraId="698BE1C7" w14:textId="77777777" w:rsidR="007C3E55" w:rsidRDefault="007C3E55" w:rsidP="007C3E55">
      <w:pPr>
        <w:autoSpaceDE w:val="0"/>
        <w:autoSpaceDN w:val="0"/>
        <w:adjustRightInd w:val="0"/>
        <w:rPr>
          <w:rFonts w:ascii="Arial" w:hAnsi="Arial" w:cs="Arial"/>
          <w:sz w:val="20"/>
          <w:szCs w:val="20"/>
        </w:rPr>
      </w:pPr>
    </w:p>
    <w:p w14:paraId="7ADADAE1" w14:textId="580F99CB" w:rsidR="007C3E55" w:rsidRPr="007C3E55" w:rsidRDefault="007C3E55" w:rsidP="007C3E55">
      <w:pPr>
        <w:autoSpaceDE w:val="0"/>
        <w:autoSpaceDN w:val="0"/>
        <w:adjustRightInd w:val="0"/>
        <w:rPr>
          <w:rFonts w:ascii="Arial" w:hAnsi="Arial" w:cs="Arial"/>
          <w:sz w:val="20"/>
          <w:szCs w:val="20"/>
        </w:rPr>
      </w:pPr>
      <w:r w:rsidRPr="007C3E55">
        <w:rPr>
          <w:rFonts w:ascii="Arial" w:hAnsi="Arial" w:cs="Arial"/>
          <w:sz w:val="20"/>
          <w:szCs w:val="20"/>
        </w:rPr>
        <w:t>Dodávky, které nejsou součástí nabídky zhotovitele, budou zhotoviteli od výrobce připraveny ve skladu EG.D (Brno - Slatina), v případě ocelové konstrukce bude dodávka předána dle jeho požadavků přímo na stavbu. Termíny dodání a požadavky na vývoz, budou dohodnuty dle HMG stavby, tedy po předání staveniště – zhotovitel si musí zajistit dostatečný prostor pro zajištění řádného uložení materiálu a počítat s náklady na převoz ze skladu EG.D na stavbu.</w:t>
      </w:r>
    </w:p>
    <w:p w14:paraId="390BE765" w14:textId="77777777" w:rsidR="007C3E55" w:rsidRPr="007C3E55" w:rsidRDefault="007C3E55" w:rsidP="007C3E55">
      <w:pPr>
        <w:autoSpaceDE w:val="0"/>
        <w:autoSpaceDN w:val="0"/>
        <w:adjustRightInd w:val="0"/>
        <w:rPr>
          <w:rFonts w:ascii="Arial" w:hAnsi="Arial" w:cs="Arial"/>
          <w:sz w:val="20"/>
          <w:szCs w:val="20"/>
        </w:rPr>
      </w:pPr>
      <w:r w:rsidRPr="007C3E55">
        <w:rPr>
          <w:rFonts w:ascii="Arial" w:hAnsi="Arial" w:cs="Arial"/>
          <w:sz w:val="20"/>
          <w:szCs w:val="20"/>
        </w:rPr>
        <w:t>Ostatní materiál potřebný k provedení díla je součástí dodávky zhotovitele.</w:t>
      </w:r>
    </w:p>
    <w:p w14:paraId="7D661497" w14:textId="5030D94B" w:rsidR="007C3E55" w:rsidRDefault="007C3E55" w:rsidP="005F7725">
      <w:pPr>
        <w:autoSpaceDE w:val="0"/>
        <w:autoSpaceDN w:val="0"/>
        <w:adjustRightInd w:val="0"/>
        <w:jc w:val="left"/>
        <w:rPr>
          <w:rFonts w:ascii="Arial" w:hAnsi="Arial" w:cs="Arial"/>
          <w:sz w:val="20"/>
          <w:szCs w:val="20"/>
        </w:rPr>
      </w:pPr>
    </w:p>
    <w:p w14:paraId="7D0CF692" w14:textId="755C478E" w:rsidR="007C3E55" w:rsidRDefault="007C3E55" w:rsidP="005F7725">
      <w:pPr>
        <w:autoSpaceDE w:val="0"/>
        <w:autoSpaceDN w:val="0"/>
        <w:adjustRightInd w:val="0"/>
        <w:jc w:val="left"/>
        <w:rPr>
          <w:rFonts w:ascii="Arial" w:hAnsi="Arial" w:cs="Arial"/>
          <w:sz w:val="20"/>
          <w:szCs w:val="20"/>
        </w:rPr>
      </w:pPr>
    </w:p>
    <w:p w14:paraId="51BC7B41" w14:textId="79F13418" w:rsidR="007C3E55" w:rsidRDefault="007C3E55" w:rsidP="007C3E55">
      <w:pPr>
        <w:autoSpaceDE w:val="0"/>
        <w:autoSpaceDN w:val="0"/>
        <w:adjustRightInd w:val="0"/>
        <w:rPr>
          <w:rFonts w:ascii="Arial" w:hAnsi="Arial" w:cs="Arial"/>
          <w:sz w:val="20"/>
          <w:szCs w:val="20"/>
        </w:rPr>
      </w:pPr>
      <w:r w:rsidRPr="007313F1">
        <w:rPr>
          <w:rFonts w:ascii="Arial" w:hAnsi="Arial" w:cs="Arial"/>
          <w:sz w:val="20"/>
          <w:szCs w:val="20"/>
        </w:rPr>
        <w:t>Výše uvedené dodávky zajišťované Objednatelem jsou přesně specifikované v Soupisu stavebních</w:t>
      </w:r>
      <w:r>
        <w:rPr>
          <w:rFonts w:ascii="Arial" w:hAnsi="Arial" w:cs="Arial"/>
          <w:sz w:val="20"/>
          <w:szCs w:val="20"/>
        </w:rPr>
        <w:t xml:space="preserve"> </w:t>
      </w:r>
      <w:r w:rsidRPr="007313F1">
        <w:rPr>
          <w:rFonts w:ascii="Arial" w:hAnsi="Arial" w:cs="Arial"/>
          <w:sz w:val="20"/>
          <w:szCs w:val="20"/>
        </w:rPr>
        <w:t>prací, dodávek a služeb</w:t>
      </w:r>
      <w:r w:rsidR="00B80489">
        <w:rPr>
          <w:rFonts w:ascii="Arial" w:hAnsi="Arial" w:cs="Arial"/>
          <w:sz w:val="20"/>
          <w:szCs w:val="20"/>
        </w:rPr>
        <w:t>.</w:t>
      </w:r>
    </w:p>
    <w:p w14:paraId="703210FD" w14:textId="77777777" w:rsidR="007C3E55" w:rsidRDefault="007C3E55" w:rsidP="005F7725">
      <w:pPr>
        <w:autoSpaceDE w:val="0"/>
        <w:autoSpaceDN w:val="0"/>
        <w:adjustRightInd w:val="0"/>
        <w:jc w:val="left"/>
        <w:rPr>
          <w:rFonts w:ascii="Arial" w:hAnsi="Arial" w:cs="Arial"/>
          <w:sz w:val="20"/>
          <w:szCs w:val="20"/>
        </w:rPr>
      </w:pPr>
    </w:p>
    <w:p w14:paraId="4DBA6E12" w14:textId="77777777" w:rsidR="00FE0F97" w:rsidRPr="003F0463" w:rsidRDefault="00FE0F97" w:rsidP="007313F1">
      <w:pPr>
        <w:autoSpaceDE w:val="0"/>
        <w:autoSpaceDN w:val="0"/>
        <w:adjustRightInd w:val="0"/>
        <w:rPr>
          <w:rFonts w:ascii="Arial" w:hAnsi="Arial" w:cs="Arial"/>
          <w:sz w:val="20"/>
          <w:szCs w:val="20"/>
        </w:rPr>
      </w:pPr>
    </w:p>
    <w:p w14:paraId="168B4AC8" w14:textId="39F85AEF" w:rsidR="007313F1" w:rsidRPr="001871A2" w:rsidRDefault="007313F1" w:rsidP="007313F1">
      <w:pPr>
        <w:autoSpaceDE w:val="0"/>
        <w:autoSpaceDN w:val="0"/>
        <w:adjustRightInd w:val="0"/>
        <w:rPr>
          <w:rFonts w:ascii="Arial" w:hAnsi="Arial" w:cs="Arial"/>
          <w:sz w:val="20"/>
          <w:szCs w:val="20"/>
        </w:rPr>
      </w:pPr>
      <w:r w:rsidRPr="003F0463">
        <w:rPr>
          <w:rFonts w:ascii="Arial" w:hAnsi="Arial" w:cs="Arial"/>
          <w:sz w:val="20"/>
          <w:szCs w:val="20"/>
        </w:rPr>
        <w:t>Ostatní případný materiál potřebný k provedení díla bude součástí dodávky zhotovitele.</w:t>
      </w:r>
    </w:p>
    <w:p w14:paraId="7B2B7631" w14:textId="77777777" w:rsidR="001871A2" w:rsidRPr="001871A2" w:rsidRDefault="001871A2" w:rsidP="001871A2">
      <w:pPr>
        <w:autoSpaceDE w:val="0"/>
        <w:autoSpaceDN w:val="0"/>
        <w:adjustRightInd w:val="0"/>
        <w:rPr>
          <w:rFonts w:ascii="Arial" w:hAnsi="Arial" w:cs="Arial"/>
          <w:sz w:val="20"/>
          <w:szCs w:val="20"/>
        </w:rPr>
      </w:pPr>
    </w:p>
    <w:p w14:paraId="4AC76F05" w14:textId="1ACA793F" w:rsidR="001871A2" w:rsidRPr="001871A2" w:rsidRDefault="001871A2" w:rsidP="001871A2">
      <w:pPr>
        <w:autoSpaceDE w:val="0"/>
        <w:autoSpaceDN w:val="0"/>
        <w:adjustRightInd w:val="0"/>
        <w:rPr>
          <w:rFonts w:ascii="Arial" w:hAnsi="Arial" w:cs="Arial"/>
          <w:sz w:val="20"/>
          <w:szCs w:val="20"/>
        </w:rPr>
      </w:pPr>
      <w:r w:rsidRPr="00D6269E">
        <w:rPr>
          <w:rFonts w:ascii="Arial" w:hAnsi="Arial" w:cs="Arial"/>
          <w:sz w:val="20"/>
          <w:szCs w:val="20"/>
        </w:rPr>
        <w:t>Termíny dodání a požadavky na vývoz, budou dohodnuty dle HMG stavby, tedy po předání staveniště – zhotovitel si musí zajistit dostatečný prostor pro zajištění řádného uložení materiálu a počítat s náklady na převoz ze skladu EG.D na stavbu.</w:t>
      </w:r>
      <w:r w:rsidRPr="001871A2">
        <w:rPr>
          <w:rFonts w:ascii="Arial" w:hAnsi="Arial" w:cs="Arial"/>
          <w:sz w:val="20"/>
          <w:szCs w:val="20"/>
        </w:rPr>
        <w:t xml:space="preserve"> </w:t>
      </w:r>
    </w:p>
    <w:p w14:paraId="64B3DFD6" w14:textId="77777777" w:rsidR="009C6046" w:rsidRDefault="009C6046" w:rsidP="001871A2">
      <w:pPr>
        <w:autoSpaceDE w:val="0"/>
        <w:autoSpaceDN w:val="0"/>
        <w:adjustRightInd w:val="0"/>
        <w:rPr>
          <w:rFonts w:ascii="Arial" w:hAnsi="Arial" w:cs="Arial"/>
          <w:sz w:val="20"/>
          <w:szCs w:val="20"/>
        </w:rPr>
      </w:pPr>
    </w:p>
    <w:p w14:paraId="20C4FE1A" w14:textId="537B71C5" w:rsidR="001871A2" w:rsidRPr="0034178A" w:rsidRDefault="001871A2" w:rsidP="001871A2">
      <w:pPr>
        <w:autoSpaceDE w:val="0"/>
        <w:autoSpaceDN w:val="0"/>
        <w:adjustRightInd w:val="0"/>
        <w:rPr>
          <w:rFonts w:ascii="Arial" w:hAnsi="Arial" w:cs="Arial"/>
          <w:sz w:val="20"/>
          <w:szCs w:val="20"/>
        </w:rPr>
      </w:pPr>
      <w:r w:rsidRPr="001871A2">
        <w:rPr>
          <w:rFonts w:ascii="Arial" w:hAnsi="Arial" w:cs="Arial"/>
          <w:sz w:val="20"/>
          <w:szCs w:val="20"/>
        </w:rPr>
        <w:t xml:space="preserve">Všichni pracovníci na stavbě musí </w:t>
      </w:r>
      <w:r w:rsidR="002E7EB8" w:rsidRPr="001871A2">
        <w:rPr>
          <w:rFonts w:ascii="Arial" w:hAnsi="Arial" w:cs="Arial"/>
          <w:sz w:val="20"/>
          <w:szCs w:val="20"/>
        </w:rPr>
        <w:t>mít minimálně §4</w:t>
      </w:r>
      <w:r w:rsidRPr="001871A2">
        <w:rPr>
          <w:rFonts w:ascii="Arial" w:hAnsi="Arial" w:cs="Arial"/>
          <w:sz w:val="20"/>
          <w:szCs w:val="20"/>
        </w:rPr>
        <w:t xml:space="preserve">v souladu s vyhláškou </w:t>
      </w:r>
      <w:r w:rsidR="003F0463">
        <w:rPr>
          <w:rFonts w:ascii="Arial" w:hAnsi="Arial" w:cs="Arial"/>
          <w:sz w:val="20"/>
          <w:szCs w:val="20"/>
        </w:rPr>
        <w:t xml:space="preserve">č. </w:t>
      </w:r>
      <w:r w:rsidRPr="001871A2">
        <w:rPr>
          <w:rFonts w:ascii="Arial" w:hAnsi="Arial" w:cs="Arial"/>
          <w:sz w:val="20"/>
          <w:szCs w:val="20"/>
        </w:rPr>
        <w:t>50/1978 Sb.</w:t>
      </w:r>
      <w:r w:rsidR="00BB4AA1">
        <w:rPr>
          <w:rFonts w:ascii="Arial" w:hAnsi="Arial" w:cs="Arial"/>
          <w:sz w:val="20"/>
          <w:szCs w:val="20"/>
        </w:rPr>
        <w:t xml:space="preserve"> </w:t>
      </w:r>
      <w:r w:rsidR="00BB4AA1" w:rsidRPr="0034178A">
        <w:rPr>
          <w:rFonts w:ascii="Arial" w:hAnsi="Arial" w:cs="Arial"/>
          <w:sz w:val="20"/>
          <w:szCs w:val="20"/>
        </w:rPr>
        <w:t>respektive §4 dle NV č. 194/2022 Sb.</w:t>
      </w:r>
    </w:p>
    <w:p w14:paraId="786B6B27" w14:textId="1D45EB89" w:rsidR="00BE5592" w:rsidRDefault="001871A2" w:rsidP="00C7388F">
      <w:pPr>
        <w:autoSpaceDE w:val="0"/>
        <w:autoSpaceDN w:val="0"/>
        <w:adjustRightInd w:val="0"/>
        <w:rPr>
          <w:rFonts w:ascii="Arial" w:hAnsi="Arial" w:cs="Arial"/>
          <w:sz w:val="20"/>
          <w:szCs w:val="20"/>
        </w:rPr>
      </w:pPr>
      <w:r w:rsidRPr="001871A2">
        <w:rPr>
          <w:rFonts w:ascii="Arial" w:hAnsi="Arial" w:cs="Arial"/>
          <w:sz w:val="20"/>
          <w:szCs w:val="20"/>
        </w:rPr>
        <w:t xml:space="preserve">Zhotovitel se na stavbě musí řídit PNE 33 000-6 příloha č.II odstavec č. 8 tabulka „Obsluha a práce na el. zařízení dle kvalifikace osob“. Tzn. pokud budou na stavbě v blízkosti napětí pracovat pouze pracovníci s kvalifikací §4 vyhlášky </w:t>
      </w:r>
      <w:r w:rsidR="003F0463">
        <w:rPr>
          <w:rFonts w:ascii="Arial" w:hAnsi="Arial" w:cs="Arial"/>
          <w:sz w:val="20"/>
          <w:szCs w:val="20"/>
        </w:rPr>
        <w:t xml:space="preserve">č. </w:t>
      </w:r>
      <w:r w:rsidRPr="001871A2">
        <w:rPr>
          <w:rFonts w:ascii="Arial" w:hAnsi="Arial" w:cs="Arial"/>
          <w:sz w:val="20"/>
          <w:szCs w:val="20"/>
        </w:rPr>
        <w:t>50/1978 Sb., tak musí mít pro svou činnost zhotovitelem zajištěný dozor s min. §7 nad 1000V a pracovat s dohledem nebo pod dozorem</w:t>
      </w:r>
      <w:r w:rsidR="00C7388F">
        <w:rPr>
          <w:rFonts w:ascii="Arial" w:hAnsi="Arial" w:cs="Arial"/>
          <w:sz w:val="20"/>
          <w:szCs w:val="20"/>
        </w:rPr>
        <w:t>, r</w:t>
      </w:r>
      <w:r w:rsidR="00C7388F" w:rsidRPr="0034178A">
        <w:rPr>
          <w:rFonts w:ascii="Arial" w:hAnsi="Arial" w:cs="Arial"/>
          <w:sz w:val="20"/>
          <w:szCs w:val="20"/>
        </w:rPr>
        <w:t>espektive  pokud budou na stavbě v blízkosti napětí pracovat pouze pracovníci s kvalifikací §4 NV č. 194/2022 Sb., tak musí mít pro svou činnost zhotovitelem zajištěný dozor s min. §7 nad 1000V a pracovat s dohledem nebo pod dozorem</w:t>
      </w:r>
      <w:r w:rsidR="00C7388F" w:rsidRPr="00C7388F">
        <w:rPr>
          <w:rFonts w:ascii="Arial" w:hAnsi="Arial" w:cs="Arial"/>
          <w:sz w:val="20"/>
          <w:szCs w:val="20"/>
        </w:rPr>
        <w:t>.</w:t>
      </w:r>
    </w:p>
    <w:p w14:paraId="00A844E4" w14:textId="47F355C5" w:rsidR="00BE5592" w:rsidRPr="0034178A" w:rsidRDefault="00BE5592" w:rsidP="00BE5592">
      <w:pPr>
        <w:shd w:val="clear" w:color="auto" w:fill="FFFFFF"/>
        <w:rPr>
          <w:rFonts w:ascii="Arial" w:hAnsi="Arial" w:cs="Arial"/>
          <w:sz w:val="20"/>
          <w:szCs w:val="20"/>
        </w:rPr>
      </w:pPr>
      <w:r w:rsidRPr="0034178A">
        <w:rPr>
          <w:rFonts w:ascii="Arial" w:hAnsi="Arial" w:cs="Arial"/>
          <w:sz w:val="20"/>
          <w:szCs w:val="20"/>
        </w:rPr>
        <w:t>Pozn.: Od 1.7.2022 vstoupilo v platnost nové Nařízení vlády č. 194/2022 Sb., které nahrazuje Vyhlášku č. 50/1978 Sb. Pracovníci, jejichž kvalifikace splňuje platnost původní Vyhlášky č. 50/1978 Sb. mohou jako vybraný dodavatel předložit zadavateli tyto doklady</w:t>
      </w:r>
      <w:r w:rsidR="0034178A" w:rsidRPr="0034178A">
        <w:rPr>
          <w:rFonts w:ascii="Arial" w:hAnsi="Arial" w:cs="Arial"/>
          <w:sz w:val="20"/>
          <w:szCs w:val="20"/>
        </w:rPr>
        <w:t>.</w:t>
      </w:r>
      <w:r w:rsidRPr="0034178A">
        <w:rPr>
          <w:rFonts w:ascii="Arial" w:hAnsi="Arial" w:cs="Arial"/>
          <w:sz w:val="20"/>
          <w:szCs w:val="20"/>
        </w:rPr>
        <w:t xml:space="preserve"> </w:t>
      </w:r>
    </w:p>
    <w:p w14:paraId="7D7D529A" w14:textId="526788DD" w:rsidR="00BE5592" w:rsidRDefault="00BE5592" w:rsidP="001871A2">
      <w:pPr>
        <w:autoSpaceDE w:val="0"/>
        <w:autoSpaceDN w:val="0"/>
        <w:adjustRightInd w:val="0"/>
        <w:rPr>
          <w:rFonts w:ascii="Arial" w:hAnsi="Arial" w:cs="Arial"/>
          <w:sz w:val="20"/>
          <w:szCs w:val="20"/>
        </w:rPr>
      </w:pPr>
    </w:p>
    <w:p w14:paraId="1CB9714F" w14:textId="113C9215" w:rsidR="001871A2" w:rsidRDefault="001871A2" w:rsidP="001871A2">
      <w:pPr>
        <w:autoSpaceDE w:val="0"/>
        <w:autoSpaceDN w:val="0"/>
        <w:adjustRightInd w:val="0"/>
        <w:rPr>
          <w:rFonts w:ascii="Arial" w:hAnsi="Arial" w:cs="Arial"/>
          <w:sz w:val="20"/>
          <w:szCs w:val="20"/>
        </w:rPr>
      </w:pPr>
    </w:p>
    <w:p w14:paraId="137E8A74" w14:textId="77777777" w:rsidR="006674E5" w:rsidRPr="0042195B" w:rsidRDefault="006674E5" w:rsidP="00DF615C">
      <w:pPr>
        <w:autoSpaceDE w:val="0"/>
        <w:autoSpaceDN w:val="0"/>
        <w:adjustRightInd w:val="0"/>
        <w:rPr>
          <w:rFonts w:ascii="Arial" w:hAnsi="Arial" w:cs="Arial"/>
          <w:sz w:val="20"/>
          <w:szCs w:val="20"/>
        </w:rPr>
      </w:pPr>
      <w:r w:rsidRPr="0042195B">
        <w:rPr>
          <w:rFonts w:ascii="Arial" w:hAnsi="Arial" w:cs="Arial"/>
          <w:sz w:val="20"/>
          <w:szCs w:val="20"/>
        </w:rPr>
        <w:t>Při plnění zakázky bude dodávka některých materiálů zajišťována samotným zadavatelem. Podrobná specifikace materiálů a další podmínky zadavatele k dodávce materiálů zajišťovaných zadavatelem jsou uvedeny v obchodních podmínkách (návrhu smlouvy). Ceny za dodávky materiálů zajišťovaných zadavatelem dodavatel nezahrne do nabídkové ceny.  Dodavatel je však povinen zahrnout do své nabídkové ceny všechny ostatní náklady těchto materiálových položek (tj. náklady na vykládku, nakládku, následnou manipulaci s nimi, jejich zajištění proti krádeži).</w:t>
      </w:r>
    </w:p>
    <w:p w14:paraId="78924E64" w14:textId="77777777" w:rsidR="006674E5" w:rsidRPr="0042195B" w:rsidRDefault="006674E5" w:rsidP="00DF615C">
      <w:pPr>
        <w:autoSpaceDE w:val="0"/>
        <w:autoSpaceDN w:val="0"/>
        <w:adjustRightInd w:val="0"/>
        <w:rPr>
          <w:rFonts w:ascii="Arial" w:hAnsi="Arial" w:cs="Arial"/>
          <w:sz w:val="20"/>
          <w:szCs w:val="20"/>
        </w:rPr>
      </w:pPr>
    </w:p>
    <w:p w14:paraId="01C0214B" w14:textId="25EC8948" w:rsidR="005B7B02" w:rsidRDefault="005B7B02" w:rsidP="00DF615C">
      <w:pPr>
        <w:autoSpaceDE w:val="0"/>
        <w:autoSpaceDN w:val="0"/>
        <w:adjustRightInd w:val="0"/>
        <w:rPr>
          <w:rFonts w:ascii="Arial" w:hAnsi="Arial" w:cs="Arial"/>
          <w:sz w:val="20"/>
          <w:szCs w:val="20"/>
        </w:rPr>
      </w:pPr>
      <w:r w:rsidRPr="0042195B">
        <w:rPr>
          <w:rFonts w:ascii="Arial" w:hAnsi="Arial" w:cs="Arial"/>
          <w:sz w:val="20"/>
          <w:szCs w:val="20"/>
        </w:rPr>
        <w:t>Podrobný popis před</w:t>
      </w:r>
      <w:r w:rsidRPr="007F25A9">
        <w:rPr>
          <w:rFonts w:ascii="Arial" w:hAnsi="Arial" w:cs="Arial"/>
          <w:sz w:val="20"/>
          <w:szCs w:val="20"/>
        </w:rPr>
        <w:t xml:space="preserve">mětu plnění je uveden v projektové dokumentaci a v soupisu prací, které jsou přílohou č. </w:t>
      </w:r>
      <w:r w:rsidR="00111185" w:rsidRPr="007F25A9">
        <w:rPr>
          <w:rFonts w:ascii="Arial" w:hAnsi="Arial" w:cs="Arial"/>
          <w:sz w:val="20"/>
          <w:szCs w:val="20"/>
        </w:rPr>
        <w:t>2</w:t>
      </w:r>
      <w:r w:rsidR="002E7EB8">
        <w:rPr>
          <w:rFonts w:ascii="Arial" w:hAnsi="Arial" w:cs="Arial"/>
          <w:sz w:val="20"/>
          <w:szCs w:val="20"/>
        </w:rPr>
        <w:t xml:space="preserve"> a 4</w:t>
      </w:r>
      <w:r w:rsidRPr="007F25A9">
        <w:rPr>
          <w:rFonts w:ascii="Arial" w:hAnsi="Arial" w:cs="Arial"/>
          <w:sz w:val="20"/>
          <w:szCs w:val="20"/>
        </w:rPr>
        <w:t xml:space="preserve"> </w:t>
      </w:r>
      <w:r w:rsidR="00E474B3" w:rsidRPr="007F25A9">
        <w:rPr>
          <w:rFonts w:ascii="Arial" w:hAnsi="Arial" w:cs="Arial"/>
          <w:sz w:val="20"/>
          <w:szCs w:val="20"/>
        </w:rPr>
        <w:t>smluvních</w:t>
      </w:r>
      <w:r w:rsidR="00E474B3" w:rsidRPr="0042195B">
        <w:rPr>
          <w:rFonts w:ascii="Arial" w:hAnsi="Arial" w:cs="Arial"/>
          <w:sz w:val="20"/>
          <w:szCs w:val="20"/>
        </w:rPr>
        <w:t xml:space="preserve"> podmínek a nedílnou součástí zadávacích podmínek</w:t>
      </w:r>
      <w:r w:rsidR="00D576CB" w:rsidRPr="0042195B">
        <w:rPr>
          <w:rFonts w:ascii="Arial" w:hAnsi="Arial" w:cs="Arial"/>
          <w:sz w:val="20"/>
          <w:szCs w:val="20"/>
        </w:rPr>
        <w:t xml:space="preserve"> a jsou podkladem pro vypracování nabídky</w:t>
      </w:r>
      <w:r w:rsidRPr="0042195B">
        <w:rPr>
          <w:rFonts w:ascii="Arial" w:hAnsi="Arial" w:cs="Arial"/>
          <w:sz w:val="20"/>
          <w:szCs w:val="20"/>
        </w:rPr>
        <w:t>.</w:t>
      </w:r>
    </w:p>
    <w:p w14:paraId="69006629" w14:textId="4F5C326C" w:rsidR="00BF7C53" w:rsidRDefault="00BF7C53" w:rsidP="00DF615C">
      <w:pPr>
        <w:autoSpaceDE w:val="0"/>
        <w:autoSpaceDN w:val="0"/>
        <w:adjustRightInd w:val="0"/>
        <w:rPr>
          <w:rFonts w:ascii="Arial" w:hAnsi="Arial" w:cs="Arial"/>
          <w:sz w:val="20"/>
          <w:szCs w:val="20"/>
        </w:rPr>
      </w:pPr>
    </w:p>
    <w:p w14:paraId="17458B46" w14:textId="61FCC914" w:rsidR="00FC6163" w:rsidRDefault="00FC6163" w:rsidP="00DF615C">
      <w:pPr>
        <w:autoSpaceDE w:val="0"/>
        <w:autoSpaceDN w:val="0"/>
        <w:adjustRightInd w:val="0"/>
        <w:rPr>
          <w:rFonts w:ascii="Arial" w:hAnsi="Arial" w:cs="Arial"/>
          <w:sz w:val="20"/>
          <w:szCs w:val="20"/>
        </w:rPr>
      </w:pPr>
    </w:p>
    <w:p w14:paraId="559BED4B" w14:textId="77777777" w:rsidR="00FC6163" w:rsidRPr="00FC6163" w:rsidRDefault="00FC6163" w:rsidP="00FC6163">
      <w:pPr>
        <w:pStyle w:val="Odstavecseseznamem"/>
        <w:numPr>
          <w:ilvl w:val="1"/>
          <w:numId w:val="15"/>
        </w:numPr>
        <w:ind w:left="0" w:firstLine="0"/>
        <w:rPr>
          <w:rFonts w:ascii="Arial" w:hAnsi="Arial" w:cs="Arial"/>
          <w:b/>
          <w:sz w:val="20"/>
          <w:szCs w:val="20"/>
          <w:u w:val="single"/>
        </w:rPr>
      </w:pPr>
      <w:r w:rsidRPr="00BE3B5E">
        <w:rPr>
          <w:rFonts w:ascii="Arial" w:hAnsi="Arial" w:cs="Arial"/>
          <w:b/>
          <w:sz w:val="20"/>
          <w:szCs w:val="20"/>
          <w:u w:val="single"/>
        </w:rPr>
        <w:t>Technické podmínky</w:t>
      </w:r>
    </w:p>
    <w:p w14:paraId="59EB2F42" w14:textId="5602172B" w:rsidR="00FC6163" w:rsidRPr="00C37AF6" w:rsidRDefault="00FC6163" w:rsidP="00FC6163">
      <w:pPr>
        <w:pStyle w:val="NORMLN0"/>
        <w:spacing w:line="276" w:lineRule="auto"/>
        <w:rPr>
          <w:rFonts w:cs="Times New Roman"/>
          <w:szCs w:val="20"/>
        </w:rPr>
      </w:pPr>
      <w:r w:rsidRPr="00BE3B5E">
        <w:rPr>
          <w:rFonts w:cs="Times New Roman"/>
          <w:szCs w:val="20"/>
        </w:rPr>
        <w:t xml:space="preserve">Podrobné technické podmínky vztahující se k předmětu plnění jsou uvedeny samostatně </w:t>
      </w:r>
      <w:r w:rsidRPr="00BE3B5E">
        <w:rPr>
          <w:rFonts w:cs="Arial"/>
          <w:szCs w:val="20"/>
        </w:rPr>
        <w:t>v</w:t>
      </w:r>
      <w:r>
        <w:rPr>
          <w:rFonts w:cs="Arial"/>
          <w:szCs w:val="20"/>
        </w:rPr>
        <w:t> projektové dokumentaci</w:t>
      </w:r>
      <w:r w:rsidRPr="00BE3B5E">
        <w:rPr>
          <w:rFonts w:cs="Arial"/>
          <w:szCs w:val="20"/>
        </w:rPr>
        <w:t>.</w:t>
      </w:r>
    </w:p>
    <w:p w14:paraId="794D4EE3" w14:textId="77777777" w:rsidR="00D576CB" w:rsidRPr="0069223B" w:rsidRDefault="00D576CB" w:rsidP="00DF615C">
      <w:pPr>
        <w:autoSpaceDE w:val="0"/>
        <w:autoSpaceDN w:val="0"/>
        <w:adjustRightInd w:val="0"/>
        <w:rPr>
          <w:rFonts w:ascii="Arial" w:hAnsi="Arial" w:cs="Arial"/>
          <w:sz w:val="20"/>
          <w:szCs w:val="20"/>
        </w:rPr>
      </w:pPr>
    </w:p>
    <w:p w14:paraId="3FB80EB4" w14:textId="3343E27E" w:rsidR="00195854" w:rsidRPr="0069223B" w:rsidRDefault="00195854" w:rsidP="00EE6BAC">
      <w:pPr>
        <w:pStyle w:val="Odstavecseseznamem"/>
        <w:numPr>
          <w:ilvl w:val="1"/>
          <w:numId w:val="15"/>
        </w:numPr>
        <w:ind w:left="0" w:firstLine="0"/>
        <w:rPr>
          <w:rFonts w:ascii="Arial" w:hAnsi="Arial" w:cs="Arial"/>
          <w:b/>
          <w:sz w:val="20"/>
          <w:szCs w:val="20"/>
        </w:rPr>
      </w:pPr>
      <w:r w:rsidRPr="0069223B">
        <w:rPr>
          <w:rFonts w:ascii="Arial" w:hAnsi="Arial" w:cs="Arial"/>
          <w:b/>
          <w:sz w:val="20"/>
          <w:szCs w:val="20"/>
          <w:u w:val="single"/>
        </w:rPr>
        <w:t>Předpokládaná hodnota veřejné zakázky</w:t>
      </w:r>
    </w:p>
    <w:p w14:paraId="04E2540C" w14:textId="77777777" w:rsidR="00F1022C" w:rsidRPr="0069223B" w:rsidRDefault="00F1022C" w:rsidP="00DF615C">
      <w:pPr>
        <w:autoSpaceDE w:val="0"/>
        <w:autoSpaceDN w:val="0"/>
        <w:adjustRightInd w:val="0"/>
        <w:rPr>
          <w:rFonts w:ascii="Arial" w:hAnsi="Arial" w:cs="Arial"/>
          <w:sz w:val="20"/>
          <w:szCs w:val="20"/>
        </w:rPr>
      </w:pPr>
    </w:p>
    <w:p w14:paraId="168C5F6F" w14:textId="46B4BE8B" w:rsidR="00F1022C" w:rsidRPr="007313F1" w:rsidRDefault="00F1022C" w:rsidP="00DF615C">
      <w:pPr>
        <w:autoSpaceDE w:val="0"/>
        <w:autoSpaceDN w:val="0"/>
        <w:adjustRightInd w:val="0"/>
        <w:rPr>
          <w:rFonts w:ascii="Arial" w:hAnsi="Arial" w:cs="Arial"/>
          <w:sz w:val="20"/>
          <w:szCs w:val="20"/>
        </w:rPr>
      </w:pPr>
      <w:r w:rsidRPr="0069223B">
        <w:rPr>
          <w:rFonts w:ascii="Arial" w:hAnsi="Arial" w:cs="Arial"/>
          <w:sz w:val="20"/>
          <w:szCs w:val="20"/>
        </w:rPr>
        <w:t xml:space="preserve">Předpokládaná hodnota veřejné zakázky činí celkem </w:t>
      </w:r>
      <w:r w:rsidR="00177BD2" w:rsidRPr="00177BD2">
        <w:rPr>
          <w:rFonts w:ascii="Arial" w:hAnsi="Arial" w:cs="Arial"/>
          <w:b/>
          <w:sz w:val="20"/>
          <w:szCs w:val="20"/>
        </w:rPr>
        <w:t>150 274 754</w:t>
      </w:r>
      <w:r w:rsidR="007313F1">
        <w:rPr>
          <w:rFonts w:ascii="Arial" w:hAnsi="Arial" w:cs="Arial"/>
          <w:b/>
          <w:sz w:val="20"/>
          <w:szCs w:val="20"/>
        </w:rPr>
        <w:t>,</w:t>
      </w:r>
      <w:r w:rsidR="0054461D">
        <w:rPr>
          <w:rFonts w:ascii="Arial" w:hAnsi="Arial" w:cs="Arial"/>
          <w:b/>
          <w:sz w:val="20"/>
          <w:szCs w:val="20"/>
        </w:rPr>
        <w:t>-</w:t>
      </w:r>
      <w:r w:rsidRPr="0069223B">
        <w:rPr>
          <w:rFonts w:ascii="Arial" w:hAnsi="Arial" w:cs="Arial"/>
          <w:b/>
          <w:sz w:val="20"/>
          <w:szCs w:val="20"/>
        </w:rPr>
        <w:t xml:space="preserve"> Kč bez DPH</w:t>
      </w:r>
      <w:r w:rsidRPr="0069223B">
        <w:rPr>
          <w:rFonts w:ascii="Arial" w:hAnsi="Arial" w:cs="Arial"/>
          <w:sz w:val="20"/>
          <w:szCs w:val="20"/>
        </w:rPr>
        <w:t xml:space="preserve">. V této předpokládané hodnotě je zahrnuta podle § 22 zákona hodnota dodávek zadavatele ve výši </w:t>
      </w:r>
      <w:r w:rsidR="00177BD2" w:rsidRPr="00177BD2">
        <w:rPr>
          <w:rFonts w:ascii="Arial" w:hAnsi="Arial" w:cs="Arial"/>
          <w:b/>
          <w:bCs/>
          <w:sz w:val="20"/>
          <w:szCs w:val="20"/>
        </w:rPr>
        <w:t>41 374 154</w:t>
      </w:r>
      <w:r w:rsidRPr="0054461D">
        <w:rPr>
          <w:rFonts w:ascii="Arial" w:hAnsi="Arial" w:cs="Arial"/>
          <w:sz w:val="20"/>
          <w:szCs w:val="20"/>
        </w:rPr>
        <w:t>,- Kč be</w:t>
      </w:r>
      <w:r w:rsidRPr="007313F1">
        <w:rPr>
          <w:rFonts w:ascii="Arial" w:hAnsi="Arial" w:cs="Arial"/>
          <w:sz w:val="20"/>
          <w:szCs w:val="20"/>
        </w:rPr>
        <w:t xml:space="preserve">z DPH. </w:t>
      </w:r>
    </w:p>
    <w:p w14:paraId="32B28DC0" w14:textId="77777777" w:rsidR="006C2D61" w:rsidRDefault="006C2D61" w:rsidP="00DF615C">
      <w:pPr>
        <w:autoSpaceDE w:val="0"/>
        <w:autoSpaceDN w:val="0"/>
        <w:adjustRightInd w:val="0"/>
        <w:rPr>
          <w:rFonts w:ascii="Arial" w:hAnsi="Arial" w:cs="Arial"/>
          <w:sz w:val="20"/>
          <w:szCs w:val="20"/>
        </w:rPr>
      </w:pPr>
    </w:p>
    <w:p w14:paraId="59DBCFA3" w14:textId="77777777" w:rsidR="007313F1" w:rsidRPr="0069223B" w:rsidRDefault="007313F1" w:rsidP="00DF615C">
      <w:pPr>
        <w:autoSpaceDE w:val="0"/>
        <w:autoSpaceDN w:val="0"/>
        <w:adjustRightInd w:val="0"/>
        <w:rPr>
          <w:rFonts w:ascii="Arial" w:hAnsi="Arial" w:cs="Arial"/>
          <w:sz w:val="20"/>
          <w:szCs w:val="20"/>
        </w:rPr>
      </w:pPr>
    </w:p>
    <w:tbl>
      <w:tblPr>
        <w:tblStyle w:val="Mkatabulky"/>
        <w:tblW w:w="9111" w:type="dxa"/>
        <w:jc w:val="center"/>
        <w:tblLayout w:type="fixed"/>
        <w:tblLook w:val="04A0" w:firstRow="1" w:lastRow="0" w:firstColumn="1" w:lastColumn="0" w:noHBand="0" w:noVBand="1"/>
      </w:tblPr>
      <w:tblGrid>
        <w:gridCol w:w="5240"/>
        <w:gridCol w:w="3871"/>
      </w:tblGrid>
      <w:tr w:rsidR="00195854" w:rsidRPr="0069223B" w14:paraId="1C152A1F" w14:textId="77777777" w:rsidTr="006C2D61">
        <w:trPr>
          <w:trHeight w:val="685"/>
          <w:jc w:val="center"/>
        </w:trPr>
        <w:tc>
          <w:tcPr>
            <w:tcW w:w="5240" w:type="dxa"/>
            <w:shd w:val="pct10" w:color="auto" w:fill="auto"/>
            <w:vAlign w:val="center"/>
          </w:tcPr>
          <w:p w14:paraId="0C177B0F" w14:textId="2C8E9625" w:rsidR="00195854" w:rsidRPr="0069223B" w:rsidRDefault="00D6269E" w:rsidP="00DF615C">
            <w:pPr>
              <w:pStyle w:val="Textpsmene"/>
              <w:tabs>
                <w:tab w:val="left" w:pos="1134"/>
              </w:tabs>
              <w:ind w:left="0" w:firstLine="0"/>
              <w:jc w:val="left"/>
              <w:rPr>
                <w:rFonts w:ascii="Arial" w:eastAsia="Calibri" w:hAnsi="Arial" w:cs="Arial"/>
                <w:b/>
                <w:sz w:val="20"/>
                <w:szCs w:val="20"/>
                <w:lang w:eastAsia="en-US"/>
              </w:rPr>
            </w:pPr>
            <w:r>
              <w:rPr>
                <w:rFonts w:ascii="Arial" w:hAnsi="Arial" w:cs="Arial"/>
                <w:b/>
                <w:sz w:val="20"/>
                <w:szCs w:val="20"/>
              </w:rPr>
              <w:t xml:space="preserve">Celkem </w:t>
            </w:r>
            <w:r w:rsidR="00E27809">
              <w:rPr>
                <w:rFonts w:ascii="Arial" w:hAnsi="Arial" w:cs="Arial"/>
                <w:b/>
                <w:sz w:val="20"/>
                <w:szCs w:val="20"/>
              </w:rPr>
              <w:t>„V556 – výměna vedení“</w:t>
            </w:r>
          </w:p>
        </w:tc>
        <w:tc>
          <w:tcPr>
            <w:tcW w:w="3871" w:type="dxa"/>
            <w:shd w:val="pct10" w:color="auto" w:fill="auto"/>
            <w:vAlign w:val="center"/>
          </w:tcPr>
          <w:p w14:paraId="7BD8B87A" w14:textId="77777777" w:rsidR="00195854" w:rsidRPr="0069223B" w:rsidRDefault="00195854" w:rsidP="00DF615C">
            <w:pPr>
              <w:pStyle w:val="Textpsmene"/>
              <w:tabs>
                <w:tab w:val="left" w:pos="1134"/>
              </w:tabs>
              <w:ind w:left="0" w:firstLine="0"/>
              <w:jc w:val="right"/>
              <w:rPr>
                <w:rFonts w:ascii="Arial" w:eastAsia="Calibri" w:hAnsi="Arial" w:cs="Arial"/>
                <w:b/>
                <w:sz w:val="20"/>
                <w:szCs w:val="20"/>
                <w:lang w:eastAsia="en-US"/>
              </w:rPr>
            </w:pPr>
            <w:r w:rsidRPr="0069223B">
              <w:rPr>
                <w:rFonts w:ascii="Arial" w:eastAsia="Calibri" w:hAnsi="Arial" w:cs="Arial"/>
                <w:b/>
                <w:sz w:val="20"/>
                <w:szCs w:val="20"/>
                <w:lang w:eastAsia="en-US"/>
              </w:rPr>
              <w:t>Předpokládaná hodnota v Kč bez DPH</w:t>
            </w:r>
          </w:p>
        </w:tc>
      </w:tr>
      <w:tr w:rsidR="00195854" w:rsidRPr="0069223B" w14:paraId="40489780" w14:textId="77777777" w:rsidTr="006C2D61">
        <w:trPr>
          <w:trHeight w:val="479"/>
          <w:jc w:val="center"/>
        </w:trPr>
        <w:tc>
          <w:tcPr>
            <w:tcW w:w="5240" w:type="dxa"/>
            <w:vAlign w:val="center"/>
          </w:tcPr>
          <w:p w14:paraId="0ADA8026" w14:textId="0C9EDB40" w:rsidR="00195854" w:rsidRPr="0069223B" w:rsidRDefault="00195854" w:rsidP="006C2D61">
            <w:pPr>
              <w:autoSpaceDE w:val="0"/>
              <w:autoSpaceDN w:val="0"/>
              <w:adjustRightInd w:val="0"/>
              <w:jc w:val="left"/>
              <w:rPr>
                <w:rFonts w:ascii="Arial" w:hAnsi="Arial" w:cs="Arial"/>
                <w:lang w:eastAsia="en-US"/>
              </w:rPr>
            </w:pPr>
            <w:r w:rsidRPr="0069223B">
              <w:rPr>
                <w:rFonts w:ascii="Arial" w:hAnsi="Arial" w:cs="Arial"/>
                <w:lang w:eastAsia="en-US"/>
              </w:rPr>
              <w:t xml:space="preserve">Předpokládaný celkový finanční objem </w:t>
            </w:r>
            <w:r w:rsidR="00215527" w:rsidRPr="0069223B">
              <w:rPr>
                <w:rFonts w:ascii="Arial" w:hAnsi="Arial" w:cs="Arial"/>
                <w:lang w:eastAsia="en-US"/>
              </w:rPr>
              <w:t xml:space="preserve"> </w:t>
            </w:r>
          </w:p>
        </w:tc>
        <w:tc>
          <w:tcPr>
            <w:tcW w:w="3871" w:type="dxa"/>
            <w:vAlign w:val="center"/>
          </w:tcPr>
          <w:p w14:paraId="7B72E487" w14:textId="3A704D98" w:rsidR="00195854" w:rsidRPr="0069223B" w:rsidRDefault="00E27809" w:rsidP="006C2D61">
            <w:pPr>
              <w:pStyle w:val="Textpsmene"/>
              <w:tabs>
                <w:tab w:val="left" w:pos="1134"/>
              </w:tabs>
              <w:ind w:left="0"/>
              <w:jc w:val="right"/>
              <w:rPr>
                <w:rFonts w:ascii="Arial" w:eastAsia="Calibri" w:hAnsi="Arial" w:cs="Arial"/>
                <w:sz w:val="20"/>
                <w:szCs w:val="20"/>
                <w:lang w:eastAsia="en-US"/>
              </w:rPr>
            </w:pPr>
            <w:r>
              <w:rPr>
                <w:rFonts w:ascii="Arial" w:eastAsia="Calibri" w:hAnsi="Arial" w:cs="Arial"/>
                <w:sz w:val="20"/>
                <w:szCs w:val="20"/>
                <w:lang w:eastAsia="en-US"/>
              </w:rPr>
              <w:t>1</w:t>
            </w:r>
            <w:r w:rsidR="00DB6C90">
              <w:rPr>
                <w:rFonts w:ascii="Arial" w:eastAsia="Calibri" w:hAnsi="Arial" w:cs="Arial"/>
                <w:sz w:val="20"/>
                <w:szCs w:val="20"/>
                <w:lang w:eastAsia="en-US"/>
              </w:rPr>
              <w:t>50</w:t>
            </w:r>
            <w:r>
              <w:rPr>
                <w:rFonts w:ascii="Arial" w:eastAsia="Calibri" w:hAnsi="Arial" w:cs="Arial"/>
                <w:sz w:val="20"/>
                <w:szCs w:val="20"/>
                <w:lang w:eastAsia="en-US"/>
              </w:rPr>
              <w:t> </w:t>
            </w:r>
            <w:r w:rsidR="00DB6C90">
              <w:rPr>
                <w:rFonts w:ascii="Arial" w:eastAsia="Calibri" w:hAnsi="Arial" w:cs="Arial"/>
                <w:sz w:val="20"/>
                <w:szCs w:val="20"/>
                <w:lang w:eastAsia="en-US"/>
              </w:rPr>
              <w:t>274</w:t>
            </w:r>
            <w:r>
              <w:rPr>
                <w:rFonts w:ascii="Arial" w:eastAsia="Calibri" w:hAnsi="Arial" w:cs="Arial"/>
                <w:sz w:val="20"/>
                <w:szCs w:val="20"/>
                <w:lang w:eastAsia="en-US"/>
              </w:rPr>
              <w:t xml:space="preserve"> </w:t>
            </w:r>
            <w:r w:rsidR="00DB6C90">
              <w:rPr>
                <w:rFonts w:ascii="Arial" w:eastAsia="Calibri" w:hAnsi="Arial" w:cs="Arial"/>
                <w:sz w:val="20"/>
                <w:szCs w:val="20"/>
                <w:lang w:eastAsia="en-US"/>
              </w:rPr>
              <w:t>754</w:t>
            </w:r>
            <w:r w:rsidR="007313F1">
              <w:rPr>
                <w:rFonts w:ascii="Arial" w:eastAsia="Calibri" w:hAnsi="Arial" w:cs="Arial"/>
                <w:sz w:val="20"/>
                <w:szCs w:val="20"/>
                <w:lang w:eastAsia="en-US"/>
              </w:rPr>
              <w:t>,</w:t>
            </w:r>
            <w:r w:rsidR="0054461D">
              <w:rPr>
                <w:rFonts w:ascii="Arial" w:eastAsia="Calibri" w:hAnsi="Arial" w:cs="Arial"/>
                <w:sz w:val="20"/>
                <w:szCs w:val="20"/>
                <w:lang w:eastAsia="en-US"/>
              </w:rPr>
              <w:t>-</w:t>
            </w:r>
            <w:r w:rsidR="00195854" w:rsidRPr="0069223B">
              <w:rPr>
                <w:rFonts w:ascii="Arial" w:eastAsia="Calibri" w:hAnsi="Arial" w:cs="Arial"/>
                <w:sz w:val="20"/>
                <w:szCs w:val="20"/>
                <w:lang w:eastAsia="en-US"/>
              </w:rPr>
              <w:t>Kč</w:t>
            </w:r>
          </w:p>
        </w:tc>
      </w:tr>
      <w:tr w:rsidR="00195854" w:rsidRPr="0069223B" w14:paraId="35D1C078" w14:textId="77777777" w:rsidTr="006C2D61">
        <w:trPr>
          <w:trHeight w:val="487"/>
          <w:jc w:val="center"/>
        </w:trPr>
        <w:tc>
          <w:tcPr>
            <w:tcW w:w="5240" w:type="dxa"/>
            <w:vAlign w:val="center"/>
          </w:tcPr>
          <w:p w14:paraId="5E516CE7" w14:textId="1D63C6B3" w:rsidR="00195854" w:rsidRPr="0069223B" w:rsidRDefault="00195854" w:rsidP="00DF615C">
            <w:pPr>
              <w:pStyle w:val="Textpsmene"/>
              <w:tabs>
                <w:tab w:val="left" w:pos="1134"/>
              </w:tabs>
              <w:ind w:left="0" w:firstLine="0"/>
              <w:rPr>
                <w:rFonts w:ascii="Arial" w:eastAsia="Calibri" w:hAnsi="Arial" w:cs="Arial"/>
                <w:sz w:val="20"/>
                <w:szCs w:val="20"/>
                <w:lang w:eastAsia="en-US"/>
              </w:rPr>
            </w:pPr>
            <w:r w:rsidRPr="0069223B">
              <w:rPr>
                <w:rFonts w:ascii="Arial" w:eastAsia="Calibri" w:hAnsi="Arial" w:cs="Arial"/>
                <w:sz w:val="20"/>
                <w:szCs w:val="20"/>
                <w:lang w:eastAsia="en-US"/>
              </w:rPr>
              <w:t>Z toho dodávky zajišťované E</w:t>
            </w:r>
            <w:r w:rsidR="00413D01" w:rsidRPr="0069223B">
              <w:rPr>
                <w:rFonts w:ascii="Arial" w:eastAsia="Calibri" w:hAnsi="Arial" w:cs="Arial"/>
                <w:sz w:val="20"/>
                <w:szCs w:val="20"/>
                <w:lang w:eastAsia="en-US"/>
              </w:rPr>
              <w:t>G</w:t>
            </w:r>
            <w:r w:rsidR="003614C2">
              <w:rPr>
                <w:rFonts w:ascii="Arial" w:eastAsia="Calibri" w:hAnsi="Arial" w:cs="Arial"/>
                <w:sz w:val="20"/>
                <w:szCs w:val="20"/>
                <w:lang w:eastAsia="en-US"/>
              </w:rPr>
              <w:t>.</w:t>
            </w:r>
            <w:r w:rsidR="00413D01" w:rsidRPr="0069223B">
              <w:rPr>
                <w:rFonts w:ascii="Arial" w:eastAsia="Calibri" w:hAnsi="Arial" w:cs="Arial"/>
                <w:sz w:val="20"/>
                <w:szCs w:val="20"/>
                <w:lang w:eastAsia="en-US"/>
              </w:rPr>
              <w:t>D</w:t>
            </w:r>
          </w:p>
        </w:tc>
        <w:tc>
          <w:tcPr>
            <w:tcW w:w="3871" w:type="dxa"/>
            <w:vAlign w:val="center"/>
          </w:tcPr>
          <w:p w14:paraId="74CBAF8F" w14:textId="32B12EE4" w:rsidR="00195854" w:rsidRPr="0002718B" w:rsidRDefault="00E27809" w:rsidP="00DF615C">
            <w:pPr>
              <w:pStyle w:val="Textpsmene"/>
              <w:tabs>
                <w:tab w:val="left" w:pos="1134"/>
              </w:tabs>
              <w:ind w:left="0" w:firstLine="0"/>
              <w:jc w:val="right"/>
              <w:rPr>
                <w:rFonts w:ascii="Arial" w:eastAsia="Calibri" w:hAnsi="Arial" w:cs="Arial"/>
                <w:sz w:val="20"/>
                <w:szCs w:val="20"/>
                <w:lang w:eastAsia="en-US"/>
              </w:rPr>
            </w:pPr>
            <w:r w:rsidRPr="00177BD2">
              <w:rPr>
                <w:rFonts w:ascii="Arial" w:eastAsia="Calibri" w:hAnsi="Arial" w:cs="Arial"/>
                <w:sz w:val="20"/>
                <w:szCs w:val="20"/>
                <w:lang w:eastAsia="en-US"/>
              </w:rPr>
              <w:t>41 374 154</w:t>
            </w:r>
            <w:r w:rsidR="007313F1" w:rsidRPr="00177BD2">
              <w:rPr>
                <w:rFonts w:ascii="Arial" w:eastAsia="Calibri" w:hAnsi="Arial" w:cs="Arial"/>
                <w:sz w:val="20"/>
                <w:szCs w:val="20"/>
                <w:lang w:eastAsia="en-US"/>
              </w:rPr>
              <w:t>,</w:t>
            </w:r>
            <w:r w:rsidR="0054461D" w:rsidRPr="00177BD2">
              <w:rPr>
                <w:rFonts w:ascii="Arial" w:eastAsia="Calibri" w:hAnsi="Arial" w:cs="Arial"/>
                <w:sz w:val="20"/>
                <w:szCs w:val="20"/>
                <w:lang w:eastAsia="en-US"/>
              </w:rPr>
              <w:t>-</w:t>
            </w:r>
            <w:r w:rsidR="00195854" w:rsidRPr="00177BD2">
              <w:rPr>
                <w:rFonts w:ascii="Arial" w:eastAsia="Calibri" w:hAnsi="Arial" w:cs="Arial"/>
                <w:sz w:val="20"/>
                <w:szCs w:val="20"/>
                <w:lang w:eastAsia="en-US"/>
              </w:rPr>
              <w:t xml:space="preserve"> Kč</w:t>
            </w:r>
          </w:p>
        </w:tc>
      </w:tr>
      <w:tr w:rsidR="00195854" w:rsidRPr="0069223B" w14:paraId="3609D541" w14:textId="77777777" w:rsidTr="006C2D61">
        <w:trPr>
          <w:trHeight w:val="646"/>
          <w:jc w:val="center"/>
        </w:trPr>
        <w:tc>
          <w:tcPr>
            <w:tcW w:w="5240" w:type="dxa"/>
            <w:shd w:val="pct10" w:color="auto" w:fill="auto"/>
            <w:vAlign w:val="center"/>
          </w:tcPr>
          <w:p w14:paraId="2C139916" w14:textId="596F8163" w:rsidR="00195854" w:rsidRPr="0069223B" w:rsidRDefault="00195854" w:rsidP="00DF615C">
            <w:pPr>
              <w:pStyle w:val="Textpsmene"/>
              <w:tabs>
                <w:tab w:val="left" w:pos="1134"/>
              </w:tabs>
              <w:ind w:left="0" w:firstLine="0"/>
              <w:rPr>
                <w:rFonts w:ascii="Arial" w:eastAsia="Calibri" w:hAnsi="Arial" w:cs="Arial"/>
                <w:b/>
                <w:sz w:val="20"/>
                <w:szCs w:val="20"/>
                <w:lang w:eastAsia="en-US"/>
              </w:rPr>
            </w:pPr>
            <w:r w:rsidRPr="0069223B">
              <w:rPr>
                <w:rFonts w:ascii="Arial" w:eastAsia="Calibri" w:hAnsi="Arial" w:cs="Arial"/>
                <w:b/>
                <w:sz w:val="20"/>
                <w:szCs w:val="20"/>
                <w:lang w:eastAsia="en-US"/>
              </w:rPr>
              <w:t>Předpokládaný finanční objem soutěžený</w:t>
            </w:r>
          </w:p>
        </w:tc>
        <w:tc>
          <w:tcPr>
            <w:tcW w:w="3871" w:type="dxa"/>
            <w:shd w:val="pct10" w:color="auto" w:fill="auto"/>
            <w:vAlign w:val="center"/>
          </w:tcPr>
          <w:p w14:paraId="4AD182C6" w14:textId="7C30786D" w:rsidR="00195854" w:rsidRPr="0002718B" w:rsidRDefault="00DB6C90" w:rsidP="00DF615C">
            <w:pPr>
              <w:autoSpaceDE w:val="0"/>
              <w:autoSpaceDN w:val="0"/>
              <w:adjustRightInd w:val="0"/>
              <w:ind w:firstLine="708"/>
              <w:jc w:val="right"/>
              <w:rPr>
                <w:rFonts w:ascii="Arial" w:hAnsi="Arial" w:cs="Arial"/>
                <w:b/>
                <w:lang w:eastAsia="en-US"/>
              </w:rPr>
            </w:pPr>
            <w:r w:rsidRPr="00177BD2">
              <w:rPr>
                <w:rFonts w:ascii="Arial" w:hAnsi="Arial" w:cs="Arial"/>
                <w:b/>
                <w:lang w:eastAsia="en-US"/>
              </w:rPr>
              <w:t>108 900 000</w:t>
            </w:r>
            <w:r w:rsidR="0054461D" w:rsidRPr="00177BD2">
              <w:rPr>
                <w:rFonts w:ascii="Arial" w:hAnsi="Arial" w:cs="Arial"/>
                <w:b/>
                <w:lang w:eastAsia="en-US"/>
              </w:rPr>
              <w:t>,-</w:t>
            </w:r>
            <w:r w:rsidR="006C2D61" w:rsidRPr="00177BD2">
              <w:rPr>
                <w:rFonts w:ascii="Arial" w:hAnsi="Arial" w:cs="Arial"/>
                <w:b/>
                <w:lang w:eastAsia="en-US"/>
              </w:rPr>
              <w:t xml:space="preserve"> </w:t>
            </w:r>
            <w:r w:rsidR="001871A2" w:rsidRPr="00177BD2">
              <w:rPr>
                <w:rFonts w:ascii="Arial" w:hAnsi="Arial" w:cs="Arial"/>
                <w:b/>
                <w:lang w:eastAsia="en-US"/>
              </w:rPr>
              <w:t>Kč</w:t>
            </w:r>
          </w:p>
        </w:tc>
      </w:tr>
    </w:tbl>
    <w:p w14:paraId="2B2A8123" w14:textId="18A8D4D0" w:rsidR="00172354" w:rsidRDefault="00172354" w:rsidP="001B7E7E">
      <w:pPr>
        <w:pStyle w:val="Odstavecseseznamem"/>
        <w:ind w:left="0"/>
        <w:rPr>
          <w:rFonts w:ascii="Arial" w:hAnsi="Arial" w:cs="Arial"/>
          <w:b/>
          <w:sz w:val="20"/>
          <w:szCs w:val="20"/>
          <w:u w:val="single"/>
        </w:rPr>
      </w:pPr>
    </w:p>
    <w:p w14:paraId="1FF8F2C7" w14:textId="77777777" w:rsidR="00172354" w:rsidRPr="0069223B" w:rsidRDefault="00172354" w:rsidP="001B7E7E">
      <w:pPr>
        <w:pStyle w:val="Odstavecseseznamem"/>
        <w:ind w:left="0"/>
        <w:rPr>
          <w:rFonts w:ascii="Arial" w:hAnsi="Arial" w:cs="Arial"/>
          <w:b/>
          <w:sz w:val="20"/>
          <w:szCs w:val="20"/>
          <w:u w:val="single"/>
        </w:rPr>
      </w:pPr>
    </w:p>
    <w:p w14:paraId="2E40F528" w14:textId="709E168B" w:rsidR="00CE72C3" w:rsidRPr="0069223B" w:rsidRDefault="00CE72C3" w:rsidP="00EE6BAC">
      <w:pPr>
        <w:pStyle w:val="Odstavecseseznamem"/>
        <w:numPr>
          <w:ilvl w:val="1"/>
          <w:numId w:val="15"/>
        </w:numPr>
        <w:ind w:left="0" w:firstLine="0"/>
        <w:rPr>
          <w:rFonts w:ascii="Arial" w:hAnsi="Arial" w:cs="Arial"/>
          <w:b/>
          <w:sz w:val="20"/>
          <w:szCs w:val="20"/>
          <w:u w:val="single"/>
        </w:rPr>
      </w:pPr>
      <w:r w:rsidRPr="0069223B">
        <w:rPr>
          <w:rFonts w:ascii="Arial" w:hAnsi="Arial" w:cs="Arial"/>
          <w:b/>
          <w:sz w:val="20"/>
          <w:szCs w:val="20"/>
          <w:u w:val="single"/>
        </w:rPr>
        <w:t>Klasifikace předmětu veřejné zakázky</w:t>
      </w:r>
    </w:p>
    <w:p w14:paraId="2831B388" w14:textId="77777777" w:rsidR="006674E5" w:rsidRPr="0069223B" w:rsidRDefault="006674E5" w:rsidP="00DF615C">
      <w:pPr>
        <w:rPr>
          <w:rFonts w:ascii="Arial" w:hAnsi="Arial" w:cs="Arial"/>
          <w:sz w:val="20"/>
          <w:szCs w:val="20"/>
        </w:rPr>
      </w:pPr>
      <w:r w:rsidRPr="0069223B">
        <w:rPr>
          <w:rFonts w:ascii="Arial" w:hAnsi="Arial" w:cs="Arial"/>
          <w:sz w:val="20"/>
          <w:szCs w:val="20"/>
        </w:rPr>
        <w:t>Klasifikace předmětu zadávacího řízení CPV:</w:t>
      </w:r>
    </w:p>
    <w:p w14:paraId="217140C9" w14:textId="09E69DD8" w:rsidR="006674E5" w:rsidRPr="0069223B" w:rsidRDefault="006674E5" w:rsidP="00DF615C">
      <w:pPr>
        <w:rPr>
          <w:rFonts w:ascii="Arial" w:hAnsi="Arial" w:cs="Arial"/>
          <w:sz w:val="20"/>
          <w:szCs w:val="20"/>
        </w:rPr>
      </w:pPr>
      <w:r w:rsidRPr="0069223B">
        <w:rPr>
          <w:rFonts w:ascii="Arial" w:hAnsi="Arial" w:cs="Arial"/>
          <w:sz w:val="20"/>
          <w:szCs w:val="20"/>
        </w:rPr>
        <w:t>45231400-9</w:t>
      </w:r>
      <w:r w:rsidRPr="0069223B">
        <w:rPr>
          <w:rFonts w:ascii="Arial" w:hAnsi="Arial" w:cs="Arial"/>
          <w:sz w:val="20"/>
          <w:szCs w:val="20"/>
        </w:rPr>
        <w:tab/>
        <w:t>Stavební práce pro elektrické vedení</w:t>
      </w:r>
    </w:p>
    <w:p w14:paraId="70D6D413" w14:textId="77777777" w:rsidR="0005482D" w:rsidRPr="0069223B" w:rsidRDefault="0005482D" w:rsidP="00DF615C">
      <w:pPr>
        <w:rPr>
          <w:rFonts w:ascii="Arial" w:hAnsi="Arial" w:cs="Arial"/>
          <w:sz w:val="20"/>
          <w:szCs w:val="20"/>
        </w:rPr>
      </w:pPr>
    </w:p>
    <w:p w14:paraId="59778742" w14:textId="03876B1F" w:rsidR="006674E5" w:rsidRDefault="006674E5" w:rsidP="00DF615C">
      <w:pPr>
        <w:rPr>
          <w:rFonts w:ascii="Arial" w:hAnsi="Arial" w:cs="Arial"/>
          <w:sz w:val="20"/>
          <w:szCs w:val="20"/>
        </w:rPr>
      </w:pPr>
    </w:p>
    <w:p w14:paraId="50F9249E" w14:textId="77777777" w:rsidR="00256C98" w:rsidRPr="00375134" w:rsidRDefault="00256C98" w:rsidP="00256C98">
      <w:pPr>
        <w:pStyle w:val="Odstavecseseznamem"/>
        <w:numPr>
          <w:ilvl w:val="1"/>
          <w:numId w:val="15"/>
        </w:numPr>
        <w:ind w:left="0" w:firstLine="0"/>
        <w:rPr>
          <w:rFonts w:ascii="Arial" w:hAnsi="Arial" w:cs="Arial"/>
          <w:b/>
          <w:sz w:val="20"/>
          <w:szCs w:val="20"/>
          <w:u w:val="single"/>
          <w:lang w:eastAsia="cs-CZ"/>
        </w:rPr>
      </w:pPr>
      <w:r w:rsidRPr="00375134">
        <w:rPr>
          <w:rFonts w:ascii="Arial" w:hAnsi="Arial" w:cs="Arial"/>
          <w:b/>
          <w:sz w:val="20"/>
          <w:szCs w:val="20"/>
          <w:u w:val="single"/>
          <w:lang w:eastAsia="cs-CZ"/>
        </w:rPr>
        <w:t>Omezení využití poddodavatelů § 105 odst. 2 zákona ZZVZ</w:t>
      </w:r>
    </w:p>
    <w:p w14:paraId="7053E79C" w14:textId="266EA00D" w:rsidR="00680705" w:rsidRPr="00CE5EE7" w:rsidRDefault="00256C98" w:rsidP="00256C98">
      <w:pPr>
        <w:autoSpaceDE w:val="0"/>
        <w:autoSpaceDN w:val="0"/>
        <w:adjustRightInd w:val="0"/>
        <w:rPr>
          <w:rFonts w:ascii="Arial" w:eastAsia="Times New Roman" w:hAnsi="Arial" w:cs="Arial"/>
          <w:b/>
          <w:sz w:val="20"/>
          <w:szCs w:val="20"/>
        </w:rPr>
      </w:pPr>
      <w:r w:rsidRPr="00375134">
        <w:rPr>
          <w:rFonts w:ascii="Arial" w:hAnsi="Arial" w:cs="Arial"/>
          <w:b/>
          <w:sz w:val="20"/>
          <w:szCs w:val="20"/>
          <w:lang w:eastAsia="cs-CZ"/>
        </w:rPr>
        <w:t xml:space="preserve">Zadavatel si vyhrazuje v souladu s  § 105 odst. 2 zákona ZZVZ, </w:t>
      </w:r>
      <w:r w:rsidR="0049372B" w:rsidRPr="00375134">
        <w:rPr>
          <w:rFonts w:ascii="Arial" w:eastAsia="Times New Roman" w:hAnsi="Arial" w:cs="Arial"/>
          <w:b/>
          <w:sz w:val="20"/>
          <w:szCs w:val="20"/>
        </w:rPr>
        <w:t>aby</w:t>
      </w:r>
      <w:r w:rsidR="00375134" w:rsidRPr="00375134">
        <w:rPr>
          <w:rFonts w:ascii="Arial" w:eastAsia="Times New Roman" w:hAnsi="Arial" w:cs="Arial"/>
          <w:b/>
          <w:sz w:val="20"/>
          <w:szCs w:val="20"/>
        </w:rPr>
        <w:t xml:space="preserve"> činnosti spočívající v montáži technologických prvků vedení o napěťové hladině 110 kV nebo vyšší (montáž fázových lan, zemních lan a KZL) byly plněny přímo vybraným dodavatelem (zhotovitelem) bez využití poddodavatelů, případně jiných osob dle § 83 ZZVZ</w:t>
      </w:r>
      <w:r w:rsidR="007F25A9" w:rsidRPr="00375134">
        <w:rPr>
          <w:rFonts w:ascii="Arial" w:eastAsia="Times New Roman" w:hAnsi="Arial" w:cs="Arial"/>
          <w:b/>
          <w:sz w:val="20"/>
          <w:szCs w:val="20"/>
        </w:rPr>
        <w:t xml:space="preserve"> a to v souladu s požadavky uvedenými v systému kvalifikace.</w:t>
      </w:r>
    </w:p>
    <w:p w14:paraId="1C0E4F73" w14:textId="662A121D" w:rsidR="0005482D" w:rsidRPr="00CE5EE7" w:rsidRDefault="0005482D" w:rsidP="00DF615C">
      <w:pPr>
        <w:autoSpaceDE w:val="0"/>
        <w:autoSpaceDN w:val="0"/>
        <w:adjustRightInd w:val="0"/>
        <w:rPr>
          <w:rFonts w:ascii="Arial" w:hAnsi="Arial" w:cs="Arial"/>
          <w:b/>
        </w:rPr>
      </w:pPr>
    </w:p>
    <w:p w14:paraId="36964CD1" w14:textId="77777777" w:rsidR="00AC4F6D" w:rsidRPr="00CE5EE7" w:rsidRDefault="00AC4F6D" w:rsidP="00AC4F6D">
      <w:pPr>
        <w:pStyle w:val="Odstavecseseznamem"/>
        <w:numPr>
          <w:ilvl w:val="1"/>
          <w:numId w:val="15"/>
        </w:numPr>
        <w:ind w:left="0" w:firstLine="0"/>
        <w:rPr>
          <w:rFonts w:ascii="Arial" w:eastAsia="Times New Roman" w:hAnsi="Arial" w:cs="Arial"/>
          <w:b/>
          <w:sz w:val="20"/>
          <w:szCs w:val="20"/>
          <w:u w:val="single"/>
        </w:rPr>
      </w:pPr>
      <w:bookmarkStart w:id="11" w:name="_Hlk63353969"/>
      <w:r w:rsidRPr="00CE5EE7">
        <w:rPr>
          <w:rFonts w:ascii="Arial" w:eastAsia="Times New Roman" w:hAnsi="Arial" w:cs="Arial"/>
          <w:b/>
          <w:sz w:val="20"/>
          <w:szCs w:val="20"/>
          <w:u w:val="single"/>
        </w:rPr>
        <w:t>Požadavky v souladu s  § 6 odst. 4 ZZVZ</w:t>
      </w:r>
    </w:p>
    <w:p w14:paraId="3F0DC8AA" w14:textId="77777777" w:rsidR="00AC4F6D" w:rsidRPr="00CE5EE7" w:rsidRDefault="00AC4F6D" w:rsidP="00AC4F6D">
      <w:pPr>
        <w:autoSpaceDE w:val="0"/>
        <w:autoSpaceDN w:val="0"/>
        <w:adjustRightInd w:val="0"/>
        <w:rPr>
          <w:rFonts w:ascii="Arial" w:eastAsia="Times New Roman" w:hAnsi="Arial" w:cs="Arial"/>
          <w:bCs/>
          <w:sz w:val="20"/>
          <w:szCs w:val="20"/>
        </w:rPr>
      </w:pPr>
      <w:r w:rsidRPr="00CE5EE7">
        <w:rPr>
          <w:rFonts w:ascii="Arial" w:eastAsia="Times New Roman" w:hAnsi="Arial" w:cs="Arial"/>
          <w:bCs/>
          <w:sz w:val="20"/>
          <w:szCs w:val="20"/>
        </w:rPr>
        <w:t>•</w:t>
      </w:r>
      <w:r w:rsidRPr="00CE5EE7">
        <w:rPr>
          <w:rFonts w:ascii="Arial" w:eastAsia="Times New Roman" w:hAnsi="Arial" w:cs="Arial"/>
          <w:bCs/>
          <w:sz w:val="20"/>
          <w:szCs w:val="20"/>
        </w:rPr>
        <w:tab/>
        <w:t>Zadávací dokumentace je vypracována v souladu s § 6 odst. 4 ZZVZ.</w:t>
      </w:r>
    </w:p>
    <w:p w14:paraId="0ED7FA54" w14:textId="77777777" w:rsidR="00AC4F6D" w:rsidRPr="00CE5EE7" w:rsidRDefault="00AC4F6D" w:rsidP="00AC4F6D">
      <w:pPr>
        <w:autoSpaceDE w:val="0"/>
        <w:autoSpaceDN w:val="0"/>
        <w:adjustRightInd w:val="0"/>
        <w:rPr>
          <w:rFonts w:ascii="Arial" w:eastAsia="Times New Roman" w:hAnsi="Arial" w:cs="Arial"/>
          <w:bCs/>
          <w:sz w:val="20"/>
          <w:szCs w:val="20"/>
        </w:rPr>
      </w:pPr>
      <w:r w:rsidRPr="00CE5EE7">
        <w:rPr>
          <w:rFonts w:ascii="Arial" w:eastAsia="Times New Roman" w:hAnsi="Arial" w:cs="Arial"/>
          <w:bCs/>
          <w:sz w:val="20"/>
          <w:szCs w:val="20"/>
        </w:rPr>
        <w:t>•</w:t>
      </w:r>
      <w:r w:rsidRPr="00CE5EE7">
        <w:rPr>
          <w:rFonts w:ascii="Arial" w:eastAsia="Times New Roman" w:hAnsi="Arial" w:cs="Arial"/>
          <w:bCs/>
          <w:sz w:val="20"/>
          <w:szCs w:val="20"/>
        </w:rPr>
        <w:tab/>
        <w:t>Zadavatel přijal a respektuje principy odpovědného veřejného zadávání.</w:t>
      </w:r>
    </w:p>
    <w:p w14:paraId="0EAB1075" w14:textId="77777777" w:rsidR="00AC4F6D" w:rsidRPr="00CE5EE7" w:rsidRDefault="00AC4F6D" w:rsidP="00AC4F6D">
      <w:pPr>
        <w:autoSpaceDE w:val="0"/>
        <w:autoSpaceDN w:val="0"/>
        <w:adjustRightInd w:val="0"/>
        <w:rPr>
          <w:rFonts w:ascii="Arial" w:eastAsia="Times New Roman" w:hAnsi="Arial" w:cs="Arial"/>
          <w:bCs/>
          <w:sz w:val="20"/>
          <w:szCs w:val="20"/>
        </w:rPr>
      </w:pPr>
      <w:r w:rsidRPr="00CE5EE7">
        <w:rPr>
          <w:rFonts w:ascii="Arial" w:eastAsia="Times New Roman" w:hAnsi="Arial" w:cs="Arial"/>
          <w:bCs/>
          <w:sz w:val="20"/>
          <w:szCs w:val="20"/>
        </w:rPr>
        <w:t>•</w:t>
      </w:r>
      <w:r w:rsidRPr="00CE5EE7">
        <w:rPr>
          <w:rFonts w:ascii="Arial" w:eastAsia="Times New Roman" w:hAnsi="Arial" w:cs="Arial"/>
          <w:bCs/>
          <w:sz w:val="20"/>
          <w:szCs w:val="20"/>
        </w:rPr>
        <w:tab/>
        <w:t>Při realizaci plnění veřejné zakázky budou dodržovány všechny předpisy v oblasti pracovněprávní, zaměstnanosti a bezpečnosti a ochrany zdraví při práci a to tak, aby se podporovalo dodržování důstojných pracovních podmínek.</w:t>
      </w:r>
    </w:p>
    <w:p w14:paraId="53A304DC" w14:textId="77777777" w:rsidR="00AC4F6D" w:rsidRPr="00A66643" w:rsidRDefault="00AC4F6D" w:rsidP="00AC4F6D">
      <w:pPr>
        <w:autoSpaceDE w:val="0"/>
        <w:autoSpaceDN w:val="0"/>
        <w:adjustRightInd w:val="0"/>
        <w:rPr>
          <w:rFonts w:ascii="Arial" w:eastAsia="Times New Roman" w:hAnsi="Arial" w:cs="Arial"/>
          <w:bCs/>
          <w:sz w:val="20"/>
          <w:szCs w:val="20"/>
        </w:rPr>
      </w:pPr>
      <w:r w:rsidRPr="00CE5EE7">
        <w:rPr>
          <w:rFonts w:ascii="Arial" w:eastAsia="Times New Roman" w:hAnsi="Arial" w:cs="Arial"/>
          <w:bCs/>
          <w:sz w:val="20"/>
          <w:szCs w:val="20"/>
        </w:rPr>
        <w:t>•</w:t>
      </w:r>
      <w:r w:rsidRPr="00CE5EE7">
        <w:rPr>
          <w:rFonts w:ascii="Arial" w:eastAsia="Times New Roman" w:hAnsi="Arial" w:cs="Arial"/>
          <w:bCs/>
          <w:sz w:val="20"/>
          <w:szCs w:val="20"/>
        </w:rPr>
        <w:tab/>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Pr="00A66643">
        <w:rPr>
          <w:rFonts w:ascii="Arial" w:eastAsia="Times New Roman" w:hAnsi="Arial" w:cs="Arial"/>
          <w:bCs/>
          <w:sz w:val="20"/>
          <w:szCs w:val="20"/>
        </w:rPr>
        <w:t xml:space="preserve"> </w:t>
      </w:r>
    </w:p>
    <w:p w14:paraId="23939EA9" w14:textId="77777777" w:rsidR="000074A4" w:rsidRPr="00A66643" w:rsidRDefault="000074A4" w:rsidP="00AC4F6D">
      <w:pPr>
        <w:autoSpaceDE w:val="0"/>
        <w:autoSpaceDN w:val="0"/>
        <w:adjustRightInd w:val="0"/>
        <w:rPr>
          <w:rFonts w:ascii="Arial" w:hAnsi="Arial" w:cs="Arial"/>
          <w:sz w:val="20"/>
          <w:szCs w:val="20"/>
        </w:rPr>
      </w:pPr>
    </w:p>
    <w:p w14:paraId="4BD4F856" w14:textId="6B9EFD39" w:rsidR="00AC4F6D" w:rsidRDefault="00AC4F6D" w:rsidP="00AC4F6D">
      <w:pPr>
        <w:autoSpaceDE w:val="0"/>
        <w:autoSpaceDN w:val="0"/>
        <w:adjustRightInd w:val="0"/>
        <w:rPr>
          <w:rFonts w:ascii="Arial" w:eastAsia="Times New Roman" w:hAnsi="Arial" w:cs="Arial"/>
          <w:bCs/>
          <w:sz w:val="20"/>
          <w:szCs w:val="20"/>
        </w:rPr>
      </w:pPr>
      <w:r w:rsidRPr="00A66643">
        <w:rPr>
          <w:rFonts w:ascii="Arial" w:eastAsia="Times New Roman" w:hAnsi="Arial" w:cs="Arial"/>
          <w:bCs/>
          <w:sz w:val="20"/>
          <w:szCs w:val="20"/>
        </w:rPr>
        <w:t>Podrobný rozpis výše uvedeného je zpracován jako interní dokument zadavatele.</w:t>
      </w:r>
    </w:p>
    <w:p w14:paraId="4D655543" w14:textId="5B0B3968" w:rsidR="0054461D" w:rsidRDefault="0054461D" w:rsidP="00AC4F6D">
      <w:pPr>
        <w:autoSpaceDE w:val="0"/>
        <w:autoSpaceDN w:val="0"/>
        <w:adjustRightInd w:val="0"/>
        <w:rPr>
          <w:rFonts w:ascii="Arial" w:eastAsia="Times New Roman" w:hAnsi="Arial" w:cs="Arial"/>
          <w:bCs/>
          <w:sz w:val="20"/>
          <w:szCs w:val="20"/>
        </w:rPr>
      </w:pPr>
    </w:p>
    <w:p w14:paraId="7B493B38" w14:textId="77777777" w:rsidR="002E7EB8" w:rsidRDefault="002E7EB8" w:rsidP="0054461D">
      <w:pPr>
        <w:pStyle w:val="Textpoznpodarou"/>
        <w:spacing w:after="120"/>
        <w:rPr>
          <w:rFonts w:ascii="Arial" w:hAnsi="Arial" w:cs="Arial"/>
          <w:b/>
          <w:bCs/>
        </w:rPr>
      </w:pPr>
    </w:p>
    <w:p w14:paraId="0E7D5A59" w14:textId="77777777" w:rsidR="008C6F84" w:rsidRPr="00361064" w:rsidRDefault="008C6F84" w:rsidP="008C6F84">
      <w:pPr>
        <w:pStyle w:val="Odstavecseseznamem"/>
        <w:numPr>
          <w:ilvl w:val="1"/>
          <w:numId w:val="15"/>
        </w:numPr>
        <w:ind w:left="0" w:firstLine="0"/>
        <w:rPr>
          <w:rFonts w:ascii="Arial" w:hAnsi="Arial" w:cs="Arial"/>
          <w:b/>
          <w:sz w:val="20"/>
          <w:szCs w:val="20"/>
          <w:u w:val="single"/>
        </w:rPr>
      </w:pPr>
      <w:r w:rsidRPr="00361064">
        <w:rPr>
          <w:rFonts w:ascii="Arial" w:hAnsi="Arial" w:cs="Arial"/>
          <w:b/>
          <w:sz w:val="20"/>
          <w:szCs w:val="20"/>
          <w:u w:val="single"/>
        </w:rPr>
        <w:t>Části veřejné zakázky</w:t>
      </w:r>
    </w:p>
    <w:p w14:paraId="79FFC34C" w14:textId="2C866D26" w:rsidR="008C6F84" w:rsidRDefault="008C6F84" w:rsidP="008C6F84">
      <w:pPr>
        <w:pStyle w:val="StylGaramond12bPROST"/>
        <w:spacing w:after="240" w:line="276" w:lineRule="auto"/>
        <w:rPr>
          <w:rFonts w:ascii="Arial" w:eastAsia="Calibri" w:hAnsi="Arial" w:cs="Arial"/>
          <w:color w:val="auto"/>
          <w:sz w:val="20"/>
          <w:szCs w:val="20"/>
          <w:lang w:eastAsia="en-US"/>
        </w:rPr>
      </w:pPr>
      <w:r w:rsidRPr="00361064">
        <w:rPr>
          <w:rFonts w:ascii="Arial" w:eastAsia="Calibri" w:hAnsi="Arial" w:cs="Arial"/>
          <w:color w:val="auto"/>
          <w:sz w:val="20"/>
          <w:szCs w:val="20"/>
          <w:lang w:eastAsia="en-US"/>
        </w:rPr>
        <w:t>Zadavatel nepřipouští podání nabídky pouze na část veřejné zakázky. Zakázka není dělena na části.</w:t>
      </w:r>
    </w:p>
    <w:p w14:paraId="193488BC" w14:textId="2A0D12ED" w:rsidR="003D49B5" w:rsidRPr="006304D1" w:rsidRDefault="003D49B5" w:rsidP="0037399E">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2" w:name="_Toc109640568"/>
      <w:bookmarkEnd w:id="11"/>
      <w:r w:rsidRPr="006304D1">
        <w:rPr>
          <w:rFonts w:ascii="Arial" w:hAnsi="Arial" w:cs="Arial"/>
        </w:rPr>
        <w:t>Doba plnění veřejné zakázky</w:t>
      </w:r>
      <w:bookmarkEnd w:id="12"/>
    </w:p>
    <w:p w14:paraId="0F6E4A40" w14:textId="77777777" w:rsidR="003D49B5" w:rsidRPr="006304D1" w:rsidRDefault="003D49B5" w:rsidP="003D49B5">
      <w:pPr>
        <w:rPr>
          <w:rFonts w:ascii="Arial" w:hAnsi="Arial" w:cs="Arial"/>
        </w:rPr>
      </w:pPr>
    </w:p>
    <w:p w14:paraId="182DE560" w14:textId="7B296F2F" w:rsidR="00680705" w:rsidRPr="001C18B5" w:rsidRDefault="00680705" w:rsidP="00E96488">
      <w:pPr>
        <w:pStyle w:val="Odstavecseseznamem"/>
        <w:numPr>
          <w:ilvl w:val="1"/>
          <w:numId w:val="15"/>
        </w:numPr>
        <w:ind w:left="0" w:firstLine="0"/>
        <w:rPr>
          <w:rFonts w:ascii="Arial" w:hAnsi="Arial" w:cs="Arial"/>
          <w:b/>
          <w:sz w:val="20"/>
          <w:szCs w:val="20"/>
        </w:rPr>
      </w:pPr>
      <w:r w:rsidRPr="001C18B5">
        <w:rPr>
          <w:rFonts w:ascii="Arial" w:hAnsi="Arial" w:cs="Arial"/>
          <w:b/>
          <w:sz w:val="20"/>
          <w:szCs w:val="20"/>
          <w:u w:val="single"/>
        </w:rPr>
        <w:t>Doba (předpokládaný termín) realizace</w:t>
      </w:r>
    </w:p>
    <w:p w14:paraId="0A3E6110" w14:textId="7D3F3D02" w:rsidR="006722B1" w:rsidRPr="001C18B5" w:rsidRDefault="00C332F9" w:rsidP="00C332F9">
      <w:pPr>
        <w:rPr>
          <w:rFonts w:ascii="Arial" w:hAnsi="Arial" w:cs="Arial"/>
          <w:sz w:val="20"/>
          <w:szCs w:val="20"/>
        </w:rPr>
      </w:pPr>
      <w:r w:rsidRPr="001C18B5">
        <w:rPr>
          <w:rFonts w:ascii="Arial" w:hAnsi="Arial" w:cs="Arial"/>
          <w:sz w:val="20"/>
          <w:szCs w:val="20"/>
        </w:rPr>
        <w:t xml:space="preserve">Veřejná zakázka bude realizována </w:t>
      </w:r>
      <w:r w:rsidR="004908F5" w:rsidRPr="001C18B5">
        <w:rPr>
          <w:rFonts w:ascii="Arial" w:hAnsi="Arial" w:cs="Arial"/>
          <w:sz w:val="20"/>
          <w:szCs w:val="20"/>
        </w:rPr>
        <w:t>v souladu s</w:t>
      </w:r>
      <w:r w:rsidR="00EE67F0" w:rsidRPr="001C18B5">
        <w:rPr>
          <w:rFonts w:ascii="Arial" w:hAnsi="Arial" w:cs="Arial"/>
          <w:sz w:val="20"/>
          <w:szCs w:val="20"/>
        </w:rPr>
        <w:t>e smlouvou, která vychází z projektové dokumentace</w:t>
      </w:r>
      <w:r w:rsidR="004908F5" w:rsidRPr="001C18B5">
        <w:rPr>
          <w:rFonts w:ascii="Arial" w:hAnsi="Arial" w:cs="Arial"/>
          <w:sz w:val="20"/>
          <w:szCs w:val="20"/>
        </w:rPr>
        <w:t xml:space="preserve">, kde jsou v harmonogramech vymezeny požadavky zadavatele na </w:t>
      </w:r>
      <w:r w:rsidR="006722B1" w:rsidRPr="001C18B5">
        <w:rPr>
          <w:rFonts w:ascii="Arial" w:hAnsi="Arial" w:cs="Arial"/>
          <w:sz w:val="20"/>
          <w:szCs w:val="20"/>
        </w:rPr>
        <w:t>termínové zajištění montážních a stavebních prací s ohledem na zajištění dodávek, na navazující plnění a na dodržení termínů bezproudí zohledňující potřeby objednatele vzhledem k provozování distribuční soustavy v souladu s ustanoveními čl. 7</w:t>
      </w:r>
      <w:r w:rsidR="00EE67F0" w:rsidRPr="001C18B5">
        <w:rPr>
          <w:rFonts w:ascii="Arial" w:hAnsi="Arial" w:cs="Arial"/>
          <w:sz w:val="20"/>
          <w:szCs w:val="20"/>
        </w:rPr>
        <w:t xml:space="preserve"> </w:t>
      </w:r>
      <w:r w:rsidR="00694071" w:rsidRPr="001C18B5">
        <w:rPr>
          <w:rFonts w:ascii="Arial" w:hAnsi="Arial" w:cs="Arial"/>
          <w:sz w:val="20"/>
          <w:szCs w:val="20"/>
        </w:rPr>
        <w:t>ZD</w:t>
      </w:r>
      <w:r w:rsidR="006722B1" w:rsidRPr="001C18B5">
        <w:rPr>
          <w:rFonts w:ascii="Arial" w:hAnsi="Arial" w:cs="Arial"/>
          <w:sz w:val="20"/>
          <w:szCs w:val="20"/>
        </w:rPr>
        <w:t xml:space="preserve">. </w:t>
      </w:r>
    </w:p>
    <w:p w14:paraId="4C3B9D23" w14:textId="7BEE0D61" w:rsidR="006722B1" w:rsidRPr="001C18B5" w:rsidRDefault="006722B1" w:rsidP="00C332F9">
      <w:pPr>
        <w:rPr>
          <w:rFonts w:ascii="Arial" w:hAnsi="Arial" w:cs="Arial"/>
          <w:sz w:val="20"/>
          <w:szCs w:val="20"/>
        </w:rPr>
      </w:pPr>
    </w:p>
    <w:p w14:paraId="1F01A3E1" w14:textId="39513E21" w:rsidR="0083448E" w:rsidRPr="001C18B5" w:rsidRDefault="00145168" w:rsidP="0083448E">
      <w:pPr>
        <w:rPr>
          <w:rFonts w:ascii="Arial" w:hAnsi="Arial" w:cs="Arial"/>
          <w:sz w:val="20"/>
          <w:szCs w:val="20"/>
        </w:rPr>
      </w:pPr>
      <w:r w:rsidRPr="001C18B5">
        <w:rPr>
          <w:rFonts w:ascii="Arial" w:hAnsi="Arial" w:cs="Arial"/>
          <w:sz w:val="20"/>
          <w:szCs w:val="20"/>
        </w:rPr>
        <w:t>Předpokládaný t</w:t>
      </w:r>
      <w:r w:rsidR="0083448E" w:rsidRPr="001C18B5">
        <w:rPr>
          <w:rFonts w:ascii="Arial" w:hAnsi="Arial" w:cs="Arial"/>
          <w:sz w:val="20"/>
          <w:szCs w:val="20"/>
        </w:rPr>
        <w:t xml:space="preserve">ermín zahájení: </w:t>
      </w:r>
      <w:r w:rsidR="00E27809">
        <w:rPr>
          <w:rFonts w:ascii="Arial" w:hAnsi="Arial" w:cs="Arial"/>
          <w:b/>
          <w:bCs/>
          <w:sz w:val="20"/>
          <w:szCs w:val="20"/>
        </w:rPr>
        <w:t>3</w:t>
      </w:r>
      <w:r w:rsidR="00AC4F6D" w:rsidRPr="002E7EB8">
        <w:rPr>
          <w:rFonts w:ascii="Arial" w:hAnsi="Arial" w:cs="Arial"/>
          <w:b/>
          <w:bCs/>
          <w:sz w:val="20"/>
          <w:szCs w:val="20"/>
        </w:rPr>
        <w:t xml:space="preserve">. </w:t>
      </w:r>
      <w:r w:rsidR="00E27809">
        <w:rPr>
          <w:rFonts w:ascii="Arial" w:hAnsi="Arial" w:cs="Arial"/>
          <w:b/>
          <w:bCs/>
          <w:sz w:val="20"/>
          <w:szCs w:val="20"/>
        </w:rPr>
        <w:t>4</w:t>
      </w:r>
      <w:r w:rsidR="00AC4F6D" w:rsidRPr="002E7EB8">
        <w:rPr>
          <w:rFonts w:ascii="Arial" w:hAnsi="Arial" w:cs="Arial"/>
          <w:b/>
          <w:bCs/>
          <w:sz w:val="20"/>
          <w:szCs w:val="20"/>
        </w:rPr>
        <w:t>. 202</w:t>
      </w:r>
      <w:r w:rsidR="00E27809">
        <w:rPr>
          <w:rFonts w:ascii="Arial" w:hAnsi="Arial" w:cs="Arial"/>
          <w:b/>
          <w:bCs/>
          <w:sz w:val="20"/>
          <w:szCs w:val="20"/>
        </w:rPr>
        <w:t>3</w:t>
      </w:r>
      <w:r w:rsidR="0083448E" w:rsidRPr="001C18B5">
        <w:rPr>
          <w:rFonts w:ascii="Arial" w:hAnsi="Arial" w:cs="Arial"/>
          <w:sz w:val="20"/>
          <w:szCs w:val="20"/>
        </w:rPr>
        <w:tab/>
      </w:r>
    </w:p>
    <w:p w14:paraId="6843079A" w14:textId="2DF88F5B" w:rsidR="006C2D61" w:rsidRDefault="00145168" w:rsidP="0083448E">
      <w:pPr>
        <w:rPr>
          <w:rFonts w:ascii="Arial" w:hAnsi="Arial" w:cs="Arial"/>
          <w:sz w:val="20"/>
          <w:szCs w:val="20"/>
        </w:rPr>
      </w:pPr>
      <w:r w:rsidRPr="001C18B5">
        <w:rPr>
          <w:rFonts w:ascii="Arial" w:hAnsi="Arial" w:cs="Arial"/>
          <w:sz w:val="20"/>
          <w:szCs w:val="20"/>
        </w:rPr>
        <w:t>Předpokládaný t</w:t>
      </w:r>
      <w:r w:rsidR="0083448E" w:rsidRPr="001C18B5">
        <w:rPr>
          <w:rFonts w:ascii="Arial" w:hAnsi="Arial" w:cs="Arial"/>
          <w:sz w:val="20"/>
          <w:szCs w:val="20"/>
        </w:rPr>
        <w:t>ermín dokončení stavby</w:t>
      </w:r>
      <w:r w:rsidR="0083448E" w:rsidRPr="00AC4F6D">
        <w:rPr>
          <w:rFonts w:ascii="Arial" w:hAnsi="Arial" w:cs="Arial"/>
          <w:sz w:val="20"/>
          <w:szCs w:val="20"/>
        </w:rPr>
        <w:t xml:space="preserve">: </w:t>
      </w:r>
      <w:r w:rsidR="00CD37B6">
        <w:rPr>
          <w:rFonts w:ascii="Arial" w:hAnsi="Arial" w:cs="Arial"/>
          <w:sz w:val="20"/>
          <w:szCs w:val="20"/>
        </w:rPr>
        <w:t>15</w:t>
      </w:r>
      <w:r w:rsidR="006C2D61">
        <w:rPr>
          <w:rFonts w:ascii="Arial" w:hAnsi="Arial" w:cs="Arial"/>
          <w:sz w:val="20"/>
          <w:szCs w:val="20"/>
        </w:rPr>
        <w:t xml:space="preserve">. </w:t>
      </w:r>
      <w:r w:rsidR="00CD37B6">
        <w:rPr>
          <w:rFonts w:ascii="Arial" w:hAnsi="Arial" w:cs="Arial"/>
          <w:sz w:val="20"/>
          <w:szCs w:val="20"/>
        </w:rPr>
        <w:t>10</w:t>
      </w:r>
      <w:r w:rsidR="006C2D61">
        <w:rPr>
          <w:rFonts w:ascii="Arial" w:hAnsi="Arial" w:cs="Arial"/>
          <w:sz w:val="20"/>
          <w:szCs w:val="20"/>
        </w:rPr>
        <w:t>. 202</w:t>
      </w:r>
      <w:r w:rsidR="00CD37B6">
        <w:rPr>
          <w:rFonts w:ascii="Arial" w:hAnsi="Arial" w:cs="Arial"/>
          <w:sz w:val="20"/>
          <w:szCs w:val="20"/>
        </w:rPr>
        <w:t>3</w:t>
      </w:r>
    </w:p>
    <w:p w14:paraId="7E56DA9F" w14:textId="1745C71A" w:rsidR="004908F5" w:rsidRPr="001C18B5" w:rsidRDefault="006C2D61" w:rsidP="0083448E">
      <w:pPr>
        <w:rPr>
          <w:rFonts w:ascii="Arial" w:hAnsi="Arial" w:cs="Arial"/>
          <w:sz w:val="20"/>
          <w:szCs w:val="20"/>
        </w:rPr>
      </w:pPr>
      <w:r>
        <w:rPr>
          <w:rFonts w:ascii="Arial" w:hAnsi="Arial" w:cs="Arial"/>
          <w:sz w:val="20"/>
          <w:szCs w:val="20"/>
        </w:rPr>
        <w:lastRenderedPageBreak/>
        <w:t xml:space="preserve">Termín vyklizení staveniště – do 14 dnů po předání stavby </w:t>
      </w:r>
      <w:r w:rsidR="0083448E" w:rsidRPr="001C18B5">
        <w:rPr>
          <w:rFonts w:ascii="Arial" w:hAnsi="Arial" w:cs="Arial"/>
          <w:sz w:val="20"/>
          <w:szCs w:val="20"/>
        </w:rPr>
        <w:t xml:space="preserve">  </w:t>
      </w:r>
    </w:p>
    <w:p w14:paraId="7A3F55CA" w14:textId="77777777" w:rsidR="0083448E" w:rsidRPr="001C18B5" w:rsidRDefault="0083448E" w:rsidP="004908F5">
      <w:pPr>
        <w:pStyle w:val="Textkomente"/>
        <w:rPr>
          <w:rFonts w:ascii="Arial" w:eastAsia="Calibri" w:hAnsi="Arial" w:cs="Arial"/>
          <w:lang w:eastAsia="en-US"/>
        </w:rPr>
      </w:pPr>
    </w:p>
    <w:p w14:paraId="7E31FB0E" w14:textId="56BC3995" w:rsidR="00D5201B" w:rsidRDefault="00D5201B" w:rsidP="00C332F9">
      <w:pPr>
        <w:rPr>
          <w:rStyle w:val="Odkaznakoment"/>
          <w:rFonts w:eastAsia="Times New Roman"/>
          <w:lang w:eastAsia="cs-CZ"/>
        </w:rPr>
      </w:pPr>
      <w:r w:rsidRPr="001C18B5">
        <w:rPr>
          <w:rFonts w:ascii="Arial" w:hAnsi="Arial" w:cs="Arial"/>
          <w:sz w:val="20"/>
          <w:szCs w:val="20"/>
        </w:rPr>
        <w:t>Pokud nebude možné z důvodu nedokončeného zadávacího řízení zahájit stavbu v předpokládanou dobu zahájení prací, vyhrazuje si zadavatel právo posunout termín zahájení prací</w:t>
      </w:r>
      <w:r w:rsidR="00065155">
        <w:rPr>
          <w:rStyle w:val="Odkaznakoment"/>
          <w:rFonts w:eastAsia="Times New Roman"/>
          <w:lang w:eastAsia="cs-CZ"/>
        </w:rPr>
        <w:t>.</w:t>
      </w:r>
    </w:p>
    <w:p w14:paraId="0DF9F002" w14:textId="77777777" w:rsidR="00065155" w:rsidRPr="001C18B5" w:rsidRDefault="00065155" w:rsidP="00C332F9">
      <w:pPr>
        <w:rPr>
          <w:rFonts w:ascii="Arial" w:hAnsi="Arial" w:cs="Arial"/>
          <w:sz w:val="20"/>
          <w:szCs w:val="20"/>
        </w:rPr>
      </w:pPr>
    </w:p>
    <w:p w14:paraId="49823B5A" w14:textId="4D92D902" w:rsidR="003A3299" w:rsidRPr="001C18B5" w:rsidRDefault="00C332F9" w:rsidP="003A3299">
      <w:pPr>
        <w:pStyle w:val="Textkomente"/>
        <w:rPr>
          <w:rFonts w:ascii="Arial" w:eastAsia="Calibri" w:hAnsi="Arial" w:cs="Arial"/>
          <w:lang w:eastAsia="en-US"/>
        </w:rPr>
      </w:pPr>
      <w:r w:rsidRPr="001C18B5">
        <w:rPr>
          <w:rFonts w:ascii="Arial" w:eastAsia="Calibri" w:hAnsi="Arial" w:cs="Arial"/>
          <w:lang w:eastAsia="en-US"/>
        </w:rPr>
        <w:t xml:space="preserve">V případě, že dojde k prodloužení zadávacího řízení a objektivně tak nebude možné zahájit realizaci ve shora uvedeném předpokládaném termínu, bude skutečný termín zahájení </w:t>
      </w:r>
      <w:r w:rsidR="00656583" w:rsidRPr="001C18B5">
        <w:rPr>
          <w:rFonts w:ascii="Arial" w:eastAsia="Calibri" w:hAnsi="Arial" w:cs="Arial"/>
          <w:lang w:eastAsia="en-US"/>
        </w:rPr>
        <w:t xml:space="preserve">a dokončení </w:t>
      </w:r>
      <w:r w:rsidRPr="001C18B5">
        <w:rPr>
          <w:rFonts w:ascii="Arial" w:eastAsia="Calibri" w:hAnsi="Arial" w:cs="Arial"/>
          <w:lang w:eastAsia="en-US"/>
        </w:rPr>
        <w:t>realizace</w:t>
      </w:r>
      <w:r w:rsidR="00656583" w:rsidRPr="001C18B5">
        <w:rPr>
          <w:rFonts w:ascii="Arial" w:eastAsia="Calibri" w:hAnsi="Arial" w:cs="Arial"/>
          <w:lang w:eastAsia="en-US"/>
        </w:rPr>
        <w:t xml:space="preserve"> plnění </w:t>
      </w:r>
      <w:r w:rsidRPr="001C18B5">
        <w:rPr>
          <w:rFonts w:ascii="Arial" w:eastAsia="Calibri" w:hAnsi="Arial" w:cs="Arial"/>
          <w:lang w:eastAsia="en-US"/>
        </w:rPr>
        <w:t>odsunut o dobu prodloužení zadávacího řízení.</w:t>
      </w:r>
      <w:r w:rsidR="00656583" w:rsidRPr="001C18B5">
        <w:rPr>
          <w:rFonts w:ascii="Arial" w:eastAsia="Calibri" w:hAnsi="Arial" w:cs="Arial"/>
          <w:lang w:eastAsia="en-US"/>
        </w:rPr>
        <w:t xml:space="preserve"> </w:t>
      </w:r>
    </w:p>
    <w:p w14:paraId="159C022A" w14:textId="77777777" w:rsidR="0005537C" w:rsidRPr="001C18B5" w:rsidRDefault="0005537C" w:rsidP="003A3299">
      <w:pPr>
        <w:pStyle w:val="Textkomente"/>
        <w:rPr>
          <w:rFonts w:ascii="Arial" w:hAnsi="Arial" w:cs="Arial"/>
        </w:rPr>
      </w:pPr>
    </w:p>
    <w:p w14:paraId="117DBD11" w14:textId="1FCAFE15" w:rsidR="003A3299" w:rsidRPr="001C18B5" w:rsidRDefault="003A3299" w:rsidP="003A3299">
      <w:pPr>
        <w:pStyle w:val="Textkomente"/>
        <w:rPr>
          <w:rFonts w:ascii="Arial" w:hAnsi="Arial" w:cs="Arial"/>
        </w:rPr>
      </w:pPr>
      <w:r w:rsidRPr="001C18B5">
        <w:rPr>
          <w:rFonts w:ascii="Arial" w:hAnsi="Arial" w:cs="Arial"/>
        </w:rPr>
        <w:t>Termíny zahájení a dokončení stavebních prací jsou podrobněji uvedeny v čl. 4 návrhu smlouvy.</w:t>
      </w:r>
    </w:p>
    <w:p w14:paraId="627D9E06" w14:textId="77777777" w:rsidR="003A3299" w:rsidRPr="001C18B5" w:rsidRDefault="003A3299" w:rsidP="00C332F9">
      <w:pPr>
        <w:rPr>
          <w:rFonts w:ascii="Arial" w:hAnsi="Arial" w:cs="Arial"/>
          <w:sz w:val="20"/>
          <w:szCs w:val="20"/>
        </w:rPr>
      </w:pPr>
    </w:p>
    <w:p w14:paraId="404A1B00" w14:textId="4B406448" w:rsidR="00C332F9" w:rsidRPr="001C18B5" w:rsidRDefault="00306913" w:rsidP="00306913">
      <w:pPr>
        <w:rPr>
          <w:rFonts w:ascii="Arial" w:hAnsi="Arial" w:cs="Arial"/>
          <w:sz w:val="20"/>
          <w:szCs w:val="20"/>
        </w:rPr>
      </w:pPr>
      <w:r w:rsidRPr="001C18B5">
        <w:rPr>
          <w:rFonts w:ascii="Arial" w:hAnsi="Arial" w:cs="Arial"/>
          <w:sz w:val="20"/>
          <w:szCs w:val="20"/>
        </w:rPr>
        <w:t xml:space="preserve">Pro sankční termíny uvedené v čl. 15.2 návrhu obchodních podmínek, se toto ujednání použije obdobně, tzn., pokud z jakýchkoliv důvodů na straně zadavatele bude nemožné termín předpokládaného zahájení plnění dodržet (zejména prodloužením doby trvání zadávacího řízení) je zadavatel oprávněn jednostranně změnit předpokládaný termín zahájení </w:t>
      </w:r>
      <w:r w:rsidR="00CD1BF0" w:rsidRPr="001C18B5">
        <w:rPr>
          <w:rFonts w:ascii="Arial" w:hAnsi="Arial" w:cs="Arial"/>
          <w:sz w:val="20"/>
          <w:szCs w:val="20"/>
        </w:rPr>
        <w:t xml:space="preserve">prací. </w:t>
      </w:r>
      <w:r w:rsidRPr="001C18B5">
        <w:rPr>
          <w:rFonts w:ascii="Arial" w:hAnsi="Arial" w:cs="Arial"/>
          <w:sz w:val="20"/>
          <w:szCs w:val="20"/>
        </w:rPr>
        <w:t xml:space="preserve"> Doba dodání se pak prodlužuje o dobu shodnou s prodlením zadavatele tak, aby celková lhůta, po kterou je uskutečnění plnění vyžadováno zůstala zachována. Dojde-li k důvodům na straně zadavatele, pro které bude zadavatelem změněn předpokládaný termín zahájení, bude smlouva mezi zadavatelem (objednatelem) a vybraným dodavatelem obsahovat již termíny upravené podle skutečného termínu zahájení.</w:t>
      </w:r>
    </w:p>
    <w:p w14:paraId="498DD2E4" w14:textId="11F2EB43" w:rsidR="003D49B5" w:rsidRPr="006304D1" w:rsidRDefault="003D49B5" w:rsidP="0037399E">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3" w:name="_Toc109640569"/>
      <w:r w:rsidRPr="006304D1">
        <w:rPr>
          <w:rFonts w:ascii="Arial" w:hAnsi="Arial" w:cs="Arial"/>
        </w:rPr>
        <w:t>Místo plnění veřejné zakázky</w:t>
      </w:r>
      <w:bookmarkEnd w:id="13"/>
    </w:p>
    <w:p w14:paraId="3B3508AB" w14:textId="77777777" w:rsidR="001F5783" w:rsidRPr="006304D1" w:rsidRDefault="001F5783" w:rsidP="003D49B5">
      <w:pPr>
        <w:rPr>
          <w:rFonts w:ascii="Arial" w:hAnsi="Arial" w:cs="Arial"/>
          <w:iCs/>
        </w:rPr>
      </w:pPr>
    </w:p>
    <w:p w14:paraId="7D8E33D8" w14:textId="051DA586" w:rsidR="00F60DF2" w:rsidRPr="00AC4F6D" w:rsidRDefault="00F60DF2" w:rsidP="00E96488">
      <w:pPr>
        <w:pStyle w:val="Odstavecseseznamem"/>
        <w:numPr>
          <w:ilvl w:val="1"/>
          <w:numId w:val="15"/>
        </w:numPr>
        <w:ind w:left="0" w:firstLine="0"/>
        <w:rPr>
          <w:rFonts w:ascii="Arial" w:hAnsi="Arial" w:cs="Arial"/>
          <w:b/>
          <w:iCs/>
          <w:sz w:val="20"/>
          <w:szCs w:val="20"/>
          <w:u w:val="single"/>
        </w:rPr>
      </w:pPr>
      <w:r w:rsidRPr="00AC4F6D">
        <w:rPr>
          <w:rFonts w:ascii="Arial" w:hAnsi="Arial" w:cs="Arial"/>
          <w:b/>
          <w:iCs/>
          <w:sz w:val="20"/>
          <w:szCs w:val="20"/>
          <w:u w:val="single"/>
        </w:rPr>
        <w:t xml:space="preserve">Místo plnění </w:t>
      </w:r>
    </w:p>
    <w:p w14:paraId="0E0B0333" w14:textId="22E3BCD6" w:rsidR="00AC4F6D" w:rsidRPr="00AC4F6D" w:rsidRDefault="00AC4F6D" w:rsidP="00AC4F6D">
      <w:pPr>
        <w:autoSpaceDE w:val="0"/>
        <w:autoSpaceDN w:val="0"/>
        <w:adjustRightInd w:val="0"/>
        <w:rPr>
          <w:rFonts w:ascii="Arial" w:hAnsi="Arial" w:cs="Arial"/>
          <w:sz w:val="20"/>
          <w:szCs w:val="20"/>
        </w:rPr>
      </w:pPr>
      <w:r w:rsidRPr="00AC4F6D">
        <w:rPr>
          <w:rFonts w:ascii="Arial" w:hAnsi="Arial" w:cs="Arial"/>
          <w:sz w:val="20"/>
          <w:szCs w:val="20"/>
        </w:rPr>
        <w:t xml:space="preserve">Kraj: </w:t>
      </w:r>
      <w:r w:rsidR="00CD37B6">
        <w:rPr>
          <w:rFonts w:ascii="Arial" w:hAnsi="Arial" w:cs="Arial"/>
          <w:sz w:val="20"/>
          <w:szCs w:val="20"/>
        </w:rPr>
        <w:t>Jihomoravský kraj</w:t>
      </w:r>
      <w:r w:rsidRPr="00AC4F6D">
        <w:rPr>
          <w:rFonts w:ascii="Arial" w:hAnsi="Arial" w:cs="Arial"/>
          <w:sz w:val="20"/>
          <w:szCs w:val="20"/>
        </w:rPr>
        <w:t xml:space="preserve">, Okres: </w:t>
      </w:r>
      <w:r w:rsidR="00CD37B6">
        <w:rPr>
          <w:rFonts w:ascii="Arial" w:hAnsi="Arial" w:cs="Arial"/>
          <w:sz w:val="20"/>
          <w:szCs w:val="20"/>
        </w:rPr>
        <w:t>Vyškov, Prostějov</w:t>
      </w:r>
    </w:p>
    <w:p w14:paraId="190E5E19" w14:textId="5D22BEB2" w:rsidR="003D49B5" w:rsidRPr="00AC4F6D" w:rsidRDefault="00C332F9" w:rsidP="003D49B5">
      <w:pPr>
        <w:rPr>
          <w:rFonts w:ascii="Arial" w:hAnsi="Arial" w:cs="Arial"/>
          <w:sz w:val="20"/>
          <w:szCs w:val="20"/>
        </w:rPr>
      </w:pPr>
      <w:r w:rsidRPr="00AC4F6D">
        <w:rPr>
          <w:rFonts w:ascii="Arial" w:hAnsi="Arial" w:cs="Arial"/>
          <w:iCs/>
          <w:sz w:val="20"/>
          <w:szCs w:val="20"/>
        </w:rPr>
        <w:t xml:space="preserve">Bližší informace </w:t>
      </w:r>
      <w:r w:rsidR="00FB03A3" w:rsidRPr="00AC4F6D">
        <w:rPr>
          <w:rFonts w:ascii="Arial" w:hAnsi="Arial" w:cs="Arial"/>
          <w:iCs/>
          <w:sz w:val="20"/>
          <w:szCs w:val="20"/>
        </w:rPr>
        <w:t xml:space="preserve">včetně uvedení parcel </w:t>
      </w:r>
      <w:r w:rsidRPr="00AC4F6D">
        <w:rPr>
          <w:rFonts w:ascii="Arial" w:hAnsi="Arial" w:cs="Arial"/>
          <w:iCs/>
          <w:sz w:val="20"/>
          <w:szCs w:val="20"/>
        </w:rPr>
        <w:t>jsou uvedeny v Technické zprávě Projektové dokumentace</w:t>
      </w:r>
      <w:r w:rsidR="003E60C5" w:rsidRPr="00AC4F6D">
        <w:rPr>
          <w:rFonts w:ascii="Arial" w:hAnsi="Arial" w:cs="Arial"/>
          <w:iCs/>
          <w:sz w:val="20"/>
          <w:szCs w:val="20"/>
        </w:rPr>
        <w:t>.</w:t>
      </w:r>
    </w:p>
    <w:p w14:paraId="6801B7C7" w14:textId="2373C169" w:rsidR="00AC4F6D" w:rsidRPr="00AC4F6D" w:rsidRDefault="00AC4F6D" w:rsidP="00AC4F6D">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4" w:name="_Toc63781494"/>
      <w:bookmarkStart w:id="15" w:name="_Toc109640570"/>
      <w:r w:rsidRPr="000C00CB">
        <w:rPr>
          <w:rFonts w:ascii="Arial" w:hAnsi="Arial" w:cs="Arial"/>
        </w:rPr>
        <w:t>Obchodní a platební podmínky</w:t>
      </w:r>
      <w:bookmarkEnd w:id="14"/>
      <w:bookmarkEnd w:id="15"/>
    </w:p>
    <w:p w14:paraId="24F4360B" w14:textId="77777777" w:rsidR="00AC4F6D" w:rsidRPr="000C00CB" w:rsidRDefault="00AC4F6D" w:rsidP="00AC4F6D">
      <w:pPr>
        <w:keepNext/>
        <w:rPr>
          <w:rFonts w:ascii="Arial" w:hAnsi="Arial" w:cs="Arial"/>
          <w:u w:val="single"/>
        </w:rPr>
      </w:pPr>
      <w:bookmarkStart w:id="16" w:name="_Toc304446812"/>
      <w:bookmarkStart w:id="17" w:name="_Toc314828801"/>
    </w:p>
    <w:p w14:paraId="47CA1B4A" w14:textId="77777777" w:rsidR="00AC4F6D" w:rsidRPr="007464DB" w:rsidRDefault="00AC4F6D" w:rsidP="00AC4F6D">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Obchodní podmínky</w:t>
      </w:r>
    </w:p>
    <w:bookmarkEnd w:id="16"/>
    <w:bookmarkEnd w:id="17"/>
    <w:p w14:paraId="2F85B0D0" w14:textId="15710523" w:rsidR="00AC4F6D" w:rsidRDefault="00AC4F6D" w:rsidP="00AC4F6D">
      <w:pPr>
        <w:pStyle w:val="Odstavecseseznamem"/>
        <w:ind w:left="0"/>
        <w:rPr>
          <w:rFonts w:ascii="Arial" w:hAnsi="Arial" w:cs="Arial"/>
          <w:sz w:val="20"/>
          <w:szCs w:val="20"/>
        </w:rPr>
      </w:pPr>
      <w:r w:rsidRPr="007464DB">
        <w:rPr>
          <w:rFonts w:ascii="Arial" w:hAnsi="Arial" w:cs="Arial"/>
          <w:sz w:val="20"/>
          <w:szCs w:val="20"/>
        </w:rPr>
        <w:t>Zadavatel jako součást zadávací dokumentace předkládá v samostatném svazku zadávací dokumentace vzor smlouvy o dílo a obchodní podmínky EG</w:t>
      </w:r>
      <w:r>
        <w:rPr>
          <w:rFonts w:ascii="Arial" w:hAnsi="Arial" w:cs="Arial"/>
          <w:sz w:val="20"/>
          <w:szCs w:val="20"/>
        </w:rPr>
        <w:t>.</w:t>
      </w:r>
      <w:r w:rsidRPr="007464DB">
        <w:rPr>
          <w:rFonts w:ascii="Arial" w:hAnsi="Arial" w:cs="Arial"/>
          <w:sz w:val="20"/>
          <w:szCs w:val="20"/>
        </w:rPr>
        <w:t>D (dále také obchodní podmínky</w:t>
      </w:r>
      <w:r w:rsidR="00160ADC">
        <w:rPr>
          <w:rFonts w:ascii="Arial" w:hAnsi="Arial" w:cs="Arial"/>
          <w:sz w:val="20"/>
          <w:szCs w:val="20"/>
        </w:rPr>
        <w:t>,</w:t>
      </w:r>
      <w:r w:rsidR="00160ADC" w:rsidRPr="00160ADC">
        <w:t xml:space="preserve"> </w:t>
      </w:r>
      <w:r w:rsidR="00160ADC" w:rsidRPr="00160ADC">
        <w:rPr>
          <w:rFonts w:ascii="Arial" w:hAnsi="Arial" w:cs="Arial"/>
          <w:sz w:val="20"/>
          <w:szCs w:val="20"/>
        </w:rPr>
        <w:t>volně přístupné na https://www.egd.cz/vseobecne-nakupni-podminky</w:t>
      </w:r>
      <w:r w:rsidRPr="007464DB">
        <w:rPr>
          <w:rFonts w:ascii="Arial" w:hAnsi="Arial" w:cs="Arial"/>
          <w:sz w:val="20"/>
          <w:szCs w:val="20"/>
        </w:rPr>
        <w:t xml:space="preserve">). Účastník zadávacího řízení do vzoru smlouvy doplní údaje nezbytné pro vznik návrhu smlouvy (zejména vlastní identifikaci a nabídkovou cenu a popřípadě další údaje, jejichž doplnění text návrhu smlouvy předpokládá), a takto doplněné (popřípadě doplněné jinými přílohami požadovanými podmínkami zadávacího řízení) předloží v nabídce jako návrh smlouvy na veřejnou zakázku. </w:t>
      </w:r>
    </w:p>
    <w:p w14:paraId="36DCE79E" w14:textId="77777777" w:rsidR="00AC4F6D" w:rsidRPr="007464DB" w:rsidRDefault="00AC4F6D" w:rsidP="00AC4F6D">
      <w:pPr>
        <w:rPr>
          <w:rFonts w:ascii="Arial" w:hAnsi="Arial" w:cs="Arial"/>
          <w:sz w:val="20"/>
          <w:szCs w:val="20"/>
        </w:rPr>
      </w:pPr>
    </w:p>
    <w:p w14:paraId="53AE59E3" w14:textId="77777777" w:rsidR="00AC4F6D" w:rsidRPr="007464DB" w:rsidRDefault="00AC4F6D" w:rsidP="00AC4F6D">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Závaznost obchodních podmínek EG</w:t>
      </w:r>
      <w:r>
        <w:rPr>
          <w:rFonts w:ascii="Arial" w:hAnsi="Arial" w:cs="Arial"/>
          <w:b/>
          <w:sz w:val="20"/>
          <w:szCs w:val="20"/>
          <w:u w:val="single"/>
        </w:rPr>
        <w:t>.</w:t>
      </w:r>
      <w:r w:rsidRPr="007464DB">
        <w:rPr>
          <w:rFonts w:ascii="Arial" w:hAnsi="Arial" w:cs="Arial"/>
          <w:b/>
          <w:sz w:val="20"/>
          <w:szCs w:val="20"/>
          <w:u w:val="single"/>
        </w:rPr>
        <w:t xml:space="preserve">D </w:t>
      </w:r>
    </w:p>
    <w:p w14:paraId="62BB29DC" w14:textId="77777777" w:rsidR="00AC4F6D" w:rsidRPr="007464DB" w:rsidRDefault="00AC4F6D" w:rsidP="00AC4F6D">
      <w:pPr>
        <w:pStyle w:val="Odstavecseseznamem"/>
        <w:ind w:left="0"/>
        <w:rPr>
          <w:rFonts w:ascii="Arial" w:hAnsi="Arial" w:cs="Arial"/>
          <w:sz w:val="20"/>
          <w:szCs w:val="20"/>
        </w:rPr>
      </w:pPr>
      <w:r w:rsidRPr="007464DB">
        <w:rPr>
          <w:rFonts w:ascii="Arial" w:hAnsi="Arial" w:cs="Arial"/>
          <w:sz w:val="20"/>
          <w:szCs w:val="20"/>
        </w:rPr>
        <w:t>Obchodní podmínky a vzor smlouvy o dílo vymezují budoucí rámec smluvního vztahu mezi zadavatelem a vybraným dodavatelem. Návrh smlouvy předložený účastníkem zadávacího řízení v nabídce musí respektovat stanovené obchodní podmínky včetně vzoru smlouvy o dílo a v žádné části nesmí obsahovat ustanovení, které by bylo v jejich rozporu. Jakékoliv změny, doplnění či úpravy obchodních podmínek ze strany účastníka zadávacího řízení jsou zakázány s výjimkou případů, kdy změnu obchodních podmínek stanoví zadavatel v rámci vysvětlení nebo změny zadávacích podmínek.</w:t>
      </w:r>
    </w:p>
    <w:p w14:paraId="4141D94E" w14:textId="77777777" w:rsidR="00AC4F6D" w:rsidRPr="007464DB" w:rsidRDefault="00AC4F6D" w:rsidP="00AC4F6D">
      <w:pPr>
        <w:pStyle w:val="Normlnweb"/>
        <w:suppressAutoHyphens/>
        <w:spacing w:before="0" w:beforeAutospacing="0" w:after="0" w:afterAutospacing="0"/>
        <w:rPr>
          <w:rFonts w:ascii="Arial" w:hAnsi="Arial" w:cs="Arial"/>
          <w:sz w:val="20"/>
          <w:szCs w:val="20"/>
        </w:rPr>
      </w:pPr>
    </w:p>
    <w:p w14:paraId="163A4CE5" w14:textId="77777777" w:rsidR="00AC4F6D" w:rsidRPr="007464DB" w:rsidRDefault="00AC4F6D" w:rsidP="00AC4F6D">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Čestné prohlášení dodavatele o seznámení se s obchodními podmínkami EG</w:t>
      </w:r>
      <w:r>
        <w:rPr>
          <w:rFonts w:ascii="Arial" w:hAnsi="Arial" w:cs="Arial"/>
          <w:b/>
          <w:sz w:val="20"/>
          <w:szCs w:val="20"/>
          <w:u w:val="single"/>
        </w:rPr>
        <w:t>.</w:t>
      </w:r>
      <w:r w:rsidRPr="007464DB">
        <w:rPr>
          <w:rFonts w:ascii="Arial" w:hAnsi="Arial" w:cs="Arial"/>
          <w:b/>
          <w:sz w:val="20"/>
          <w:szCs w:val="20"/>
          <w:u w:val="single"/>
        </w:rPr>
        <w:t xml:space="preserve">D, </w:t>
      </w:r>
      <w:r w:rsidRPr="007464DB">
        <w:rPr>
          <w:rFonts w:ascii="Arial" w:hAnsi="Arial" w:cs="Arial"/>
          <w:b/>
          <w:iCs/>
          <w:sz w:val="20"/>
          <w:szCs w:val="20"/>
          <w:u w:val="single"/>
        </w:rPr>
        <w:t>dokumentace k zajištění BOZP a Plán BOZP pro činnost CAPEX</w:t>
      </w:r>
    </w:p>
    <w:p w14:paraId="55A4B293" w14:textId="77777777" w:rsidR="00AC4F6D" w:rsidRPr="007464DB" w:rsidRDefault="00AC4F6D" w:rsidP="00AC4F6D">
      <w:pPr>
        <w:pStyle w:val="Odstavecseseznamem"/>
        <w:ind w:left="0"/>
        <w:rPr>
          <w:rFonts w:ascii="Arial" w:hAnsi="Arial" w:cs="Arial"/>
          <w:sz w:val="20"/>
          <w:szCs w:val="20"/>
        </w:rPr>
      </w:pPr>
      <w:r w:rsidRPr="007464DB">
        <w:rPr>
          <w:rFonts w:ascii="Arial" w:hAnsi="Arial" w:cs="Arial"/>
          <w:sz w:val="20"/>
          <w:szCs w:val="20"/>
        </w:rPr>
        <w:t>Z důvodu značného rozsahu obchodních podmínek EG</w:t>
      </w:r>
      <w:r>
        <w:rPr>
          <w:rFonts w:ascii="Arial" w:hAnsi="Arial" w:cs="Arial"/>
          <w:sz w:val="20"/>
          <w:szCs w:val="20"/>
        </w:rPr>
        <w:t>.</w:t>
      </w:r>
      <w:r w:rsidRPr="007464DB">
        <w:rPr>
          <w:rFonts w:ascii="Arial" w:hAnsi="Arial" w:cs="Arial"/>
          <w:sz w:val="20"/>
          <w:szCs w:val="20"/>
        </w:rPr>
        <w:t xml:space="preserve">D nemusí účastníci zadávacího řízení přikládat do nabídky tyto obchodní podmínky ani </w:t>
      </w:r>
      <w:r w:rsidRPr="007464DB">
        <w:rPr>
          <w:rFonts w:ascii="Arial" w:hAnsi="Arial" w:cs="Arial"/>
          <w:b/>
          <w:iCs/>
          <w:sz w:val="20"/>
          <w:szCs w:val="20"/>
          <w:u w:val="single"/>
        </w:rPr>
        <w:t>dokumentaci k zajištění BOZP a Plán BOZP pro činnost CAPEX</w:t>
      </w:r>
      <w:r w:rsidRPr="007464DB">
        <w:rPr>
          <w:rFonts w:ascii="Arial" w:hAnsi="Arial" w:cs="Arial"/>
          <w:sz w:val="20"/>
          <w:szCs w:val="20"/>
        </w:rPr>
        <w:t>. Zadavatel žádá účastníky zadávacího řízení, aby se s těmito obchodními podmínkami EG</w:t>
      </w:r>
      <w:r>
        <w:rPr>
          <w:rFonts w:ascii="Arial" w:hAnsi="Arial" w:cs="Arial"/>
          <w:sz w:val="20"/>
          <w:szCs w:val="20"/>
        </w:rPr>
        <w:t>.</w:t>
      </w:r>
      <w:r w:rsidRPr="007464DB">
        <w:rPr>
          <w:rFonts w:ascii="Arial" w:hAnsi="Arial" w:cs="Arial"/>
          <w:sz w:val="20"/>
          <w:szCs w:val="20"/>
        </w:rPr>
        <w:t xml:space="preserve">D a </w:t>
      </w:r>
      <w:r w:rsidRPr="007464DB">
        <w:rPr>
          <w:rFonts w:ascii="Arial" w:hAnsi="Arial" w:cs="Arial"/>
          <w:b/>
          <w:iCs/>
          <w:sz w:val="20"/>
          <w:szCs w:val="20"/>
          <w:u w:val="single"/>
        </w:rPr>
        <w:t>dokumentací k zajištění BOZP včetně Plánu BOZP pro činnost CAPEX</w:t>
      </w:r>
      <w:r w:rsidRPr="007464DB">
        <w:rPr>
          <w:rFonts w:ascii="Arial" w:hAnsi="Arial" w:cs="Arial"/>
          <w:sz w:val="20"/>
          <w:szCs w:val="20"/>
        </w:rPr>
        <w:t xml:space="preserve"> důkladně seznámili a na důkaz vložili do nabídky Čestné prohlášení dodavatele o seznámení se s obchodními podmínkami EG</w:t>
      </w:r>
      <w:r>
        <w:rPr>
          <w:rFonts w:ascii="Arial" w:hAnsi="Arial" w:cs="Arial"/>
          <w:sz w:val="20"/>
          <w:szCs w:val="20"/>
        </w:rPr>
        <w:t>.</w:t>
      </w:r>
      <w:r w:rsidRPr="007464DB">
        <w:rPr>
          <w:rFonts w:ascii="Arial" w:hAnsi="Arial" w:cs="Arial"/>
          <w:sz w:val="20"/>
          <w:szCs w:val="20"/>
        </w:rPr>
        <w:t xml:space="preserve">D a </w:t>
      </w:r>
      <w:r w:rsidRPr="007464DB">
        <w:rPr>
          <w:rFonts w:ascii="Arial" w:hAnsi="Arial" w:cs="Arial"/>
          <w:b/>
          <w:iCs/>
          <w:sz w:val="20"/>
          <w:szCs w:val="20"/>
          <w:u w:val="single"/>
        </w:rPr>
        <w:t>dokumentací k zajištění BOZP a Plánem BOZP pro činnost CAPEX</w:t>
      </w:r>
      <w:r w:rsidRPr="007464DB">
        <w:rPr>
          <w:rFonts w:ascii="Arial" w:hAnsi="Arial" w:cs="Arial"/>
          <w:sz w:val="20"/>
          <w:szCs w:val="20"/>
        </w:rPr>
        <w:t xml:space="preserve">. Vzor čestného prohlášení je součástí zadávací dokumentace. </w:t>
      </w:r>
    </w:p>
    <w:p w14:paraId="2A6392E3" w14:textId="2BDECAAF" w:rsidR="00AC4F6D" w:rsidRDefault="00AC4F6D" w:rsidP="00AC4F6D">
      <w:pPr>
        <w:pStyle w:val="Odstavecseseznamem"/>
        <w:ind w:left="0"/>
        <w:rPr>
          <w:rFonts w:ascii="Arial" w:hAnsi="Arial" w:cs="Arial"/>
          <w:sz w:val="20"/>
          <w:szCs w:val="20"/>
        </w:rPr>
      </w:pPr>
    </w:p>
    <w:p w14:paraId="4906CE01" w14:textId="77777777" w:rsidR="00AC4F6D" w:rsidRPr="007464DB" w:rsidRDefault="00AC4F6D" w:rsidP="00AC4F6D">
      <w:pPr>
        <w:pStyle w:val="Odstavecseseznamem"/>
        <w:numPr>
          <w:ilvl w:val="1"/>
          <w:numId w:val="15"/>
        </w:numPr>
        <w:ind w:left="0" w:firstLine="0"/>
        <w:rPr>
          <w:rFonts w:ascii="Arial" w:hAnsi="Arial" w:cs="Arial"/>
          <w:b/>
          <w:sz w:val="20"/>
          <w:szCs w:val="20"/>
          <w:u w:val="single"/>
        </w:rPr>
      </w:pPr>
      <w:bookmarkStart w:id="18" w:name="_Toc480809328"/>
      <w:r w:rsidRPr="007464DB">
        <w:rPr>
          <w:rFonts w:ascii="Arial" w:hAnsi="Arial" w:cs="Arial"/>
          <w:b/>
          <w:sz w:val="20"/>
          <w:szCs w:val="20"/>
          <w:u w:val="single"/>
        </w:rPr>
        <w:t>Harmonogram prací (časový harmonogram stavby)</w:t>
      </w:r>
      <w:bookmarkEnd w:id="18"/>
    </w:p>
    <w:p w14:paraId="2519D767" w14:textId="6E7CD291" w:rsidR="00AC4F6D" w:rsidRPr="007464DB" w:rsidRDefault="00AC4F6D" w:rsidP="00AC4F6D">
      <w:pPr>
        <w:pStyle w:val="Odstavecseseznamem"/>
        <w:ind w:left="0"/>
        <w:rPr>
          <w:rFonts w:ascii="Arial" w:hAnsi="Arial" w:cs="Arial"/>
          <w:sz w:val="20"/>
          <w:szCs w:val="20"/>
        </w:rPr>
      </w:pPr>
      <w:r w:rsidRPr="007464DB">
        <w:rPr>
          <w:rFonts w:ascii="Arial" w:hAnsi="Arial" w:cs="Arial"/>
          <w:sz w:val="20"/>
          <w:szCs w:val="20"/>
        </w:rPr>
        <w:t>Zadavatel předkládá v projektové dokumentaci Harmonogram prací výstavby, který vybraný dodavatel (zhotovitel) musí dodržet a aktualizovat</w:t>
      </w:r>
      <w:r w:rsidR="0054427E">
        <w:rPr>
          <w:rFonts w:ascii="Arial" w:hAnsi="Arial" w:cs="Arial"/>
          <w:sz w:val="20"/>
          <w:szCs w:val="20"/>
        </w:rPr>
        <w:t xml:space="preserve"> v souladu s podmínkami smlouvy o dílo</w:t>
      </w:r>
      <w:r w:rsidRPr="007464DB">
        <w:rPr>
          <w:rFonts w:ascii="Arial" w:hAnsi="Arial" w:cs="Arial"/>
          <w:sz w:val="20"/>
          <w:szCs w:val="20"/>
        </w:rPr>
        <w:t xml:space="preserve">, příp. může provést jiné úpravy, avšak za předpokladu, že rozsah prací definovaný projektovou dokumentací (veškeré stavební </w:t>
      </w:r>
      <w:r w:rsidRPr="007464DB">
        <w:rPr>
          <w:rFonts w:ascii="Arial" w:hAnsi="Arial" w:cs="Arial"/>
          <w:sz w:val="20"/>
          <w:szCs w:val="20"/>
        </w:rPr>
        <w:lastRenderedPageBreak/>
        <w:t>objekty a provozní soubory) zůstane zachován. Harmonogram prací (časový harmonogram stavby), účastník zadávacího řízení do své nabídky nepředkládá, předloží jej až vybraný dodavatel (zhotovitel) ve lhůtě a za podmínek uvedených v návrhu smlouvy. Bližší podmínky a požadavky zadavatele k harmonogramu prací jsou uvedeny v návrhu smlouvy.</w:t>
      </w:r>
    </w:p>
    <w:p w14:paraId="6B69587E" w14:textId="77777777" w:rsidR="00AC4F6D" w:rsidRPr="00E47F30" w:rsidRDefault="00AC4F6D" w:rsidP="00AC4F6D">
      <w:pPr>
        <w:rPr>
          <w:rFonts w:ascii="Arial" w:hAnsi="Arial" w:cs="Arial"/>
          <w:sz w:val="20"/>
          <w:szCs w:val="20"/>
        </w:rPr>
      </w:pPr>
    </w:p>
    <w:p w14:paraId="4374BDF4" w14:textId="77777777" w:rsidR="00AC4F6D" w:rsidRPr="00E47F30" w:rsidRDefault="00AC4F6D" w:rsidP="00AC4F6D">
      <w:pPr>
        <w:pStyle w:val="Odstavecseseznamem"/>
        <w:numPr>
          <w:ilvl w:val="1"/>
          <w:numId w:val="15"/>
        </w:numPr>
        <w:ind w:left="0" w:firstLine="0"/>
        <w:rPr>
          <w:rFonts w:ascii="Arial" w:hAnsi="Arial" w:cs="Arial"/>
          <w:b/>
          <w:sz w:val="20"/>
          <w:szCs w:val="20"/>
          <w:u w:val="single"/>
        </w:rPr>
      </w:pPr>
      <w:r w:rsidRPr="00E47F30">
        <w:rPr>
          <w:rFonts w:ascii="Arial" w:hAnsi="Arial" w:cs="Arial"/>
          <w:b/>
          <w:sz w:val="20"/>
          <w:szCs w:val="20"/>
          <w:u w:val="single"/>
        </w:rPr>
        <w:t>Další ujednání k obchodním podmínkám</w:t>
      </w:r>
    </w:p>
    <w:p w14:paraId="70A80DEF" w14:textId="77777777" w:rsidR="00AC4F6D" w:rsidRPr="00E47F30" w:rsidRDefault="00AC4F6D" w:rsidP="00AC4F6D">
      <w:pPr>
        <w:rPr>
          <w:rFonts w:ascii="Arial" w:hAnsi="Arial" w:cs="Arial"/>
          <w:sz w:val="20"/>
          <w:szCs w:val="20"/>
        </w:rPr>
      </w:pPr>
      <w:bookmarkStart w:id="19" w:name="_Toc304446815"/>
      <w:bookmarkStart w:id="20" w:name="_Toc314828804"/>
      <w:r w:rsidRPr="00E47F30">
        <w:rPr>
          <w:rFonts w:ascii="Arial" w:hAnsi="Arial" w:cs="Arial"/>
          <w:sz w:val="20"/>
          <w:szCs w:val="20"/>
          <w:u w:val="single"/>
        </w:rPr>
        <w:t>Podává-li nabídku více dodavatelů společně</w:t>
      </w:r>
      <w:r w:rsidRPr="00E47F30">
        <w:rPr>
          <w:rFonts w:ascii="Arial" w:hAnsi="Arial" w:cs="Arial"/>
          <w:sz w:val="20"/>
          <w:szCs w:val="20"/>
        </w:rPr>
        <w:t xml:space="preserve"> (jako jeden účastník), jsou povinni přiložit k předmětnému dokladu např. smlouvě, 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smlouva musí rovněž zřetelně vymezovat, který z dodavatelů je oprávněn jednat za ostatní účastníky ve věcech spojených s poskytováním plnění veřejné zakázky či její určité části, který dodavatel bude fakturačním místem, a kterou konkrétní část plnění hodlá fakticky poskytovat každý z dodavatelů.</w:t>
      </w:r>
      <w:bookmarkEnd w:id="19"/>
      <w:bookmarkEnd w:id="20"/>
      <w:r w:rsidRPr="00E47F30">
        <w:rPr>
          <w:rFonts w:ascii="Arial" w:hAnsi="Arial" w:cs="Arial"/>
          <w:sz w:val="20"/>
          <w:szCs w:val="20"/>
        </w:rPr>
        <w:t xml:space="preserve"> </w:t>
      </w:r>
    </w:p>
    <w:p w14:paraId="2032255D" w14:textId="77777777" w:rsidR="00D51C0F" w:rsidRPr="006304D1" w:rsidRDefault="00D51C0F" w:rsidP="00183CAB">
      <w:pPr>
        <w:spacing w:line="360" w:lineRule="auto"/>
        <w:rPr>
          <w:rFonts w:ascii="Arial" w:hAnsi="Arial" w:cs="Arial"/>
        </w:rPr>
      </w:pPr>
    </w:p>
    <w:p w14:paraId="7FD60FFD" w14:textId="0BC6AABB" w:rsidR="00EA5B93" w:rsidRPr="006304D1" w:rsidRDefault="00EA5B93" w:rsidP="0037399E">
      <w:pPr>
        <w:pStyle w:val="NadpisVZ"/>
        <w:numPr>
          <w:ilvl w:val="0"/>
          <w:numId w:val="15"/>
        </w:numPr>
        <w:pBdr>
          <w:top w:val="single" w:sz="4" w:space="1" w:color="auto"/>
          <w:left w:val="single" w:sz="4" w:space="4" w:color="auto"/>
          <w:bottom w:val="single" w:sz="4" w:space="1" w:color="auto"/>
          <w:right w:val="single" w:sz="4" w:space="4" w:color="auto"/>
        </w:pBdr>
        <w:spacing w:before="0" w:after="0" w:line="360" w:lineRule="auto"/>
        <w:ind w:left="0" w:firstLine="0"/>
        <w:rPr>
          <w:rFonts w:ascii="Arial" w:hAnsi="Arial" w:cs="Arial"/>
        </w:rPr>
      </w:pPr>
      <w:bookmarkStart w:id="21" w:name="_Toc109640571"/>
      <w:r w:rsidRPr="006304D1">
        <w:rPr>
          <w:rFonts w:ascii="Arial" w:hAnsi="Arial" w:cs="Arial"/>
        </w:rPr>
        <w:t>Způsob hodnocení nabídek podle hodnotících kritérií</w:t>
      </w:r>
      <w:bookmarkEnd w:id="21"/>
    </w:p>
    <w:p w14:paraId="52306CD9" w14:textId="77777777" w:rsidR="00EA5B93" w:rsidRPr="00331D16" w:rsidRDefault="00EA5B93" w:rsidP="00183CAB">
      <w:pPr>
        <w:pStyle w:val="Zkladntext"/>
        <w:widowControl w:val="0"/>
        <w:rPr>
          <w:rFonts w:ascii="Arial" w:hAnsi="Arial" w:cs="Arial"/>
          <w:sz w:val="20"/>
          <w:szCs w:val="20"/>
        </w:rPr>
      </w:pPr>
    </w:p>
    <w:p w14:paraId="726EB3F8" w14:textId="77777777" w:rsidR="00331D16" w:rsidRPr="00331D16" w:rsidRDefault="00331D16" w:rsidP="00331D16">
      <w:pPr>
        <w:suppressAutoHyphens/>
        <w:spacing w:before="180"/>
        <w:rPr>
          <w:rFonts w:ascii="Arial" w:hAnsi="Arial" w:cs="Arial"/>
          <w:snapToGrid w:val="0"/>
          <w:sz w:val="20"/>
          <w:szCs w:val="20"/>
        </w:rPr>
      </w:pPr>
      <w:bookmarkStart w:id="22" w:name="_Toc465852337"/>
      <w:bookmarkStart w:id="23" w:name="_Toc480809377"/>
      <w:r w:rsidRPr="00331D16">
        <w:rPr>
          <w:rFonts w:ascii="Arial" w:hAnsi="Arial" w:cs="Arial"/>
          <w:snapToGrid w:val="0"/>
          <w:sz w:val="20"/>
          <w:szCs w:val="20"/>
        </w:rPr>
        <w:t>Pravidla pro hodnocení nabídek zahrnují</w:t>
      </w:r>
    </w:p>
    <w:p w14:paraId="1BFB25C2" w14:textId="77777777" w:rsidR="00331D16" w:rsidRPr="00331D16" w:rsidRDefault="00331D16" w:rsidP="00331D16">
      <w:pPr>
        <w:suppressAutoHyphens/>
        <w:rPr>
          <w:rFonts w:ascii="Arial" w:hAnsi="Arial" w:cs="Arial"/>
          <w:snapToGrid w:val="0"/>
          <w:sz w:val="20"/>
          <w:szCs w:val="20"/>
        </w:rPr>
      </w:pPr>
      <w:r w:rsidRPr="00331D16">
        <w:rPr>
          <w:rFonts w:ascii="Arial" w:hAnsi="Arial" w:cs="Arial"/>
          <w:snapToGrid w:val="0"/>
          <w:sz w:val="20"/>
          <w:szCs w:val="20"/>
        </w:rPr>
        <w:t>a)</w:t>
      </w:r>
      <w:r w:rsidRPr="00331D16">
        <w:rPr>
          <w:rFonts w:ascii="Arial" w:hAnsi="Arial" w:cs="Arial"/>
          <w:snapToGrid w:val="0"/>
          <w:sz w:val="20"/>
          <w:szCs w:val="20"/>
        </w:rPr>
        <w:tab/>
        <w:t>kritéria hodnocení,</w:t>
      </w:r>
    </w:p>
    <w:p w14:paraId="0CE45647" w14:textId="77777777" w:rsidR="00331D16" w:rsidRPr="00331D16" w:rsidRDefault="00331D16" w:rsidP="00331D16">
      <w:pPr>
        <w:suppressAutoHyphens/>
        <w:rPr>
          <w:rFonts w:ascii="Arial" w:hAnsi="Arial" w:cs="Arial"/>
          <w:snapToGrid w:val="0"/>
          <w:sz w:val="20"/>
          <w:szCs w:val="20"/>
        </w:rPr>
      </w:pPr>
      <w:r w:rsidRPr="00331D16">
        <w:rPr>
          <w:rFonts w:ascii="Arial" w:hAnsi="Arial" w:cs="Arial"/>
          <w:snapToGrid w:val="0"/>
          <w:sz w:val="20"/>
          <w:szCs w:val="20"/>
        </w:rPr>
        <w:t>b)</w:t>
      </w:r>
      <w:r w:rsidRPr="00331D16">
        <w:rPr>
          <w:rFonts w:ascii="Arial" w:hAnsi="Arial" w:cs="Arial"/>
          <w:snapToGrid w:val="0"/>
          <w:sz w:val="20"/>
          <w:szCs w:val="20"/>
        </w:rPr>
        <w:tab/>
        <w:t>metodu vyhodnocení nabídek v jednotlivých kritériích,</w:t>
      </w:r>
    </w:p>
    <w:p w14:paraId="2ECE8A41" w14:textId="77777777" w:rsidR="00331D16" w:rsidRPr="00331D16" w:rsidRDefault="00331D16" w:rsidP="00331D16">
      <w:pPr>
        <w:suppressAutoHyphens/>
        <w:rPr>
          <w:rFonts w:ascii="Arial" w:hAnsi="Arial" w:cs="Arial"/>
          <w:snapToGrid w:val="0"/>
          <w:sz w:val="20"/>
          <w:szCs w:val="20"/>
        </w:rPr>
      </w:pPr>
      <w:r w:rsidRPr="00331D16">
        <w:rPr>
          <w:rFonts w:ascii="Arial" w:hAnsi="Arial" w:cs="Arial"/>
          <w:snapToGrid w:val="0"/>
          <w:sz w:val="20"/>
          <w:szCs w:val="20"/>
        </w:rPr>
        <w:t>c)</w:t>
      </w:r>
      <w:r w:rsidRPr="00331D16">
        <w:rPr>
          <w:rFonts w:ascii="Arial" w:hAnsi="Arial" w:cs="Arial"/>
          <w:snapToGrid w:val="0"/>
          <w:sz w:val="20"/>
          <w:szCs w:val="20"/>
        </w:rPr>
        <w:tab/>
        <w:t>váhu nebo jiný matematický vztah mezi kritérii.</w:t>
      </w:r>
    </w:p>
    <w:p w14:paraId="449ABCC0" w14:textId="77777777" w:rsidR="00331D16" w:rsidRPr="00331D16" w:rsidRDefault="00331D16" w:rsidP="00331D16">
      <w:pPr>
        <w:suppressAutoHyphens/>
        <w:rPr>
          <w:rFonts w:ascii="Arial" w:hAnsi="Arial" w:cs="Arial"/>
          <w:snapToGrid w:val="0"/>
          <w:sz w:val="20"/>
          <w:szCs w:val="20"/>
        </w:rPr>
      </w:pPr>
    </w:p>
    <w:p w14:paraId="7F47E31E" w14:textId="77777777" w:rsidR="00331D16" w:rsidRPr="00331D16" w:rsidRDefault="00331D16" w:rsidP="00331D16">
      <w:pPr>
        <w:pStyle w:val="Odstavecseseznamem"/>
        <w:numPr>
          <w:ilvl w:val="1"/>
          <w:numId w:val="15"/>
        </w:numPr>
        <w:ind w:left="0" w:firstLine="0"/>
        <w:rPr>
          <w:rFonts w:ascii="Arial" w:hAnsi="Arial" w:cs="Arial"/>
          <w:b/>
          <w:sz w:val="20"/>
          <w:szCs w:val="20"/>
          <w:u w:val="single"/>
        </w:rPr>
      </w:pPr>
      <w:r w:rsidRPr="00331D16">
        <w:rPr>
          <w:rFonts w:ascii="Arial" w:hAnsi="Arial" w:cs="Arial"/>
          <w:b/>
          <w:sz w:val="20"/>
          <w:szCs w:val="20"/>
          <w:u w:val="single"/>
        </w:rPr>
        <w:t>kritéria hodnocení</w:t>
      </w:r>
    </w:p>
    <w:p w14:paraId="03E10025" w14:textId="77777777" w:rsidR="00331D16" w:rsidRPr="00331D16" w:rsidRDefault="00331D16" w:rsidP="00331D16">
      <w:pPr>
        <w:suppressAutoHyphens/>
        <w:spacing w:before="180"/>
        <w:rPr>
          <w:rFonts w:ascii="Arial" w:hAnsi="Arial" w:cs="Arial"/>
          <w:snapToGrid w:val="0"/>
          <w:sz w:val="20"/>
          <w:szCs w:val="20"/>
        </w:rPr>
      </w:pPr>
      <w:r w:rsidRPr="00331D16">
        <w:rPr>
          <w:rFonts w:ascii="Arial" w:hAnsi="Arial" w:cs="Arial"/>
          <w:snapToGrid w:val="0"/>
          <w:sz w:val="20"/>
          <w:szCs w:val="20"/>
        </w:rPr>
        <w:t xml:space="preserve">Ekonomická výhodnost nabídky bude posuzována a hodnocena podle nejnižší nabídkové ceny. </w:t>
      </w:r>
    </w:p>
    <w:p w14:paraId="69CF43DC" w14:textId="77777777" w:rsidR="00331D16" w:rsidRPr="00331D16" w:rsidRDefault="00331D16" w:rsidP="00331D16">
      <w:pPr>
        <w:suppressAutoHyphens/>
        <w:rPr>
          <w:rFonts w:ascii="Arial" w:hAnsi="Arial" w:cs="Arial"/>
          <w:snapToGrid w:val="0"/>
          <w:sz w:val="20"/>
          <w:szCs w:val="20"/>
        </w:rPr>
      </w:pPr>
    </w:p>
    <w:p w14:paraId="4F6B4682" w14:textId="77777777" w:rsidR="00331D16" w:rsidRPr="00331D16" w:rsidRDefault="00331D16" w:rsidP="00331D16">
      <w:pPr>
        <w:pStyle w:val="Odstavecseseznamem"/>
        <w:numPr>
          <w:ilvl w:val="1"/>
          <w:numId w:val="15"/>
        </w:numPr>
        <w:ind w:left="0" w:firstLine="0"/>
        <w:rPr>
          <w:rFonts w:ascii="Arial" w:hAnsi="Arial" w:cs="Arial"/>
          <w:b/>
          <w:sz w:val="20"/>
          <w:szCs w:val="20"/>
          <w:u w:val="single"/>
        </w:rPr>
      </w:pPr>
      <w:r w:rsidRPr="00331D16">
        <w:rPr>
          <w:rFonts w:ascii="Arial" w:hAnsi="Arial" w:cs="Arial"/>
          <w:b/>
          <w:sz w:val="20"/>
          <w:szCs w:val="20"/>
          <w:u w:val="single"/>
        </w:rPr>
        <w:t>metoda hodnocení</w:t>
      </w:r>
    </w:p>
    <w:p w14:paraId="617CBF2B" w14:textId="77777777" w:rsidR="00331D16" w:rsidRPr="00331D16" w:rsidRDefault="00331D16" w:rsidP="00331D16">
      <w:pPr>
        <w:suppressAutoHyphens/>
        <w:spacing w:before="180"/>
        <w:rPr>
          <w:rFonts w:ascii="Arial" w:hAnsi="Arial" w:cs="Arial"/>
          <w:snapToGrid w:val="0"/>
          <w:sz w:val="20"/>
          <w:szCs w:val="20"/>
        </w:rPr>
      </w:pPr>
      <w:r w:rsidRPr="00331D16">
        <w:rPr>
          <w:rFonts w:ascii="Arial" w:hAnsi="Arial" w:cs="Arial"/>
          <w:snapToGrid w:val="0"/>
          <w:sz w:val="20"/>
          <w:szCs w:val="20"/>
        </w:rPr>
        <w:t xml:space="preserve">Nabídky budou seřazeny podle absolutní hodnoty nabídkové ceny v Kč bez DPH od nejnižší po nejvyšší a ekonomicky nejvýhodnější nabídkou je nabídka s nejnižší nabídkovou cenou. </w:t>
      </w:r>
      <w:bookmarkStart w:id="24" w:name="_Hlk13813222"/>
      <w:r w:rsidRPr="00331D16">
        <w:rPr>
          <w:rFonts w:ascii="Arial" w:hAnsi="Arial" w:cs="Arial"/>
          <w:snapToGrid w:val="0"/>
          <w:sz w:val="20"/>
          <w:szCs w:val="20"/>
        </w:rPr>
        <w:t>V případě shody nejnižší nabídkové ceny u dvou či více nabídek, bude jako nejvhodnější nabídka vyhodnocena nabídka, resp. účastník zadávacího řízení, jehož nabídka byla v elektronickém nástroji zaevidována nejdříve.</w:t>
      </w:r>
      <w:bookmarkEnd w:id="24"/>
    </w:p>
    <w:p w14:paraId="09BEBB94" w14:textId="77777777" w:rsidR="00331D16" w:rsidRPr="00331D16" w:rsidRDefault="00331D16" w:rsidP="00331D16">
      <w:pPr>
        <w:suppressAutoHyphens/>
        <w:rPr>
          <w:rFonts w:ascii="Arial" w:hAnsi="Arial" w:cs="Arial"/>
          <w:snapToGrid w:val="0"/>
          <w:sz w:val="20"/>
          <w:szCs w:val="20"/>
        </w:rPr>
      </w:pPr>
    </w:p>
    <w:p w14:paraId="752EBFE7" w14:textId="77777777" w:rsidR="00331D16" w:rsidRPr="00331D16" w:rsidRDefault="00331D16" w:rsidP="00331D16">
      <w:pPr>
        <w:pStyle w:val="Odstavecseseznamem"/>
        <w:numPr>
          <w:ilvl w:val="1"/>
          <w:numId w:val="15"/>
        </w:numPr>
        <w:ind w:left="0" w:firstLine="0"/>
        <w:rPr>
          <w:rFonts w:ascii="Arial" w:hAnsi="Arial" w:cs="Arial"/>
          <w:b/>
          <w:sz w:val="20"/>
          <w:szCs w:val="20"/>
          <w:u w:val="single"/>
        </w:rPr>
      </w:pPr>
      <w:r w:rsidRPr="00331D16">
        <w:rPr>
          <w:rFonts w:ascii="Arial" w:hAnsi="Arial" w:cs="Arial"/>
          <w:b/>
          <w:sz w:val="20"/>
          <w:szCs w:val="20"/>
          <w:u w:val="single"/>
        </w:rPr>
        <w:t>váha kritéria</w:t>
      </w:r>
    </w:p>
    <w:p w14:paraId="1D850864" w14:textId="589BFB2C" w:rsidR="00331D16" w:rsidRDefault="00331D16" w:rsidP="00331D16">
      <w:pPr>
        <w:suppressAutoHyphens/>
        <w:spacing w:before="180"/>
        <w:rPr>
          <w:rFonts w:ascii="Arial" w:hAnsi="Arial" w:cs="Arial"/>
          <w:snapToGrid w:val="0"/>
          <w:sz w:val="20"/>
          <w:szCs w:val="20"/>
        </w:rPr>
      </w:pPr>
      <w:r w:rsidRPr="00331D16">
        <w:rPr>
          <w:rFonts w:ascii="Arial" w:hAnsi="Arial" w:cs="Arial"/>
          <w:snapToGrid w:val="0"/>
          <w:sz w:val="20"/>
          <w:szCs w:val="20"/>
        </w:rPr>
        <w:t>Vzhledem ke zvolenému kritériu ekonomické výhodnosti nabídek je jeho váha 100 %.</w:t>
      </w:r>
    </w:p>
    <w:p w14:paraId="139FA764" w14:textId="77777777" w:rsidR="00331D16" w:rsidRPr="006A192C" w:rsidRDefault="00331D16" w:rsidP="00331D16">
      <w:pPr>
        <w:rPr>
          <w:rFonts w:ascii="Arial" w:hAnsi="Arial" w:cs="Arial"/>
          <w:snapToGrid w:val="0"/>
          <w:sz w:val="24"/>
        </w:rPr>
      </w:pPr>
    </w:p>
    <w:p w14:paraId="42BA133B" w14:textId="396DC6C8" w:rsidR="00331D16" w:rsidRPr="006304D1"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spacing w:before="0" w:after="0" w:line="360" w:lineRule="auto"/>
        <w:ind w:left="0" w:firstLine="0"/>
        <w:rPr>
          <w:rFonts w:ascii="Arial" w:hAnsi="Arial" w:cs="Arial"/>
        </w:rPr>
      </w:pPr>
      <w:bookmarkStart w:id="25" w:name="_Toc109640572"/>
      <w:r>
        <w:rPr>
          <w:rFonts w:ascii="Arial" w:hAnsi="Arial" w:cs="Arial"/>
        </w:rPr>
        <w:t>Elektronická aukce</w:t>
      </w:r>
      <w:bookmarkEnd w:id="25"/>
    </w:p>
    <w:p w14:paraId="7780963F" w14:textId="77777777" w:rsidR="00331D16" w:rsidRPr="00331D16" w:rsidRDefault="00331D16" w:rsidP="00331D16">
      <w:pPr>
        <w:pStyle w:val="Zkladntext"/>
        <w:widowControl w:val="0"/>
        <w:rPr>
          <w:rFonts w:ascii="Arial" w:hAnsi="Arial" w:cs="Arial"/>
          <w:sz w:val="20"/>
          <w:szCs w:val="20"/>
        </w:rPr>
      </w:pPr>
    </w:p>
    <w:p w14:paraId="731DDCDF" w14:textId="558999B7" w:rsidR="00331D16" w:rsidRPr="00331D16" w:rsidRDefault="00331D16" w:rsidP="00331D16">
      <w:pPr>
        <w:autoSpaceDE w:val="0"/>
        <w:autoSpaceDN w:val="0"/>
        <w:adjustRightInd w:val="0"/>
        <w:spacing w:before="180"/>
        <w:rPr>
          <w:rFonts w:ascii="Arial" w:hAnsi="Arial" w:cs="Arial"/>
          <w:sz w:val="20"/>
          <w:szCs w:val="20"/>
        </w:rPr>
      </w:pPr>
      <w:r w:rsidRPr="00331D16">
        <w:rPr>
          <w:rFonts w:ascii="Arial" w:hAnsi="Arial" w:cs="Arial"/>
          <w:sz w:val="20"/>
          <w:szCs w:val="20"/>
        </w:rPr>
        <w:t xml:space="preserve">Po hodnocení nabídek proběhne v souladu s ust. § 120 a § 121 zákona elektronická aukce (dále též jen „eAukce“). K realizaci eAukce bude využito aukčního systému </w:t>
      </w:r>
      <w:r w:rsidR="00126299">
        <w:rPr>
          <w:rFonts w:ascii="Arial" w:hAnsi="Arial" w:cs="Arial"/>
          <w:sz w:val="20"/>
          <w:szCs w:val="20"/>
        </w:rPr>
        <w:t>TENDERBOX</w:t>
      </w:r>
      <w:r w:rsidRPr="00331D16">
        <w:rPr>
          <w:rFonts w:ascii="Arial" w:hAnsi="Arial" w:cs="Arial"/>
          <w:sz w:val="20"/>
          <w:szCs w:val="20"/>
        </w:rPr>
        <w:t xml:space="preserve">. </w:t>
      </w:r>
      <w:r w:rsidRPr="00331D16">
        <w:rPr>
          <w:rFonts w:ascii="Arial" w:hAnsi="Arial" w:cs="Arial"/>
          <w:sz w:val="20"/>
          <w:szCs w:val="20"/>
          <w:u w:val="single"/>
        </w:rPr>
        <w:t>Jedinou aukční hodnotou elektronické aukce bude celková nabídková cena v Kč bez DPH.</w:t>
      </w:r>
    </w:p>
    <w:p w14:paraId="5BAF4CDF" w14:textId="77777777" w:rsidR="00331D16" w:rsidRPr="00331D16" w:rsidRDefault="00331D16" w:rsidP="00331D16">
      <w:pPr>
        <w:autoSpaceDE w:val="0"/>
        <w:autoSpaceDN w:val="0"/>
        <w:adjustRightInd w:val="0"/>
        <w:rPr>
          <w:rFonts w:ascii="Arial" w:hAnsi="Arial" w:cs="Arial"/>
          <w:sz w:val="20"/>
          <w:szCs w:val="20"/>
        </w:rPr>
      </w:pPr>
    </w:p>
    <w:p w14:paraId="6F24FC92" w14:textId="2869572B" w:rsidR="00331D16" w:rsidRPr="00331D16" w:rsidRDefault="00331D16" w:rsidP="00331D16">
      <w:pPr>
        <w:rPr>
          <w:rFonts w:ascii="Arial" w:hAnsi="Arial" w:cs="Arial"/>
          <w:b/>
          <w:sz w:val="20"/>
          <w:szCs w:val="20"/>
        </w:rPr>
      </w:pPr>
      <w:r w:rsidRPr="00331D16">
        <w:rPr>
          <w:rFonts w:ascii="Arial" w:hAnsi="Arial" w:cs="Arial"/>
          <w:b/>
          <w:sz w:val="20"/>
          <w:szCs w:val="20"/>
        </w:rPr>
        <w:t xml:space="preserve">Podmínky elektronické aukce jsou uvedeny v 00_Priloha_3_Podmínky EA. </w:t>
      </w:r>
    </w:p>
    <w:p w14:paraId="78FA6D03" w14:textId="77777777" w:rsidR="00331D16" w:rsidRPr="00331D16" w:rsidRDefault="00331D16" w:rsidP="00331D16">
      <w:pPr>
        <w:suppressAutoHyphens/>
        <w:spacing w:before="180"/>
        <w:rPr>
          <w:rFonts w:ascii="Arial" w:hAnsi="Arial" w:cs="Arial"/>
          <w:snapToGrid w:val="0"/>
          <w:sz w:val="20"/>
          <w:szCs w:val="20"/>
        </w:rPr>
      </w:pPr>
      <w:r w:rsidRPr="00331D16">
        <w:rPr>
          <w:rFonts w:ascii="Arial" w:hAnsi="Arial" w:cs="Arial"/>
          <w:snapToGrid w:val="0"/>
          <w:sz w:val="20"/>
          <w:szCs w:val="20"/>
        </w:rPr>
        <w:t xml:space="preserve">Po ukončení elektronické aukce budou nabídky seřazeny podle absolutní hodnoty konečné nabídkové ceny v Kč bez DPH od nejnižší po nejvyšší a ekonomicky nejvýhodnější nabídkou je nabídka s nejnižší nabídkovou cenou. </w:t>
      </w:r>
    </w:p>
    <w:p w14:paraId="3A351595" w14:textId="77777777" w:rsidR="00331D16" w:rsidRPr="00331D16" w:rsidRDefault="00331D16" w:rsidP="00331D16">
      <w:pPr>
        <w:rPr>
          <w:rFonts w:ascii="Arial" w:hAnsi="Arial" w:cs="Arial"/>
          <w:snapToGrid w:val="0"/>
          <w:sz w:val="20"/>
          <w:szCs w:val="20"/>
        </w:rPr>
      </w:pPr>
    </w:p>
    <w:p w14:paraId="44C52E3A" w14:textId="37105336" w:rsidR="00476D1C" w:rsidRPr="0034178A" w:rsidRDefault="00331D16" w:rsidP="00331D16">
      <w:pPr>
        <w:pStyle w:val="Odstavecseseznamem"/>
        <w:numPr>
          <w:ilvl w:val="1"/>
          <w:numId w:val="15"/>
        </w:numPr>
        <w:ind w:left="0" w:firstLine="0"/>
        <w:rPr>
          <w:rFonts w:ascii="Arial" w:hAnsi="Arial" w:cs="Arial"/>
          <w:b/>
          <w:color w:val="000000"/>
          <w:sz w:val="20"/>
          <w:szCs w:val="20"/>
          <w:u w:val="single"/>
        </w:rPr>
      </w:pPr>
      <w:r w:rsidRPr="00331D16">
        <w:rPr>
          <w:rFonts w:ascii="Arial" w:hAnsi="Arial" w:cs="Arial"/>
          <w:sz w:val="20"/>
          <w:szCs w:val="20"/>
        </w:rPr>
        <w:t>Po skončení eAukce je dodavatel, který se umístil na 1. pořadí povinen předložit zadavateli smlouvu o dílo a položkov</w:t>
      </w:r>
      <w:r w:rsidR="00BF7C53">
        <w:rPr>
          <w:rFonts w:ascii="Arial" w:hAnsi="Arial" w:cs="Arial"/>
          <w:sz w:val="20"/>
          <w:szCs w:val="20"/>
        </w:rPr>
        <w:t>é</w:t>
      </w:r>
      <w:r w:rsidRPr="00331D16">
        <w:rPr>
          <w:rFonts w:ascii="Arial" w:hAnsi="Arial" w:cs="Arial"/>
          <w:sz w:val="20"/>
          <w:szCs w:val="20"/>
        </w:rPr>
        <w:t xml:space="preserve"> rozpočt</w:t>
      </w:r>
      <w:r w:rsidR="00BF7C53">
        <w:rPr>
          <w:rFonts w:ascii="Arial" w:hAnsi="Arial" w:cs="Arial"/>
          <w:sz w:val="20"/>
          <w:szCs w:val="20"/>
        </w:rPr>
        <w:t>y</w:t>
      </w:r>
      <w:r w:rsidRPr="00331D16">
        <w:rPr>
          <w:rFonts w:ascii="Arial" w:hAnsi="Arial" w:cs="Arial"/>
          <w:sz w:val="20"/>
          <w:szCs w:val="20"/>
        </w:rPr>
        <w:t xml:space="preserve"> upraven</w:t>
      </w:r>
      <w:r w:rsidR="00BF7C53">
        <w:rPr>
          <w:rFonts w:ascii="Arial" w:hAnsi="Arial" w:cs="Arial"/>
          <w:sz w:val="20"/>
          <w:szCs w:val="20"/>
        </w:rPr>
        <w:t>é</w:t>
      </w:r>
      <w:r w:rsidRPr="00331D16">
        <w:rPr>
          <w:rFonts w:ascii="Arial" w:hAnsi="Arial" w:cs="Arial"/>
          <w:sz w:val="20"/>
          <w:szCs w:val="20"/>
        </w:rPr>
        <w:t xml:space="preserve"> tak, aby celková cena odpovídala nabídkové ceně dosažené dodavatelem v aukci. Zadavatel má právo vyzvat k předložení upravené smlouvy a rozpočtu i další dodavatele v pořadí. </w:t>
      </w:r>
    </w:p>
    <w:p w14:paraId="0855110B" w14:textId="3FA60B27" w:rsidR="0034178A" w:rsidRDefault="0034178A" w:rsidP="0034178A">
      <w:pPr>
        <w:rPr>
          <w:rFonts w:ascii="Arial" w:hAnsi="Arial" w:cs="Arial"/>
          <w:b/>
          <w:color w:val="000000"/>
          <w:sz w:val="20"/>
          <w:szCs w:val="20"/>
          <w:u w:val="single"/>
        </w:rPr>
      </w:pPr>
    </w:p>
    <w:p w14:paraId="6006B08E" w14:textId="1EFEC545" w:rsidR="0034178A" w:rsidRDefault="0034178A" w:rsidP="0034178A">
      <w:pPr>
        <w:rPr>
          <w:rFonts w:ascii="Arial" w:hAnsi="Arial" w:cs="Arial"/>
          <w:b/>
          <w:color w:val="000000"/>
          <w:sz w:val="20"/>
          <w:szCs w:val="20"/>
          <w:u w:val="single"/>
        </w:rPr>
      </w:pPr>
    </w:p>
    <w:p w14:paraId="2EE2BBB0" w14:textId="77777777" w:rsidR="00177BD2" w:rsidRPr="0034178A" w:rsidRDefault="00177BD2" w:rsidP="0034178A">
      <w:pPr>
        <w:rPr>
          <w:rFonts w:ascii="Arial" w:hAnsi="Arial" w:cs="Arial"/>
          <w:b/>
          <w:color w:val="000000"/>
          <w:sz w:val="20"/>
          <w:szCs w:val="20"/>
          <w:u w:val="single"/>
        </w:rPr>
      </w:pPr>
    </w:p>
    <w:p w14:paraId="1193C405" w14:textId="77777777" w:rsidR="00331D16" w:rsidRPr="00331D16" w:rsidRDefault="00331D16" w:rsidP="00331D16">
      <w:pPr>
        <w:pStyle w:val="Odstavecseseznamem"/>
        <w:ind w:left="0"/>
        <w:rPr>
          <w:rFonts w:ascii="Arial" w:hAnsi="Arial" w:cs="Arial"/>
          <w:b/>
          <w:color w:val="000000"/>
          <w:sz w:val="20"/>
          <w:szCs w:val="20"/>
          <w:u w:val="single"/>
        </w:rPr>
      </w:pPr>
    </w:p>
    <w:p w14:paraId="5BDB584F" w14:textId="3157EB1C" w:rsidR="00EA5B93" w:rsidRPr="00331D16" w:rsidRDefault="00EA5B93" w:rsidP="003E5561">
      <w:pPr>
        <w:pStyle w:val="Odstavecseseznamem"/>
        <w:numPr>
          <w:ilvl w:val="1"/>
          <w:numId w:val="15"/>
        </w:numPr>
        <w:ind w:left="0" w:firstLine="0"/>
        <w:rPr>
          <w:rFonts w:ascii="Arial" w:hAnsi="Arial" w:cs="Arial"/>
          <w:b/>
          <w:color w:val="000000"/>
          <w:sz w:val="20"/>
          <w:szCs w:val="20"/>
          <w:u w:val="single"/>
        </w:rPr>
      </w:pPr>
      <w:r w:rsidRPr="00331D16">
        <w:rPr>
          <w:rFonts w:ascii="Arial" w:hAnsi="Arial" w:cs="Arial"/>
          <w:b/>
          <w:color w:val="000000"/>
          <w:sz w:val="20"/>
          <w:szCs w:val="20"/>
          <w:u w:val="single"/>
        </w:rPr>
        <w:lastRenderedPageBreak/>
        <w:t>Způsob hodnocení nabídek</w:t>
      </w:r>
      <w:bookmarkEnd w:id="22"/>
      <w:bookmarkEnd w:id="23"/>
    </w:p>
    <w:p w14:paraId="0AA0C0F9" w14:textId="77777777" w:rsidR="00093C09" w:rsidRPr="00331D16" w:rsidRDefault="00093C09" w:rsidP="00183CAB">
      <w:pPr>
        <w:rPr>
          <w:rFonts w:ascii="Arial" w:hAnsi="Arial" w:cs="Arial"/>
          <w:noProof/>
          <w:sz w:val="20"/>
          <w:szCs w:val="20"/>
        </w:rPr>
      </w:pPr>
      <w:r w:rsidRPr="00331D16">
        <w:rPr>
          <w:rFonts w:ascii="Arial" w:hAnsi="Arial" w:cs="Arial"/>
          <w:noProof/>
          <w:sz w:val="20"/>
          <w:szCs w:val="20"/>
        </w:rPr>
        <w:t>Nabídky budou sestaveny vzestupně od nejnižší nabídkové ceny po nabídku s nejvyšší nabídkovou cenou. Nabídka účastníka s nejnižší nabídkovou cenou bude vyhodnocena jako nabídka nejvýhodnější a ekvivalentně pak bude pořadí sestaveno vzestupně s ostatními nabídkami. Před hodnocením však zadavatel, resp. jím ustanovená komise provede úkony spojené s posouzením mimořádně nízké nabídkové ceny.</w:t>
      </w:r>
    </w:p>
    <w:p w14:paraId="5417B685" w14:textId="77777777" w:rsidR="00093C09" w:rsidRPr="00331D16" w:rsidRDefault="00093C09" w:rsidP="00183CAB">
      <w:pPr>
        <w:rPr>
          <w:rFonts w:ascii="Arial" w:hAnsi="Arial" w:cs="Arial"/>
          <w:noProof/>
          <w:sz w:val="20"/>
          <w:szCs w:val="20"/>
        </w:rPr>
      </w:pPr>
    </w:p>
    <w:p w14:paraId="397A03AE" w14:textId="260FAC28" w:rsidR="00EA5B93" w:rsidRDefault="00093C09" w:rsidP="00183CAB">
      <w:pPr>
        <w:rPr>
          <w:rFonts w:ascii="Arial" w:hAnsi="Arial" w:cs="Arial"/>
          <w:b/>
          <w:noProof/>
          <w:sz w:val="20"/>
          <w:szCs w:val="20"/>
        </w:rPr>
      </w:pPr>
      <w:bookmarkStart w:id="26" w:name="_Toc500586116"/>
      <w:bookmarkStart w:id="27" w:name="_Toc500484942"/>
      <w:r w:rsidRPr="00331D16">
        <w:rPr>
          <w:rFonts w:ascii="Arial" w:hAnsi="Arial" w:cs="Arial"/>
          <w:b/>
          <w:noProof/>
          <w:sz w:val="20"/>
          <w:szCs w:val="20"/>
        </w:rPr>
        <w:t>Hodnotit se bude nabídková Cena Díla celkem bez DPH uvedená v</w:t>
      </w:r>
      <w:r w:rsidR="00CD76C7" w:rsidRPr="00331D16">
        <w:rPr>
          <w:rFonts w:ascii="Arial" w:hAnsi="Arial" w:cs="Arial"/>
          <w:b/>
          <w:noProof/>
          <w:sz w:val="20"/>
          <w:szCs w:val="20"/>
        </w:rPr>
        <w:t> Kr</w:t>
      </w:r>
      <w:r w:rsidR="0005537C" w:rsidRPr="00331D16">
        <w:rPr>
          <w:rFonts w:ascii="Arial" w:hAnsi="Arial" w:cs="Arial"/>
          <w:b/>
          <w:noProof/>
          <w:sz w:val="20"/>
          <w:szCs w:val="20"/>
        </w:rPr>
        <w:t>y</w:t>
      </w:r>
      <w:r w:rsidR="00CD76C7" w:rsidRPr="00331D16">
        <w:rPr>
          <w:rFonts w:ascii="Arial" w:hAnsi="Arial" w:cs="Arial"/>
          <w:b/>
          <w:noProof/>
          <w:sz w:val="20"/>
          <w:szCs w:val="20"/>
        </w:rPr>
        <w:t>cím listu nabídky „</w:t>
      </w:r>
      <w:r w:rsidR="00CD76C7" w:rsidRPr="00331D16">
        <w:rPr>
          <w:rFonts w:ascii="Arial" w:hAnsi="Arial" w:cs="Arial"/>
          <w:b/>
          <w:sz w:val="20"/>
          <w:szCs w:val="20"/>
        </w:rPr>
        <w:t xml:space="preserve">Nabídková cena celkem v Kč bez DPH“, která bude rovněž uvedena </w:t>
      </w:r>
      <w:r w:rsidR="00CD76C7" w:rsidRPr="0084569B">
        <w:rPr>
          <w:rFonts w:ascii="Arial" w:hAnsi="Arial" w:cs="Arial"/>
          <w:b/>
          <w:sz w:val="20"/>
          <w:szCs w:val="20"/>
        </w:rPr>
        <w:t xml:space="preserve">v </w:t>
      </w:r>
      <w:r w:rsidRPr="0084569B">
        <w:rPr>
          <w:rFonts w:ascii="Arial" w:hAnsi="Arial" w:cs="Arial"/>
          <w:b/>
          <w:noProof/>
          <w:sz w:val="20"/>
          <w:szCs w:val="20"/>
        </w:rPr>
        <w:t xml:space="preserve">čl. </w:t>
      </w:r>
      <w:r w:rsidR="00980244" w:rsidRPr="0084569B">
        <w:rPr>
          <w:rFonts w:ascii="Arial" w:hAnsi="Arial" w:cs="Arial"/>
          <w:b/>
          <w:noProof/>
          <w:sz w:val="20"/>
          <w:szCs w:val="20"/>
        </w:rPr>
        <w:t>6.1</w:t>
      </w:r>
      <w:r w:rsidRPr="0084569B">
        <w:rPr>
          <w:rFonts w:ascii="Arial" w:hAnsi="Arial" w:cs="Arial"/>
          <w:b/>
          <w:noProof/>
          <w:sz w:val="20"/>
          <w:szCs w:val="20"/>
        </w:rPr>
        <w:t>. smlou</w:t>
      </w:r>
      <w:r w:rsidRPr="00331D16">
        <w:rPr>
          <w:rFonts w:ascii="Arial" w:hAnsi="Arial" w:cs="Arial"/>
          <w:b/>
          <w:noProof/>
          <w:sz w:val="20"/>
          <w:szCs w:val="20"/>
        </w:rPr>
        <w:t>vy</w:t>
      </w:r>
      <w:r w:rsidR="00850E11" w:rsidRPr="00331D16">
        <w:rPr>
          <w:rFonts w:ascii="Arial" w:hAnsi="Arial" w:cs="Arial"/>
          <w:b/>
          <w:noProof/>
          <w:sz w:val="20"/>
          <w:szCs w:val="20"/>
        </w:rPr>
        <w:t>.</w:t>
      </w:r>
      <w:bookmarkEnd w:id="26"/>
      <w:bookmarkEnd w:id="27"/>
    </w:p>
    <w:p w14:paraId="424C3C65" w14:textId="01B5BB92" w:rsidR="00CC000C" w:rsidRDefault="00CC000C" w:rsidP="00183CAB">
      <w:pPr>
        <w:rPr>
          <w:rFonts w:ascii="Arial" w:hAnsi="Arial" w:cs="Arial"/>
          <w:b/>
          <w:noProof/>
          <w:sz w:val="20"/>
          <w:szCs w:val="20"/>
        </w:rPr>
      </w:pPr>
    </w:p>
    <w:p w14:paraId="227DD893" w14:textId="77777777" w:rsidR="00CC000C" w:rsidRPr="00CC000C" w:rsidRDefault="00CC000C" w:rsidP="00CC000C">
      <w:pPr>
        <w:pStyle w:val="Zkladntext"/>
        <w:widowControl w:val="0"/>
        <w:rPr>
          <w:rFonts w:ascii="Arial" w:hAnsi="Arial" w:cs="Arial"/>
          <w:sz w:val="20"/>
          <w:szCs w:val="20"/>
        </w:rPr>
      </w:pPr>
      <w:r w:rsidRPr="00C96F38">
        <w:rPr>
          <w:rFonts w:ascii="Arial" w:hAnsi="Arial" w:cs="Arial"/>
          <w:sz w:val="20"/>
          <w:szCs w:val="20"/>
        </w:rPr>
        <w:t>Výsledek stanovený na základě dokončení elektronické aukce je konečný. V rámci zadávacího řízení nebude dále možné nabídko</w:t>
      </w:r>
      <w:r w:rsidRPr="00CC000C">
        <w:rPr>
          <w:rFonts w:ascii="Arial" w:hAnsi="Arial" w:cs="Arial"/>
          <w:sz w:val="20"/>
          <w:szCs w:val="20"/>
        </w:rPr>
        <w:t>vou cenu jakkoli měnit či o nabídkové ceně jednat.</w:t>
      </w:r>
    </w:p>
    <w:p w14:paraId="50EA4A2E" w14:textId="77777777" w:rsidR="00CC000C" w:rsidRPr="00CC000C" w:rsidRDefault="00CC000C" w:rsidP="00CC000C">
      <w:pPr>
        <w:pStyle w:val="Zkladntext"/>
        <w:widowControl w:val="0"/>
        <w:rPr>
          <w:rFonts w:ascii="Arial" w:hAnsi="Arial" w:cs="Arial"/>
          <w:sz w:val="20"/>
          <w:szCs w:val="20"/>
        </w:rPr>
      </w:pPr>
    </w:p>
    <w:p w14:paraId="472CAB31" w14:textId="4DD5E518" w:rsidR="00CC000C" w:rsidRDefault="00CC000C" w:rsidP="00CC000C">
      <w:pPr>
        <w:pStyle w:val="Zkladntext"/>
        <w:widowControl w:val="0"/>
        <w:rPr>
          <w:rFonts w:ascii="Arial" w:hAnsi="Arial" w:cs="Arial"/>
          <w:sz w:val="20"/>
          <w:szCs w:val="20"/>
        </w:rPr>
      </w:pPr>
      <w:bookmarkStart w:id="28" w:name="_Hlk68005171"/>
      <w:r w:rsidRPr="00CC000C">
        <w:rPr>
          <w:rFonts w:ascii="Arial" w:hAnsi="Arial" w:cs="Arial"/>
          <w:sz w:val="20"/>
          <w:szCs w:val="20"/>
        </w:rPr>
        <w:t xml:space="preserve">V rámci Předběžné </w:t>
      </w:r>
      <w:r w:rsidR="00456F7F" w:rsidRPr="00CC000C">
        <w:rPr>
          <w:rFonts w:ascii="Arial" w:hAnsi="Arial" w:cs="Arial"/>
          <w:sz w:val="20"/>
          <w:szCs w:val="20"/>
        </w:rPr>
        <w:t>součinnosti,</w:t>
      </w:r>
      <w:r w:rsidR="00401B8C">
        <w:rPr>
          <w:rFonts w:ascii="Arial" w:hAnsi="Arial" w:cs="Arial"/>
          <w:sz w:val="20"/>
          <w:szCs w:val="20"/>
        </w:rPr>
        <w:t xml:space="preserve"> popř. na výzvu zadavatele</w:t>
      </w:r>
      <w:r w:rsidRPr="00CC000C">
        <w:rPr>
          <w:rFonts w:ascii="Arial" w:hAnsi="Arial" w:cs="Arial"/>
          <w:sz w:val="20"/>
          <w:szCs w:val="20"/>
        </w:rPr>
        <w:t xml:space="preserve"> následně vybraný dodavatel předloží Soupis</w:t>
      </w:r>
      <w:r w:rsidR="00BF7C53">
        <w:rPr>
          <w:rFonts w:ascii="Arial" w:hAnsi="Arial" w:cs="Arial"/>
          <w:sz w:val="20"/>
          <w:szCs w:val="20"/>
        </w:rPr>
        <w:t>y</w:t>
      </w:r>
      <w:r w:rsidRPr="00CC000C">
        <w:rPr>
          <w:rFonts w:ascii="Arial" w:hAnsi="Arial" w:cs="Arial"/>
          <w:sz w:val="20"/>
          <w:szCs w:val="20"/>
        </w:rPr>
        <w:t xml:space="preserve"> prací a návrh </w:t>
      </w:r>
      <w:r w:rsidR="0084569B">
        <w:rPr>
          <w:rFonts w:ascii="Arial" w:hAnsi="Arial" w:cs="Arial"/>
          <w:sz w:val="20"/>
          <w:szCs w:val="20"/>
        </w:rPr>
        <w:t>smlouvy o dílo</w:t>
      </w:r>
      <w:r w:rsidRPr="00CC000C">
        <w:rPr>
          <w:rFonts w:ascii="Arial" w:hAnsi="Arial" w:cs="Arial"/>
          <w:sz w:val="20"/>
          <w:szCs w:val="20"/>
        </w:rPr>
        <w:t xml:space="preserve"> aktualizovan</w:t>
      </w:r>
      <w:r w:rsidR="00BF7C53">
        <w:rPr>
          <w:rFonts w:ascii="Arial" w:hAnsi="Arial" w:cs="Arial"/>
          <w:sz w:val="20"/>
          <w:szCs w:val="20"/>
        </w:rPr>
        <w:t>é</w:t>
      </w:r>
      <w:r w:rsidRPr="00CC000C">
        <w:rPr>
          <w:rFonts w:ascii="Arial" w:hAnsi="Arial" w:cs="Arial"/>
          <w:sz w:val="20"/>
          <w:szCs w:val="20"/>
        </w:rPr>
        <w:t xml:space="preserve"> dle výsledku elektronické aukce.</w:t>
      </w:r>
    </w:p>
    <w:p w14:paraId="21C2B624" w14:textId="45D2568C" w:rsidR="00024935" w:rsidRDefault="00024935" w:rsidP="00CC000C">
      <w:pPr>
        <w:pStyle w:val="Zkladntext"/>
        <w:widowControl w:val="0"/>
        <w:rPr>
          <w:rFonts w:ascii="Arial" w:hAnsi="Arial" w:cs="Arial"/>
          <w:sz w:val="20"/>
          <w:szCs w:val="20"/>
        </w:rPr>
      </w:pPr>
    </w:p>
    <w:p w14:paraId="314F2009" w14:textId="7BB02C2C" w:rsidR="00024935" w:rsidRDefault="00024935" w:rsidP="00CC000C">
      <w:pPr>
        <w:pStyle w:val="Zkladntext"/>
        <w:widowControl w:val="0"/>
        <w:rPr>
          <w:rFonts w:ascii="Arial" w:hAnsi="Arial" w:cs="Arial"/>
          <w:sz w:val="20"/>
          <w:szCs w:val="20"/>
        </w:rPr>
      </w:pPr>
      <w:r>
        <w:rPr>
          <w:rFonts w:ascii="Arial" w:hAnsi="Arial" w:cs="Arial"/>
          <w:sz w:val="20"/>
          <w:szCs w:val="20"/>
        </w:rPr>
        <w:t>Z</w:t>
      </w:r>
      <w:r w:rsidRPr="00024935">
        <w:rPr>
          <w:rFonts w:ascii="Arial" w:hAnsi="Arial" w:cs="Arial"/>
          <w:sz w:val="20"/>
          <w:szCs w:val="20"/>
        </w:rPr>
        <w:t>adavatel požaduje, aby úprava všech položek položkových rozpočtů byla po konání el. aukce provedena podílem celkové nabídkové ceny dodavatele nabídnuté v elektronické aukci k celkové nabídkové ceně dodavatele uvedené v nabídce pro předběžné hodnocení nabídek</w:t>
      </w:r>
      <w:r>
        <w:rPr>
          <w:rFonts w:ascii="Arial" w:hAnsi="Arial" w:cs="Arial"/>
          <w:sz w:val="20"/>
          <w:szCs w:val="20"/>
        </w:rPr>
        <w:t>.</w:t>
      </w:r>
    </w:p>
    <w:p w14:paraId="3E290D60" w14:textId="77777777" w:rsidR="008F2D20" w:rsidRDefault="008F2D20" w:rsidP="00CC000C">
      <w:pPr>
        <w:pStyle w:val="Zkladntext"/>
        <w:widowControl w:val="0"/>
        <w:rPr>
          <w:rFonts w:ascii="Arial" w:hAnsi="Arial" w:cs="Arial"/>
          <w:sz w:val="20"/>
          <w:szCs w:val="20"/>
        </w:rPr>
      </w:pPr>
    </w:p>
    <w:p w14:paraId="4FFB381E" w14:textId="77777777" w:rsidR="008F2D20" w:rsidRPr="00E61462" w:rsidRDefault="008F2D20" w:rsidP="008F2D20">
      <w:pPr>
        <w:pStyle w:val="Stylodstavecslovan"/>
        <w:tabs>
          <w:tab w:val="clear" w:pos="142"/>
        </w:tabs>
        <w:spacing w:line="276" w:lineRule="auto"/>
        <w:ind w:left="0" w:firstLine="0"/>
        <w:rPr>
          <w:rFonts w:ascii="Arial" w:eastAsia="Times New Roman" w:hAnsi="Arial" w:cs="Arial"/>
          <w:sz w:val="20"/>
          <w:szCs w:val="20"/>
          <w:lang w:bidi="en-US"/>
        </w:rPr>
      </w:pPr>
      <w:bookmarkStart w:id="29" w:name="_Toc96416970"/>
      <w:bookmarkStart w:id="30" w:name="_Toc96932274"/>
      <w:bookmarkStart w:id="31" w:name="_Toc109640573"/>
      <w:r w:rsidRPr="00E61462">
        <w:rPr>
          <w:rFonts w:ascii="Arial" w:eastAsia="Times New Roman" w:hAnsi="Arial" w:cs="Arial"/>
          <w:sz w:val="20"/>
          <w:szCs w:val="20"/>
          <w:lang w:bidi="en-US"/>
        </w:rPr>
        <w:t>„V souladu s doporučením expertní komise Ministerstva pro místní rozvoj ČR, si zadavatel vyhrazuje, že v případě vyloučení ekonomicky nejvhodnějšího dodavatele, dále jako vybraného dodavatele v souladu s § 125 odst. 1 ZZVZ nebude elektronická aukce opakována a zadavatel v takovém případě vyzve k uzavření smlouvy dalšího účastníka zadávacího řízení, a to v pořadí, které vyplývá z výsledku původní elektronické aukce.“</w:t>
      </w:r>
      <w:bookmarkEnd w:id="29"/>
      <w:bookmarkEnd w:id="30"/>
      <w:bookmarkEnd w:id="31"/>
    </w:p>
    <w:p w14:paraId="4F332624" w14:textId="77777777" w:rsidR="008F2D20" w:rsidRPr="009D1503" w:rsidRDefault="008F2D20" w:rsidP="00CC000C">
      <w:pPr>
        <w:pStyle w:val="Zkladntext"/>
        <w:widowControl w:val="0"/>
        <w:rPr>
          <w:rFonts w:ascii="Arial" w:hAnsi="Arial" w:cs="Arial"/>
          <w:sz w:val="20"/>
          <w:szCs w:val="20"/>
        </w:rPr>
      </w:pPr>
    </w:p>
    <w:p w14:paraId="18EBF3B8" w14:textId="626B19F8" w:rsidR="00EA5B93" w:rsidRPr="00331D16" w:rsidRDefault="00EA5B93" w:rsidP="003E5561">
      <w:pPr>
        <w:pStyle w:val="Odstavecseseznamem"/>
        <w:numPr>
          <w:ilvl w:val="1"/>
          <w:numId w:val="15"/>
        </w:numPr>
        <w:ind w:left="0" w:firstLine="0"/>
        <w:rPr>
          <w:rFonts w:ascii="Arial" w:hAnsi="Arial" w:cs="Arial"/>
          <w:b/>
          <w:color w:val="000000"/>
          <w:sz w:val="20"/>
          <w:szCs w:val="20"/>
          <w:u w:val="single"/>
        </w:rPr>
      </w:pPr>
      <w:bookmarkStart w:id="32" w:name="_Toc465852338"/>
      <w:bookmarkStart w:id="33" w:name="_Toc480809378"/>
      <w:bookmarkEnd w:id="28"/>
      <w:r w:rsidRPr="00331D16">
        <w:rPr>
          <w:rFonts w:ascii="Arial" w:hAnsi="Arial" w:cs="Arial"/>
          <w:b/>
          <w:color w:val="000000"/>
          <w:sz w:val="20"/>
          <w:szCs w:val="20"/>
          <w:u w:val="single"/>
        </w:rPr>
        <w:t>Váha kritéria</w:t>
      </w:r>
      <w:bookmarkEnd w:id="32"/>
      <w:bookmarkEnd w:id="33"/>
    </w:p>
    <w:p w14:paraId="388C157C" w14:textId="77AD0449" w:rsidR="00476D1C" w:rsidRPr="00331D16" w:rsidRDefault="001C2814" w:rsidP="00183CAB">
      <w:pPr>
        <w:spacing w:line="360" w:lineRule="auto"/>
        <w:rPr>
          <w:rFonts w:ascii="Arial" w:hAnsi="Arial" w:cs="Arial"/>
          <w:noProof/>
          <w:sz w:val="20"/>
          <w:szCs w:val="20"/>
          <w:highlight w:val="green"/>
        </w:rPr>
      </w:pPr>
      <w:r w:rsidRPr="00331D16">
        <w:rPr>
          <w:rFonts w:ascii="Arial" w:hAnsi="Arial" w:cs="Arial"/>
          <w:noProof/>
          <w:sz w:val="20"/>
          <w:szCs w:val="20"/>
        </w:rPr>
        <w:t>Nabídky budou hodnoceny d</w:t>
      </w:r>
      <w:r w:rsidR="009A30F6" w:rsidRPr="00331D16">
        <w:rPr>
          <w:rFonts w:ascii="Arial" w:hAnsi="Arial" w:cs="Arial"/>
          <w:noProof/>
          <w:sz w:val="20"/>
          <w:szCs w:val="20"/>
        </w:rPr>
        <w:t>le kritéria</w:t>
      </w:r>
      <w:r w:rsidR="00677C87" w:rsidRPr="00331D16">
        <w:rPr>
          <w:rFonts w:ascii="Arial" w:hAnsi="Arial" w:cs="Arial"/>
          <w:noProof/>
          <w:sz w:val="20"/>
          <w:szCs w:val="20"/>
        </w:rPr>
        <w:t xml:space="preserve"> </w:t>
      </w:r>
      <w:r w:rsidR="00EA5B93" w:rsidRPr="00331D16">
        <w:rPr>
          <w:rFonts w:ascii="Arial" w:hAnsi="Arial" w:cs="Arial"/>
          <w:noProof/>
          <w:sz w:val="20"/>
          <w:szCs w:val="20"/>
        </w:rPr>
        <w:t>ekonomické výhodnosti nabídek</w:t>
      </w:r>
      <w:r w:rsidRPr="00331D16">
        <w:rPr>
          <w:rFonts w:ascii="Arial" w:hAnsi="Arial" w:cs="Arial"/>
          <w:noProof/>
          <w:sz w:val="20"/>
          <w:szCs w:val="20"/>
        </w:rPr>
        <w:t xml:space="preserve"> v souladu s ustanovením §</w:t>
      </w:r>
      <w:r w:rsidR="00677C87" w:rsidRPr="00331D16">
        <w:rPr>
          <w:rFonts w:ascii="Arial" w:hAnsi="Arial" w:cs="Arial"/>
          <w:noProof/>
          <w:sz w:val="20"/>
          <w:szCs w:val="20"/>
        </w:rPr>
        <w:t xml:space="preserve"> </w:t>
      </w:r>
      <w:r w:rsidRPr="00331D16">
        <w:rPr>
          <w:rFonts w:ascii="Arial" w:hAnsi="Arial" w:cs="Arial"/>
          <w:noProof/>
          <w:sz w:val="20"/>
          <w:szCs w:val="20"/>
        </w:rPr>
        <w:t>114 odst.</w:t>
      </w:r>
      <w:r w:rsidR="00677C87" w:rsidRPr="00331D16">
        <w:rPr>
          <w:rFonts w:ascii="Arial" w:hAnsi="Arial" w:cs="Arial"/>
          <w:noProof/>
          <w:sz w:val="20"/>
          <w:szCs w:val="20"/>
        </w:rPr>
        <w:t xml:space="preserve"> </w:t>
      </w:r>
      <w:r w:rsidR="009A30F6" w:rsidRPr="00331D16">
        <w:rPr>
          <w:rFonts w:ascii="Arial" w:hAnsi="Arial" w:cs="Arial"/>
          <w:noProof/>
          <w:sz w:val="20"/>
          <w:szCs w:val="20"/>
        </w:rPr>
        <w:t>2</w:t>
      </w:r>
      <w:r w:rsidR="00B26496" w:rsidRPr="00331D16">
        <w:rPr>
          <w:rFonts w:ascii="Arial" w:hAnsi="Arial" w:cs="Arial"/>
          <w:noProof/>
          <w:sz w:val="20"/>
          <w:szCs w:val="20"/>
        </w:rPr>
        <w:t xml:space="preserve"> ZZVZ</w:t>
      </w:r>
      <w:r w:rsidR="009A30F6" w:rsidRPr="00331D16">
        <w:rPr>
          <w:rFonts w:ascii="Arial" w:hAnsi="Arial" w:cs="Arial"/>
          <w:noProof/>
          <w:sz w:val="20"/>
          <w:szCs w:val="20"/>
        </w:rPr>
        <w:t>. Nejnižší nabídková</w:t>
      </w:r>
      <w:r w:rsidRPr="00331D16">
        <w:rPr>
          <w:rFonts w:ascii="Arial" w:hAnsi="Arial" w:cs="Arial"/>
          <w:noProof/>
          <w:sz w:val="20"/>
          <w:szCs w:val="20"/>
        </w:rPr>
        <w:t xml:space="preserve"> cen</w:t>
      </w:r>
      <w:r w:rsidR="009A30F6" w:rsidRPr="00331D16">
        <w:rPr>
          <w:rFonts w:ascii="Arial" w:hAnsi="Arial" w:cs="Arial"/>
          <w:noProof/>
          <w:sz w:val="20"/>
          <w:szCs w:val="20"/>
        </w:rPr>
        <w:t xml:space="preserve">a bude hodnocena </w:t>
      </w:r>
      <w:r w:rsidR="00EA5B93" w:rsidRPr="00331D16">
        <w:rPr>
          <w:rFonts w:ascii="Arial" w:hAnsi="Arial" w:cs="Arial"/>
          <w:noProof/>
          <w:sz w:val="20"/>
          <w:szCs w:val="20"/>
        </w:rPr>
        <w:t>váh</w:t>
      </w:r>
      <w:r w:rsidR="009A30F6" w:rsidRPr="00331D16">
        <w:rPr>
          <w:rFonts w:ascii="Arial" w:hAnsi="Arial" w:cs="Arial"/>
          <w:noProof/>
          <w:sz w:val="20"/>
          <w:szCs w:val="20"/>
        </w:rPr>
        <w:t>ou</w:t>
      </w:r>
      <w:r w:rsidR="00EA5B93" w:rsidRPr="00331D16">
        <w:rPr>
          <w:rFonts w:ascii="Arial" w:hAnsi="Arial" w:cs="Arial"/>
          <w:noProof/>
          <w:sz w:val="20"/>
          <w:szCs w:val="20"/>
        </w:rPr>
        <w:t xml:space="preserve"> 100%.</w:t>
      </w:r>
      <w:bookmarkStart w:id="34" w:name="_Toc449011491"/>
      <w:bookmarkStart w:id="35" w:name="_Toc449946054"/>
      <w:bookmarkStart w:id="36" w:name="_Toc483469128"/>
    </w:p>
    <w:p w14:paraId="7CEC30D3" w14:textId="77777777" w:rsidR="00D0655D" w:rsidRPr="00331D16" w:rsidRDefault="00D0655D" w:rsidP="00D0655D">
      <w:pPr>
        <w:spacing w:before="60"/>
        <w:rPr>
          <w:rFonts w:ascii="Arial" w:hAnsi="Arial" w:cs="Arial"/>
          <w:noProof/>
          <w:sz w:val="20"/>
          <w:szCs w:val="20"/>
          <w:highlight w:val="green"/>
        </w:rPr>
      </w:pPr>
    </w:p>
    <w:bookmarkEnd w:id="34"/>
    <w:bookmarkEnd w:id="35"/>
    <w:bookmarkEnd w:id="36"/>
    <w:p w14:paraId="02859B90" w14:textId="77777777" w:rsidR="005B65B5" w:rsidRPr="00331D16" w:rsidRDefault="005B65B5" w:rsidP="005B65B5">
      <w:pPr>
        <w:pStyle w:val="Odstavecseseznamem"/>
        <w:numPr>
          <w:ilvl w:val="1"/>
          <w:numId w:val="15"/>
        </w:numPr>
        <w:ind w:left="0" w:firstLine="0"/>
        <w:rPr>
          <w:rFonts w:ascii="Arial" w:hAnsi="Arial" w:cs="Arial"/>
          <w:b/>
          <w:color w:val="000000"/>
          <w:sz w:val="20"/>
          <w:szCs w:val="20"/>
          <w:u w:val="single"/>
        </w:rPr>
      </w:pPr>
      <w:r w:rsidRPr="00331D16">
        <w:rPr>
          <w:rFonts w:ascii="Arial" w:hAnsi="Arial" w:cs="Arial"/>
          <w:b/>
          <w:color w:val="000000"/>
          <w:sz w:val="20"/>
          <w:szCs w:val="20"/>
          <w:u w:val="single"/>
        </w:rPr>
        <w:t>Mimořádně nízká nabídková cena dle § 113 ZZVZ</w:t>
      </w:r>
    </w:p>
    <w:p w14:paraId="5AAD88DA" w14:textId="05542076" w:rsidR="005B65B5" w:rsidRDefault="005B65B5" w:rsidP="005B65B5">
      <w:pPr>
        <w:rPr>
          <w:rFonts w:ascii="Arial" w:hAnsi="Arial" w:cs="Arial"/>
          <w:b/>
          <w:color w:val="000000"/>
          <w:sz w:val="20"/>
          <w:szCs w:val="20"/>
        </w:rPr>
      </w:pPr>
      <w:r w:rsidRPr="00331D16">
        <w:rPr>
          <w:rFonts w:ascii="Arial" w:hAnsi="Arial" w:cs="Arial"/>
          <w:color w:val="000000"/>
          <w:sz w:val="20"/>
          <w:szCs w:val="20"/>
        </w:rPr>
        <w:t>Zadavatel přezkoumá nabídky ve vztahu k § 113 ZZVZ a ve vztahu k mimořádně nízké nabídkové ceně</w:t>
      </w:r>
      <w:r w:rsidR="001D4BEA" w:rsidRPr="00331D16">
        <w:rPr>
          <w:rFonts w:ascii="Arial" w:hAnsi="Arial" w:cs="Arial"/>
          <w:b/>
          <w:color w:val="000000"/>
          <w:sz w:val="20"/>
          <w:szCs w:val="20"/>
        </w:rPr>
        <w:t>.</w:t>
      </w:r>
    </w:p>
    <w:p w14:paraId="076E0472" w14:textId="77777777" w:rsidR="00172354" w:rsidRPr="00331D16" w:rsidRDefault="00172354" w:rsidP="005B65B5">
      <w:pPr>
        <w:rPr>
          <w:rFonts w:ascii="Arial" w:hAnsi="Arial" w:cs="Arial"/>
          <w:b/>
          <w:color w:val="000000"/>
          <w:sz w:val="20"/>
          <w:szCs w:val="20"/>
          <w:u w:val="single"/>
        </w:rPr>
      </w:pPr>
    </w:p>
    <w:p w14:paraId="516808C9" w14:textId="47B9FD30" w:rsidR="005F1F02" w:rsidRDefault="005F1F02" w:rsidP="00EA5B93">
      <w:pPr>
        <w:rPr>
          <w:rFonts w:ascii="Arial" w:hAnsi="Arial" w:cs="Arial"/>
        </w:rPr>
      </w:pPr>
    </w:p>
    <w:p w14:paraId="6F8B1C1C" w14:textId="77777777" w:rsidR="00FC6163" w:rsidRPr="00C96F38" w:rsidRDefault="00FC6163" w:rsidP="00FC6163">
      <w:pPr>
        <w:pStyle w:val="NadpisVZ"/>
        <w:numPr>
          <w:ilvl w:val="0"/>
          <w:numId w:val="15"/>
        </w:numPr>
        <w:pBdr>
          <w:top w:val="single" w:sz="4" w:space="1" w:color="auto"/>
          <w:left w:val="single" w:sz="4" w:space="4" w:color="auto"/>
          <w:bottom w:val="single" w:sz="4" w:space="1" w:color="auto"/>
          <w:right w:val="single" w:sz="4" w:space="4" w:color="auto"/>
        </w:pBdr>
        <w:spacing w:before="0" w:after="0" w:line="360" w:lineRule="auto"/>
        <w:ind w:left="0" w:firstLine="0"/>
        <w:rPr>
          <w:rFonts w:ascii="Arial" w:hAnsi="Arial" w:cs="Arial"/>
        </w:rPr>
      </w:pPr>
      <w:bookmarkStart w:id="37" w:name="_Toc67511100"/>
      <w:bookmarkStart w:id="38" w:name="_Toc109640574"/>
      <w:r w:rsidRPr="00C96F38">
        <w:rPr>
          <w:rFonts w:ascii="Arial" w:hAnsi="Arial" w:cs="Arial"/>
        </w:rPr>
        <w:t>Způsob zpracování nabídkové ceny</w:t>
      </w:r>
      <w:bookmarkEnd w:id="37"/>
      <w:bookmarkEnd w:id="38"/>
    </w:p>
    <w:p w14:paraId="46C24B91" w14:textId="77777777" w:rsidR="00FC6163" w:rsidRPr="00C96F38" w:rsidRDefault="00FC6163" w:rsidP="00FC6163">
      <w:pPr>
        <w:pStyle w:val="Zkladntext"/>
        <w:widowControl w:val="0"/>
        <w:rPr>
          <w:rFonts w:ascii="Arial" w:hAnsi="Arial" w:cs="Arial"/>
          <w:sz w:val="22"/>
          <w:szCs w:val="22"/>
        </w:rPr>
      </w:pPr>
    </w:p>
    <w:p w14:paraId="26D9DB02" w14:textId="77777777" w:rsidR="00FC6163" w:rsidRPr="00C96F38" w:rsidRDefault="00FC6163" w:rsidP="00FC6163">
      <w:pPr>
        <w:pStyle w:val="Odstavecseseznamem"/>
        <w:numPr>
          <w:ilvl w:val="1"/>
          <w:numId w:val="15"/>
        </w:numPr>
        <w:ind w:left="0" w:firstLine="0"/>
        <w:rPr>
          <w:rFonts w:ascii="Arial" w:hAnsi="Arial" w:cs="Arial"/>
          <w:b/>
          <w:color w:val="000000"/>
          <w:sz w:val="20"/>
          <w:szCs w:val="20"/>
          <w:u w:val="single"/>
        </w:rPr>
      </w:pPr>
      <w:r w:rsidRPr="00C96F38">
        <w:rPr>
          <w:rFonts w:ascii="Arial" w:hAnsi="Arial" w:cs="Arial"/>
          <w:b/>
          <w:color w:val="000000"/>
          <w:sz w:val="20"/>
          <w:szCs w:val="20"/>
          <w:u w:val="single"/>
        </w:rPr>
        <w:t>Obecné informace</w:t>
      </w:r>
    </w:p>
    <w:p w14:paraId="1F017095" w14:textId="00E1590A" w:rsidR="00FC6163" w:rsidRPr="00160ADC" w:rsidRDefault="00FC6163" w:rsidP="00CC000C">
      <w:pPr>
        <w:pStyle w:val="Zkladntext"/>
        <w:widowControl w:val="0"/>
        <w:rPr>
          <w:rFonts w:ascii="Arial" w:hAnsi="Arial" w:cs="Arial"/>
          <w:b w:val="0"/>
          <w:bCs w:val="0"/>
          <w:sz w:val="20"/>
          <w:szCs w:val="20"/>
        </w:rPr>
      </w:pPr>
      <w:r w:rsidRPr="00160ADC">
        <w:rPr>
          <w:rFonts w:ascii="Arial" w:hAnsi="Arial" w:cs="Arial"/>
          <w:b w:val="0"/>
          <w:bCs w:val="0"/>
          <w:sz w:val="20"/>
          <w:szCs w:val="20"/>
        </w:rPr>
        <w:t>Základem pro stanovení nabídkové ceny jsou jednotkové ceny rozpočtových norem ceníku URS</w:t>
      </w:r>
      <w:r w:rsidR="00171B70" w:rsidRPr="00160ADC">
        <w:rPr>
          <w:rFonts w:ascii="Arial" w:hAnsi="Arial" w:cs="Arial"/>
          <w:b w:val="0"/>
          <w:bCs w:val="0"/>
          <w:sz w:val="20"/>
          <w:szCs w:val="20"/>
        </w:rPr>
        <w:t>.</w:t>
      </w:r>
      <w:r w:rsidRPr="00160ADC">
        <w:rPr>
          <w:rFonts w:ascii="Arial" w:hAnsi="Arial" w:cs="Arial"/>
          <w:b w:val="0"/>
          <w:bCs w:val="0"/>
          <w:sz w:val="20"/>
          <w:szCs w:val="20"/>
        </w:rPr>
        <w:t xml:space="preserve"> </w:t>
      </w:r>
    </w:p>
    <w:p w14:paraId="1548D175" w14:textId="77777777" w:rsidR="00FC6163" w:rsidRPr="00CD37B6" w:rsidRDefault="00FC6163" w:rsidP="00FC6163">
      <w:pPr>
        <w:pStyle w:val="Zkladntext"/>
        <w:widowControl w:val="0"/>
        <w:rPr>
          <w:rFonts w:ascii="Arial" w:hAnsi="Arial" w:cs="Arial"/>
          <w:b w:val="0"/>
          <w:bCs w:val="0"/>
          <w:sz w:val="20"/>
          <w:szCs w:val="20"/>
        </w:rPr>
      </w:pPr>
    </w:p>
    <w:p w14:paraId="25983A5D" w14:textId="21D3ACC8" w:rsidR="00FC6163" w:rsidRPr="000060DB" w:rsidRDefault="00FC6163" w:rsidP="00FC6163">
      <w:pPr>
        <w:pStyle w:val="Zkladntext"/>
        <w:widowControl w:val="0"/>
        <w:rPr>
          <w:rFonts w:ascii="Arial" w:hAnsi="Arial" w:cs="Arial"/>
          <w:b w:val="0"/>
          <w:bCs w:val="0"/>
          <w:sz w:val="20"/>
          <w:szCs w:val="20"/>
        </w:rPr>
      </w:pPr>
      <w:bookmarkStart w:id="39" w:name="_Hlk95718700"/>
      <w:bookmarkStart w:id="40" w:name="_Hlk95718432"/>
      <w:r w:rsidRPr="00CD37B6">
        <w:rPr>
          <w:rFonts w:ascii="Arial" w:hAnsi="Arial" w:cs="Arial"/>
          <w:b w:val="0"/>
          <w:bCs w:val="0"/>
          <w:sz w:val="20"/>
          <w:szCs w:val="20"/>
        </w:rPr>
        <w:t>Účastníci zadávacího řízení svou nabídkovou cenu zpracují tak, že</w:t>
      </w:r>
      <w:r w:rsidR="00CC000C" w:rsidRPr="00CD37B6">
        <w:rPr>
          <w:rFonts w:ascii="Arial" w:hAnsi="Arial" w:cs="Arial"/>
          <w:b w:val="0"/>
          <w:bCs w:val="0"/>
          <w:sz w:val="20"/>
          <w:szCs w:val="20"/>
        </w:rPr>
        <w:t xml:space="preserve"> vyplní všechny položky </w:t>
      </w:r>
      <w:r w:rsidR="00CD37B6" w:rsidRPr="00CD37B6">
        <w:rPr>
          <w:rFonts w:ascii="Arial" w:hAnsi="Arial" w:cs="Arial"/>
          <w:b w:val="0"/>
          <w:bCs w:val="0"/>
          <w:sz w:val="20"/>
          <w:szCs w:val="20"/>
        </w:rPr>
        <w:t>Soupisu stavebních prací, dodávek a služeb</w:t>
      </w:r>
      <w:r w:rsidR="00CD37B6">
        <w:rPr>
          <w:rFonts w:ascii="Arial" w:hAnsi="Arial" w:cs="Arial"/>
          <w:b w:val="0"/>
          <w:bCs w:val="0"/>
          <w:sz w:val="20"/>
          <w:szCs w:val="20"/>
        </w:rPr>
        <w:t xml:space="preserve"> souboru s náz</w:t>
      </w:r>
      <w:r w:rsidR="00CD37B6" w:rsidRPr="000060DB">
        <w:rPr>
          <w:rFonts w:ascii="Arial" w:hAnsi="Arial" w:cs="Arial"/>
          <w:b w:val="0"/>
          <w:bCs w:val="0"/>
          <w:sz w:val="20"/>
          <w:szCs w:val="20"/>
        </w:rPr>
        <w:t xml:space="preserve">vem </w:t>
      </w:r>
      <w:r w:rsidR="003F0463" w:rsidRPr="000060DB">
        <w:rPr>
          <w:rFonts w:ascii="Arial" w:hAnsi="Arial" w:cs="Arial"/>
          <w:b w:val="0"/>
          <w:bCs w:val="0"/>
          <w:sz w:val="20"/>
          <w:szCs w:val="20"/>
        </w:rPr>
        <w:t>01_Priloha_4</w:t>
      </w:r>
      <w:r w:rsidR="00CD37B6" w:rsidRPr="000060DB">
        <w:rPr>
          <w:rFonts w:ascii="Arial" w:hAnsi="Arial" w:cs="Arial"/>
          <w:b w:val="0"/>
          <w:bCs w:val="0"/>
          <w:sz w:val="20"/>
          <w:szCs w:val="20"/>
        </w:rPr>
        <w:t>_</w:t>
      </w:r>
      <w:r w:rsidR="003F0463" w:rsidRPr="000060DB">
        <w:rPr>
          <w:rFonts w:ascii="Arial" w:hAnsi="Arial" w:cs="Arial"/>
          <w:b w:val="0"/>
          <w:bCs w:val="0"/>
          <w:sz w:val="20"/>
          <w:szCs w:val="20"/>
        </w:rPr>
        <w:t>Soupis praci a dodavek</w:t>
      </w:r>
      <w:r w:rsidR="00CD37B6" w:rsidRPr="000060DB">
        <w:rPr>
          <w:rFonts w:ascii="Arial" w:hAnsi="Arial" w:cs="Arial"/>
          <w:b w:val="0"/>
          <w:bCs w:val="0"/>
          <w:sz w:val="20"/>
          <w:szCs w:val="20"/>
        </w:rPr>
        <w:t>_</w:t>
      </w:r>
      <w:r w:rsidR="003F0463" w:rsidRPr="000060DB">
        <w:rPr>
          <w:rFonts w:ascii="Arial" w:hAnsi="Arial" w:cs="Arial"/>
          <w:b w:val="0"/>
          <w:bCs w:val="0"/>
          <w:sz w:val="20"/>
          <w:szCs w:val="20"/>
        </w:rPr>
        <w:t>Vedení VVN</w:t>
      </w:r>
      <w:r w:rsidR="00CD37B6" w:rsidRPr="000060DB">
        <w:rPr>
          <w:rFonts w:ascii="Arial" w:hAnsi="Arial" w:cs="Arial"/>
          <w:b w:val="0"/>
          <w:bCs w:val="0"/>
          <w:sz w:val="20"/>
          <w:szCs w:val="20"/>
        </w:rPr>
        <w:t xml:space="preserve"> a uvedou</w:t>
      </w:r>
      <w:r w:rsidR="00824373" w:rsidRPr="000060DB">
        <w:rPr>
          <w:rFonts w:ascii="Arial" w:hAnsi="Arial" w:cs="Arial"/>
          <w:b w:val="0"/>
          <w:bCs w:val="0"/>
          <w:sz w:val="20"/>
          <w:szCs w:val="20"/>
        </w:rPr>
        <w:t xml:space="preserve"> jako jednu částku</w:t>
      </w:r>
      <w:r w:rsidR="00160ADC" w:rsidRPr="000060DB">
        <w:rPr>
          <w:rFonts w:ascii="Arial" w:hAnsi="Arial" w:cs="Arial"/>
          <w:b w:val="0"/>
          <w:bCs w:val="0"/>
          <w:sz w:val="20"/>
          <w:szCs w:val="20"/>
        </w:rPr>
        <w:t xml:space="preserve"> </w:t>
      </w:r>
      <w:r w:rsidR="00824373" w:rsidRPr="000060DB">
        <w:rPr>
          <w:rFonts w:ascii="Arial" w:hAnsi="Arial" w:cs="Arial"/>
          <w:b w:val="0"/>
          <w:bCs w:val="0"/>
          <w:sz w:val="20"/>
          <w:szCs w:val="20"/>
        </w:rPr>
        <w:t>v Krycím listu</w:t>
      </w:r>
      <w:bookmarkEnd w:id="39"/>
      <w:r w:rsidR="00824373" w:rsidRPr="000060DB">
        <w:rPr>
          <w:rFonts w:ascii="Arial" w:hAnsi="Arial" w:cs="Arial"/>
          <w:b w:val="0"/>
          <w:bCs w:val="0"/>
          <w:sz w:val="20"/>
          <w:szCs w:val="20"/>
        </w:rPr>
        <w:t>.</w:t>
      </w:r>
      <w:ins w:id="41" w:author="Popelková, Lenka" w:date="2022-09-26T08:25:00Z">
        <w:r w:rsidR="00AB19B8">
          <w:rPr>
            <w:rFonts w:ascii="Arial" w:hAnsi="Arial" w:cs="Arial"/>
            <w:b w:val="0"/>
            <w:bCs w:val="0"/>
            <w:sz w:val="20"/>
            <w:szCs w:val="20"/>
          </w:rPr>
          <w:t xml:space="preserve"> K tomuto Soupisu prací účastníci nacení ještě dva dílčí Soupi</w:t>
        </w:r>
      </w:ins>
      <w:ins w:id="42" w:author="Popelková, Lenka" w:date="2022-09-26T08:26:00Z">
        <w:r w:rsidR="00AB19B8">
          <w:rPr>
            <w:rFonts w:ascii="Arial" w:hAnsi="Arial" w:cs="Arial"/>
            <w:b w:val="0"/>
            <w:bCs w:val="0"/>
            <w:sz w:val="20"/>
            <w:szCs w:val="20"/>
          </w:rPr>
          <w:t xml:space="preserve">sy </w:t>
        </w:r>
        <w:r w:rsidR="00AB19B8" w:rsidRPr="00AB19B8">
          <w:rPr>
            <w:rFonts w:ascii="Arial" w:hAnsi="Arial" w:cs="Arial"/>
            <w:b w:val="0"/>
            <w:bCs w:val="0"/>
            <w:sz w:val="20"/>
            <w:szCs w:val="20"/>
          </w:rPr>
          <w:t xml:space="preserve">V556 – Vymena vedeni Vyskov </w:t>
        </w:r>
      </w:ins>
      <w:ins w:id="43" w:author="Popelková, Lenka" w:date="2022-09-26T08:28:00Z">
        <w:r w:rsidR="00AB19B8">
          <w:rPr>
            <w:rFonts w:ascii="Arial" w:hAnsi="Arial" w:cs="Arial"/>
            <w:b w:val="0"/>
            <w:bCs w:val="0"/>
            <w:sz w:val="20"/>
            <w:szCs w:val="20"/>
          </w:rPr>
          <w:t>–</w:t>
        </w:r>
      </w:ins>
      <w:ins w:id="44" w:author="Popelková, Lenka" w:date="2022-09-26T08:26:00Z">
        <w:r w:rsidR="00AB19B8" w:rsidRPr="00AB19B8">
          <w:rPr>
            <w:rFonts w:ascii="Arial" w:hAnsi="Arial" w:cs="Arial"/>
            <w:b w:val="0"/>
            <w:bCs w:val="0"/>
            <w:sz w:val="20"/>
            <w:szCs w:val="20"/>
          </w:rPr>
          <w:t xml:space="preserve"> V</w:t>
        </w:r>
      </w:ins>
      <w:ins w:id="45" w:author="Popelková, Lenka" w:date="2022-09-26T08:27:00Z">
        <w:r w:rsidR="00AB19B8" w:rsidRPr="00AB19B8">
          <w:rPr>
            <w:rFonts w:ascii="Arial" w:hAnsi="Arial" w:cs="Arial"/>
            <w:b w:val="0"/>
            <w:bCs w:val="0"/>
            <w:sz w:val="20"/>
            <w:szCs w:val="20"/>
          </w:rPr>
          <w:t>V</w:t>
        </w:r>
      </w:ins>
      <w:ins w:id="46" w:author="Popelková, Lenka" w:date="2022-09-26T08:28:00Z">
        <w:r w:rsidR="00AB19B8">
          <w:rPr>
            <w:rFonts w:ascii="Arial" w:hAnsi="Arial" w:cs="Arial"/>
            <w:b w:val="0"/>
            <w:bCs w:val="0"/>
            <w:sz w:val="20"/>
            <w:szCs w:val="20"/>
          </w:rPr>
          <w:t xml:space="preserve"> a </w:t>
        </w:r>
        <w:r w:rsidR="00AB19B8" w:rsidRPr="00AB19B8">
          <w:rPr>
            <w:rFonts w:ascii="Arial" w:hAnsi="Arial" w:cs="Arial"/>
            <w:b w:val="0"/>
            <w:bCs w:val="0"/>
            <w:sz w:val="20"/>
            <w:szCs w:val="20"/>
          </w:rPr>
          <w:t xml:space="preserve">V556 – Vymena vedeni Prostejov </w:t>
        </w:r>
      </w:ins>
      <w:ins w:id="47" w:author="Popelková, Lenka" w:date="2022-09-26T08:29:00Z">
        <w:r w:rsidR="00AB19B8">
          <w:rPr>
            <w:rFonts w:ascii="Arial" w:hAnsi="Arial" w:cs="Arial"/>
            <w:b w:val="0"/>
            <w:bCs w:val="0"/>
            <w:sz w:val="20"/>
            <w:szCs w:val="20"/>
          </w:rPr>
          <w:t>–</w:t>
        </w:r>
      </w:ins>
      <w:ins w:id="48" w:author="Popelková, Lenka" w:date="2022-09-26T08:28:00Z">
        <w:r w:rsidR="00AB19B8" w:rsidRPr="00AB19B8">
          <w:rPr>
            <w:rFonts w:ascii="Arial" w:hAnsi="Arial" w:cs="Arial"/>
            <w:b w:val="0"/>
            <w:bCs w:val="0"/>
            <w:sz w:val="20"/>
            <w:szCs w:val="20"/>
          </w:rPr>
          <w:t xml:space="preserve"> VV</w:t>
        </w:r>
      </w:ins>
      <w:ins w:id="49" w:author="Popelková, Lenka" w:date="2022-09-26T08:29:00Z">
        <w:r w:rsidR="00AB19B8">
          <w:rPr>
            <w:rFonts w:ascii="Arial" w:hAnsi="Arial" w:cs="Arial"/>
            <w:b w:val="0"/>
            <w:bCs w:val="0"/>
            <w:sz w:val="20"/>
            <w:szCs w:val="20"/>
          </w:rPr>
          <w:t>.</w:t>
        </w:r>
      </w:ins>
    </w:p>
    <w:bookmarkEnd w:id="40"/>
    <w:p w14:paraId="4ACEDCEE" w14:textId="77777777" w:rsidR="00FE0F97" w:rsidRPr="00160ADC" w:rsidRDefault="00FE0F97" w:rsidP="00FC6163">
      <w:pPr>
        <w:pStyle w:val="Zkladntext"/>
        <w:widowControl w:val="0"/>
        <w:rPr>
          <w:rFonts w:ascii="Arial" w:hAnsi="Arial" w:cs="Arial"/>
          <w:b w:val="0"/>
          <w:bCs w:val="0"/>
          <w:sz w:val="20"/>
          <w:szCs w:val="20"/>
        </w:rPr>
      </w:pPr>
    </w:p>
    <w:p w14:paraId="30ADEE39" w14:textId="3F24D477" w:rsidR="00FC6163" w:rsidRPr="00CC6F6F" w:rsidRDefault="00FC6163" w:rsidP="00FC6163">
      <w:pPr>
        <w:pStyle w:val="Zkladntext"/>
        <w:widowControl w:val="0"/>
        <w:rPr>
          <w:rFonts w:ascii="Arial" w:hAnsi="Arial" w:cs="Arial"/>
          <w:b w:val="0"/>
          <w:bCs w:val="0"/>
          <w:sz w:val="20"/>
          <w:szCs w:val="20"/>
        </w:rPr>
      </w:pPr>
      <w:r w:rsidRPr="00C96F38">
        <w:rPr>
          <w:rFonts w:ascii="Arial" w:hAnsi="Arial" w:cs="Arial"/>
          <w:b w:val="0"/>
          <w:bCs w:val="0"/>
          <w:sz w:val="20"/>
          <w:szCs w:val="20"/>
        </w:rPr>
        <w:t>Účastníci zadávacího řízení jsou povinni nabídnout takov</w:t>
      </w:r>
      <w:r w:rsidR="00CC000C">
        <w:rPr>
          <w:rFonts w:ascii="Arial" w:hAnsi="Arial" w:cs="Arial"/>
          <w:b w:val="0"/>
          <w:bCs w:val="0"/>
          <w:sz w:val="20"/>
          <w:szCs w:val="20"/>
        </w:rPr>
        <w:t>é jednotkové ceny</w:t>
      </w:r>
      <w:r w:rsidRPr="00C96F38">
        <w:rPr>
          <w:rFonts w:ascii="Arial" w:hAnsi="Arial" w:cs="Arial"/>
          <w:b w:val="0"/>
          <w:bCs w:val="0"/>
          <w:sz w:val="20"/>
          <w:szCs w:val="20"/>
        </w:rPr>
        <w:t xml:space="preserve">, že v souhrnu bude plnění na základě </w:t>
      </w:r>
      <w:r w:rsidR="00CC000C">
        <w:rPr>
          <w:rFonts w:ascii="Arial" w:hAnsi="Arial" w:cs="Arial"/>
          <w:b w:val="0"/>
          <w:bCs w:val="0"/>
          <w:sz w:val="20"/>
          <w:szCs w:val="20"/>
        </w:rPr>
        <w:t>smlouvy o dílo</w:t>
      </w:r>
      <w:r w:rsidRPr="00C96F38">
        <w:rPr>
          <w:rFonts w:ascii="Arial" w:hAnsi="Arial" w:cs="Arial"/>
          <w:b w:val="0"/>
          <w:bCs w:val="0"/>
          <w:sz w:val="20"/>
          <w:szCs w:val="20"/>
        </w:rPr>
        <w:t xml:space="preserve"> poskytováno za cenu, která musí obsahovat přiměřený zisk a veškeré náklady k realizaci předmětu veřejné zakáz</w:t>
      </w:r>
      <w:r w:rsidRPr="00CC6F6F">
        <w:rPr>
          <w:rFonts w:ascii="Arial" w:hAnsi="Arial" w:cs="Arial"/>
          <w:b w:val="0"/>
          <w:bCs w:val="0"/>
          <w:sz w:val="20"/>
          <w:szCs w:val="20"/>
        </w:rPr>
        <w:t xml:space="preserve">ky včetně nákladů souvisejících (např. daně, pojištění, veškeré dopravní náklady, zvýšené náklady vyplývající z obchodních podmínek apod.). Nabídková cena musí respektovat strukturu stanovenou zadavatelem. </w:t>
      </w:r>
    </w:p>
    <w:p w14:paraId="1B98DBBF" w14:textId="77777777" w:rsidR="00FC6163" w:rsidRDefault="00FC6163" w:rsidP="00FC6163">
      <w:pPr>
        <w:pStyle w:val="Zkladntext"/>
        <w:widowControl w:val="0"/>
        <w:rPr>
          <w:rFonts w:ascii="Arial" w:hAnsi="Arial" w:cs="Arial"/>
          <w:b w:val="0"/>
          <w:bCs w:val="0"/>
          <w:sz w:val="20"/>
          <w:szCs w:val="20"/>
        </w:rPr>
      </w:pPr>
    </w:p>
    <w:p w14:paraId="5232FC76" w14:textId="77777777" w:rsidR="00FC6163" w:rsidRPr="00CC6F6F" w:rsidRDefault="00FC6163" w:rsidP="00FC6163">
      <w:pPr>
        <w:pStyle w:val="Odstavecseseznamem"/>
        <w:numPr>
          <w:ilvl w:val="1"/>
          <w:numId w:val="15"/>
        </w:numPr>
        <w:ind w:left="0" w:firstLine="0"/>
        <w:rPr>
          <w:rFonts w:ascii="Arial" w:hAnsi="Arial" w:cs="Arial"/>
          <w:b/>
          <w:color w:val="000000"/>
          <w:sz w:val="20"/>
          <w:szCs w:val="20"/>
          <w:u w:val="single"/>
        </w:rPr>
      </w:pPr>
      <w:r w:rsidRPr="00CC6F6F">
        <w:rPr>
          <w:rFonts w:ascii="Arial" w:hAnsi="Arial" w:cs="Arial"/>
          <w:b/>
          <w:color w:val="000000"/>
          <w:sz w:val="20"/>
          <w:szCs w:val="20"/>
          <w:u w:val="single"/>
        </w:rPr>
        <w:t>Podmínky změny nabídkové ceny</w:t>
      </w:r>
    </w:p>
    <w:p w14:paraId="090C1F0D" w14:textId="77777777" w:rsidR="00FC6163" w:rsidRPr="00C96F38" w:rsidRDefault="00FC6163" w:rsidP="00FC6163">
      <w:pPr>
        <w:pStyle w:val="Zkladntext"/>
        <w:widowControl w:val="0"/>
        <w:rPr>
          <w:rFonts w:ascii="Arial" w:hAnsi="Arial" w:cs="Arial"/>
          <w:b w:val="0"/>
          <w:bCs w:val="0"/>
          <w:sz w:val="20"/>
          <w:szCs w:val="20"/>
        </w:rPr>
      </w:pPr>
      <w:r w:rsidRPr="00CC6F6F">
        <w:rPr>
          <w:rFonts w:ascii="Arial" w:hAnsi="Arial" w:cs="Arial"/>
          <w:b w:val="0"/>
          <w:bCs w:val="0"/>
          <w:sz w:val="20"/>
          <w:szCs w:val="20"/>
        </w:rPr>
        <w:t>K nabídkové ceně bude účtována sazba DPH v zákonné výši. S ohledem na skutečnost, že nabídková cena se uvádí b</w:t>
      </w:r>
      <w:r w:rsidRPr="00C96F38">
        <w:rPr>
          <w:rFonts w:ascii="Arial" w:hAnsi="Arial" w:cs="Arial"/>
          <w:b w:val="0"/>
          <w:bCs w:val="0"/>
          <w:sz w:val="20"/>
          <w:szCs w:val="20"/>
        </w:rPr>
        <w:t>ez DPH, nepředstavuje změna sazby DPH změnu nabídkové ceny.</w:t>
      </w:r>
    </w:p>
    <w:p w14:paraId="310FE394" w14:textId="77777777" w:rsidR="00FC6163" w:rsidRPr="00C96F38" w:rsidRDefault="00FC6163" w:rsidP="00FC6163">
      <w:pPr>
        <w:pStyle w:val="Zkladntext"/>
        <w:widowControl w:val="0"/>
        <w:rPr>
          <w:rFonts w:ascii="Arial" w:hAnsi="Arial" w:cs="Arial"/>
          <w:b w:val="0"/>
          <w:bCs w:val="0"/>
          <w:sz w:val="20"/>
          <w:szCs w:val="20"/>
        </w:rPr>
      </w:pPr>
    </w:p>
    <w:p w14:paraId="5B5A2263" w14:textId="728CA3BB" w:rsidR="00FC6163" w:rsidRDefault="00FC6163" w:rsidP="00FC6163">
      <w:pPr>
        <w:pStyle w:val="Zkladntext"/>
        <w:widowControl w:val="0"/>
        <w:rPr>
          <w:rFonts w:ascii="Arial" w:hAnsi="Arial" w:cs="Arial"/>
          <w:b w:val="0"/>
          <w:bCs w:val="0"/>
          <w:sz w:val="20"/>
          <w:szCs w:val="20"/>
        </w:rPr>
      </w:pPr>
      <w:r w:rsidRPr="00C96F38">
        <w:rPr>
          <w:rFonts w:ascii="Arial" w:hAnsi="Arial" w:cs="Arial"/>
          <w:b w:val="0"/>
          <w:bCs w:val="0"/>
          <w:sz w:val="20"/>
          <w:szCs w:val="20"/>
        </w:rPr>
        <w:t xml:space="preserve">Další podmínky změny nabídkové ceny jsou uvedeny ve vzoru </w:t>
      </w:r>
      <w:r w:rsidR="00CC000C">
        <w:rPr>
          <w:rFonts w:ascii="Arial" w:hAnsi="Arial" w:cs="Arial"/>
          <w:b w:val="0"/>
          <w:bCs w:val="0"/>
          <w:sz w:val="20"/>
          <w:szCs w:val="20"/>
        </w:rPr>
        <w:t>smlouvy o dílo</w:t>
      </w:r>
      <w:r w:rsidRPr="00C96F38">
        <w:rPr>
          <w:rStyle w:val="Odkaznakoment"/>
          <w:b w:val="0"/>
          <w:bCs w:val="0"/>
        </w:rPr>
        <w:t>.</w:t>
      </w:r>
      <w:r w:rsidRPr="00CC6F6F">
        <w:rPr>
          <w:rFonts w:ascii="Arial" w:hAnsi="Arial" w:cs="Arial"/>
          <w:b w:val="0"/>
          <w:bCs w:val="0"/>
          <w:sz w:val="20"/>
          <w:szCs w:val="20"/>
        </w:rPr>
        <w:t xml:space="preserve"> </w:t>
      </w:r>
    </w:p>
    <w:p w14:paraId="4532E37E" w14:textId="77777777" w:rsidR="00FC6163" w:rsidRPr="006304D1" w:rsidRDefault="00FC6163" w:rsidP="00EA5B93">
      <w:pPr>
        <w:rPr>
          <w:rFonts w:ascii="Arial" w:hAnsi="Arial" w:cs="Arial"/>
        </w:rPr>
      </w:pPr>
    </w:p>
    <w:p w14:paraId="60DB57B4" w14:textId="5976A625" w:rsidR="00331D16" w:rsidRPr="000C00CB" w:rsidRDefault="00B7149B"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50" w:name="_Toc109640575"/>
      <w:r>
        <w:rPr>
          <w:rFonts w:ascii="Arial" w:hAnsi="Arial" w:cs="Arial"/>
        </w:rPr>
        <w:lastRenderedPageBreak/>
        <w:t>Uveřejnění</w:t>
      </w:r>
      <w:r w:rsidR="00331D16" w:rsidRPr="000C00CB">
        <w:rPr>
          <w:rFonts w:ascii="Arial" w:hAnsi="Arial" w:cs="Arial"/>
        </w:rPr>
        <w:t xml:space="preserve"> zadávací dokumentace</w:t>
      </w:r>
      <w:bookmarkEnd w:id="50"/>
      <w:r w:rsidR="00331D16" w:rsidRPr="000C00CB">
        <w:rPr>
          <w:rFonts w:ascii="Arial" w:hAnsi="Arial" w:cs="Arial"/>
        </w:rPr>
        <w:t xml:space="preserve"> </w:t>
      </w:r>
    </w:p>
    <w:p w14:paraId="59C08F32" w14:textId="77777777" w:rsidR="00331D16" w:rsidRPr="000C00CB" w:rsidRDefault="00331D16" w:rsidP="00331D16">
      <w:pPr>
        <w:keepNext/>
        <w:keepLines/>
        <w:rPr>
          <w:rFonts w:ascii="Arial" w:hAnsi="Arial" w:cs="Arial"/>
          <w:b/>
          <w:highlight w:val="green"/>
        </w:rPr>
      </w:pPr>
      <w:bookmarkStart w:id="51" w:name="_Toc304446824"/>
      <w:bookmarkStart w:id="52" w:name="_Toc314828813"/>
    </w:p>
    <w:p w14:paraId="4D57A817" w14:textId="7CEC65F5" w:rsidR="00331D16" w:rsidRPr="007464DB" w:rsidRDefault="00331D16" w:rsidP="00331D16">
      <w:pPr>
        <w:rPr>
          <w:rFonts w:ascii="Arial" w:hAnsi="Arial" w:cs="Arial"/>
          <w:b/>
          <w:sz w:val="20"/>
          <w:szCs w:val="20"/>
          <w:u w:val="single"/>
        </w:rPr>
      </w:pPr>
      <w:r w:rsidRPr="007464DB">
        <w:rPr>
          <w:rFonts w:ascii="Arial" w:hAnsi="Arial" w:cs="Arial"/>
          <w:sz w:val="20"/>
          <w:szCs w:val="20"/>
        </w:rPr>
        <w:t xml:space="preserve">Zadávací dokumentace je kompletně, neomezeně a dálkově přístupná uveřejněna na profilu </w:t>
      </w:r>
      <w:r w:rsidRPr="004F4D50">
        <w:rPr>
          <w:rFonts w:ascii="Arial" w:hAnsi="Arial" w:cs="Arial"/>
          <w:sz w:val="20"/>
          <w:szCs w:val="20"/>
        </w:rPr>
        <w:t>zadavatele</w:t>
      </w:r>
      <w:r w:rsidR="005965FA">
        <w:rPr>
          <w:rFonts w:ascii="Arial" w:hAnsi="Arial" w:cs="Arial"/>
          <w:sz w:val="20"/>
          <w:szCs w:val="20"/>
        </w:rPr>
        <w:t>.</w:t>
      </w:r>
      <w:r w:rsidRPr="004F4D50">
        <w:rPr>
          <w:rFonts w:ascii="Arial" w:hAnsi="Arial" w:cs="Arial"/>
          <w:sz w:val="20"/>
          <w:szCs w:val="20"/>
        </w:rPr>
        <w:t xml:space="preserve"> </w:t>
      </w:r>
      <w:r w:rsidR="005965FA">
        <w:rPr>
          <w:rFonts w:ascii="Arial" w:hAnsi="Arial" w:cs="Arial"/>
          <w:sz w:val="20"/>
          <w:szCs w:val="20"/>
        </w:rPr>
        <w:t>Z</w:t>
      </w:r>
      <w:r w:rsidRPr="004F4D50">
        <w:rPr>
          <w:rFonts w:ascii="Arial" w:hAnsi="Arial" w:cs="Arial"/>
          <w:sz w:val="20"/>
          <w:szCs w:val="20"/>
        </w:rPr>
        <w:t>adávací dokumentace byla uveřejněna na profilu zadavatele:</w:t>
      </w:r>
      <w:r w:rsidRPr="004F4D50">
        <w:rPr>
          <w:rFonts w:ascii="Arial" w:hAnsi="Arial" w:cs="Arial"/>
          <w:b/>
          <w:bCs/>
          <w:noProof/>
          <w:sz w:val="20"/>
          <w:szCs w:val="20"/>
        </w:rPr>
        <w:t xml:space="preserve"> https://ezak.eon.cz.</w:t>
      </w:r>
    </w:p>
    <w:p w14:paraId="36D853F8" w14:textId="65BCE9BA" w:rsidR="00331D16" w:rsidRDefault="00331D16" w:rsidP="00331D16">
      <w:pPr>
        <w:rPr>
          <w:rFonts w:ascii="Arial" w:hAnsi="Arial" w:cs="Arial"/>
          <w:sz w:val="20"/>
          <w:szCs w:val="20"/>
        </w:rPr>
      </w:pPr>
    </w:p>
    <w:p w14:paraId="241A343A"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53" w:name="_Toc11151424"/>
      <w:bookmarkStart w:id="54" w:name="_Toc63781498"/>
      <w:bookmarkStart w:id="55" w:name="_Toc109640576"/>
      <w:bookmarkEnd w:id="51"/>
      <w:bookmarkEnd w:id="52"/>
      <w:r w:rsidRPr="000C00CB">
        <w:rPr>
          <w:rFonts w:ascii="Arial" w:hAnsi="Arial" w:cs="Arial"/>
        </w:rPr>
        <w:t>Hodnotící komise</w:t>
      </w:r>
      <w:bookmarkEnd w:id="53"/>
      <w:bookmarkEnd w:id="54"/>
      <w:bookmarkEnd w:id="55"/>
      <w:r w:rsidRPr="000C00CB">
        <w:rPr>
          <w:rFonts w:ascii="Arial" w:hAnsi="Arial" w:cs="Arial"/>
        </w:rPr>
        <w:t xml:space="preserve"> </w:t>
      </w:r>
    </w:p>
    <w:p w14:paraId="1C525476" w14:textId="77777777" w:rsidR="00331D16" w:rsidRPr="000C00CB" w:rsidRDefault="00331D16" w:rsidP="00331D16">
      <w:pPr>
        <w:rPr>
          <w:rFonts w:ascii="Arial" w:hAnsi="Arial" w:cs="Arial"/>
          <w:noProof/>
        </w:rPr>
      </w:pPr>
    </w:p>
    <w:p w14:paraId="1D7EFFF9"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Zadavatel si vyhrazuje právo, že pro posouzení a hodnocení předběžných nabídek může pověřit zvláštní komisi.</w:t>
      </w:r>
    </w:p>
    <w:p w14:paraId="2C2EA36A" w14:textId="77777777" w:rsidR="00331D16" w:rsidRPr="007464DB" w:rsidRDefault="00331D16" w:rsidP="00331D16">
      <w:pPr>
        <w:rPr>
          <w:rFonts w:ascii="Arial" w:hAnsi="Arial" w:cs="Arial"/>
          <w:sz w:val="20"/>
          <w:szCs w:val="20"/>
        </w:rPr>
      </w:pPr>
    </w:p>
    <w:p w14:paraId="143FD694"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56" w:name="_Toc508372177"/>
      <w:bookmarkStart w:id="57" w:name="_Toc11151425"/>
      <w:bookmarkStart w:id="58" w:name="_Toc63781499"/>
      <w:bookmarkStart w:id="59" w:name="_Toc109640577"/>
      <w:r w:rsidRPr="000C00CB">
        <w:rPr>
          <w:rFonts w:ascii="Arial" w:hAnsi="Arial" w:cs="Arial"/>
        </w:rPr>
        <w:t xml:space="preserve">Otevírání </w:t>
      </w:r>
      <w:bookmarkEnd w:id="56"/>
      <w:r w:rsidRPr="000C00CB">
        <w:rPr>
          <w:rFonts w:ascii="Arial" w:hAnsi="Arial" w:cs="Arial"/>
        </w:rPr>
        <w:t>nabídek v elektronické podobě</w:t>
      </w:r>
      <w:bookmarkEnd w:id="57"/>
      <w:bookmarkEnd w:id="58"/>
      <w:bookmarkEnd w:id="59"/>
    </w:p>
    <w:p w14:paraId="7017A0AA" w14:textId="77777777" w:rsidR="00331D16" w:rsidRPr="000C00CB" w:rsidRDefault="00331D16" w:rsidP="00331D16">
      <w:pPr>
        <w:rPr>
          <w:rFonts w:ascii="Arial" w:hAnsi="Arial" w:cs="Arial"/>
        </w:rPr>
      </w:pPr>
    </w:p>
    <w:p w14:paraId="557B7CBD" w14:textId="79066C17" w:rsidR="00331D16" w:rsidRPr="007464DB" w:rsidRDefault="00331D16" w:rsidP="00331D16">
      <w:pPr>
        <w:rPr>
          <w:rFonts w:ascii="Arial" w:hAnsi="Arial" w:cs="Arial"/>
          <w:sz w:val="20"/>
          <w:szCs w:val="20"/>
        </w:rPr>
      </w:pPr>
      <w:r w:rsidRPr="007464DB">
        <w:rPr>
          <w:rFonts w:ascii="Arial" w:hAnsi="Arial" w:cs="Arial"/>
          <w:sz w:val="20"/>
          <w:szCs w:val="20"/>
        </w:rPr>
        <w:t>Lhůta pro podání nabí</w:t>
      </w:r>
      <w:r w:rsidRPr="00171B70">
        <w:rPr>
          <w:rFonts w:ascii="Arial" w:hAnsi="Arial" w:cs="Arial"/>
          <w:sz w:val="20"/>
          <w:szCs w:val="20"/>
        </w:rPr>
        <w:t>dek kon</w:t>
      </w:r>
      <w:r w:rsidRPr="00172354">
        <w:rPr>
          <w:rFonts w:ascii="Arial" w:hAnsi="Arial" w:cs="Arial"/>
          <w:sz w:val="20"/>
          <w:szCs w:val="20"/>
        </w:rPr>
        <w:t>čí</w:t>
      </w:r>
      <w:r w:rsidRPr="0043547F">
        <w:rPr>
          <w:rFonts w:ascii="Arial" w:hAnsi="Arial" w:cs="Arial"/>
          <w:sz w:val="20"/>
          <w:szCs w:val="20"/>
        </w:rPr>
        <w:t xml:space="preserve">: </w:t>
      </w:r>
      <w:del w:id="60" w:author="Popelková, Lenka" w:date="2022-09-26T08:43:00Z">
        <w:r w:rsidR="0043547F" w:rsidRPr="0043547F" w:rsidDel="008569BA">
          <w:rPr>
            <w:rFonts w:ascii="Arial" w:hAnsi="Arial" w:cs="Arial"/>
            <w:b/>
            <w:bCs/>
            <w:sz w:val="20"/>
            <w:szCs w:val="20"/>
          </w:rPr>
          <w:delText>20</w:delText>
        </w:r>
      </w:del>
      <w:ins w:id="61" w:author="Popelková, Lenka" w:date="2022-09-27T07:31:00Z">
        <w:r w:rsidR="008E15A2">
          <w:rPr>
            <w:rFonts w:ascii="Arial" w:hAnsi="Arial" w:cs="Arial"/>
            <w:b/>
            <w:bCs/>
            <w:sz w:val="20"/>
            <w:szCs w:val="20"/>
          </w:rPr>
          <w:t>31</w:t>
        </w:r>
      </w:ins>
      <w:r w:rsidR="00F608B0" w:rsidRPr="0043547F">
        <w:rPr>
          <w:rFonts w:ascii="Arial" w:hAnsi="Arial" w:cs="Arial"/>
          <w:b/>
          <w:bCs/>
          <w:sz w:val="20"/>
          <w:szCs w:val="20"/>
        </w:rPr>
        <w:t xml:space="preserve">. </w:t>
      </w:r>
      <w:r w:rsidR="0043547F" w:rsidRPr="0043547F">
        <w:rPr>
          <w:rFonts w:ascii="Arial" w:hAnsi="Arial" w:cs="Arial"/>
          <w:b/>
          <w:bCs/>
          <w:sz w:val="20"/>
          <w:szCs w:val="20"/>
        </w:rPr>
        <w:t>10</w:t>
      </w:r>
      <w:r w:rsidR="00F608B0" w:rsidRPr="0043547F">
        <w:rPr>
          <w:rFonts w:ascii="Arial" w:hAnsi="Arial" w:cs="Arial"/>
          <w:b/>
          <w:bCs/>
          <w:sz w:val="20"/>
          <w:szCs w:val="20"/>
        </w:rPr>
        <w:t>. 2022</w:t>
      </w:r>
      <w:r w:rsidRPr="0043547F">
        <w:rPr>
          <w:rFonts w:ascii="Arial" w:hAnsi="Arial" w:cs="Arial"/>
          <w:b/>
          <w:bCs/>
          <w:sz w:val="20"/>
          <w:szCs w:val="20"/>
        </w:rPr>
        <w:t xml:space="preserve"> v 10:00 hod</w:t>
      </w:r>
      <w:r w:rsidRPr="0043547F">
        <w:rPr>
          <w:rFonts w:ascii="Arial" w:hAnsi="Arial" w:cs="Arial"/>
          <w:sz w:val="20"/>
          <w:szCs w:val="20"/>
        </w:rPr>
        <w:t>.</w:t>
      </w:r>
    </w:p>
    <w:p w14:paraId="7D6D368C" w14:textId="77777777" w:rsidR="00331D16" w:rsidRPr="007464DB" w:rsidRDefault="00331D16" w:rsidP="00331D16">
      <w:pPr>
        <w:keepNext/>
        <w:widowControl w:val="0"/>
        <w:rPr>
          <w:rFonts w:ascii="Arial" w:hAnsi="Arial" w:cs="Arial"/>
          <w:sz w:val="20"/>
          <w:szCs w:val="20"/>
        </w:rPr>
      </w:pPr>
    </w:p>
    <w:p w14:paraId="61D29B88" w14:textId="53303FB2" w:rsidR="00331D16" w:rsidRPr="007464DB" w:rsidRDefault="00331D16" w:rsidP="00331D16">
      <w:pPr>
        <w:rPr>
          <w:rFonts w:ascii="Arial" w:hAnsi="Arial" w:cs="Arial"/>
          <w:sz w:val="20"/>
          <w:szCs w:val="20"/>
        </w:rPr>
      </w:pPr>
      <w:bookmarkStart w:id="62" w:name="_Toc508372178"/>
      <w:bookmarkStart w:id="63" w:name="_Hlk5348540"/>
      <w:r w:rsidRPr="007464DB">
        <w:rPr>
          <w:rFonts w:ascii="Arial" w:hAnsi="Arial" w:cs="Arial"/>
          <w:sz w:val="20"/>
          <w:szCs w:val="20"/>
        </w:rPr>
        <w:t xml:space="preserve">Nabídky budou otevírány dle ustanovení § 109 zákona po uplynutí lhůty pro podání nabídek. </w:t>
      </w:r>
      <w:r w:rsidR="000074A4">
        <w:rPr>
          <w:rFonts w:ascii="Arial" w:hAnsi="Arial" w:cs="Arial"/>
          <w:sz w:val="20"/>
          <w:szCs w:val="20"/>
        </w:rPr>
        <w:t xml:space="preserve">Vzhledem k elektronickému podání nabídek nebude otevírání nabídek veřejné. </w:t>
      </w:r>
      <w:r w:rsidRPr="007464DB">
        <w:rPr>
          <w:rFonts w:ascii="Arial" w:hAnsi="Arial" w:cs="Arial"/>
          <w:sz w:val="20"/>
          <w:szCs w:val="20"/>
        </w:rPr>
        <w:t>Otevřením nabídky v elektronické podobě se rozumí zpřístupnění jejího obsahu zadavateli. Zadavatel zkontroluje při otevírání nabídek, zda nabídka byla doručena ve stanovené lhůtě, zda je autentická a zda s datovou zprávou obsahující nabídku nebylo před jejím otevřením manipulováno.</w:t>
      </w:r>
      <w:bookmarkEnd w:id="62"/>
    </w:p>
    <w:p w14:paraId="67A5A837" w14:textId="77777777" w:rsidR="00331D16" w:rsidRPr="007464DB" w:rsidRDefault="00331D16" w:rsidP="00331D16">
      <w:pPr>
        <w:rPr>
          <w:rFonts w:ascii="Arial" w:hAnsi="Arial" w:cs="Arial"/>
          <w:sz w:val="20"/>
          <w:szCs w:val="20"/>
        </w:rPr>
      </w:pPr>
    </w:p>
    <w:p w14:paraId="593330D4" w14:textId="77777777" w:rsidR="00331D16" w:rsidRPr="007464DB" w:rsidRDefault="00331D16" w:rsidP="00331D16">
      <w:pPr>
        <w:rPr>
          <w:rFonts w:ascii="Arial" w:hAnsi="Arial" w:cs="Arial"/>
          <w:sz w:val="20"/>
          <w:szCs w:val="20"/>
        </w:rPr>
      </w:pPr>
      <w:r w:rsidRPr="007464DB">
        <w:rPr>
          <w:rFonts w:ascii="Arial" w:hAnsi="Arial" w:cs="Arial"/>
          <w:sz w:val="20"/>
          <w:szCs w:val="20"/>
        </w:rPr>
        <w:t>Zadavatel, případně jím pověřená komise, pořídí z otevírání nabídek písemný záznam.</w:t>
      </w:r>
    </w:p>
    <w:bookmarkEnd w:id="63"/>
    <w:p w14:paraId="1BE50F9B" w14:textId="77777777" w:rsidR="00331D16" w:rsidRPr="007464DB" w:rsidRDefault="00331D16" w:rsidP="00331D16">
      <w:pPr>
        <w:keepNext/>
        <w:widowControl w:val="0"/>
        <w:rPr>
          <w:rFonts w:ascii="Arial" w:hAnsi="Arial" w:cs="Arial"/>
          <w:sz w:val="20"/>
          <w:szCs w:val="20"/>
        </w:rPr>
      </w:pPr>
    </w:p>
    <w:p w14:paraId="3D9477F0" w14:textId="27399F9A" w:rsidR="00331D16" w:rsidRDefault="00331D16" w:rsidP="00331D16">
      <w:pPr>
        <w:rPr>
          <w:rFonts w:ascii="Arial" w:hAnsi="Arial" w:cs="Arial"/>
          <w:b/>
          <w:sz w:val="20"/>
          <w:szCs w:val="20"/>
        </w:rPr>
      </w:pPr>
      <w:r w:rsidRPr="007464DB">
        <w:rPr>
          <w:rFonts w:ascii="Arial" w:hAnsi="Arial" w:cs="Arial"/>
          <w:b/>
          <w:sz w:val="20"/>
          <w:szCs w:val="20"/>
        </w:rPr>
        <w:t xml:space="preserve">Pokud nebude nabídka zadavateli doručena ve stanovené lhůtě nebo způsobem stanoveným  </w:t>
      </w:r>
      <w:r>
        <w:rPr>
          <w:rFonts w:ascii="Arial" w:hAnsi="Arial" w:cs="Arial"/>
          <w:b/>
          <w:sz w:val="20"/>
          <w:szCs w:val="20"/>
        </w:rPr>
        <w:t xml:space="preserve">                      </w:t>
      </w:r>
      <w:r w:rsidRPr="007464DB">
        <w:rPr>
          <w:rFonts w:ascii="Arial" w:hAnsi="Arial" w:cs="Arial"/>
          <w:b/>
          <w:sz w:val="20"/>
          <w:szCs w:val="20"/>
        </w:rPr>
        <w:t>v zadávacích podmínkách, nepovažuje se za podanou a v průběhu zadávacího řízení se k ní nebude přihlížet. Za řádné podání nabídky je odpovědný účastník.</w:t>
      </w:r>
    </w:p>
    <w:p w14:paraId="28B85293" w14:textId="77777777" w:rsidR="000074A4" w:rsidRDefault="000074A4" w:rsidP="000074A4">
      <w:pPr>
        <w:pStyle w:val="Zkladntext"/>
        <w:widowControl w:val="0"/>
        <w:rPr>
          <w:rFonts w:ascii="Arial" w:hAnsi="Arial" w:cs="Arial"/>
          <w:b w:val="0"/>
          <w:bCs w:val="0"/>
          <w:sz w:val="20"/>
          <w:szCs w:val="20"/>
        </w:rPr>
      </w:pPr>
    </w:p>
    <w:p w14:paraId="4320EB0A" w14:textId="53CE3446" w:rsidR="000074A4" w:rsidRPr="000E3F1F" w:rsidRDefault="000074A4" w:rsidP="000074A4">
      <w:pPr>
        <w:pStyle w:val="Zkladntext"/>
        <w:widowControl w:val="0"/>
        <w:rPr>
          <w:rFonts w:ascii="Arial" w:hAnsi="Arial" w:cs="Arial"/>
          <w:b w:val="0"/>
          <w:bCs w:val="0"/>
          <w:sz w:val="20"/>
          <w:szCs w:val="20"/>
        </w:rPr>
      </w:pPr>
      <w:r w:rsidRPr="000E3F1F">
        <w:rPr>
          <w:rFonts w:ascii="Arial" w:hAnsi="Arial" w:cs="Arial"/>
          <w:b w:val="0"/>
          <w:bCs w:val="0"/>
          <w:sz w:val="20"/>
          <w:szCs w:val="20"/>
        </w:rPr>
        <w:t>Pozn. 1.:</w:t>
      </w:r>
      <w:r>
        <w:rPr>
          <w:rFonts w:ascii="Arial" w:hAnsi="Arial" w:cs="Arial"/>
          <w:b w:val="0"/>
          <w:bCs w:val="0"/>
          <w:sz w:val="20"/>
          <w:szCs w:val="20"/>
        </w:rPr>
        <w:t xml:space="preserve"> </w:t>
      </w:r>
      <w:r w:rsidRPr="00FA2F1B">
        <w:rPr>
          <w:rFonts w:ascii="Arial" w:hAnsi="Arial" w:cs="Arial"/>
          <w:b w:val="0"/>
          <w:bCs w:val="0"/>
          <w:sz w:val="20"/>
        </w:rPr>
        <w:t>V případě shody nabídkové ceny u dvou či více nabídek, bude jako nejvhodnější nabídka vyhodnocena nabídka, resp. účastník zadávacího řízení, jehož nabídka byla v elektronickém nástroji zaevidována nejdříve.</w:t>
      </w:r>
    </w:p>
    <w:p w14:paraId="68ACAACA" w14:textId="77777777" w:rsidR="000074A4" w:rsidRPr="007464DB" w:rsidRDefault="000074A4" w:rsidP="00331D16">
      <w:pPr>
        <w:rPr>
          <w:rFonts w:ascii="Arial" w:hAnsi="Arial" w:cs="Arial"/>
          <w:b/>
          <w:sz w:val="20"/>
          <w:szCs w:val="20"/>
        </w:rPr>
      </w:pPr>
    </w:p>
    <w:p w14:paraId="78BDBFE7"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64" w:name="_Toc63781500"/>
      <w:bookmarkStart w:id="65" w:name="_Toc109640578"/>
      <w:r w:rsidRPr="000C00CB">
        <w:rPr>
          <w:rFonts w:ascii="Arial" w:hAnsi="Arial" w:cs="Arial"/>
        </w:rPr>
        <w:t>Podmínky a požadavky na způsob podání nabídky</w:t>
      </w:r>
      <w:bookmarkStart w:id="66" w:name="_Toc433904897"/>
      <w:bookmarkStart w:id="67" w:name="_Toc463001168"/>
      <w:bookmarkStart w:id="68" w:name="_Toc480809369"/>
      <w:bookmarkStart w:id="69" w:name="_Toc304446820"/>
      <w:bookmarkStart w:id="70" w:name="_Toc314828809"/>
      <w:bookmarkEnd w:id="64"/>
      <w:bookmarkEnd w:id="65"/>
    </w:p>
    <w:p w14:paraId="2277F62F" w14:textId="77777777" w:rsidR="00331D16" w:rsidRPr="007464DB" w:rsidRDefault="00331D16" w:rsidP="00331D16">
      <w:pPr>
        <w:pStyle w:val="Odstavecseseznamem"/>
        <w:numPr>
          <w:ilvl w:val="1"/>
          <w:numId w:val="15"/>
        </w:numPr>
        <w:spacing w:before="120"/>
        <w:ind w:left="0" w:firstLine="0"/>
        <w:rPr>
          <w:rFonts w:ascii="Arial" w:hAnsi="Arial" w:cs="Arial"/>
          <w:b/>
          <w:sz w:val="20"/>
          <w:szCs w:val="20"/>
          <w:u w:val="single"/>
        </w:rPr>
      </w:pPr>
      <w:r w:rsidRPr="007464DB">
        <w:rPr>
          <w:rFonts w:ascii="Arial" w:hAnsi="Arial" w:cs="Arial"/>
          <w:b/>
          <w:sz w:val="20"/>
          <w:szCs w:val="20"/>
          <w:u w:val="single"/>
        </w:rPr>
        <w:t xml:space="preserve"> Způsob zpracování a podání nabídk</w:t>
      </w:r>
      <w:bookmarkEnd w:id="66"/>
      <w:bookmarkEnd w:id="67"/>
      <w:r w:rsidRPr="007464DB">
        <w:rPr>
          <w:rFonts w:ascii="Arial" w:hAnsi="Arial" w:cs="Arial"/>
          <w:b/>
          <w:sz w:val="20"/>
          <w:szCs w:val="20"/>
          <w:u w:val="single"/>
        </w:rPr>
        <w:t>y</w:t>
      </w:r>
      <w:bookmarkEnd w:id="68"/>
    </w:p>
    <w:p w14:paraId="6F2C26E3" w14:textId="77777777" w:rsidR="00331D16" w:rsidRPr="007464DB" w:rsidRDefault="00331D16" w:rsidP="00331D16">
      <w:pPr>
        <w:rPr>
          <w:rFonts w:ascii="Arial" w:hAnsi="Arial" w:cs="Arial"/>
          <w:sz w:val="20"/>
          <w:szCs w:val="20"/>
        </w:rPr>
      </w:pPr>
      <w:r w:rsidRPr="007464DB">
        <w:rPr>
          <w:rFonts w:ascii="Arial" w:hAnsi="Arial" w:cs="Arial"/>
          <w:sz w:val="20"/>
          <w:szCs w:val="20"/>
        </w:rPr>
        <w:t xml:space="preserve">Nabídkou se rozumí údaje nebo doklady, které dodavatel podá písemně, a to v elektronické podobě </w:t>
      </w:r>
      <w:r>
        <w:rPr>
          <w:rFonts w:ascii="Arial" w:hAnsi="Arial" w:cs="Arial"/>
          <w:sz w:val="20"/>
          <w:szCs w:val="20"/>
        </w:rPr>
        <w:t xml:space="preserve">                </w:t>
      </w:r>
      <w:r w:rsidRPr="007464DB">
        <w:rPr>
          <w:rFonts w:ascii="Arial" w:hAnsi="Arial" w:cs="Arial"/>
          <w:sz w:val="20"/>
          <w:szCs w:val="20"/>
        </w:rPr>
        <w:t>v souladu s §107 ZZVZ zadavateli na základě zadávacích podmínek. Nabídka a veškeré ostatní doklady a údaje budou uvedeny v českém jazyce, pokud zákon nestanoví jinak (technické listy, katalogové listy, prospekty apod. mohou být předloženy v anglickém jazyce). Zadavatel nehradí náklady spojené se zpracováním nabídky.</w:t>
      </w:r>
    </w:p>
    <w:p w14:paraId="0BDCCD0D" w14:textId="77777777" w:rsidR="00331D16" w:rsidRPr="007464DB" w:rsidRDefault="00331D16" w:rsidP="00331D16">
      <w:pPr>
        <w:rPr>
          <w:rFonts w:ascii="Arial" w:hAnsi="Arial" w:cs="Arial"/>
          <w:sz w:val="20"/>
          <w:szCs w:val="20"/>
        </w:rPr>
      </w:pPr>
    </w:p>
    <w:p w14:paraId="30B3257E" w14:textId="77777777" w:rsidR="00331D16" w:rsidRPr="007464DB" w:rsidRDefault="00331D16" w:rsidP="00331D16">
      <w:pPr>
        <w:rPr>
          <w:rFonts w:ascii="Arial" w:hAnsi="Arial" w:cs="Arial"/>
          <w:sz w:val="20"/>
          <w:szCs w:val="20"/>
        </w:rPr>
      </w:pPr>
      <w:r w:rsidRPr="007464DB">
        <w:rPr>
          <w:rFonts w:ascii="Arial" w:hAnsi="Arial" w:cs="Arial"/>
          <w:sz w:val="20"/>
          <w:szCs w:val="20"/>
        </w:rPr>
        <w:t xml:space="preserve">Dodavatel podáním nabídky uděluje zadavateli svůj výslovný souhlas se zveřejněním podmínek jeho nabídky v rozsahu a za podmínek vyplývajících z příslušných právních předpisů (zejména zák. č. 106/1999 Sb., o svobodném přístupu k informacím, ve znění pozdějších předpisů).  </w:t>
      </w:r>
    </w:p>
    <w:p w14:paraId="63B22E55" w14:textId="77777777" w:rsidR="00331D16" w:rsidRPr="007464DB" w:rsidRDefault="00331D16" w:rsidP="00331D16">
      <w:pPr>
        <w:rPr>
          <w:rFonts w:ascii="Arial" w:hAnsi="Arial" w:cs="Arial"/>
          <w:sz w:val="20"/>
          <w:szCs w:val="20"/>
        </w:rPr>
      </w:pPr>
    </w:p>
    <w:p w14:paraId="45A871BC" w14:textId="77777777" w:rsidR="00331D16" w:rsidRPr="007464DB" w:rsidRDefault="00331D16" w:rsidP="00331D16">
      <w:pPr>
        <w:rPr>
          <w:rFonts w:ascii="Arial" w:hAnsi="Arial" w:cs="Arial"/>
          <w:sz w:val="20"/>
          <w:szCs w:val="20"/>
        </w:rPr>
      </w:pPr>
      <w:r w:rsidRPr="007464DB">
        <w:rPr>
          <w:rFonts w:ascii="Arial" w:hAnsi="Arial" w:cs="Arial"/>
          <w:sz w:val="20"/>
          <w:szCs w:val="20"/>
        </w:rPr>
        <w:t xml:space="preserve">V případě, že dojde ke změně údajů uvedených v nabídce do doby uzavření smlouvy s vybraným dodavatelem, popřípadě s účastníkem, se kterým může být uzavřena smlouva, je příslušný dodavatel/účastník povinen o této změně zadavatele bezodkladně písemně informovat. </w:t>
      </w:r>
    </w:p>
    <w:p w14:paraId="6A2000A0" w14:textId="77777777" w:rsidR="00331D16" w:rsidRPr="007464DB" w:rsidRDefault="00331D16" w:rsidP="00331D16">
      <w:pPr>
        <w:rPr>
          <w:rFonts w:ascii="Arial" w:hAnsi="Arial" w:cs="Arial"/>
          <w:sz w:val="20"/>
          <w:szCs w:val="20"/>
        </w:rPr>
      </w:pPr>
    </w:p>
    <w:p w14:paraId="68C4F754" w14:textId="77777777" w:rsidR="00331D16" w:rsidRPr="007464DB" w:rsidRDefault="00331D16" w:rsidP="00331D16">
      <w:pPr>
        <w:rPr>
          <w:rFonts w:ascii="Arial" w:hAnsi="Arial" w:cs="Arial"/>
          <w:sz w:val="20"/>
          <w:szCs w:val="20"/>
        </w:rPr>
      </w:pPr>
      <w:r w:rsidRPr="007464DB">
        <w:rPr>
          <w:rFonts w:ascii="Arial" w:hAnsi="Arial" w:cs="Arial"/>
          <w:sz w:val="20"/>
          <w:szCs w:val="20"/>
        </w:rPr>
        <w:t xml:space="preserve">Zadavatel si vyhrazuje právo ověřit informace obsažené v nabídce účastníka i u třetích osob a účastník je povinen mu v tomto ohledu poskytnout veškerou potřebnou součinnost. </w:t>
      </w:r>
    </w:p>
    <w:p w14:paraId="67513F5C" w14:textId="77777777" w:rsidR="00331D16" w:rsidRPr="007464DB" w:rsidRDefault="00331D16" w:rsidP="00331D16">
      <w:pPr>
        <w:rPr>
          <w:rFonts w:ascii="Arial" w:hAnsi="Arial" w:cs="Arial"/>
          <w:sz w:val="20"/>
          <w:szCs w:val="20"/>
        </w:rPr>
      </w:pPr>
    </w:p>
    <w:p w14:paraId="32F89134" w14:textId="2A7A38A9" w:rsidR="00331D16" w:rsidRPr="007464DB" w:rsidRDefault="00331D16" w:rsidP="00331D16">
      <w:pPr>
        <w:rPr>
          <w:rFonts w:ascii="Arial" w:hAnsi="Arial" w:cs="Arial"/>
          <w:sz w:val="20"/>
          <w:szCs w:val="20"/>
        </w:rPr>
      </w:pPr>
      <w:r w:rsidRPr="007464DB">
        <w:rPr>
          <w:rFonts w:ascii="Arial" w:hAnsi="Arial" w:cs="Arial"/>
          <w:sz w:val="20"/>
          <w:szCs w:val="20"/>
        </w:rPr>
        <w:t xml:space="preserve">Nabídky se podávají písemně, a to výhradně v elektronické podobě prostřednictvím elektronického nástroje E-ZAK, dostupného na internetové adrese https://ezak.eon.cz pod názvem veřejné zakázky. Podrobné informace o elektronickém nástroji E-ZAK nalezne dodavatel na internetové adrese </w:t>
      </w:r>
      <w:r w:rsidRPr="007464DB">
        <w:rPr>
          <w:rFonts w:ascii="Arial" w:hAnsi="Arial" w:cs="Arial"/>
          <w:sz w:val="20"/>
          <w:szCs w:val="20"/>
        </w:rPr>
        <w:lastRenderedPageBreak/>
        <w:t xml:space="preserve">http://www.ezak.cz/, zejména v uživatelské příručce a manuálu appletu elektronického podpisu (https://ezak.eon.cz/registrace.html). </w:t>
      </w:r>
    </w:p>
    <w:p w14:paraId="04E73722" w14:textId="77777777" w:rsidR="00331D16" w:rsidRPr="007464DB" w:rsidRDefault="00331D16" w:rsidP="00331D16">
      <w:pPr>
        <w:rPr>
          <w:rFonts w:ascii="Arial" w:hAnsi="Arial" w:cs="Arial"/>
          <w:sz w:val="20"/>
          <w:szCs w:val="20"/>
        </w:rPr>
      </w:pPr>
    </w:p>
    <w:p w14:paraId="353AD284" w14:textId="70574858" w:rsidR="00331D16" w:rsidRPr="007464DB" w:rsidRDefault="00331D16" w:rsidP="00331D16">
      <w:pPr>
        <w:rPr>
          <w:rFonts w:ascii="Arial" w:hAnsi="Arial" w:cs="Arial"/>
          <w:sz w:val="20"/>
          <w:szCs w:val="20"/>
        </w:rPr>
      </w:pPr>
      <w:r w:rsidRPr="007464DB">
        <w:rPr>
          <w:rFonts w:ascii="Arial" w:hAnsi="Arial" w:cs="Arial"/>
          <w:sz w:val="20"/>
          <w:szCs w:val="20"/>
        </w:rPr>
        <w:t>Pro účely zamezení technických problémů s různými formáty vkládaných souborů, doporučuje zadavatel dodavatelům podávat nabídky ve formátu *.pdf, *.doc či obdobném</w:t>
      </w:r>
      <w:r w:rsidR="000074A4">
        <w:rPr>
          <w:rFonts w:ascii="Arial" w:hAnsi="Arial" w:cs="Arial"/>
          <w:sz w:val="20"/>
          <w:szCs w:val="20"/>
        </w:rPr>
        <w:t xml:space="preserve"> (textové části nabídky, doklady)</w:t>
      </w:r>
      <w:r w:rsidR="000074A4" w:rsidRPr="007464DB">
        <w:rPr>
          <w:rFonts w:ascii="Arial" w:hAnsi="Arial" w:cs="Arial"/>
          <w:sz w:val="20"/>
          <w:szCs w:val="20"/>
        </w:rPr>
        <w:t>.</w:t>
      </w:r>
      <w:r w:rsidR="006D5BC3">
        <w:rPr>
          <w:rFonts w:ascii="Arial" w:hAnsi="Arial" w:cs="Arial"/>
          <w:sz w:val="20"/>
          <w:szCs w:val="20"/>
        </w:rPr>
        <w:t xml:space="preserve"> </w:t>
      </w:r>
      <w:r w:rsidR="006D5BC3" w:rsidRPr="006D5BC3">
        <w:rPr>
          <w:rFonts w:ascii="Arial" w:hAnsi="Arial" w:cs="Arial"/>
          <w:b/>
          <w:bCs/>
          <w:sz w:val="20"/>
          <w:szCs w:val="20"/>
        </w:rPr>
        <w:t>01_Priloha_4_Soupis praci a dodavek_Vedení VVN</w:t>
      </w:r>
      <w:ins w:id="71" w:author="Popelková, Lenka" w:date="2022-09-26T08:29:00Z">
        <w:r w:rsidR="00AB19B8">
          <w:rPr>
            <w:rFonts w:ascii="Arial" w:hAnsi="Arial" w:cs="Arial"/>
            <w:b/>
            <w:bCs/>
            <w:sz w:val="20"/>
            <w:szCs w:val="20"/>
          </w:rPr>
          <w:t xml:space="preserve"> a </w:t>
        </w:r>
      </w:ins>
      <w:ins w:id="72" w:author="Popelková, Lenka" w:date="2022-09-26T08:30:00Z">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006D5BC3" w:rsidRPr="006D5BC3">
        <w:rPr>
          <w:rFonts w:ascii="Arial" w:hAnsi="Arial" w:cs="Arial"/>
          <w:b/>
          <w:bCs/>
          <w:sz w:val="20"/>
          <w:szCs w:val="20"/>
        </w:rPr>
        <w:t xml:space="preserve"> zadavatel preferuje v</w:t>
      </w:r>
      <w:r w:rsidR="000074A4" w:rsidRPr="006D5BC3">
        <w:rPr>
          <w:rFonts w:ascii="Arial" w:hAnsi="Arial" w:cs="Arial"/>
          <w:b/>
          <w:bCs/>
          <w:sz w:val="20"/>
          <w:szCs w:val="20"/>
        </w:rPr>
        <w:t xml:space="preserve"> *.xls či obdobném (položkové rozpočty – oceněné soupisy stavebních prací, dodávek a služeb).</w:t>
      </w:r>
    </w:p>
    <w:p w14:paraId="2CAAF084" w14:textId="77777777" w:rsidR="00331D16" w:rsidRPr="007464DB" w:rsidRDefault="00331D16" w:rsidP="00331D16">
      <w:pPr>
        <w:rPr>
          <w:rFonts w:ascii="Arial" w:hAnsi="Arial" w:cs="Arial"/>
          <w:sz w:val="20"/>
          <w:szCs w:val="20"/>
        </w:rPr>
      </w:pPr>
    </w:p>
    <w:p w14:paraId="34D9B445" w14:textId="77777777" w:rsidR="00331D16" w:rsidRPr="007464DB" w:rsidRDefault="00331D16" w:rsidP="00331D16">
      <w:pPr>
        <w:rPr>
          <w:rFonts w:ascii="Arial" w:hAnsi="Arial" w:cs="Arial"/>
          <w:sz w:val="20"/>
          <w:szCs w:val="20"/>
        </w:rPr>
      </w:pPr>
      <w:r w:rsidRPr="007464DB">
        <w:rPr>
          <w:rFonts w:ascii="Arial" w:hAnsi="Arial" w:cs="Arial"/>
          <w:sz w:val="20"/>
          <w:szCs w:val="20"/>
        </w:rPr>
        <w:t>Zadavatel upozorňuje dodavatele, že podání nabídky ve lhůtě pro podání nabídek je jeho odpovědností. Zadavatel proto doporučuje dodavatelům, kteří hodlají podat nabídku, aby ji podali v dostatečném časovém předstihu.</w:t>
      </w:r>
    </w:p>
    <w:p w14:paraId="1EE59D60" w14:textId="77777777" w:rsidR="00331D16" w:rsidRPr="007464DB" w:rsidRDefault="00331D16" w:rsidP="00331D16">
      <w:pPr>
        <w:rPr>
          <w:rFonts w:ascii="Arial" w:hAnsi="Arial" w:cs="Arial"/>
          <w:sz w:val="20"/>
          <w:szCs w:val="20"/>
        </w:rPr>
      </w:pPr>
    </w:p>
    <w:p w14:paraId="69D32B56" w14:textId="77777777" w:rsidR="00331D16" w:rsidRPr="007464DB" w:rsidRDefault="00331D16" w:rsidP="00331D16">
      <w:pPr>
        <w:rPr>
          <w:rFonts w:ascii="Arial" w:hAnsi="Arial" w:cs="Arial"/>
          <w:sz w:val="20"/>
          <w:szCs w:val="20"/>
        </w:rPr>
      </w:pPr>
      <w:r w:rsidRPr="007464DB">
        <w:rPr>
          <w:rFonts w:ascii="Arial" w:hAnsi="Arial" w:cs="Arial"/>
          <w:sz w:val="20"/>
          <w:szCs w:val="20"/>
        </w:rPr>
        <w:t>K nabídkám podaným v zadávacím řízení jinak než elektronickým nástrojem (tedy například emailem, datovou schránkou či v listinné podobě), nebude zadavatel přihlížet.</w:t>
      </w:r>
    </w:p>
    <w:p w14:paraId="65327CAC" w14:textId="77777777" w:rsidR="00331D16" w:rsidRPr="007464DB" w:rsidRDefault="00331D16" w:rsidP="00331D16">
      <w:pPr>
        <w:rPr>
          <w:rFonts w:ascii="Arial" w:hAnsi="Arial" w:cs="Arial"/>
          <w:sz w:val="20"/>
          <w:szCs w:val="20"/>
        </w:rPr>
      </w:pPr>
      <w:r w:rsidRPr="007464DB">
        <w:rPr>
          <w:rFonts w:ascii="Arial" w:hAnsi="Arial" w:cs="Arial"/>
          <w:sz w:val="20"/>
          <w:szCs w:val="20"/>
        </w:rPr>
        <w:t xml:space="preserve">Podáním nabídky žádnému z účastníků zadávacího řízení nevznikají žádná práva na uzavření smlouvy o dílo se zadavatelem na plnění žádné z částí této veřejné zakázky. </w:t>
      </w:r>
    </w:p>
    <w:p w14:paraId="5CE5CB0B" w14:textId="77777777" w:rsidR="00331D16" w:rsidRPr="007464DB" w:rsidRDefault="00331D16" w:rsidP="00331D16">
      <w:pPr>
        <w:rPr>
          <w:rFonts w:ascii="Arial" w:hAnsi="Arial" w:cs="Arial"/>
          <w:sz w:val="20"/>
          <w:szCs w:val="20"/>
        </w:rPr>
      </w:pPr>
    </w:p>
    <w:p w14:paraId="74D927A1" w14:textId="3CA75992" w:rsidR="00CC000C" w:rsidRDefault="00CC000C" w:rsidP="00CC000C">
      <w:pPr>
        <w:rPr>
          <w:rFonts w:ascii="Arial" w:hAnsi="Arial" w:cs="Arial"/>
          <w:b/>
          <w:bCs/>
          <w:sz w:val="20"/>
          <w:szCs w:val="20"/>
        </w:rPr>
      </w:pPr>
      <w:bookmarkStart w:id="73" w:name="_Hlk67118730"/>
      <w:r w:rsidRPr="008F7D52">
        <w:rPr>
          <w:rFonts w:ascii="Arial" w:hAnsi="Arial" w:cs="Arial"/>
          <w:b/>
          <w:bCs/>
          <w:sz w:val="20"/>
          <w:szCs w:val="20"/>
        </w:rPr>
        <w:t>Zadavatel upozorňuje, že nabídky musí být podány v systému E-ZAK do sekce nabídky</w:t>
      </w:r>
      <w:r>
        <w:rPr>
          <w:rFonts w:ascii="Arial" w:hAnsi="Arial" w:cs="Arial"/>
          <w:b/>
          <w:bCs/>
          <w:sz w:val="20"/>
          <w:szCs w:val="20"/>
        </w:rPr>
        <w:t>/jednotlivé části</w:t>
      </w:r>
      <w:r w:rsidRPr="008F7D52">
        <w:rPr>
          <w:rFonts w:ascii="Arial" w:hAnsi="Arial" w:cs="Arial"/>
          <w:b/>
          <w:bCs/>
          <w:sz w:val="20"/>
          <w:szCs w:val="20"/>
        </w:rPr>
        <w:t xml:space="preserve"> prostřednictvím funkcionality “poslat nabídku“ na detailu veřejné zakázky. K nabídkám vloženým např. do zpráv pro zadavatele, jiných dokumentů apod. nebude zadavatel z důvodu potřebného šifrování a zabezpečení dokumentů, přihlížet. Vodítkem pro účastníka zadávacího řízení může být, že nabídky nelze nahrávat do systému E-ZAK po uplynutí lhůty pro podání nabídek. V případě takto podané nabídky (do jiné sekce) k ní zadavatel přistoupí jako k nepodané.</w:t>
      </w:r>
    </w:p>
    <w:p w14:paraId="7B2400BD" w14:textId="74DEDBD9" w:rsidR="00171B70" w:rsidRDefault="00171B70" w:rsidP="00CC000C">
      <w:pPr>
        <w:rPr>
          <w:rFonts w:ascii="Arial" w:hAnsi="Arial" w:cs="Arial"/>
          <w:b/>
          <w:bCs/>
          <w:sz w:val="20"/>
          <w:szCs w:val="20"/>
        </w:rPr>
      </w:pPr>
    </w:p>
    <w:bookmarkEnd w:id="73"/>
    <w:p w14:paraId="4038F55E" w14:textId="77777777" w:rsidR="0084569B" w:rsidRPr="007464DB" w:rsidRDefault="0084569B" w:rsidP="00331D16">
      <w:pPr>
        <w:rPr>
          <w:rFonts w:ascii="Arial" w:hAnsi="Arial" w:cs="Arial"/>
          <w:sz w:val="20"/>
          <w:szCs w:val="20"/>
        </w:rPr>
      </w:pPr>
    </w:p>
    <w:p w14:paraId="79A7309E"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Varianty nabídek </w:t>
      </w:r>
    </w:p>
    <w:p w14:paraId="1E010361" w14:textId="77777777" w:rsidR="00331D16" w:rsidRDefault="00331D16" w:rsidP="00331D16">
      <w:pPr>
        <w:suppressAutoHyphens/>
        <w:spacing w:before="180"/>
        <w:rPr>
          <w:rFonts w:ascii="Arial" w:hAnsi="Arial" w:cs="Arial"/>
          <w:sz w:val="20"/>
          <w:szCs w:val="20"/>
        </w:rPr>
      </w:pPr>
      <w:bookmarkStart w:id="74" w:name="_Hlk96426236"/>
      <w:r w:rsidRPr="007464DB">
        <w:rPr>
          <w:rFonts w:ascii="Arial" w:hAnsi="Arial" w:cs="Arial"/>
          <w:sz w:val="20"/>
          <w:szCs w:val="20"/>
        </w:rPr>
        <w:t xml:space="preserve">Zadavatel nepřipouští varianty nabídek, </w:t>
      </w:r>
      <w:bookmarkEnd w:id="74"/>
      <w:r w:rsidRPr="007464DB">
        <w:rPr>
          <w:rFonts w:ascii="Arial" w:hAnsi="Arial" w:cs="Arial"/>
          <w:sz w:val="20"/>
          <w:szCs w:val="20"/>
        </w:rPr>
        <w:t>pokud to není uvedeno v této zadávací dokumentaci.</w:t>
      </w:r>
    </w:p>
    <w:p w14:paraId="0B3396EE" w14:textId="77777777" w:rsidR="00331D16" w:rsidRPr="007464DB" w:rsidRDefault="00331D16" w:rsidP="00331D16">
      <w:pPr>
        <w:rPr>
          <w:rFonts w:ascii="Arial" w:hAnsi="Arial" w:cs="Arial"/>
          <w:sz w:val="20"/>
          <w:szCs w:val="20"/>
        </w:rPr>
      </w:pPr>
    </w:p>
    <w:p w14:paraId="5531E288"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Obsah nabídky</w:t>
      </w:r>
    </w:p>
    <w:p w14:paraId="75CC4C7A" w14:textId="77777777" w:rsidR="00331D16" w:rsidRPr="007464DB" w:rsidRDefault="00331D16" w:rsidP="00331D16">
      <w:pPr>
        <w:rPr>
          <w:rFonts w:ascii="Arial" w:hAnsi="Arial" w:cs="Arial"/>
          <w:sz w:val="20"/>
          <w:szCs w:val="20"/>
        </w:rPr>
      </w:pPr>
      <w:r w:rsidRPr="007464DB">
        <w:rPr>
          <w:rFonts w:ascii="Arial" w:hAnsi="Arial" w:cs="Arial"/>
          <w:sz w:val="20"/>
          <w:szCs w:val="20"/>
        </w:rPr>
        <w:t>Zadavatel doporučuje, aby nabídka dodavatele byla strukturována do samostatných oddílů, označených shodně s následujícími pokyny:</w:t>
      </w:r>
    </w:p>
    <w:p w14:paraId="399ED2B1" w14:textId="77777777" w:rsidR="00331D16" w:rsidRPr="007464DB" w:rsidRDefault="00331D16" w:rsidP="00331D16">
      <w:pPr>
        <w:rPr>
          <w:rFonts w:ascii="Arial" w:hAnsi="Arial" w:cs="Arial"/>
          <w:b/>
          <w:sz w:val="20"/>
          <w:szCs w:val="20"/>
          <w:u w:val="single"/>
        </w:rPr>
      </w:pPr>
      <w:r w:rsidRPr="007464DB">
        <w:rPr>
          <w:rFonts w:ascii="Arial" w:hAnsi="Arial" w:cs="Arial"/>
          <w:b/>
          <w:sz w:val="20"/>
          <w:szCs w:val="20"/>
          <w:u w:val="single"/>
        </w:rPr>
        <w:t>ZD:</w:t>
      </w:r>
    </w:p>
    <w:p w14:paraId="1D059935" w14:textId="392D28FF" w:rsidR="00331D16" w:rsidRPr="007464DB" w:rsidRDefault="00331D16" w:rsidP="00331D16">
      <w:pPr>
        <w:pStyle w:val="Odstavecseseznamem"/>
        <w:numPr>
          <w:ilvl w:val="0"/>
          <w:numId w:val="20"/>
        </w:numPr>
        <w:rPr>
          <w:rFonts w:ascii="Arial" w:hAnsi="Arial" w:cs="Arial"/>
          <w:sz w:val="20"/>
          <w:szCs w:val="20"/>
        </w:rPr>
      </w:pPr>
      <w:r w:rsidRPr="007464DB">
        <w:rPr>
          <w:rFonts w:ascii="Arial" w:hAnsi="Arial" w:cs="Arial"/>
          <w:b/>
          <w:sz w:val="20"/>
          <w:szCs w:val="20"/>
        </w:rPr>
        <w:t xml:space="preserve">00_Priloha_1_Krycí list </w:t>
      </w:r>
      <w:r w:rsidR="009E263F" w:rsidRPr="007464DB">
        <w:rPr>
          <w:rFonts w:ascii="Arial" w:hAnsi="Arial" w:cs="Arial"/>
          <w:b/>
          <w:sz w:val="20"/>
          <w:szCs w:val="20"/>
        </w:rPr>
        <w:t>nabídky</w:t>
      </w:r>
      <w:r w:rsidR="009E263F" w:rsidRPr="007464DB">
        <w:rPr>
          <w:rFonts w:ascii="Arial" w:hAnsi="Arial" w:cs="Arial"/>
          <w:sz w:val="20"/>
          <w:szCs w:val="20"/>
        </w:rPr>
        <w:t xml:space="preserve"> – Vyplněný</w:t>
      </w:r>
      <w:r w:rsidRPr="007464DB">
        <w:rPr>
          <w:rFonts w:ascii="Arial" w:hAnsi="Arial" w:cs="Arial"/>
          <w:sz w:val="20"/>
          <w:szCs w:val="20"/>
        </w:rPr>
        <w:t xml:space="preserve"> formulář obsahující identifikační údaje účastníka zadávacího řízení s uvedením nabídkové ceny (či případně hodnot jiných číselně vyjádřitelných kritérií) podle vzoru formuláře. Krycí list nabídky bude podepsán zaručeným elektronickým podpisem založeným na kvalifikovaném certifikátu nebo bude podepsán v listinné podobě a</w:t>
      </w:r>
      <w:r w:rsidR="001A064B">
        <w:rPr>
          <w:rFonts w:ascii="Arial" w:hAnsi="Arial" w:cs="Arial"/>
          <w:sz w:val="20"/>
          <w:szCs w:val="20"/>
        </w:rPr>
        <w:t> </w:t>
      </w:r>
      <w:r w:rsidRPr="007464DB">
        <w:rPr>
          <w:rFonts w:ascii="Arial" w:hAnsi="Arial" w:cs="Arial"/>
          <w:sz w:val="20"/>
          <w:szCs w:val="20"/>
        </w:rPr>
        <w:t>naskenován do elektronické podoby nabídky. Pokud bude Krycí list podepisovat jiná než oprávněná osoba dodavatele, pak bude součástí nabídky plná moc, uložená za krycím listem. Obě alternativy jsou přípustné. Krycí list bude podepsán oprávněnou osobou účastníka zadávacího řízení a tento podpis stvrzuje celý obsah nabídky. Plná moc nemusí být originál, stačí kopie.</w:t>
      </w:r>
    </w:p>
    <w:p w14:paraId="7AD355F9" w14:textId="5DC55EDF" w:rsidR="00331D16" w:rsidRDefault="00331D16" w:rsidP="00331D16">
      <w:pPr>
        <w:pStyle w:val="Odstavecseseznamem"/>
        <w:numPr>
          <w:ilvl w:val="0"/>
          <w:numId w:val="20"/>
        </w:numPr>
        <w:contextualSpacing/>
        <w:rPr>
          <w:rFonts w:ascii="Arial" w:hAnsi="Arial" w:cs="Arial"/>
          <w:sz w:val="20"/>
          <w:szCs w:val="20"/>
        </w:rPr>
      </w:pPr>
      <w:r w:rsidRPr="00B7149B">
        <w:rPr>
          <w:rFonts w:ascii="Arial" w:hAnsi="Arial" w:cs="Arial"/>
          <w:b/>
          <w:bCs/>
          <w:sz w:val="20"/>
          <w:szCs w:val="20"/>
          <w:lang w:eastAsia="cs-CZ"/>
        </w:rPr>
        <w:t>smlouva mezi účastníky společné nabídky (je-li relevantní)</w:t>
      </w:r>
      <w:r w:rsidRPr="007464DB">
        <w:rPr>
          <w:rFonts w:ascii="Arial" w:hAnsi="Arial" w:cs="Arial"/>
          <w:sz w:val="20"/>
          <w:szCs w:val="20"/>
          <w:lang w:eastAsia="cs-CZ"/>
        </w:rPr>
        <w:t>; včetně případných plných mocí (podepsané kopie)</w:t>
      </w:r>
    </w:p>
    <w:p w14:paraId="77D57A6F" w14:textId="58884CBD" w:rsidR="006D5BC3" w:rsidRPr="007464DB" w:rsidRDefault="006D5BC3" w:rsidP="00331D16">
      <w:pPr>
        <w:pStyle w:val="Odstavecseseznamem"/>
        <w:numPr>
          <w:ilvl w:val="0"/>
          <w:numId w:val="20"/>
        </w:numPr>
        <w:contextualSpacing/>
        <w:rPr>
          <w:rFonts w:ascii="Arial" w:hAnsi="Arial" w:cs="Arial"/>
          <w:sz w:val="20"/>
          <w:szCs w:val="20"/>
        </w:rPr>
      </w:pPr>
      <w:r>
        <w:rPr>
          <w:rFonts w:ascii="Arial" w:hAnsi="Arial" w:cs="Arial"/>
          <w:b/>
          <w:bCs/>
          <w:sz w:val="20"/>
          <w:szCs w:val="20"/>
          <w:lang w:eastAsia="cs-CZ"/>
        </w:rPr>
        <w:t>je</w:t>
      </w:r>
      <w:r w:rsidRPr="006D5BC3">
        <w:rPr>
          <w:rFonts w:ascii="Arial" w:hAnsi="Arial" w:cs="Arial"/>
          <w:sz w:val="20"/>
          <w:szCs w:val="20"/>
        </w:rPr>
        <w:t>-</w:t>
      </w:r>
      <w:r>
        <w:rPr>
          <w:rFonts w:ascii="Arial" w:hAnsi="Arial" w:cs="Arial"/>
          <w:sz w:val="20"/>
          <w:szCs w:val="20"/>
        </w:rPr>
        <w:t xml:space="preserve">li osobou zastupující účastníka v elektronické aukci osoba </w:t>
      </w:r>
      <w:r w:rsidRPr="007464DB">
        <w:rPr>
          <w:rFonts w:ascii="Arial" w:hAnsi="Arial" w:cs="Arial"/>
          <w:sz w:val="20"/>
          <w:szCs w:val="20"/>
        </w:rPr>
        <w:t>jiná než oprávněná osoba dodavatele, pak bude součástí nabídky plná moc</w:t>
      </w:r>
      <w:r>
        <w:rPr>
          <w:rFonts w:ascii="Arial" w:hAnsi="Arial" w:cs="Arial"/>
          <w:sz w:val="20"/>
          <w:szCs w:val="20"/>
        </w:rPr>
        <w:t xml:space="preserve"> pro tuto osobu;</w:t>
      </w:r>
    </w:p>
    <w:p w14:paraId="18963BDA" w14:textId="26E90D32" w:rsidR="00331D16" w:rsidRPr="000060DB" w:rsidRDefault="00331D16" w:rsidP="00331D16">
      <w:pPr>
        <w:pStyle w:val="Odstavecseseznamem"/>
        <w:numPr>
          <w:ilvl w:val="0"/>
          <w:numId w:val="20"/>
        </w:numPr>
        <w:contextualSpacing/>
        <w:rPr>
          <w:rFonts w:ascii="Arial" w:hAnsi="Arial" w:cs="Arial"/>
          <w:sz w:val="20"/>
          <w:szCs w:val="20"/>
        </w:rPr>
      </w:pPr>
      <w:r w:rsidRPr="00B7149B">
        <w:rPr>
          <w:rFonts w:ascii="Arial" w:hAnsi="Arial" w:cs="Arial"/>
          <w:b/>
          <w:bCs/>
          <w:sz w:val="20"/>
          <w:szCs w:val="20"/>
          <w:lang w:eastAsia="cs-CZ"/>
        </w:rPr>
        <w:t>písem</w:t>
      </w:r>
      <w:r w:rsidRPr="000060DB">
        <w:rPr>
          <w:rFonts w:ascii="Arial" w:hAnsi="Arial" w:cs="Arial"/>
          <w:b/>
          <w:bCs/>
          <w:sz w:val="20"/>
          <w:szCs w:val="20"/>
          <w:lang w:eastAsia="cs-CZ"/>
        </w:rPr>
        <w:t>ný závazek jiné osoby, prostřednictvím které byla prokázána kvalifikace (je-li relevantní)</w:t>
      </w:r>
      <w:r w:rsidR="00401B8C" w:rsidRPr="000060DB">
        <w:rPr>
          <w:rFonts w:ascii="Arial" w:hAnsi="Arial" w:cs="Arial"/>
          <w:sz w:val="20"/>
          <w:szCs w:val="20"/>
          <w:lang w:eastAsia="cs-CZ"/>
        </w:rPr>
        <w:t xml:space="preserve"> (kopie)</w:t>
      </w:r>
      <w:r w:rsidRPr="000060DB">
        <w:rPr>
          <w:rFonts w:ascii="Arial" w:hAnsi="Arial" w:cs="Arial"/>
          <w:sz w:val="20"/>
          <w:szCs w:val="20"/>
          <w:lang w:eastAsia="cs-CZ"/>
        </w:rPr>
        <w:t>;</w:t>
      </w:r>
    </w:p>
    <w:p w14:paraId="5682E08D" w14:textId="32F13F61" w:rsidR="00331D16" w:rsidRPr="000060DB" w:rsidRDefault="00331D16" w:rsidP="00331D16">
      <w:pPr>
        <w:pStyle w:val="Odstavecseseznamem"/>
        <w:numPr>
          <w:ilvl w:val="0"/>
          <w:numId w:val="20"/>
        </w:numPr>
        <w:rPr>
          <w:rFonts w:ascii="Arial" w:hAnsi="Arial" w:cs="Arial"/>
          <w:sz w:val="20"/>
          <w:szCs w:val="20"/>
        </w:rPr>
      </w:pPr>
      <w:r w:rsidRPr="000060DB">
        <w:rPr>
          <w:rFonts w:ascii="Arial" w:hAnsi="Arial" w:cs="Arial"/>
          <w:b/>
          <w:sz w:val="20"/>
          <w:szCs w:val="20"/>
        </w:rPr>
        <w:t>00_Priloha_2_Seznam poddodavatelů</w:t>
      </w:r>
      <w:r w:rsidRPr="000060DB">
        <w:rPr>
          <w:rFonts w:ascii="Arial" w:hAnsi="Arial" w:cs="Arial"/>
          <w:sz w:val="20"/>
          <w:szCs w:val="20"/>
        </w:rPr>
        <w:t xml:space="preserve"> (příloha č. 6 SoD</w:t>
      </w:r>
      <w:r w:rsidRPr="000060DB">
        <w:rPr>
          <w:rStyle w:val="Odkaznakoment"/>
          <w:rFonts w:ascii="Arial" w:eastAsia="Times New Roman" w:hAnsi="Arial" w:cs="Arial"/>
          <w:sz w:val="20"/>
          <w:szCs w:val="20"/>
          <w:lang w:eastAsia="cs-CZ"/>
        </w:rPr>
        <w:t xml:space="preserve">) </w:t>
      </w:r>
      <w:r w:rsidRPr="000060DB">
        <w:rPr>
          <w:rFonts w:ascii="Arial" w:hAnsi="Arial" w:cs="Arial"/>
          <w:iCs/>
          <w:sz w:val="20"/>
          <w:szCs w:val="20"/>
        </w:rPr>
        <w:t>– dokládá účastník do nabídky</w:t>
      </w:r>
    </w:p>
    <w:p w14:paraId="6E68DB42" w14:textId="37F49B29" w:rsidR="00B7149B" w:rsidRPr="000060DB" w:rsidRDefault="00B7149B" w:rsidP="00B7149B">
      <w:pPr>
        <w:pStyle w:val="Odstavecseseznamem"/>
        <w:numPr>
          <w:ilvl w:val="0"/>
          <w:numId w:val="20"/>
        </w:numPr>
        <w:rPr>
          <w:rFonts w:ascii="Arial" w:hAnsi="Arial" w:cs="Arial"/>
          <w:sz w:val="20"/>
          <w:szCs w:val="20"/>
        </w:rPr>
      </w:pPr>
      <w:r w:rsidRPr="000060DB">
        <w:rPr>
          <w:rFonts w:ascii="Arial" w:hAnsi="Arial" w:cs="Arial"/>
          <w:b/>
          <w:bCs/>
          <w:sz w:val="20"/>
          <w:szCs w:val="20"/>
        </w:rPr>
        <w:t>00_Priloha_3_Podmínky EA</w:t>
      </w:r>
      <w:r w:rsidRPr="000060DB">
        <w:rPr>
          <w:rFonts w:ascii="Arial" w:hAnsi="Arial" w:cs="Arial"/>
          <w:sz w:val="20"/>
          <w:szCs w:val="20"/>
        </w:rPr>
        <w:t xml:space="preserve"> </w:t>
      </w:r>
      <w:r w:rsidRPr="000060DB">
        <w:rPr>
          <w:rFonts w:ascii="Arial" w:hAnsi="Arial" w:cs="Arial"/>
          <w:iCs/>
          <w:sz w:val="20"/>
          <w:szCs w:val="20"/>
        </w:rPr>
        <w:t>– nedokládá účastník do nabídky</w:t>
      </w:r>
    </w:p>
    <w:p w14:paraId="3DF1447B" w14:textId="67FA6495" w:rsidR="00500D5A" w:rsidRPr="000060DB" w:rsidRDefault="000060DB" w:rsidP="00B7149B">
      <w:pPr>
        <w:pStyle w:val="Odstavecseseznamem"/>
        <w:numPr>
          <w:ilvl w:val="0"/>
          <w:numId w:val="20"/>
        </w:numPr>
        <w:rPr>
          <w:rFonts w:ascii="Arial" w:hAnsi="Arial" w:cs="Arial"/>
          <w:sz w:val="20"/>
          <w:szCs w:val="20"/>
        </w:rPr>
      </w:pPr>
      <w:r w:rsidRPr="000060DB">
        <w:rPr>
          <w:rFonts w:ascii="Arial" w:hAnsi="Arial" w:cs="Arial"/>
          <w:b/>
          <w:bCs/>
          <w:sz w:val="20"/>
          <w:szCs w:val="20"/>
        </w:rPr>
        <w:t xml:space="preserve">00_Priloha_4_CP_dod_o_neexistenci_zakazu_zad_VZ - </w:t>
      </w:r>
      <w:r w:rsidRPr="000060DB">
        <w:rPr>
          <w:rFonts w:ascii="Arial" w:hAnsi="Arial" w:cs="Arial"/>
          <w:sz w:val="20"/>
          <w:szCs w:val="20"/>
        </w:rPr>
        <w:t>nebude doložen</w:t>
      </w:r>
      <w:r>
        <w:rPr>
          <w:rFonts w:ascii="Arial" w:hAnsi="Arial" w:cs="Arial"/>
          <w:sz w:val="20"/>
          <w:szCs w:val="20"/>
        </w:rPr>
        <w:t>o</w:t>
      </w:r>
      <w:r w:rsidRPr="000060DB">
        <w:rPr>
          <w:rFonts w:ascii="Arial" w:hAnsi="Arial" w:cs="Arial"/>
          <w:sz w:val="20"/>
          <w:szCs w:val="20"/>
        </w:rPr>
        <w:t xml:space="preserve"> do nabídky, ale toto ČP předloží až vybraný dodavatel v rámci součinnosti před podpisem smlouvy</w:t>
      </w:r>
    </w:p>
    <w:p w14:paraId="7CD65B6B" w14:textId="6EB63F57" w:rsidR="0043547F" w:rsidRPr="007464DB" w:rsidRDefault="0043547F" w:rsidP="0043547F">
      <w:pPr>
        <w:pStyle w:val="Odstavecseseznamem"/>
        <w:numPr>
          <w:ilvl w:val="0"/>
          <w:numId w:val="20"/>
        </w:numPr>
        <w:rPr>
          <w:rFonts w:ascii="Arial" w:hAnsi="Arial" w:cs="Arial"/>
          <w:b/>
          <w:bCs/>
          <w:sz w:val="20"/>
          <w:szCs w:val="20"/>
        </w:rPr>
      </w:pPr>
      <w:r w:rsidRPr="007464DB">
        <w:rPr>
          <w:rFonts w:ascii="Arial" w:hAnsi="Arial" w:cs="Arial"/>
          <w:b/>
          <w:sz w:val="20"/>
          <w:szCs w:val="20"/>
        </w:rPr>
        <w:t>0</w:t>
      </w:r>
      <w:r>
        <w:rPr>
          <w:rFonts w:ascii="Arial" w:hAnsi="Arial" w:cs="Arial"/>
          <w:b/>
          <w:bCs/>
          <w:sz w:val="20"/>
          <w:szCs w:val="20"/>
        </w:rPr>
        <w:t>0</w:t>
      </w:r>
      <w:r w:rsidRPr="007464DB">
        <w:rPr>
          <w:rFonts w:ascii="Arial" w:hAnsi="Arial" w:cs="Arial"/>
          <w:b/>
          <w:bCs/>
          <w:sz w:val="20"/>
          <w:szCs w:val="20"/>
        </w:rPr>
        <w:t>_Priloha_</w:t>
      </w:r>
      <w:r>
        <w:rPr>
          <w:rFonts w:ascii="Arial" w:hAnsi="Arial" w:cs="Arial"/>
          <w:b/>
          <w:bCs/>
          <w:sz w:val="20"/>
          <w:szCs w:val="20"/>
        </w:rPr>
        <w:t>5</w:t>
      </w:r>
      <w:r w:rsidRPr="007464DB">
        <w:rPr>
          <w:rFonts w:ascii="Arial" w:hAnsi="Arial" w:cs="Arial"/>
          <w:b/>
          <w:bCs/>
          <w:sz w:val="20"/>
          <w:szCs w:val="20"/>
        </w:rPr>
        <w:t>_ČP vybraného dodavatele o splnění zadávací podmínky</w:t>
      </w:r>
      <w:r>
        <w:rPr>
          <w:rFonts w:ascii="Arial" w:hAnsi="Arial" w:cs="Arial"/>
          <w:b/>
          <w:bCs/>
          <w:sz w:val="20"/>
          <w:szCs w:val="20"/>
        </w:rPr>
        <w:t xml:space="preserve"> - </w:t>
      </w:r>
      <w:r w:rsidRPr="007464DB">
        <w:rPr>
          <w:rFonts w:ascii="Arial" w:hAnsi="Arial" w:cs="Arial"/>
          <w:sz w:val="20"/>
          <w:szCs w:val="20"/>
        </w:rPr>
        <w:t>nebude doložen</w:t>
      </w:r>
      <w:r>
        <w:rPr>
          <w:rFonts w:ascii="Arial" w:hAnsi="Arial" w:cs="Arial"/>
          <w:sz w:val="20"/>
          <w:szCs w:val="20"/>
        </w:rPr>
        <w:t>o</w:t>
      </w:r>
      <w:r w:rsidRPr="007464DB">
        <w:rPr>
          <w:rFonts w:ascii="Arial" w:hAnsi="Arial" w:cs="Arial"/>
          <w:sz w:val="20"/>
          <w:szCs w:val="20"/>
        </w:rPr>
        <w:t xml:space="preserve"> do nabídky, ale toto ČP předloží až vybraný dodavatel v rámci součinnosti před podpisem smlouvy</w:t>
      </w:r>
    </w:p>
    <w:p w14:paraId="13B54CFB" w14:textId="60A8D20F" w:rsidR="00331D16" w:rsidRDefault="00331D16" w:rsidP="00331D16">
      <w:pPr>
        <w:rPr>
          <w:rFonts w:ascii="Arial" w:hAnsi="Arial" w:cs="Arial"/>
          <w:sz w:val="20"/>
          <w:szCs w:val="20"/>
        </w:rPr>
      </w:pPr>
    </w:p>
    <w:p w14:paraId="478F6131" w14:textId="6290632D" w:rsidR="0043547F" w:rsidRDefault="0043547F" w:rsidP="00331D16">
      <w:pPr>
        <w:rPr>
          <w:rFonts w:ascii="Arial" w:hAnsi="Arial" w:cs="Arial"/>
          <w:sz w:val="20"/>
          <w:szCs w:val="20"/>
        </w:rPr>
      </w:pPr>
    </w:p>
    <w:p w14:paraId="58398F09" w14:textId="3331365E" w:rsidR="0043547F" w:rsidRDefault="0043547F" w:rsidP="00331D16">
      <w:pPr>
        <w:rPr>
          <w:rFonts w:ascii="Arial" w:hAnsi="Arial" w:cs="Arial"/>
          <w:sz w:val="20"/>
          <w:szCs w:val="20"/>
        </w:rPr>
      </w:pPr>
    </w:p>
    <w:p w14:paraId="01FF95C9" w14:textId="4521E722" w:rsidR="0043547F" w:rsidRDefault="0043547F" w:rsidP="00331D16">
      <w:pPr>
        <w:rPr>
          <w:rFonts w:ascii="Arial" w:hAnsi="Arial" w:cs="Arial"/>
          <w:sz w:val="20"/>
          <w:szCs w:val="20"/>
        </w:rPr>
      </w:pPr>
    </w:p>
    <w:p w14:paraId="40ACD626" w14:textId="77777777" w:rsidR="0043547F" w:rsidRPr="007464DB" w:rsidRDefault="0043547F" w:rsidP="00331D16">
      <w:pPr>
        <w:rPr>
          <w:rFonts w:ascii="Arial" w:hAnsi="Arial" w:cs="Arial"/>
          <w:sz w:val="20"/>
          <w:szCs w:val="20"/>
        </w:rPr>
      </w:pPr>
    </w:p>
    <w:p w14:paraId="4C7BB5A1" w14:textId="77777777" w:rsidR="00331D16" w:rsidRPr="007464DB" w:rsidRDefault="00331D16" w:rsidP="00331D16">
      <w:pPr>
        <w:rPr>
          <w:rFonts w:ascii="Arial" w:hAnsi="Arial" w:cs="Arial"/>
          <w:b/>
          <w:sz w:val="20"/>
          <w:szCs w:val="20"/>
          <w:u w:val="single"/>
        </w:rPr>
      </w:pPr>
      <w:r w:rsidRPr="007464DB">
        <w:rPr>
          <w:rFonts w:ascii="Arial" w:hAnsi="Arial" w:cs="Arial"/>
          <w:b/>
          <w:sz w:val="20"/>
          <w:szCs w:val="20"/>
          <w:u w:val="single"/>
        </w:rPr>
        <w:t>SoD:</w:t>
      </w:r>
    </w:p>
    <w:p w14:paraId="40F3C97D" w14:textId="6D17A319" w:rsidR="00331D16" w:rsidRDefault="00331D16" w:rsidP="00331D16">
      <w:pPr>
        <w:pStyle w:val="Odstavecseseznamem"/>
        <w:numPr>
          <w:ilvl w:val="0"/>
          <w:numId w:val="20"/>
        </w:numPr>
        <w:rPr>
          <w:rFonts w:ascii="Arial" w:hAnsi="Arial" w:cs="Arial"/>
          <w:sz w:val="20"/>
          <w:szCs w:val="20"/>
        </w:rPr>
      </w:pPr>
      <w:r w:rsidRPr="007464DB">
        <w:rPr>
          <w:rFonts w:ascii="Arial" w:hAnsi="Arial" w:cs="Arial"/>
          <w:sz w:val="20"/>
          <w:szCs w:val="20"/>
        </w:rPr>
        <w:t>Návrh smlouvy – tento návrh smlouvy</w:t>
      </w:r>
      <w:r w:rsidR="00246D17">
        <w:rPr>
          <w:rFonts w:ascii="Arial" w:hAnsi="Arial" w:cs="Arial"/>
          <w:sz w:val="20"/>
          <w:szCs w:val="20"/>
        </w:rPr>
        <w:t xml:space="preserve"> dokládá účastník do nabídky (zadavatel preferuje </w:t>
      </w:r>
      <w:r w:rsidR="00246D17" w:rsidRPr="007464DB">
        <w:rPr>
          <w:rFonts w:ascii="Arial" w:hAnsi="Arial" w:cs="Arial"/>
          <w:sz w:val="20"/>
          <w:szCs w:val="20"/>
        </w:rPr>
        <w:t>*.</w:t>
      </w:r>
      <w:r w:rsidR="00246D17">
        <w:rPr>
          <w:rFonts w:ascii="Arial" w:hAnsi="Arial" w:cs="Arial"/>
          <w:sz w:val="20"/>
          <w:szCs w:val="20"/>
        </w:rPr>
        <w:t>word)</w:t>
      </w:r>
      <w:r w:rsidRPr="007464DB">
        <w:rPr>
          <w:rFonts w:ascii="Arial" w:hAnsi="Arial" w:cs="Arial"/>
          <w:sz w:val="20"/>
          <w:szCs w:val="20"/>
        </w:rPr>
        <w:t xml:space="preserve"> </w:t>
      </w:r>
      <w:r w:rsidR="00246D17">
        <w:rPr>
          <w:rFonts w:ascii="Arial" w:hAnsi="Arial" w:cs="Arial"/>
          <w:sz w:val="20"/>
          <w:szCs w:val="20"/>
        </w:rPr>
        <w:t xml:space="preserve"> a </w:t>
      </w:r>
      <w:r w:rsidRPr="007464DB">
        <w:rPr>
          <w:rFonts w:ascii="Arial" w:hAnsi="Arial" w:cs="Arial"/>
          <w:sz w:val="20"/>
          <w:szCs w:val="20"/>
        </w:rPr>
        <w:t xml:space="preserve">musí být v souladu se vzorem předloženým zadavatelem v zadávací dokumentaci. </w:t>
      </w:r>
      <w:r>
        <w:rPr>
          <w:rFonts w:ascii="Arial" w:hAnsi="Arial" w:cs="Arial"/>
          <w:sz w:val="20"/>
          <w:szCs w:val="20"/>
        </w:rPr>
        <w:t xml:space="preserve">Návrh smlouvy </w:t>
      </w:r>
      <w:r w:rsidRPr="00B7149B">
        <w:rPr>
          <w:rFonts w:ascii="Arial" w:hAnsi="Arial" w:cs="Arial"/>
          <w:sz w:val="20"/>
          <w:szCs w:val="20"/>
          <w:u w:val="single"/>
        </w:rPr>
        <w:t>nemusí být</w:t>
      </w:r>
      <w:r>
        <w:rPr>
          <w:rFonts w:ascii="Arial" w:hAnsi="Arial" w:cs="Arial"/>
          <w:sz w:val="20"/>
          <w:szCs w:val="20"/>
        </w:rPr>
        <w:t xml:space="preserve"> do nabídky podepsaný.</w:t>
      </w:r>
    </w:p>
    <w:p w14:paraId="63859EBE" w14:textId="77777777" w:rsidR="00331D16" w:rsidRDefault="00331D16" w:rsidP="00331D16">
      <w:pPr>
        <w:pStyle w:val="Odstavecseseznamem"/>
        <w:rPr>
          <w:rFonts w:ascii="Arial" w:hAnsi="Arial" w:cs="Arial"/>
          <w:sz w:val="20"/>
          <w:szCs w:val="20"/>
        </w:rPr>
      </w:pPr>
    </w:p>
    <w:p w14:paraId="1827D32A" w14:textId="77777777" w:rsidR="00331D16" w:rsidRPr="007464DB" w:rsidRDefault="00331D16" w:rsidP="00331D16">
      <w:pPr>
        <w:pStyle w:val="Odstavecseseznamem"/>
        <w:rPr>
          <w:rFonts w:ascii="Arial" w:hAnsi="Arial" w:cs="Arial"/>
          <w:sz w:val="20"/>
          <w:szCs w:val="20"/>
        </w:rPr>
      </w:pPr>
      <w:r w:rsidRPr="007464DB">
        <w:rPr>
          <w:rFonts w:ascii="Arial" w:hAnsi="Arial" w:cs="Arial"/>
          <w:sz w:val="20"/>
          <w:szCs w:val="20"/>
        </w:rPr>
        <w:t>Nedílné součásti návrhu smlouvy dodavatele musí být přílohy:</w:t>
      </w:r>
    </w:p>
    <w:p w14:paraId="4ADCBA90" w14:textId="77777777" w:rsidR="00331D16" w:rsidRPr="007464DB" w:rsidRDefault="00331D16" w:rsidP="00331D16">
      <w:pPr>
        <w:pStyle w:val="Odstavecseseznamem"/>
        <w:numPr>
          <w:ilvl w:val="0"/>
          <w:numId w:val="20"/>
        </w:numPr>
        <w:rPr>
          <w:rFonts w:ascii="Arial" w:hAnsi="Arial" w:cs="Arial"/>
          <w:b/>
          <w:sz w:val="20"/>
          <w:szCs w:val="20"/>
        </w:rPr>
      </w:pPr>
      <w:r w:rsidRPr="007464DB">
        <w:rPr>
          <w:rFonts w:ascii="Arial" w:hAnsi="Arial" w:cs="Arial"/>
          <w:b/>
          <w:sz w:val="20"/>
          <w:szCs w:val="20"/>
        </w:rPr>
        <w:t>01_Priloha_1_Definice</w:t>
      </w:r>
      <w:r>
        <w:rPr>
          <w:rFonts w:ascii="Arial" w:hAnsi="Arial" w:cs="Arial"/>
          <w:b/>
          <w:sz w:val="20"/>
          <w:szCs w:val="20"/>
        </w:rPr>
        <w:t xml:space="preserve"> </w:t>
      </w:r>
      <w:r w:rsidRPr="007464DB">
        <w:rPr>
          <w:rFonts w:ascii="Arial" w:hAnsi="Arial" w:cs="Arial"/>
          <w:sz w:val="20"/>
          <w:szCs w:val="20"/>
        </w:rPr>
        <w:t>(účastníci ZŘ vloží do nabídky beze změny ze zadávací dokumentace, s výjimkou míst určených k vyplnění účastníkem), jedná se o součást smlouvy.</w:t>
      </w:r>
    </w:p>
    <w:p w14:paraId="10EE0B05" w14:textId="77777777" w:rsidR="00331D16" w:rsidRPr="007464DB" w:rsidRDefault="00331D16" w:rsidP="00331D16">
      <w:pPr>
        <w:ind w:left="708"/>
        <w:rPr>
          <w:rFonts w:ascii="Arial" w:hAnsi="Arial" w:cs="Arial"/>
          <w:iCs/>
          <w:sz w:val="20"/>
          <w:szCs w:val="20"/>
        </w:rPr>
      </w:pPr>
      <w:r w:rsidRPr="007464DB">
        <w:rPr>
          <w:rFonts w:ascii="Arial" w:hAnsi="Arial" w:cs="Arial"/>
          <w:b/>
          <w:sz w:val="20"/>
          <w:szCs w:val="20"/>
        </w:rPr>
        <w:t xml:space="preserve">01_Priloha_2_Projektová dokumentace </w:t>
      </w:r>
      <w:r w:rsidRPr="007464DB">
        <w:rPr>
          <w:rFonts w:ascii="Arial" w:hAnsi="Arial" w:cs="Arial"/>
          <w:iCs/>
          <w:sz w:val="20"/>
          <w:szCs w:val="20"/>
        </w:rPr>
        <w:t>v elektronické podobě zip. uloženo jako součást zadávací dokumentace v</w:t>
      </w:r>
      <w:r>
        <w:rPr>
          <w:rFonts w:ascii="Arial" w:hAnsi="Arial" w:cs="Arial"/>
          <w:iCs/>
          <w:sz w:val="20"/>
          <w:szCs w:val="20"/>
        </w:rPr>
        <w:t> </w:t>
      </w:r>
      <w:r w:rsidRPr="007464DB">
        <w:rPr>
          <w:rFonts w:ascii="Arial" w:hAnsi="Arial" w:cs="Arial"/>
          <w:iCs/>
          <w:sz w:val="20"/>
          <w:szCs w:val="20"/>
        </w:rPr>
        <w:t>EZAK</w:t>
      </w:r>
      <w:r>
        <w:rPr>
          <w:rFonts w:ascii="Arial" w:hAnsi="Arial" w:cs="Arial"/>
          <w:iCs/>
          <w:sz w:val="20"/>
          <w:szCs w:val="20"/>
        </w:rPr>
        <w:t xml:space="preserve"> – nedokládá účastník do nabídky</w:t>
      </w:r>
    </w:p>
    <w:p w14:paraId="17297717" w14:textId="3F01FBEC" w:rsidR="00331D16" w:rsidRPr="000060DB" w:rsidRDefault="00331D16" w:rsidP="00331D16">
      <w:pPr>
        <w:pStyle w:val="Odstavecseseznamem"/>
        <w:numPr>
          <w:ilvl w:val="0"/>
          <w:numId w:val="20"/>
        </w:numPr>
        <w:rPr>
          <w:rFonts w:ascii="Arial" w:hAnsi="Arial" w:cs="Arial"/>
          <w:b/>
          <w:sz w:val="20"/>
          <w:szCs w:val="20"/>
        </w:rPr>
      </w:pPr>
      <w:r w:rsidRPr="000060DB">
        <w:rPr>
          <w:rFonts w:ascii="Arial" w:hAnsi="Arial" w:cs="Arial"/>
          <w:b/>
          <w:sz w:val="20"/>
          <w:szCs w:val="20"/>
        </w:rPr>
        <w:t>01_Priloha_3</w:t>
      </w:r>
      <w:r w:rsidR="00B7149B" w:rsidRPr="000060DB">
        <w:rPr>
          <w:rFonts w:ascii="Arial" w:hAnsi="Arial" w:cs="Arial"/>
          <w:b/>
          <w:sz w:val="20"/>
          <w:szCs w:val="20"/>
        </w:rPr>
        <w:t>_</w:t>
      </w:r>
      <w:r w:rsidRPr="000060DB">
        <w:rPr>
          <w:rFonts w:ascii="Arial" w:hAnsi="Arial" w:cs="Arial"/>
          <w:b/>
          <w:sz w:val="20"/>
          <w:szCs w:val="20"/>
        </w:rPr>
        <w:t>Harmonogram</w:t>
      </w:r>
      <w:r w:rsidR="00B7149B" w:rsidRPr="000060DB">
        <w:rPr>
          <w:rFonts w:ascii="Arial" w:hAnsi="Arial" w:cs="Arial"/>
          <w:b/>
          <w:sz w:val="20"/>
          <w:szCs w:val="20"/>
        </w:rPr>
        <w:t>_praci</w:t>
      </w:r>
      <w:r w:rsidRPr="000060DB">
        <w:rPr>
          <w:rFonts w:ascii="Arial" w:hAnsi="Arial" w:cs="Arial"/>
          <w:iCs/>
          <w:sz w:val="20"/>
          <w:szCs w:val="20"/>
        </w:rPr>
        <w:t xml:space="preserve"> – nedokládá účastník do nabídky</w:t>
      </w:r>
    </w:p>
    <w:p w14:paraId="7134E1AE" w14:textId="446362B3" w:rsidR="00824373" w:rsidRPr="000060DB" w:rsidRDefault="003F0463" w:rsidP="005867A7">
      <w:pPr>
        <w:pStyle w:val="Odstavecseseznamem"/>
        <w:numPr>
          <w:ilvl w:val="0"/>
          <w:numId w:val="20"/>
        </w:numPr>
        <w:rPr>
          <w:rFonts w:ascii="Arial" w:hAnsi="Arial" w:cs="Arial"/>
          <w:b/>
          <w:sz w:val="20"/>
          <w:szCs w:val="20"/>
        </w:rPr>
      </w:pPr>
      <w:r w:rsidRPr="000060DB">
        <w:rPr>
          <w:rFonts w:ascii="Arial" w:hAnsi="Arial" w:cs="Arial"/>
          <w:b/>
          <w:sz w:val="20"/>
          <w:szCs w:val="20"/>
        </w:rPr>
        <w:t>01_Priloha_4_Soupis praci a dodavek_Vedení VVN</w:t>
      </w:r>
      <w:ins w:id="75" w:author="Popelková, Lenka" w:date="2022-09-26T08:30:00Z">
        <w:r w:rsidR="00AB19B8">
          <w:rPr>
            <w:rFonts w:ascii="Arial" w:hAnsi="Arial" w:cs="Arial"/>
            <w:b/>
            <w:sz w:val="20"/>
            <w:szCs w:val="20"/>
          </w:rPr>
          <w:t xml:space="preserve"> a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00B7149B" w:rsidRPr="000060DB">
        <w:rPr>
          <w:rFonts w:ascii="Arial" w:hAnsi="Arial" w:cs="Arial"/>
          <w:b/>
          <w:sz w:val="20"/>
          <w:szCs w:val="20"/>
        </w:rPr>
        <w:t xml:space="preserve"> </w:t>
      </w:r>
      <w:r w:rsidR="00B7149B" w:rsidRPr="000060DB">
        <w:rPr>
          <w:rStyle w:val="Odkaznakoment"/>
          <w:rFonts w:ascii="Arial" w:eastAsia="Times New Roman" w:hAnsi="Arial" w:cs="Arial"/>
          <w:sz w:val="20"/>
          <w:szCs w:val="20"/>
          <w:lang w:eastAsia="cs-CZ"/>
        </w:rPr>
        <w:t xml:space="preserve"> </w:t>
      </w:r>
      <w:r w:rsidR="00B7149B" w:rsidRPr="000060DB">
        <w:rPr>
          <w:rFonts w:ascii="Arial" w:hAnsi="Arial" w:cs="Arial"/>
          <w:iCs/>
          <w:sz w:val="20"/>
          <w:szCs w:val="20"/>
        </w:rPr>
        <w:t>– dokládá účastník do nabídky</w:t>
      </w:r>
      <w:r w:rsidR="00824373" w:rsidRPr="000060DB">
        <w:rPr>
          <w:rFonts w:ascii="Arial" w:hAnsi="Arial" w:cs="Arial"/>
          <w:iCs/>
          <w:sz w:val="20"/>
          <w:szCs w:val="20"/>
        </w:rPr>
        <w:t xml:space="preserve"> </w:t>
      </w:r>
    </w:p>
    <w:p w14:paraId="603960ED" w14:textId="77777777" w:rsidR="0043547F" w:rsidRDefault="0043547F" w:rsidP="0043547F">
      <w:pPr>
        <w:pStyle w:val="Odstavecseseznamem"/>
        <w:numPr>
          <w:ilvl w:val="0"/>
          <w:numId w:val="20"/>
        </w:numPr>
        <w:rPr>
          <w:rFonts w:ascii="Arial" w:hAnsi="Arial" w:cs="Arial"/>
          <w:b/>
          <w:sz w:val="20"/>
          <w:szCs w:val="20"/>
        </w:rPr>
      </w:pPr>
      <w:r w:rsidRPr="003535B3">
        <w:rPr>
          <w:rFonts w:ascii="Arial" w:hAnsi="Arial" w:cs="Arial"/>
          <w:b/>
          <w:sz w:val="20"/>
          <w:szCs w:val="20"/>
        </w:rPr>
        <w:t>01_Priloha_</w:t>
      </w:r>
      <w:r>
        <w:rPr>
          <w:rFonts w:ascii="Arial" w:hAnsi="Arial" w:cs="Arial"/>
          <w:b/>
          <w:sz w:val="20"/>
          <w:szCs w:val="20"/>
        </w:rPr>
        <w:t>5</w:t>
      </w:r>
      <w:r w:rsidRPr="003535B3">
        <w:rPr>
          <w:rFonts w:ascii="Arial" w:hAnsi="Arial" w:cs="Arial"/>
          <w:b/>
          <w:sz w:val="20"/>
          <w:szCs w:val="20"/>
        </w:rPr>
        <w:t>_</w:t>
      </w:r>
      <w:r>
        <w:rPr>
          <w:rFonts w:ascii="Arial" w:hAnsi="Arial" w:cs="Arial"/>
          <w:b/>
          <w:sz w:val="20"/>
          <w:szCs w:val="20"/>
        </w:rPr>
        <w:t>T</w:t>
      </w:r>
      <w:r w:rsidRPr="003535B3">
        <w:rPr>
          <w:rFonts w:ascii="Arial" w:hAnsi="Arial" w:cs="Arial"/>
          <w:b/>
          <w:sz w:val="20"/>
          <w:szCs w:val="20"/>
        </w:rPr>
        <w:t>echnicke_vybaveni</w:t>
      </w:r>
      <w:r>
        <w:rPr>
          <w:rFonts w:ascii="Arial" w:hAnsi="Arial" w:cs="Arial"/>
          <w:b/>
          <w:sz w:val="20"/>
          <w:szCs w:val="20"/>
        </w:rPr>
        <w:t xml:space="preserve"> </w:t>
      </w:r>
      <w:r>
        <w:rPr>
          <w:rFonts w:ascii="Arial" w:hAnsi="Arial" w:cs="Arial"/>
          <w:iCs/>
          <w:sz w:val="20"/>
          <w:szCs w:val="20"/>
        </w:rPr>
        <w:t>– nedokládá účastník do nabídky, až vybraný dodavatel do smlouvy</w:t>
      </w:r>
    </w:p>
    <w:p w14:paraId="362C1C0B" w14:textId="1ECE1669" w:rsidR="00331D16" w:rsidRPr="007464DB" w:rsidRDefault="005C57E7" w:rsidP="00331D16">
      <w:pPr>
        <w:pStyle w:val="Odstavecseseznamem"/>
        <w:numPr>
          <w:ilvl w:val="0"/>
          <w:numId w:val="20"/>
        </w:numPr>
        <w:rPr>
          <w:rFonts w:ascii="Arial" w:hAnsi="Arial" w:cs="Arial"/>
          <w:iCs/>
          <w:sz w:val="20"/>
          <w:szCs w:val="20"/>
        </w:rPr>
      </w:pPr>
      <w:r>
        <w:rPr>
          <w:rFonts w:ascii="Arial" w:hAnsi="Arial" w:cs="Arial"/>
          <w:b/>
          <w:sz w:val="20"/>
          <w:szCs w:val="20"/>
        </w:rPr>
        <w:t>0</w:t>
      </w:r>
      <w:r w:rsidR="00331D16" w:rsidRPr="007464DB">
        <w:rPr>
          <w:rFonts w:ascii="Arial" w:hAnsi="Arial" w:cs="Arial"/>
          <w:b/>
          <w:sz w:val="20"/>
          <w:szCs w:val="20"/>
        </w:rPr>
        <w:t xml:space="preserve">1_Priloha_7a - </w:t>
      </w:r>
      <w:r w:rsidR="00331D16" w:rsidRPr="007464DB">
        <w:rPr>
          <w:rFonts w:ascii="Arial" w:hAnsi="Arial" w:cs="Arial"/>
          <w:b/>
          <w:iCs/>
          <w:sz w:val="20"/>
          <w:szCs w:val="20"/>
        </w:rPr>
        <w:t xml:space="preserve">Dokumentace k zajištění BOZP a Plán BOZP pro činnost CAPEX, </w:t>
      </w:r>
      <w:r w:rsidR="00331D16" w:rsidRPr="007464DB">
        <w:rPr>
          <w:rFonts w:ascii="Arial" w:hAnsi="Arial" w:cs="Arial"/>
          <w:iCs/>
          <w:sz w:val="20"/>
          <w:szCs w:val="20"/>
        </w:rPr>
        <w:t xml:space="preserve">volně přístupné na </w:t>
      </w:r>
      <w:hyperlink r:id="rId12" w:history="1">
        <w:r w:rsidR="00331D16" w:rsidRPr="00F2240E">
          <w:rPr>
            <w:rStyle w:val="Hypertextovodkaz"/>
            <w:rFonts w:ascii="Arial" w:hAnsi="Arial" w:cs="Arial"/>
            <w:iCs/>
            <w:sz w:val="20"/>
            <w:szCs w:val="20"/>
          </w:rPr>
          <w:t>https://www.egd.cz/vseobecne-nakupni-podminky</w:t>
        </w:r>
      </w:hyperlink>
      <w:r w:rsidR="00331D16">
        <w:rPr>
          <w:rFonts w:ascii="Arial" w:hAnsi="Arial" w:cs="Arial"/>
          <w:iCs/>
          <w:sz w:val="20"/>
          <w:szCs w:val="20"/>
        </w:rPr>
        <w:t xml:space="preserve"> – nedokládá účastník do nabídky</w:t>
      </w:r>
    </w:p>
    <w:p w14:paraId="553CA28B" w14:textId="77777777" w:rsidR="00331D16" w:rsidRPr="007464DB" w:rsidRDefault="00331D16" w:rsidP="00331D16">
      <w:pPr>
        <w:pStyle w:val="Odstavecseseznamem"/>
        <w:numPr>
          <w:ilvl w:val="0"/>
          <w:numId w:val="20"/>
        </w:numPr>
        <w:rPr>
          <w:rFonts w:ascii="Arial" w:hAnsi="Arial" w:cs="Arial"/>
          <w:b/>
          <w:sz w:val="20"/>
          <w:szCs w:val="20"/>
        </w:rPr>
      </w:pPr>
      <w:r w:rsidRPr="007464DB">
        <w:rPr>
          <w:rFonts w:ascii="Arial" w:hAnsi="Arial" w:cs="Arial"/>
          <w:b/>
          <w:sz w:val="20"/>
          <w:szCs w:val="20"/>
        </w:rPr>
        <w:t>01_Priloha_7b_Závažné porušení povinnosti zhotovitele v oblasti BOZP</w:t>
      </w:r>
      <w:r>
        <w:rPr>
          <w:rFonts w:ascii="Arial" w:hAnsi="Arial" w:cs="Arial"/>
          <w:b/>
          <w:sz w:val="20"/>
          <w:szCs w:val="20"/>
        </w:rPr>
        <w:t xml:space="preserve"> </w:t>
      </w:r>
      <w:r>
        <w:rPr>
          <w:rFonts w:ascii="Arial" w:hAnsi="Arial" w:cs="Arial"/>
          <w:iCs/>
          <w:sz w:val="20"/>
          <w:szCs w:val="20"/>
        </w:rPr>
        <w:t>– nedokládá účastník do nabídky</w:t>
      </w:r>
    </w:p>
    <w:p w14:paraId="12349274" w14:textId="37CDB627" w:rsidR="00331D16" w:rsidRPr="005C57E7" w:rsidRDefault="005C57E7" w:rsidP="00FC6163">
      <w:pPr>
        <w:pStyle w:val="Odstavecseseznamem"/>
        <w:numPr>
          <w:ilvl w:val="0"/>
          <w:numId w:val="20"/>
        </w:numPr>
        <w:rPr>
          <w:rFonts w:ascii="Arial" w:hAnsi="Arial" w:cs="Arial"/>
          <w:b/>
          <w:sz w:val="20"/>
          <w:szCs w:val="20"/>
        </w:rPr>
      </w:pPr>
      <w:r w:rsidRPr="005C57E7">
        <w:rPr>
          <w:rFonts w:ascii="Arial" w:hAnsi="Arial" w:cs="Arial"/>
          <w:b/>
          <w:sz w:val="20"/>
          <w:szCs w:val="20"/>
        </w:rPr>
        <w:t>01_Priloha_8a_Vseobecne_nakupni_podminky_spolecnosti_E.ON_Czech EGD červen 2021</w:t>
      </w:r>
      <w:r>
        <w:rPr>
          <w:rFonts w:ascii="Arial" w:hAnsi="Arial" w:cs="Arial"/>
          <w:b/>
          <w:sz w:val="20"/>
          <w:szCs w:val="20"/>
        </w:rPr>
        <w:t xml:space="preserve"> - </w:t>
      </w:r>
      <w:r w:rsidR="00331D16" w:rsidRPr="005C57E7">
        <w:rPr>
          <w:rFonts w:ascii="Arial" w:hAnsi="Arial" w:cs="Arial"/>
          <w:iCs/>
          <w:sz w:val="20"/>
          <w:szCs w:val="20"/>
        </w:rPr>
        <w:t>Obchodní podmínky v aktuálním znění ke dni podpisu smlouvy, volně přístupné na https://www.egd.cz/vseobecne-nakupni-podminky a dle definice uvedené v příloze č.1 – nedokládá účastník do nabídky</w:t>
      </w:r>
    </w:p>
    <w:p w14:paraId="05E32B75" w14:textId="77777777" w:rsidR="00331D16" w:rsidRPr="004C5E99" w:rsidRDefault="00331D16" w:rsidP="00331D16">
      <w:pPr>
        <w:pStyle w:val="Odstavecseseznamem"/>
        <w:numPr>
          <w:ilvl w:val="0"/>
          <w:numId w:val="20"/>
        </w:numPr>
        <w:rPr>
          <w:rFonts w:ascii="Arial" w:hAnsi="Arial" w:cs="Arial"/>
          <w:b/>
          <w:sz w:val="20"/>
          <w:szCs w:val="20"/>
        </w:rPr>
      </w:pPr>
      <w:r w:rsidRPr="007464DB">
        <w:rPr>
          <w:rFonts w:ascii="Arial" w:hAnsi="Arial" w:cs="Arial"/>
          <w:b/>
          <w:sz w:val="20"/>
          <w:szCs w:val="20"/>
        </w:rPr>
        <w:t>01_Priloha_8b_ČP_dodavatele o seznámení se s obchodními podmínkami EG</w:t>
      </w:r>
      <w:r>
        <w:rPr>
          <w:rFonts w:ascii="Arial" w:hAnsi="Arial" w:cs="Arial"/>
          <w:b/>
          <w:sz w:val="20"/>
          <w:szCs w:val="20"/>
        </w:rPr>
        <w:t>.</w:t>
      </w:r>
      <w:r w:rsidRPr="007464DB">
        <w:rPr>
          <w:rFonts w:ascii="Arial" w:hAnsi="Arial" w:cs="Arial"/>
          <w:b/>
          <w:sz w:val="20"/>
          <w:szCs w:val="20"/>
        </w:rPr>
        <w:t>D a BOZP</w:t>
      </w:r>
      <w:r>
        <w:rPr>
          <w:rFonts w:ascii="Arial" w:hAnsi="Arial" w:cs="Arial"/>
          <w:b/>
          <w:sz w:val="20"/>
          <w:szCs w:val="20"/>
        </w:rPr>
        <w:t xml:space="preserve"> </w:t>
      </w:r>
      <w:r>
        <w:rPr>
          <w:rFonts w:ascii="Arial" w:hAnsi="Arial" w:cs="Arial"/>
          <w:iCs/>
          <w:sz w:val="20"/>
          <w:szCs w:val="20"/>
        </w:rPr>
        <w:t>– dokládá účastník do nabídky</w:t>
      </w:r>
    </w:p>
    <w:p w14:paraId="7706EDA2" w14:textId="37363ED3" w:rsidR="00331D16" w:rsidRPr="007464DB" w:rsidRDefault="00331D16" w:rsidP="00331D16">
      <w:pPr>
        <w:pStyle w:val="Odstavecseseznamem"/>
        <w:rPr>
          <w:rFonts w:ascii="Arial" w:hAnsi="Arial" w:cs="Arial"/>
          <w:b/>
          <w:sz w:val="20"/>
          <w:szCs w:val="20"/>
        </w:rPr>
      </w:pPr>
      <w:r w:rsidRPr="007464DB">
        <w:rPr>
          <w:rFonts w:ascii="Arial" w:hAnsi="Arial" w:cs="Arial"/>
          <w:sz w:val="20"/>
          <w:szCs w:val="20"/>
        </w:rPr>
        <w:t>(pro účely výběrového řízení se Obchodní podmínky EG</w:t>
      </w:r>
      <w:r>
        <w:rPr>
          <w:rFonts w:ascii="Arial" w:hAnsi="Arial" w:cs="Arial"/>
          <w:sz w:val="20"/>
          <w:szCs w:val="20"/>
        </w:rPr>
        <w:t>.</w:t>
      </w:r>
      <w:r w:rsidRPr="007464DB">
        <w:rPr>
          <w:rFonts w:ascii="Arial" w:hAnsi="Arial" w:cs="Arial"/>
          <w:sz w:val="20"/>
          <w:szCs w:val="20"/>
        </w:rPr>
        <w:t>D do nabídky nevkládají, účastník ZŘ pouze do nabídky předloží Čestné prohlášení dodavatele o seznámení se s obchodními podmínkami EG</w:t>
      </w:r>
      <w:r>
        <w:rPr>
          <w:rFonts w:ascii="Arial" w:hAnsi="Arial" w:cs="Arial"/>
          <w:sz w:val="20"/>
          <w:szCs w:val="20"/>
        </w:rPr>
        <w:t>.</w:t>
      </w:r>
      <w:r w:rsidRPr="007464DB">
        <w:rPr>
          <w:rFonts w:ascii="Arial" w:hAnsi="Arial" w:cs="Arial"/>
          <w:sz w:val="20"/>
          <w:szCs w:val="20"/>
        </w:rPr>
        <w:t>D</w:t>
      </w:r>
      <w:r w:rsidR="00401B8C">
        <w:rPr>
          <w:rFonts w:ascii="Arial" w:hAnsi="Arial" w:cs="Arial"/>
          <w:sz w:val="20"/>
          <w:szCs w:val="20"/>
        </w:rPr>
        <w:t xml:space="preserve"> a BOZP</w:t>
      </w:r>
      <w:r w:rsidRPr="007464DB">
        <w:rPr>
          <w:rFonts w:ascii="Arial" w:hAnsi="Arial" w:cs="Arial"/>
          <w:sz w:val="20"/>
          <w:szCs w:val="20"/>
        </w:rPr>
        <w:t>. Vzor čestného prohlášení je součástí zadávací dokumentace</w:t>
      </w:r>
      <w:r w:rsidR="005C57E7">
        <w:rPr>
          <w:rFonts w:ascii="Arial" w:hAnsi="Arial" w:cs="Arial"/>
          <w:sz w:val="20"/>
          <w:szCs w:val="20"/>
        </w:rPr>
        <w:t>)</w:t>
      </w:r>
      <w:r w:rsidRPr="007464DB">
        <w:rPr>
          <w:rFonts w:ascii="Arial" w:hAnsi="Arial" w:cs="Arial"/>
          <w:sz w:val="20"/>
          <w:szCs w:val="20"/>
        </w:rPr>
        <w:t>.</w:t>
      </w:r>
    </w:p>
    <w:p w14:paraId="5FD760A7" w14:textId="77777777" w:rsidR="00331D16" w:rsidRPr="007464DB" w:rsidRDefault="00331D16" w:rsidP="00331D16">
      <w:pPr>
        <w:pStyle w:val="Odstavecseseznamem"/>
        <w:numPr>
          <w:ilvl w:val="0"/>
          <w:numId w:val="20"/>
        </w:numPr>
        <w:rPr>
          <w:rFonts w:ascii="Arial" w:hAnsi="Arial" w:cs="Arial"/>
          <w:b/>
          <w:sz w:val="20"/>
          <w:szCs w:val="20"/>
        </w:rPr>
      </w:pPr>
      <w:r w:rsidRPr="007464DB">
        <w:rPr>
          <w:rFonts w:ascii="Arial" w:hAnsi="Arial" w:cs="Arial"/>
          <w:b/>
          <w:sz w:val="20"/>
          <w:szCs w:val="20"/>
        </w:rPr>
        <w:t xml:space="preserve">01_Priloha_9a_DPA_GDPR </w:t>
      </w:r>
      <w:r>
        <w:rPr>
          <w:rFonts w:ascii="Arial" w:hAnsi="Arial" w:cs="Arial"/>
          <w:iCs/>
          <w:sz w:val="20"/>
          <w:szCs w:val="20"/>
        </w:rPr>
        <w:t>– dokládá účastník do nabídky</w:t>
      </w:r>
    </w:p>
    <w:p w14:paraId="64A3C9CC" w14:textId="23B00666" w:rsidR="00331D16" w:rsidRDefault="00331D16" w:rsidP="00331D16">
      <w:pPr>
        <w:pStyle w:val="Odstavecseseznamem"/>
        <w:numPr>
          <w:ilvl w:val="0"/>
          <w:numId w:val="20"/>
        </w:numPr>
        <w:rPr>
          <w:rFonts w:ascii="Arial" w:hAnsi="Arial" w:cs="Arial"/>
          <w:b/>
          <w:sz w:val="20"/>
          <w:szCs w:val="20"/>
        </w:rPr>
      </w:pPr>
      <w:r w:rsidRPr="00C02C3E">
        <w:rPr>
          <w:rFonts w:ascii="Arial" w:hAnsi="Arial" w:cs="Arial"/>
          <w:b/>
          <w:sz w:val="20"/>
          <w:szCs w:val="20"/>
        </w:rPr>
        <w:t>01_Priloha_9b_TOM_medium low</w:t>
      </w:r>
      <w:r>
        <w:rPr>
          <w:rFonts w:ascii="Arial" w:hAnsi="Arial" w:cs="Arial"/>
          <w:b/>
          <w:sz w:val="20"/>
          <w:szCs w:val="20"/>
        </w:rPr>
        <w:t xml:space="preserve"> </w:t>
      </w:r>
      <w:r>
        <w:rPr>
          <w:rFonts w:ascii="Arial" w:hAnsi="Arial" w:cs="Arial"/>
          <w:iCs/>
          <w:sz w:val="20"/>
          <w:szCs w:val="20"/>
        </w:rPr>
        <w:t xml:space="preserve">– dokládá účastník </w:t>
      </w:r>
      <w:r w:rsidR="0043547F">
        <w:rPr>
          <w:rFonts w:ascii="Arial" w:hAnsi="Arial" w:cs="Arial"/>
          <w:iCs/>
          <w:sz w:val="20"/>
          <w:szCs w:val="20"/>
        </w:rPr>
        <w:t xml:space="preserve">vyplněné </w:t>
      </w:r>
      <w:r>
        <w:rPr>
          <w:rFonts w:ascii="Arial" w:hAnsi="Arial" w:cs="Arial"/>
          <w:iCs/>
          <w:sz w:val="20"/>
          <w:szCs w:val="20"/>
        </w:rPr>
        <w:t>do nabídky</w:t>
      </w:r>
    </w:p>
    <w:p w14:paraId="7A817CDC" w14:textId="7FF4D934" w:rsidR="00331D16" w:rsidRPr="006D5BC3" w:rsidRDefault="00331D16" w:rsidP="00331D16">
      <w:pPr>
        <w:pStyle w:val="Odstavecseseznamem"/>
        <w:numPr>
          <w:ilvl w:val="0"/>
          <w:numId w:val="20"/>
        </w:numPr>
        <w:rPr>
          <w:rFonts w:ascii="Arial" w:hAnsi="Arial" w:cs="Arial"/>
          <w:b/>
          <w:sz w:val="20"/>
          <w:szCs w:val="20"/>
        </w:rPr>
      </w:pPr>
      <w:r w:rsidRPr="007464DB">
        <w:rPr>
          <w:rFonts w:ascii="Arial" w:hAnsi="Arial" w:cs="Arial"/>
          <w:b/>
          <w:sz w:val="20"/>
          <w:szCs w:val="20"/>
        </w:rPr>
        <w:t>01_Priloha_10_Zástupci smluvních stran</w:t>
      </w:r>
      <w:r>
        <w:rPr>
          <w:rFonts w:ascii="Arial" w:hAnsi="Arial" w:cs="Arial"/>
          <w:b/>
          <w:sz w:val="20"/>
          <w:szCs w:val="20"/>
        </w:rPr>
        <w:t xml:space="preserve"> </w:t>
      </w:r>
      <w:r w:rsidRPr="007464DB">
        <w:rPr>
          <w:rFonts w:ascii="Arial" w:hAnsi="Arial" w:cs="Arial"/>
          <w:b/>
          <w:sz w:val="20"/>
          <w:szCs w:val="20"/>
        </w:rPr>
        <w:t xml:space="preserve"> </w:t>
      </w:r>
      <w:r>
        <w:rPr>
          <w:rFonts w:ascii="Arial" w:hAnsi="Arial" w:cs="Arial"/>
          <w:iCs/>
          <w:sz w:val="20"/>
          <w:szCs w:val="20"/>
        </w:rPr>
        <w:t>– dokládá účastník do nabídky</w:t>
      </w:r>
    </w:p>
    <w:p w14:paraId="6F3DAB54" w14:textId="77777777" w:rsidR="006D5BC3" w:rsidRPr="003C2B76" w:rsidRDefault="006D5BC3" w:rsidP="006D5BC3">
      <w:pPr>
        <w:pStyle w:val="Odstavecseseznamem"/>
        <w:rPr>
          <w:rFonts w:ascii="Arial" w:hAnsi="Arial" w:cs="Arial"/>
          <w:b/>
          <w:sz w:val="20"/>
          <w:szCs w:val="20"/>
        </w:rPr>
      </w:pPr>
    </w:p>
    <w:p w14:paraId="27107D14" w14:textId="77777777" w:rsidR="00171B70" w:rsidRDefault="00171B70" w:rsidP="00331D16">
      <w:pPr>
        <w:rPr>
          <w:rFonts w:ascii="Arial" w:hAnsi="Arial" w:cs="Arial"/>
          <w:b/>
          <w:sz w:val="20"/>
          <w:szCs w:val="20"/>
          <w:u w:val="single"/>
        </w:rPr>
      </w:pPr>
    </w:p>
    <w:p w14:paraId="63A3F874" w14:textId="5929FFC3" w:rsidR="00331D16" w:rsidRPr="007464DB" w:rsidRDefault="00331D16" w:rsidP="00331D16">
      <w:pPr>
        <w:rPr>
          <w:rFonts w:ascii="Arial" w:hAnsi="Arial" w:cs="Arial"/>
          <w:b/>
          <w:sz w:val="20"/>
          <w:szCs w:val="20"/>
          <w:u w:val="single"/>
        </w:rPr>
      </w:pPr>
      <w:r w:rsidRPr="007464DB">
        <w:rPr>
          <w:rFonts w:ascii="Arial" w:hAnsi="Arial" w:cs="Arial"/>
          <w:b/>
          <w:sz w:val="20"/>
          <w:szCs w:val="20"/>
          <w:u w:val="single"/>
        </w:rPr>
        <w:t xml:space="preserve">Upozornění: </w:t>
      </w:r>
    </w:p>
    <w:p w14:paraId="247F77A6" w14:textId="7F6B336A" w:rsidR="00331D16" w:rsidRDefault="00331D16" w:rsidP="00331D16">
      <w:pPr>
        <w:rPr>
          <w:rFonts w:ascii="Arial" w:hAnsi="Arial" w:cs="Arial"/>
          <w:b/>
          <w:sz w:val="20"/>
          <w:szCs w:val="20"/>
        </w:rPr>
      </w:pPr>
      <w:bookmarkStart w:id="76" w:name="_Hlk44074167"/>
      <w:r w:rsidRPr="007464DB">
        <w:rPr>
          <w:rFonts w:ascii="Arial" w:hAnsi="Arial" w:cs="Arial"/>
          <w:b/>
          <w:sz w:val="20"/>
          <w:szCs w:val="20"/>
        </w:rPr>
        <w:t>Zadavatel nade vší pochybnost uvádí, že požaduje do nabídky podepsat Krycí list účastníka zadávacího řízení. Jakýkoliv další dokument nemusí být podepsán</w:t>
      </w:r>
      <w:r>
        <w:rPr>
          <w:rFonts w:ascii="Arial" w:hAnsi="Arial" w:cs="Arial"/>
          <w:b/>
          <w:sz w:val="20"/>
          <w:szCs w:val="20"/>
        </w:rPr>
        <w:t xml:space="preserve"> (bude pouze vyplněn)</w:t>
      </w:r>
      <w:r w:rsidRPr="007464DB">
        <w:rPr>
          <w:rFonts w:ascii="Arial" w:hAnsi="Arial" w:cs="Arial"/>
          <w:b/>
          <w:sz w:val="20"/>
          <w:szCs w:val="20"/>
        </w:rPr>
        <w:t>.</w:t>
      </w:r>
    </w:p>
    <w:bookmarkEnd w:id="76"/>
    <w:p w14:paraId="18FFAFE8" w14:textId="77777777" w:rsidR="00331D16" w:rsidRPr="007464DB" w:rsidRDefault="00331D16" w:rsidP="00331D16">
      <w:pPr>
        <w:rPr>
          <w:rFonts w:ascii="Arial" w:hAnsi="Arial" w:cs="Arial"/>
          <w:sz w:val="20"/>
          <w:szCs w:val="20"/>
        </w:rPr>
      </w:pPr>
    </w:p>
    <w:p w14:paraId="23F66DF8" w14:textId="7D90F7C8" w:rsidR="000074A4" w:rsidRDefault="000074A4" w:rsidP="000074A4">
      <w:pPr>
        <w:pStyle w:val="Odstavecseseznamem"/>
        <w:numPr>
          <w:ilvl w:val="1"/>
          <w:numId w:val="15"/>
        </w:numPr>
        <w:ind w:left="0" w:firstLine="0"/>
        <w:rPr>
          <w:rFonts w:ascii="Arial" w:hAnsi="Arial" w:cs="Arial"/>
          <w:b/>
          <w:sz w:val="20"/>
          <w:szCs w:val="20"/>
          <w:u w:val="single"/>
        </w:rPr>
      </w:pPr>
      <w:r>
        <w:rPr>
          <w:rFonts w:ascii="Arial" w:hAnsi="Arial" w:cs="Arial"/>
          <w:b/>
          <w:sz w:val="20"/>
          <w:szCs w:val="20"/>
          <w:u w:val="single"/>
        </w:rPr>
        <w:t>Prokázání splnění části kvalifikace prostřednictvím jiných osob</w:t>
      </w:r>
    </w:p>
    <w:p w14:paraId="3FE59AE9" w14:textId="77777777" w:rsidR="000074A4" w:rsidRPr="001203FE" w:rsidRDefault="000074A4" w:rsidP="000074A4">
      <w:pPr>
        <w:rPr>
          <w:rFonts w:ascii="Arial" w:hAnsi="Arial" w:cs="Arial"/>
          <w:sz w:val="20"/>
          <w:szCs w:val="20"/>
        </w:rPr>
      </w:pPr>
      <w:r w:rsidRPr="001203FE">
        <w:rPr>
          <w:rFonts w:ascii="Arial" w:hAnsi="Arial" w:cs="Arial"/>
          <w:sz w:val="20"/>
        </w:rPr>
        <w:t xml:space="preserve">Prokazoval-li dodavatel kvalifikaci v rámci systému kvalifikace jinou osobou, je povinen v rámci nabídky předložit </w:t>
      </w:r>
      <w:r w:rsidRPr="001203FE">
        <w:rPr>
          <w:rFonts w:ascii="Arial" w:hAnsi="Arial" w:cs="Arial"/>
          <w:b/>
          <w:bCs/>
          <w:sz w:val="20"/>
        </w:rPr>
        <w:t>písemný závazek jiné osoby</w:t>
      </w:r>
      <w:r w:rsidRPr="001203FE">
        <w:rPr>
          <w:rFonts w:ascii="Arial" w:hAnsi="Arial" w:cs="Arial"/>
          <w:sz w:val="20"/>
          <w:szCs w:val="20"/>
        </w:rPr>
        <w:t xml:space="preserve"> k poskytnutí plnění určeného k plnění veřejné zakázky nebo</w:t>
      </w:r>
      <w:r w:rsidRPr="001203FE">
        <w:rPr>
          <w:rFonts w:ascii="Arial" w:hAnsi="Arial" w:cs="Arial"/>
          <w:sz w:val="20"/>
          <w:szCs w:val="20"/>
        </w:rPr>
        <w:br/>
        <w:t>k poskytnutí věcí nebo práv, s nimiž bude dodavatel oprávněn disponovat v rámci plnění veřejné zakázky, a to alespoň v rozsahu, v jakém jiná osoba prokázala kvalifikaci či splnění podmínek zadavatele pro zařazení do systému kvalifikace za dodavatele.</w:t>
      </w:r>
    </w:p>
    <w:p w14:paraId="6674B1FC" w14:textId="77777777" w:rsidR="000074A4" w:rsidRPr="001203FE" w:rsidRDefault="000074A4" w:rsidP="000074A4">
      <w:pPr>
        <w:keepNext/>
        <w:keepLines/>
        <w:rPr>
          <w:rFonts w:ascii="Arial" w:hAnsi="Arial" w:cs="Arial"/>
          <w:sz w:val="20"/>
          <w:szCs w:val="20"/>
        </w:rPr>
      </w:pPr>
      <w:r w:rsidRPr="001203FE">
        <w:rPr>
          <w:rFonts w:ascii="Arial" w:hAnsi="Arial" w:cs="Arial"/>
          <w:sz w:val="20"/>
          <w:szCs w:val="20"/>
        </w:rPr>
        <w:t>Má se za to, že požadavek podle předchozího odstavce je splněn, pokud obsahem písemného závazku jiné osoby je společná a nerozdílná odpovědnost této osoby za plnění veřejné zakázky společně                            s dodavatelem. Prokazoval-li však dodavatel prostřednictvím jiné osoby kvalifikaci a předkládal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25DD0C7B" w14:textId="77777777" w:rsidR="000074A4" w:rsidRPr="001203FE" w:rsidRDefault="000074A4" w:rsidP="000074A4">
      <w:pPr>
        <w:tabs>
          <w:tab w:val="left" w:pos="284"/>
        </w:tabs>
        <w:spacing w:before="120"/>
        <w:rPr>
          <w:rFonts w:ascii="Arial" w:hAnsi="Arial" w:cs="Arial"/>
          <w:sz w:val="20"/>
        </w:rPr>
      </w:pPr>
      <w:r w:rsidRPr="001203FE">
        <w:rPr>
          <w:rFonts w:ascii="Arial" w:hAnsi="Arial" w:cs="Arial"/>
          <w:sz w:val="20"/>
        </w:rPr>
        <w:t xml:space="preserve">Prokazoval-li účastník ekonomickou kvalifikaci (obrat nebo pojištění) prostřednictvím jiné osoby, musí být obsahem písemného závazku jiné osoby </w:t>
      </w:r>
      <w:r w:rsidRPr="001203FE">
        <w:rPr>
          <w:rFonts w:ascii="Arial" w:hAnsi="Arial" w:cs="Arial"/>
          <w:b/>
          <w:sz w:val="20"/>
        </w:rPr>
        <w:t>společná a nerozdílná odpovědnost této osoby za plnění veřejné zakázky s účastníkem</w:t>
      </w:r>
      <w:r w:rsidRPr="001203FE">
        <w:rPr>
          <w:rFonts w:ascii="Arial" w:hAnsi="Arial" w:cs="Arial"/>
          <w:sz w:val="20"/>
        </w:rPr>
        <w:t>.</w:t>
      </w:r>
    </w:p>
    <w:p w14:paraId="2114C3DE" w14:textId="40E5B41D" w:rsidR="000074A4" w:rsidRDefault="000074A4" w:rsidP="00555F25">
      <w:pPr>
        <w:pStyle w:val="Odstavecseseznamem"/>
        <w:ind w:left="0"/>
        <w:rPr>
          <w:rFonts w:ascii="Arial" w:hAnsi="Arial" w:cs="Arial"/>
          <w:b/>
          <w:sz w:val="20"/>
          <w:szCs w:val="20"/>
          <w:u w:val="single"/>
        </w:rPr>
      </w:pPr>
    </w:p>
    <w:p w14:paraId="473B84D7" w14:textId="77777777" w:rsidR="00172354" w:rsidRDefault="00172354" w:rsidP="00555F25">
      <w:pPr>
        <w:pStyle w:val="Odstavecseseznamem"/>
        <w:ind w:left="0"/>
        <w:rPr>
          <w:rFonts w:ascii="Arial" w:hAnsi="Arial" w:cs="Arial"/>
          <w:b/>
          <w:sz w:val="20"/>
          <w:szCs w:val="20"/>
          <w:u w:val="single"/>
        </w:rPr>
      </w:pPr>
    </w:p>
    <w:p w14:paraId="240C1805" w14:textId="53488B4C"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 Obsah nabídky podané společně více dodavateli</w:t>
      </w:r>
    </w:p>
    <w:p w14:paraId="7F024F41" w14:textId="5ACC33B8" w:rsidR="00331D16" w:rsidRPr="007464DB" w:rsidRDefault="00331D16" w:rsidP="00331D16">
      <w:pPr>
        <w:rPr>
          <w:rFonts w:ascii="Arial" w:hAnsi="Arial" w:cs="Arial"/>
          <w:sz w:val="20"/>
          <w:szCs w:val="20"/>
        </w:rPr>
      </w:pPr>
      <w:r w:rsidRPr="007464DB">
        <w:rPr>
          <w:rFonts w:ascii="Arial" w:hAnsi="Arial" w:cs="Arial"/>
          <w:sz w:val="20"/>
          <w:szCs w:val="20"/>
        </w:rPr>
        <w:t xml:space="preserve">Podává-li nabídku více dodavatelů společně, požaduje zadavatel, aby odpovědnost za splnění veřejné zakázky nesli všichni dodavatelé podávající společnou nabídku společně a nerozdílně. Zadavatel </w:t>
      </w:r>
      <w:r>
        <w:rPr>
          <w:rFonts w:ascii="Arial" w:hAnsi="Arial" w:cs="Arial"/>
          <w:sz w:val="20"/>
          <w:szCs w:val="20"/>
        </w:rPr>
        <w:t xml:space="preserve">                     </w:t>
      </w:r>
      <w:r w:rsidRPr="007464DB">
        <w:rPr>
          <w:rFonts w:ascii="Arial" w:hAnsi="Arial" w:cs="Arial"/>
          <w:sz w:val="20"/>
          <w:szCs w:val="20"/>
        </w:rPr>
        <w:t xml:space="preserve">v takovém případě doporučuje, aby součástí nabídky podané více dodavateli společně, byla i jejich </w:t>
      </w:r>
      <w:r w:rsidRPr="007464DB">
        <w:rPr>
          <w:rFonts w:ascii="Arial" w:hAnsi="Arial" w:cs="Arial"/>
          <w:sz w:val="20"/>
          <w:szCs w:val="20"/>
        </w:rPr>
        <w:lastRenderedPageBreak/>
        <w:t>případná vzájemná smlouva (např. smlouva o společnosti dle § 2716 a následujících občanského zákoníku), podepsaná všemi účastníky společné nabídky, v níž bude obsažen závazek společné a</w:t>
      </w:r>
      <w:r w:rsidR="007E2C23">
        <w:rPr>
          <w:rFonts w:ascii="Arial" w:hAnsi="Arial" w:cs="Arial"/>
          <w:sz w:val="20"/>
          <w:szCs w:val="20"/>
        </w:rPr>
        <w:t> </w:t>
      </w:r>
      <w:r w:rsidRPr="007464DB">
        <w:rPr>
          <w:rFonts w:ascii="Arial" w:hAnsi="Arial" w:cs="Arial"/>
          <w:sz w:val="20"/>
          <w:szCs w:val="20"/>
        </w:rPr>
        <w:t xml:space="preserve">nerozdílné odpovědnosti všech účastníků společné nabídky za splnění veřejné zakázky. Společná nabídka by pak měla být členěna shodně s předchozími požadavky s tím, že za krycím listem nabídky bude vložena případná smlouva mezi účastníky společné nabídky. V návrhu smlouvy v nabídce poté bude upraven údaj o zhotoviteli, kde budou identifikováni všichni dodavatelé, podávající společnou nabídku. </w:t>
      </w:r>
    </w:p>
    <w:p w14:paraId="16A76FD8" w14:textId="77777777" w:rsidR="00331D16" w:rsidRPr="007464DB" w:rsidRDefault="00331D16" w:rsidP="00331D16">
      <w:pPr>
        <w:ind w:left="432"/>
        <w:rPr>
          <w:rFonts w:ascii="Arial" w:hAnsi="Arial" w:cs="Arial"/>
          <w:noProof/>
          <w:sz w:val="20"/>
          <w:szCs w:val="20"/>
        </w:rPr>
      </w:pPr>
    </w:p>
    <w:p w14:paraId="307A756E"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77" w:name="_Toc463001169"/>
      <w:bookmarkStart w:id="78" w:name="_Toc480809372"/>
      <w:r w:rsidRPr="007464DB">
        <w:rPr>
          <w:rFonts w:ascii="Arial" w:hAnsi="Arial" w:cs="Arial"/>
          <w:b/>
          <w:sz w:val="20"/>
          <w:szCs w:val="20"/>
          <w:u w:val="single"/>
        </w:rPr>
        <w:t xml:space="preserve"> Povinnosti vybraného dodavatele </w:t>
      </w:r>
      <w:bookmarkStart w:id="79" w:name="_Hlk511306037"/>
      <w:bookmarkEnd w:id="77"/>
      <w:bookmarkEnd w:id="78"/>
    </w:p>
    <w:p w14:paraId="64F7CD22"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Zadavatel může vyloučit účastníka zadávacího řízení, který je akciovou společností nebo má právní formu obdobnou akciové společnosti a nemá vydány výlučně zaknihované akcie.</w:t>
      </w:r>
    </w:p>
    <w:p w14:paraId="118578D5"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 xml:space="preserve">Zadavatel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bookmarkEnd w:id="79"/>
    <w:p w14:paraId="487930EF" w14:textId="5092F099" w:rsidR="00331D16" w:rsidRDefault="00331D16" w:rsidP="00331D16">
      <w:pPr>
        <w:rPr>
          <w:rFonts w:ascii="Arial" w:hAnsi="Arial" w:cs="Arial"/>
          <w:noProof/>
          <w:sz w:val="20"/>
          <w:szCs w:val="20"/>
        </w:rPr>
      </w:pPr>
      <w:r w:rsidRPr="007464DB">
        <w:rPr>
          <w:rFonts w:ascii="Arial" w:hAnsi="Arial" w:cs="Arial"/>
          <w:noProof/>
          <w:sz w:val="20"/>
          <w:szCs w:val="2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3024F613" w14:textId="673B5704" w:rsidR="00FC6163" w:rsidRDefault="00FC6163" w:rsidP="00331D16">
      <w:pPr>
        <w:rPr>
          <w:rFonts w:ascii="Arial" w:hAnsi="Arial" w:cs="Arial"/>
          <w:noProof/>
          <w:sz w:val="20"/>
          <w:szCs w:val="20"/>
        </w:rPr>
      </w:pPr>
    </w:p>
    <w:p w14:paraId="6C572B72"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80" w:name="_Toc11151426"/>
      <w:bookmarkStart w:id="81" w:name="_Toc63781501"/>
      <w:bookmarkStart w:id="82" w:name="_Toc109640579"/>
      <w:r w:rsidRPr="000C00CB">
        <w:rPr>
          <w:rFonts w:ascii="Arial" w:hAnsi="Arial" w:cs="Arial"/>
        </w:rPr>
        <w:t>Prohlídka místa plnění</w:t>
      </w:r>
      <w:bookmarkEnd w:id="80"/>
      <w:bookmarkEnd w:id="81"/>
      <w:bookmarkEnd w:id="82"/>
      <w:r w:rsidRPr="000C00CB">
        <w:rPr>
          <w:rFonts w:ascii="Arial" w:hAnsi="Arial" w:cs="Arial"/>
        </w:rPr>
        <w:t xml:space="preserve">  </w:t>
      </w:r>
    </w:p>
    <w:p w14:paraId="672AA075" w14:textId="77777777" w:rsidR="00331D16" w:rsidRDefault="00331D16" w:rsidP="00331D16">
      <w:pPr>
        <w:rPr>
          <w:rFonts w:ascii="Arial" w:hAnsi="Arial" w:cs="Arial"/>
          <w:noProof/>
          <w:sz w:val="20"/>
          <w:szCs w:val="20"/>
        </w:rPr>
      </w:pPr>
    </w:p>
    <w:p w14:paraId="695AA602" w14:textId="17EFF280" w:rsidR="00331D16" w:rsidRPr="005834B1" w:rsidRDefault="00017C5F" w:rsidP="00331D16">
      <w:pPr>
        <w:rPr>
          <w:rFonts w:ascii="Arial" w:hAnsi="Arial" w:cs="Arial"/>
          <w:noProof/>
          <w:sz w:val="20"/>
          <w:szCs w:val="20"/>
        </w:rPr>
      </w:pPr>
      <w:r w:rsidRPr="000060DB">
        <w:rPr>
          <w:rFonts w:ascii="Arial" w:hAnsi="Arial" w:cs="Arial"/>
          <w:noProof/>
          <w:sz w:val="20"/>
          <w:szCs w:val="20"/>
        </w:rPr>
        <w:t xml:space="preserve">Zadavatel </w:t>
      </w:r>
      <w:r w:rsidR="005867A7" w:rsidRPr="000060DB">
        <w:rPr>
          <w:rFonts w:ascii="Arial" w:hAnsi="Arial" w:cs="Arial"/>
          <w:noProof/>
          <w:sz w:val="20"/>
          <w:szCs w:val="20"/>
        </w:rPr>
        <w:t>ne</w:t>
      </w:r>
      <w:r w:rsidRPr="000060DB">
        <w:rPr>
          <w:rFonts w:ascii="Arial" w:hAnsi="Arial" w:cs="Arial"/>
          <w:noProof/>
          <w:sz w:val="20"/>
          <w:szCs w:val="20"/>
        </w:rPr>
        <w:t>bude konat prohlídku místa plnění.</w:t>
      </w:r>
    </w:p>
    <w:p w14:paraId="648C6CD5" w14:textId="77777777" w:rsidR="00FC6163" w:rsidRDefault="00FC6163" w:rsidP="00FC6163">
      <w:pPr>
        <w:rPr>
          <w:rFonts w:ascii="Arial" w:hAnsi="Arial" w:cs="Arial"/>
          <w:noProof/>
          <w:sz w:val="20"/>
          <w:szCs w:val="20"/>
        </w:rPr>
      </w:pPr>
    </w:p>
    <w:p w14:paraId="7A55C0A3" w14:textId="113FE9D4" w:rsidR="00CC000C" w:rsidRPr="000C00CB" w:rsidRDefault="00CC000C" w:rsidP="00CC000C">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83" w:name="_Toc109640580"/>
      <w:bookmarkStart w:id="84" w:name="_Toc65841887"/>
      <w:r w:rsidRPr="00CC000C">
        <w:rPr>
          <w:rFonts w:ascii="Arial" w:hAnsi="Arial" w:cs="Arial"/>
        </w:rPr>
        <w:t>Bankovní záruka po podpisu smlouvy</w:t>
      </w:r>
      <w:bookmarkEnd w:id="83"/>
    </w:p>
    <w:p w14:paraId="65F2EEA2" w14:textId="79D2DA0F" w:rsidR="00CC000C" w:rsidRPr="00CC000C" w:rsidRDefault="00CC000C" w:rsidP="00CC000C">
      <w:pPr>
        <w:pStyle w:val="Nadpis1"/>
        <w:rPr>
          <w:rFonts w:ascii="Arial" w:hAnsi="Arial" w:cs="Arial"/>
          <w:b w:val="0"/>
          <w:bCs w:val="0"/>
          <w:sz w:val="20"/>
          <w:szCs w:val="20"/>
        </w:rPr>
      </w:pPr>
      <w:bookmarkStart w:id="85" w:name="_Toc86067577"/>
      <w:bookmarkStart w:id="86" w:name="_Toc96416978"/>
      <w:bookmarkStart w:id="87" w:name="_Toc96932282"/>
      <w:bookmarkStart w:id="88" w:name="_Toc109640581"/>
      <w:bookmarkEnd w:id="84"/>
      <w:r w:rsidRPr="00CC000C">
        <w:rPr>
          <w:rFonts w:ascii="Arial" w:hAnsi="Arial" w:cs="Arial"/>
          <w:b w:val="0"/>
          <w:bCs w:val="0"/>
          <w:sz w:val="20"/>
          <w:szCs w:val="20"/>
        </w:rPr>
        <w:t xml:space="preserve">Obchodní podmínky definují požadavek zadavatele na zajištění závazků zhotovitele (vybraného </w:t>
      </w:r>
      <w:r w:rsidRPr="000060DB">
        <w:rPr>
          <w:rFonts w:ascii="Arial" w:hAnsi="Arial" w:cs="Arial"/>
          <w:b w:val="0"/>
          <w:bCs w:val="0"/>
          <w:sz w:val="20"/>
          <w:szCs w:val="20"/>
        </w:rPr>
        <w:t xml:space="preserve">dodavatele) vyplývajících pro něj z podmínek smlouvy o dílo. Vybraný dodavatel je </w:t>
      </w:r>
      <w:r w:rsidR="00F04157" w:rsidRPr="000060DB">
        <w:rPr>
          <w:rFonts w:ascii="Arial" w:hAnsi="Arial" w:cs="Arial"/>
          <w:b w:val="0"/>
          <w:bCs w:val="0"/>
          <w:sz w:val="20"/>
          <w:szCs w:val="20"/>
        </w:rPr>
        <w:t>povinen k</w:t>
      </w:r>
      <w:r w:rsidRPr="000060DB">
        <w:rPr>
          <w:rFonts w:ascii="Arial" w:hAnsi="Arial" w:cs="Arial"/>
          <w:b w:val="0"/>
          <w:bCs w:val="0"/>
          <w:sz w:val="20"/>
          <w:szCs w:val="20"/>
        </w:rPr>
        <w:t xml:space="preserve"> tomuto účelu v budoucnu předložit objednateli (zadavateli) bankovní záruku za řádné provedení díla znějící na částku </w:t>
      </w:r>
      <w:r w:rsidR="000060DB" w:rsidRPr="000060DB">
        <w:rPr>
          <w:rFonts w:ascii="Arial" w:hAnsi="Arial" w:cs="Arial"/>
          <w:sz w:val="20"/>
          <w:szCs w:val="20"/>
        </w:rPr>
        <w:t>1</w:t>
      </w:r>
      <w:r w:rsidRPr="000060DB">
        <w:rPr>
          <w:rFonts w:ascii="Arial" w:hAnsi="Arial" w:cs="Arial"/>
          <w:sz w:val="20"/>
          <w:szCs w:val="20"/>
        </w:rPr>
        <w:t xml:space="preserve"> </w:t>
      </w:r>
      <w:r w:rsidR="00466424" w:rsidRPr="000060DB">
        <w:rPr>
          <w:rFonts w:ascii="Arial" w:hAnsi="Arial" w:cs="Arial"/>
          <w:sz w:val="20"/>
          <w:szCs w:val="20"/>
        </w:rPr>
        <w:t>0</w:t>
      </w:r>
      <w:r w:rsidRPr="000060DB">
        <w:rPr>
          <w:rFonts w:ascii="Arial" w:hAnsi="Arial" w:cs="Arial"/>
          <w:sz w:val="20"/>
          <w:szCs w:val="20"/>
        </w:rPr>
        <w:t>00 000 Kč</w:t>
      </w:r>
      <w:r w:rsidRPr="000060DB">
        <w:rPr>
          <w:rFonts w:ascii="Arial" w:hAnsi="Arial" w:cs="Arial"/>
          <w:b w:val="0"/>
          <w:bCs w:val="0"/>
          <w:sz w:val="20"/>
          <w:szCs w:val="20"/>
        </w:rPr>
        <w:t xml:space="preserve"> (slovy:</w:t>
      </w:r>
      <w:r w:rsidR="00466424" w:rsidRPr="000060DB">
        <w:rPr>
          <w:rFonts w:ascii="Arial" w:hAnsi="Arial" w:cs="Arial"/>
          <w:b w:val="0"/>
          <w:bCs w:val="0"/>
          <w:sz w:val="20"/>
          <w:szCs w:val="20"/>
        </w:rPr>
        <w:t xml:space="preserve"> </w:t>
      </w:r>
      <w:r w:rsidR="000060DB" w:rsidRPr="000060DB">
        <w:rPr>
          <w:rFonts w:ascii="Arial" w:hAnsi="Arial" w:cs="Arial"/>
          <w:b w:val="0"/>
          <w:bCs w:val="0"/>
          <w:sz w:val="20"/>
          <w:szCs w:val="20"/>
        </w:rPr>
        <w:t>jeden</w:t>
      </w:r>
      <w:r w:rsidR="002B681E" w:rsidRPr="000060DB">
        <w:rPr>
          <w:rFonts w:ascii="Arial" w:hAnsi="Arial" w:cs="Arial"/>
          <w:b w:val="0"/>
          <w:bCs w:val="0"/>
          <w:sz w:val="20"/>
          <w:szCs w:val="20"/>
        </w:rPr>
        <w:t xml:space="preserve"> milion</w:t>
      </w:r>
      <w:r w:rsidRPr="000060DB">
        <w:rPr>
          <w:rFonts w:ascii="Arial" w:hAnsi="Arial" w:cs="Arial"/>
          <w:b w:val="0"/>
          <w:bCs w:val="0"/>
          <w:sz w:val="20"/>
          <w:szCs w:val="20"/>
        </w:rPr>
        <w:t xml:space="preserve"> korun českých) vystavenou ve prospěch zadavatele (objednatele) ve lhůtě definované obch</w:t>
      </w:r>
      <w:r w:rsidRPr="00CC000C">
        <w:rPr>
          <w:rFonts w:ascii="Arial" w:hAnsi="Arial" w:cs="Arial"/>
          <w:b w:val="0"/>
          <w:bCs w:val="0"/>
          <w:sz w:val="20"/>
          <w:szCs w:val="20"/>
        </w:rPr>
        <w:t>odními podmínkami.</w:t>
      </w:r>
      <w:bookmarkEnd w:id="85"/>
      <w:bookmarkEnd w:id="86"/>
      <w:bookmarkEnd w:id="87"/>
      <w:bookmarkEnd w:id="88"/>
      <w:r w:rsidRPr="00CC000C">
        <w:rPr>
          <w:rFonts w:ascii="Arial" w:hAnsi="Arial" w:cs="Arial"/>
          <w:b w:val="0"/>
          <w:bCs w:val="0"/>
          <w:sz w:val="20"/>
          <w:szCs w:val="20"/>
        </w:rPr>
        <w:t xml:space="preserve"> </w:t>
      </w:r>
    </w:p>
    <w:p w14:paraId="769C7F02" w14:textId="77777777" w:rsidR="00CC000C" w:rsidRPr="00CC000C" w:rsidRDefault="00CC000C" w:rsidP="00CC000C">
      <w:pPr>
        <w:spacing w:after="60"/>
        <w:rPr>
          <w:rFonts w:ascii="Arial" w:hAnsi="Arial" w:cs="Arial"/>
          <w:sz w:val="20"/>
          <w:szCs w:val="20"/>
        </w:rPr>
      </w:pPr>
      <w:r w:rsidRPr="00CC000C">
        <w:rPr>
          <w:rFonts w:ascii="Arial" w:hAnsi="Arial" w:cs="Arial"/>
          <w:sz w:val="20"/>
          <w:szCs w:val="20"/>
        </w:rPr>
        <w:t>Zadavatel dále upozorňuje, že banka nebo finanční skupina, do které banka patří, vydávající tuto bankovní záruku, musí splňovat ke dni vystavení tohoto příslibu minimálně následující požadavky na long-term rating alespoň u jedné z následujících ratingových agentur:</w:t>
      </w:r>
    </w:p>
    <w:p w14:paraId="6CC15660" w14:textId="77777777" w:rsidR="00CC000C" w:rsidRPr="00CC000C" w:rsidRDefault="00CC000C" w:rsidP="00CC000C">
      <w:pPr>
        <w:spacing w:after="60"/>
        <w:rPr>
          <w:rFonts w:ascii="Arial" w:hAnsi="Arial" w:cs="Arial"/>
          <w:sz w:val="20"/>
          <w:szCs w:val="20"/>
        </w:rPr>
      </w:pPr>
      <w:r w:rsidRPr="00CC000C">
        <w:rPr>
          <w:rFonts w:ascii="Arial" w:hAnsi="Arial" w:cs="Arial"/>
          <w:sz w:val="20"/>
          <w:szCs w:val="20"/>
        </w:rPr>
        <w:t>Moody’s  „Baa2“,</w:t>
      </w:r>
    </w:p>
    <w:p w14:paraId="501B9B62" w14:textId="77777777" w:rsidR="00CC000C" w:rsidRPr="00CC000C" w:rsidRDefault="00CC000C" w:rsidP="00CC000C">
      <w:pPr>
        <w:spacing w:after="60"/>
        <w:rPr>
          <w:rFonts w:ascii="Arial" w:hAnsi="Arial" w:cs="Arial"/>
          <w:sz w:val="20"/>
          <w:szCs w:val="20"/>
        </w:rPr>
      </w:pPr>
      <w:r w:rsidRPr="00CC000C">
        <w:rPr>
          <w:rFonts w:ascii="Arial" w:hAnsi="Arial" w:cs="Arial"/>
          <w:sz w:val="20"/>
          <w:szCs w:val="20"/>
        </w:rPr>
        <w:t>Fitch/IBCA „BBB“,</w:t>
      </w:r>
    </w:p>
    <w:p w14:paraId="4E24D7D7" w14:textId="77777777" w:rsidR="00CC000C" w:rsidRPr="00CC000C" w:rsidRDefault="00CC000C" w:rsidP="00CC000C">
      <w:pPr>
        <w:spacing w:after="60"/>
        <w:rPr>
          <w:rFonts w:ascii="Arial" w:hAnsi="Arial" w:cs="Arial"/>
          <w:sz w:val="20"/>
          <w:szCs w:val="20"/>
        </w:rPr>
      </w:pPr>
      <w:r w:rsidRPr="00CC000C">
        <w:rPr>
          <w:rFonts w:ascii="Arial" w:hAnsi="Arial" w:cs="Arial"/>
          <w:sz w:val="20"/>
          <w:szCs w:val="20"/>
        </w:rPr>
        <w:t>Standard &amp; Poor’s „BBB“.</w:t>
      </w:r>
    </w:p>
    <w:p w14:paraId="767939C1" w14:textId="713EE363" w:rsidR="00CC000C" w:rsidRDefault="00CC000C" w:rsidP="00CC000C">
      <w:pPr>
        <w:spacing w:after="60"/>
        <w:rPr>
          <w:rFonts w:ascii="Arial" w:hAnsi="Arial" w:cs="Arial"/>
          <w:sz w:val="20"/>
          <w:szCs w:val="20"/>
        </w:rPr>
      </w:pPr>
      <w:r w:rsidRPr="00CC000C">
        <w:rPr>
          <w:rFonts w:ascii="Arial" w:hAnsi="Arial" w:cs="Arial"/>
          <w:sz w:val="20"/>
          <w:szCs w:val="20"/>
        </w:rPr>
        <w:t>Bankovní záruku lze složit také formou peněžní částky na účet zadavatele. Bližší specifikace bankovní záruky je definovaná ve smlouvě o dílo.</w:t>
      </w:r>
    </w:p>
    <w:p w14:paraId="236C9176" w14:textId="77777777" w:rsidR="00871A9E" w:rsidRPr="00CC000C" w:rsidRDefault="00871A9E" w:rsidP="00CC000C">
      <w:pPr>
        <w:spacing w:after="60"/>
        <w:rPr>
          <w:rFonts w:ascii="Arial" w:hAnsi="Arial" w:cs="Arial"/>
          <w:sz w:val="20"/>
          <w:szCs w:val="20"/>
        </w:rPr>
      </w:pPr>
    </w:p>
    <w:p w14:paraId="559F7E15"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89" w:name="_Toc63781502"/>
      <w:bookmarkStart w:id="90" w:name="_Toc109640582"/>
      <w:r w:rsidRPr="000C00CB">
        <w:rPr>
          <w:rFonts w:ascii="Arial" w:hAnsi="Arial" w:cs="Arial"/>
        </w:rPr>
        <w:t>Zadávací lhůta</w:t>
      </w:r>
      <w:bookmarkEnd w:id="89"/>
      <w:bookmarkEnd w:id="90"/>
    </w:p>
    <w:p w14:paraId="62B4BFEC" w14:textId="77777777" w:rsidR="00331D16" w:rsidRPr="000C00CB" w:rsidRDefault="00331D16" w:rsidP="00331D16">
      <w:pPr>
        <w:keepNext/>
        <w:widowControl w:val="0"/>
        <w:rPr>
          <w:rFonts w:ascii="Arial" w:hAnsi="Arial" w:cs="Arial"/>
          <w:b/>
        </w:rPr>
      </w:pPr>
    </w:p>
    <w:p w14:paraId="17BA9430" w14:textId="516410CF" w:rsidR="00331D16" w:rsidRDefault="00331D16" w:rsidP="00331D16">
      <w:pPr>
        <w:rPr>
          <w:rFonts w:ascii="Arial" w:hAnsi="Arial" w:cs="Arial"/>
          <w:sz w:val="20"/>
          <w:szCs w:val="20"/>
        </w:rPr>
      </w:pPr>
      <w:r w:rsidRPr="007464DB">
        <w:rPr>
          <w:rFonts w:ascii="Arial" w:hAnsi="Arial" w:cs="Arial"/>
          <w:sz w:val="20"/>
          <w:szCs w:val="20"/>
        </w:rPr>
        <w:t>Není stanovena.</w:t>
      </w:r>
    </w:p>
    <w:p w14:paraId="06E5B3D6" w14:textId="77777777" w:rsidR="00172354" w:rsidRPr="007464DB" w:rsidRDefault="00172354" w:rsidP="00331D16">
      <w:pPr>
        <w:rPr>
          <w:rFonts w:ascii="Arial" w:hAnsi="Arial" w:cs="Arial"/>
          <w:sz w:val="20"/>
          <w:szCs w:val="20"/>
        </w:rPr>
      </w:pPr>
    </w:p>
    <w:p w14:paraId="6BD3A7F0"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91" w:name="_Toc63781503"/>
      <w:bookmarkStart w:id="92" w:name="_Toc109640583"/>
      <w:r w:rsidRPr="000C00CB">
        <w:rPr>
          <w:rFonts w:ascii="Arial" w:hAnsi="Arial" w:cs="Arial"/>
        </w:rPr>
        <w:t>Vysvětlení zadávací dokumentace a komunikace se zadavatelem</w:t>
      </w:r>
      <w:bookmarkEnd w:id="91"/>
      <w:bookmarkEnd w:id="92"/>
    </w:p>
    <w:p w14:paraId="31DE8C5D" w14:textId="77777777" w:rsidR="00331D16" w:rsidRPr="000C00CB" w:rsidRDefault="00331D16" w:rsidP="00331D16">
      <w:pPr>
        <w:rPr>
          <w:rFonts w:ascii="Arial" w:hAnsi="Arial" w:cs="Arial"/>
          <w:highlight w:val="green"/>
          <w:lang w:eastAsia="cs-CZ"/>
        </w:rPr>
      </w:pPr>
    </w:p>
    <w:p w14:paraId="7C2B3A08" w14:textId="77777777" w:rsidR="000074A4" w:rsidRPr="007464DB" w:rsidRDefault="000074A4" w:rsidP="000074A4">
      <w:pPr>
        <w:pStyle w:val="Odstavecseseznamem"/>
        <w:numPr>
          <w:ilvl w:val="1"/>
          <w:numId w:val="15"/>
        </w:numPr>
        <w:ind w:left="0" w:firstLine="0"/>
        <w:rPr>
          <w:rFonts w:ascii="Arial" w:hAnsi="Arial" w:cs="Arial"/>
          <w:b/>
          <w:bCs/>
          <w:sz w:val="20"/>
          <w:szCs w:val="20"/>
          <w:u w:val="single"/>
        </w:rPr>
      </w:pPr>
      <w:r w:rsidRPr="007464DB">
        <w:rPr>
          <w:rFonts w:ascii="Arial" w:hAnsi="Arial" w:cs="Arial"/>
          <w:b/>
          <w:bCs/>
          <w:sz w:val="20"/>
          <w:szCs w:val="20"/>
          <w:u w:val="single"/>
        </w:rPr>
        <w:t>Vysvětlení zadávací dokumentace</w:t>
      </w:r>
    </w:p>
    <w:p w14:paraId="215E3514" w14:textId="77777777" w:rsidR="000074A4" w:rsidRPr="007464DB" w:rsidRDefault="000074A4" w:rsidP="000074A4">
      <w:pPr>
        <w:pStyle w:val="Zkladntext"/>
        <w:widowControl w:val="0"/>
        <w:rPr>
          <w:rFonts w:ascii="Arial" w:hAnsi="Arial" w:cs="Arial"/>
          <w:b w:val="0"/>
          <w:bCs w:val="0"/>
          <w:sz w:val="20"/>
          <w:szCs w:val="20"/>
        </w:rPr>
      </w:pPr>
      <w:r w:rsidRPr="007464DB">
        <w:rPr>
          <w:rFonts w:ascii="Arial" w:hAnsi="Arial" w:cs="Arial"/>
          <w:b w:val="0"/>
          <w:bCs w:val="0"/>
          <w:sz w:val="20"/>
          <w:szCs w:val="20"/>
        </w:rPr>
        <w:t xml:space="preserve">Zadavatel může zadávací dokumentaci vysvětlit, pokud takové vysvětlení, případně související dokumenty, uveřejní na profilu zadavatele, a to nejméně 5 pracovních dnů před uplynutím lhůty pro </w:t>
      </w:r>
      <w:r w:rsidRPr="007464DB">
        <w:rPr>
          <w:rFonts w:ascii="Arial" w:hAnsi="Arial" w:cs="Arial"/>
          <w:b w:val="0"/>
          <w:bCs w:val="0"/>
          <w:sz w:val="20"/>
          <w:szCs w:val="20"/>
        </w:rPr>
        <w:lastRenderedPageBreak/>
        <w:t xml:space="preserve">podání nabídek. </w:t>
      </w:r>
    </w:p>
    <w:p w14:paraId="3626FC22" w14:textId="77777777" w:rsidR="000074A4" w:rsidRPr="007464DB" w:rsidRDefault="000074A4" w:rsidP="000074A4">
      <w:pPr>
        <w:pStyle w:val="Zkladntext"/>
        <w:widowControl w:val="0"/>
        <w:rPr>
          <w:rFonts w:ascii="Arial" w:hAnsi="Arial" w:cs="Arial"/>
          <w:b w:val="0"/>
          <w:bCs w:val="0"/>
          <w:sz w:val="20"/>
          <w:szCs w:val="20"/>
        </w:rPr>
      </w:pPr>
    </w:p>
    <w:p w14:paraId="10A38337" w14:textId="77777777" w:rsidR="000074A4" w:rsidRPr="007464DB" w:rsidRDefault="000074A4" w:rsidP="000074A4">
      <w:pPr>
        <w:pStyle w:val="Zkladntext"/>
        <w:widowControl w:val="0"/>
        <w:rPr>
          <w:rFonts w:ascii="Arial" w:hAnsi="Arial" w:cs="Arial"/>
          <w:b w:val="0"/>
          <w:bCs w:val="0"/>
          <w:sz w:val="20"/>
          <w:szCs w:val="20"/>
        </w:rPr>
      </w:pPr>
      <w:r>
        <w:rPr>
          <w:rFonts w:ascii="Arial" w:hAnsi="Arial" w:cs="Arial"/>
          <w:b w:val="0"/>
          <w:bCs w:val="0"/>
          <w:sz w:val="20"/>
          <w:szCs w:val="20"/>
        </w:rPr>
        <w:t>Ž</w:t>
      </w:r>
      <w:r w:rsidRPr="007464DB">
        <w:rPr>
          <w:rFonts w:ascii="Arial" w:hAnsi="Arial" w:cs="Arial"/>
          <w:b w:val="0"/>
          <w:bCs w:val="0"/>
          <w:sz w:val="20"/>
          <w:szCs w:val="20"/>
        </w:rPr>
        <w:t xml:space="preserve">ádost o vysvětlení zadávací dokumentace </w:t>
      </w:r>
      <w:r>
        <w:rPr>
          <w:rFonts w:ascii="Arial" w:hAnsi="Arial" w:cs="Arial"/>
          <w:b w:val="0"/>
          <w:bCs w:val="0"/>
          <w:sz w:val="20"/>
          <w:szCs w:val="20"/>
        </w:rPr>
        <w:t xml:space="preserve">musí být doručena zadavateli </w:t>
      </w:r>
      <w:r w:rsidRPr="007464DB">
        <w:rPr>
          <w:rFonts w:ascii="Arial" w:hAnsi="Arial" w:cs="Arial"/>
          <w:b w:val="0"/>
          <w:bCs w:val="0"/>
          <w:sz w:val="20"/>
          <w:szCs w:val="20"/>
        </w:rPr>
        <w:t>prostřednictvím elektronického nástroje E-ZAK. Pokud o vysvětlení zadávací dokumentace písemně požádá dodavatel, zadavatel vysvětlení, změnu nebo doplnění uveřejní na profilu zadavatele, včetně přesného znění žádosti. Stejným způsobem uveřejní zadavatel i vysvětlení změnu nebo doplnění z vlastního podnětu.</w:t>
      </w:r>
    </w:p>
    <w:p w14:paraId="6BED86CE" w14:textId="77777777" w:rsidR="000074A4" w:rsidRPr="007464DB" w:rsidRDefault="000074A4" w:rsidP="000074A4">
      <w:pPr>
        <w:pStyle w:val="Zkladntext"/>
        <w:widowControl w:val="0"/>
        <w:rPr>
          <w:rFonts w:ascii="Arial" w:hAnsi="Arial" w:cs="Arial"/>
          <w:b w:val="0"/>
          <w:bCs w:val="0"/>
          <w:sz w:val="20"/>
          <w:szCs w:val="20"/>
          <w:highlight w:val="red"/>
        </w:rPr>
      </w:pPr>
    </w:p>
    <w:p w14:paraId="7EF15826" w14:textId="77777777" w:rsidR="00331D16" w:rsidRPr="007464DB" w:rsidRDefault="00331D16" w:rsidP="00331D16">
      <w:pPr>
        <w:pStyle w:val="Zkladntext"/>
        <w:widowControl w:val="0"/>
        <w:rPr>
          <w:rFonts w:ascii="Arial" w:hAnsi="Arial" w:cs="Arial"/>
          <w:b w:val="0"/>
          <w:bCs w:val="0"/>
          <w:sz w:val="20"/>
          <w:szCs w:val="20"/>
        </w:rPr>
      </w:pPr>
    </w:p>
    <w:p w14:paraId="0BCFAA29"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93" w:name="_Toc433904861"/>
      <w:bookmarkStart w:id="94" w:name="_Toc463001123"/>
      <w:bookmarkStart w:id="95" w:name="_Toc475446070"/>
      <w:bookmarkStart w:id="96" w:name="_Toc480792499"/>
      <w:r w:rsidRPr="007464DB">
        <w:rPr>
          <w:rFonts w:ascii="Arial" w:hAnsi="Arial" w:cs="Arial"/>
          <w:b/>
          <w:sz w:val="20"/>
          <w:szCs w:val="20"/>
          <w:u w:val="single"/>
        </w:rPr>
        <w:t>Komunikace mezi zadavatelem a dodavatel</w:t>
      </w:r>
      <w:bookmarkEnd w:id="93"/>
      <w:r w:rsidRPr="007464DB">
        <w:rPr>
          <w:rFonts w:ascii="Arial" w:hAnsi="Arial" w:cs="Arial"/>
          <w:b/>
          <w:sz w:val="20"/>
          <w:szCs w:val="20"/>
          <w:u w:val="single"/>
        </w:rPr>
        <w:t>em(i) dle § 211 ZZVZ</w:t>
      </w:r>
      <w:bookmarkEnd w:id="94"/>
      <w:bookmarkEnd w:id="95"/>
      <w:bookmarkEnd w:id="96"/>
    </w:p>
    <w:p w14:paraId="38BFA037" w14:textId="1E695439" w:rsidR="00331D16" w:rsidRDefault="00331D16" w:rsidP="00331D16">
      <w:pPr>
        <w:rPr>
          <w:rFonts w:ascii="Arial" w:hAnsi="Arial" w:cs="Arial"/>
          <w:sz w:val="20"/>
          <w:szCs w:val="20"/>
        </w:rPr>
      </w:pPr>
      <w:r w:rsidRPr="007464DB">
        <w:rPr>
          <w:rFonts w:ascii="Arial" w:hAnsi="Arial" w:cs="Arial"/>
          <w:sz w:val="20"/>
          <w:szCs w:val="20"/>
        </w:rPr>
        <w:t>Komunikace mezi zadavatelem a dodavatelem(i) probíhá písemně. Písemnosti v rámci zadávacího řízení budou zadavatelem i dodavatelem doručovány především prostřednictvím elektronických kontaktů (e-mail) uvedených v nabídkách dodavatelů (na Krycím listu nabídky), příp. prostřednictvím kontaktní osoby v EZAK.</w:t>
      </w:r>
    </w:p>
    <w:p w14:paraId="49D0D344" w14:textId="77777777" w:rsidR="00555F25" w:rsidRPr="007464DB" w:rsidRDefault="00555F25" w:rsidP="00331D16">
      <w:pPr>
        <w:rPr>
          <w:rFonts w:ascii="Arial" w:hAnsi="Arial" w:cs="Arial"/>
          <w:sz w:val="20"/>
          <w:szCs w:val="20"/>
          <w:highlight w:val="yellow"/>
        </w:rPr>
      </w:pPr>
    </w:p>
    <w:p w14:paraId="2A723619" w14:textId="77777777" w:rsidR="00331D16" w:rsidRPr="00F403A7"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noProof/>
        </w:rPr>
      </w:pPr>
      <w:bookmarkStart w:id="97" w:name="_Hlk63355404"/>
      <w:bookmarkStart w:id="98" w:name="_Toc63781504"/>
      <w:bookmarkStart w:id="99" w:name="_Toc109640584"/>
      <w:bookmarkEnd w:id="69"/>
      <w:bookmarkEnd w:id="70"/>
      <w:r w:rsidRPr="00F403A7">
        <w:rPr>
          <w:rFonts w:ascii="Arial" w:hAnsi="Arial" w:cs="Arial"/>
        </w:rPr>
        <w:t>Podmínky a požadavky na způsob zpracování ceny</w:t>
      </w:r>
      <w:bookmarkEnd w:id="97"/>
      <w:bookmarkEnd w:id="98"/>
      <w:bookmarkEnd w:id="99"/>
    </w:p>
    <w:p w14:paraId="7A9227EF"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100" w:name="_Toc464760952"/>
      <w:bookmarkStart w:id="101" w:name="_Toc464760954"/>
      <w:bookmarkStart w:id="102" w:name="_Toc464760963"/>
      <w:bookmarkStart w:id="103" w:name="_Toc433904900"/>
      <w:bookmarkStart w:id="104" w:name="_Toc463001171"/>
      <w:bookmarkStart w:id="105" w:name="_Toc480809373"/>
      <w:bookmarkEnd w:id="100"/>
      <w:bookmarkEnd w:id="101"/>
      <w:bookmarkEnd w:id="102"/>
      <w:r w:rsidRPr="007464DB">
        <w:rPr>
          <w:rFonts w:ascii="Arial" w:hAnsi="Arial" w:cs="Arial"/>
          <w:b/>
          <w:sz w:val="20"/>
          <w:szCs w:val="20"/>
          <w:u w:val="single"/>
        </w:rPr>
        <w:t>Požadavek na způsob zpracování nabídkové ceny</w:t>
      </w:r>
      <w:bookmarkEnd w:id="103"/>
      <w:bookmarkEnd w:id="104"/>
      <w:bookmarkEnd w:id="105"/>
    </w:p>
    <w:p w14:paraId="5412E745" w14:textId="313123D1" w:rsidR="00331D16" w:rsidRPr="007464DB" w:rsidRDefault="00331D16" w:rsidP="00331D16">
      <w:pPr>
        <w:rPr>
          <w:rFonts w:ascii="Arial" w:hAnsi="Arial" w:cs="Arial"/>
          <w:noProof/>
          <w:sz w:val="20"/>
          <w:szCs w:val="20"/>
        </w:rPr>
      </w:pPr>
      <w:r w:rsidRPr="007464DB">
        <w:rPr>
          <w:rFonts w:ascii="Arial" w:hAnsi="Arial" w:cs="Arial"/>
          <w:noProof/>
          <w:sz w:val="20"/>
          <w:szCs w:val="20"/>
        </w:rPr>
        <w:t>Zadavatel požaduje řádně a úplně vyp</w:t>
      </w:r>
      <w:r w:rsidRPr="000060DB">
        <w:rPr>
          <w:rFonts w:ascii="Arial" w:hAnsi="Arial" w:cs="Arial"/>
          <w:noProof/>
          <w:sz w:val="20"/>
          <w:szCs w:val="20"/>
        </w:rPr>
        <w:t xml:space="preserve">lnit </w:t>
      </w:r>
      <w:r w:rsidR="003F0463" w:rsidRPr="000060DB">
        <w:rPr>
          <w:rFonts w:ascii="Arial" w:hAnsi="Arial" w:cs="Arial"/>
          <w:noProof/>
          <w:sz w:val="20"/>
          <w:szCs w:val="20"/>
        </w:rPr>
        <w:t>01_Priloha_4_Soupis praci a dodavek_Vedení VVN</w:t>
      </w:r>
      <w:ins w:id="106" w:author="Popelková, Lenka" w:date="2022-09-26T08:30:00Z">
        <w:r w:rsidR="00AB19B8">
          <w:rPr>
            <w:rFonts w:ascii="Arial" w:hAnsi="Arial" w:cs="Arial"/>
            <w:noProof/>
            <w:sz w:val="20"/>
            <w:szCs w:val="20"/>
          </w:rPr>
          <w:t xml:space="preserve"> a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00824373" w:rsidRPr="000060DB">
        <w:rPr>
          <w:rFonts w:ascii="Arial" w:hAnsi="Arial" w:cs="Arial"/>
          <w:noProof/>
          <w:sz w:val="20"/>
          <w:szCs w:val="20"/>
        </w:rPr>
        <w:t xml:space="preserve"> </w:t>
      </w:r>
      <w:r w:rsidRPr="000060DB">
        <w:rPr>
          <w:rFonts w:ascii="Arial" w:hAnsi="Arial" w:cs="Arial"/>
          <w:noProof/>
          <w:sz w:val="20"/>
          <w:szCs w:val="20"/>
        </w:rPr>
        <w:t>s Krycím</w:t>
      </w:r>
      <w:r w:rsidRPr="007464DB">
        <w:rPr>
          <w:rFonts w:ascii="Arial" w:hAnsi="Arial" w:cs="Arial"/>
          <w:noProof/>
          <w:sz w:val="20"/>
          <w:szCs w:val="20"/>
        </w:rPr>
        <w:t xml:space="preserve"> listem (viz příloha č. 1 této ZD). Suma nabídkové ceny bude uvedena bez DPH. K případným chybám v sazbě DPH se později nepřihlíží. Po uzavření smlouvy se uvedené ceny budou považovat za konečné, jejich pozdější navyšování v průběhu platnosti smlouvy se nepřipouští, vyjma změn, které mají povahu nepodstatných změn v soualdu s § 222 ZZVZ, a které jsou připuštěny smlouvou, resp. návrhem smlouvy. </w:t>
      </w:r>
    </w:p>
    <w:p w14:paraId="743F2E2F"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ab/>
      </w:r>
    </w:p>
    <w:p w14:paraId="093CF634" w14:textId="77777777" w:rsidR="00331D16" w:rsidRPr="007464DB" w:rsidRDefault="00331D16" w:rsidP="00331D16">
      <w:pPr>
        <w:rPr>
          <w:rFonts w:ascii="Arial" w:hAnsi="Arial" w:cs="Arial"/>
          <w:strike/>
          <w:noProof/>
          <w:sz w:val="20"/>
          <w:szCs w:val="20"/>
        </w:rPr>
      </w:pPr>
      <w:r w:rsidRPr="007464DB">
        <w:rPr>
          <w:rFonts w:ascii="Arial" w:hAnsi="Arial" w:cs="Arial"/>
          <w:noProof/>
          <w:sz w:val="20"/>
          <w:szCs w:val="20"/>
        </w:rPr>
        <w:t xml:space="preserve">Účastníci uvedou nabídkovou cenu také v návrhu smlouvy. V případě rozdílu mezi nabídkovou cenou uvedenou v </w:t>
      </w:r>
      <w:r>
        <w:rPr>
          <w:rFonts w:ascii="Arial" w:hAnsi="Arial" w:cs="Arial"/>
          <w:noProof/>
          <w:sz w:val="20"/>
          <w:szCs w:val="20"/>
        </w:rPr>
        <w:t>K</w:t>
      </w:r>
      <w:r w:rsidRPr="007464DB">
        <w:rPr>
          <w:rFonts w:ascii="Arial" w:hAnsi="Arial" w:cs="Arial"/>
          <w:noProof/>
          <w:sz w:val="20"/>
          <w:szCs w:val="20"/>
        </w:rPr>
        <w:t>rycím listu a nabídkovou cenou uvedenou v návrhu smlouvy bude rozhodná cena uvedená v </w:t>
      </w:r>
      <w:r>
        <w:rPr>
          <w:rFonts w:ascii="Arial" w:hAnsi="Arial" w:cs="Arial"/>
          <w:noProof/>
          <w:sz w:val="20"/>
          <w:szCs w:val="20"/>
        </w:rPr>
        <w:t>K</w:t>
      </w:r>
      <w:r w:rsidRPr="007464DB">
        <w:rPr>
          <w:rFonts w:ascii="Arial" w:hAnsi="Arial" w:cs="Arial"/>
          <w:noProof/>
          <w:sz w:val="20"/>
          <w:szCs w:val="20"/>
        </w:rPr>
        <w:t>rycím listu</w:t>
      </w:r>
      <w:r>
        <w:rPr>
          <w:rFonts w:ascii="Arial" w:hAnsi="Arial" w:cs="Arial"/>
          <w:noProof/>
          <w:sz w:val="20"/>
          <w:szCs w:val="20"/>
        </w:rPr>
        <w:t>. Zadavatel je oprávněn tuto informaci ještě ověřit.</w:t>
      </w:r>
    </w:p>
    <w:p w14:paraId="02BDD062" w14:textId="77777777" w:rsidR="00331D16" w:rsidRPr="007464DB" w:rsidRDefault="00331D16" w:rsidP="00331D16">
      <w:pPr>
        <w:ind w:left="432"/>
        <w:rPr>
          <w:rFonts w:ascii="Arial" w:hAnsi="Arial" w:cs="Arial"/>
          <w:noProof/>
          <w:sz w:val="20"/>
          <w:szCs w:val="20"/>
        </w:rPr>
      </w:pPr>
    </w:p>
    <w:p w14:paraId="46EFE883"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 xml:space="preserve">Účastník je povinen do ceny plnění zahrnout všechny náklady či poplatky a další výdaje (vyjma výše zmiňovaných ostatních nákladů), které mu při realizaci veřejné zakázky dle této zadávací dokumentace vzniknou nebo mohou vzniknout, podrobnosti stanoví návrh smlouvy. Součástí nabídkové ceny musí být veškeré plnění Dodavatele z titulu splnění povinností stanovených návrhem smlouvy. </w:t>
      </w:r>
    </w:p>
    <w:p w14:paraId="7CB7CA2C" w14:textId="77777777" w:rsidR="00331D16" w:rsidRPr="007464DB" w:rsidRDefault="00331D16" w:rsidP="00331D16">
      <w:pPr>
        <w:rPr>
          <w:rFonts w:ascii="Arial" w:hAnsi="Arial" w:cs="Arial"/>
          <w:noProof/>
          <w:sz w:val="20"/>
          <w:szCs w:val="20"/>
        </w:rPr>
      </w:pPr>
    </w:p>
    <w:p w14:paraId="31D3EFFF"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Jednotlivé číselné údaje je účastník povinen stanovit, příp. zaokrouhlit, na dvě desetinná místa.</w:t>
      </w:r>
    </w:p>
    <w:p w14:paraId="2AAAE6C6" w14:textId="79ED1458" w:rsidR="00331D16" w:rsidRDefault="00261E5C" w:rsidP="00331D16">
      <w:pPr>
        <w:rPr>
          <w:rFonts w:ascii="Arial" w:hAnsi="Arial" w:cs="Arial"/>
          <w:noProof/>
          <w:sz w:val="20"/>
          <w:szCs w:val="20"/>
        </w:rPr>
      </w:pPr>
      <w:r>
        <w:rPr>
          <w:rFonts w:ascii="Arial" w:hAnsi="Arial" w:cs="Arial"/>
          <w:noProof/>
          <w:sz w:val="20"/>
          <w:szCs w:val="20"/>
        </w:rPr>
        <w:t>Soupis prací</w:t>
      </w:r>
      <w:r w:rsidR="00331D16" w:rsidRPr="007464DB">
        <w:rPr>
          <w:rFonts w:ascii="Arial" w:hAnsi="Arial" w:cs="Arial"/>
          <w:noProof/>
          <w:sz w:val="20"/>
          <w:szCs w:val="20"/>
        </w:rPr>
        <w:t xml:space="preserve"> se stane </w:t>
      </w:r>
      <w:r w:rsidR="00331D16" w:rsidRPr="007464DB">
        <w:rPr>
          <w:rFonts w:ascii="Arial" w:hAnsi="Arial" w:cs="Arial"/>
          <w:b/>
          <w:noProof/>
          <w:sz w:val="20"/>
          <w:szCs w:val="20"/>
        </w:rPr>
        <w:t>příloh</w:t>
      </w:r>
      <w:r w:rsidR="00331D16">
        <w:rPr>
          <w:rFonts w:ascii="Arial" w:hAnsi="Arial" w:cs="Arial"/>
          <w:b/>
          <w:noProof/>
          <w:sz w:val="20"/>
          <w:szCs w:val="20"/>
        </w:rPr>
        <w:t>ou</w:t>
      </w:r>
      <w:r w:rsidR="00331D16" w:rsidRPr="007464DB">
        <w:rPr>
          <w:rFonts w:ascii="Arial" w:hAnsi="Arial" w:cs="Arial"/>
          <w:b/>
          <w:noProof/>
          <w:sz w:val="20"/>
          <w:szCs w:val="20"/>
        </w:rPr>
        <w:t xml:space="preserve"> návrhu smlouvy</w:t>
      </w:r>
      <w:r w:rsidR="00331D16" w:rsidRPr="007464DB">
        <w:rPr>
          <w:rFonts w:ascii="Arial" w:hAnsi="Arial" w:cs="Arial"/>
          <w:noProof/>
          <w:sz w:val="20"/>
          <w:szCs w:val="20"/>
        </w:rPr>
        <w:t xml:space="preserve">. Účastník není oprávněn měnit rozsah ani obsah položek soupisu prací. </w:t>
      </w:r>
    </w:p>
    <w:p w14:paraId="79640B4C" w14:textId="6429EA04" w:rsidR="00331D16" w:rsidRDefault="00331D16" w:rsidP="00331D16">
      <w:pPr>
        <w:rPr>
          <w:rFonts w:ascii="Arial" w:hAnsi="Arial" w:cs="Arial"/>
          <w:b/>
          <w:bCs/>
          <w:noProof/>
          <w:sz w:val="20"/>
          <w:szCs w:val="20"/>
        </w:rPr>
      </w:pPr>
    </w:p>
    <w:p w14:paraId="7745FF67"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Nabídková cena za zhotovení stavby</w:t>
      </w:r>
    </w:p>
    <w:p w14:paraId="53640EB9" w14:textId="45D8C702" w:rsidR="00331D16" w:rsidRDefault="00331D16" w:rsidP="00331D16">
      <w:pPr>
        <w:pStyle w:val="Zkladntext2"/>
        <w:spacing w:after="0" w:line="240" w:lineRule="auto"/>
        <w:rPr>
          <w:rFonts w:ascii="Arial" w:hAnsi="Arial" w:cs="Arial"/>
          <w:sz w:val="20"/>
          <w:szCs w:val="20"/>
        </w:rPr>
      </w:pPr>
      <w:r w:rsidRPr="007464DB">
        <w:rPr>
          <w:rFonts w:ascii="Arial" w:hAnsi="Arial" w:cs="Arial"/>
          <w:sz w:val="20"/>
          <w:szCs w:val="20"/>
        </w:rPr>
        <w:t>Nabídkovou cenou se pro účely zadávacího řízení rozumí celková cena za celý předmět sektorové veřejné zakázky. Nabídková cena musí obsahovat veškeré nutné náklady dodavatele k řádnému provedení díla. Nabídková cena bud</w:t>
      </w:r>
      <w:r>
        <w:rPr>
          <w:rFonts w:ascii="Arial" w:hAnsi="Arial" w:cs="Arial"/>
          <w:sz w:val="20"/>
          <w:szCs w:val="20"/>
        </w:rPr>
        <w:t>e</w:t>
      </w:r>
      <w:r w:rsidRPr="007464DB">
        <w:rPr>
          <w:rFonts w:ascii="Arial" w:hAnsi="Arial" w:cs="Arial"/>
          <w:sz w:val="20"/>
          <w:szCs w:val="20"/>
        </w:rPr>
        <w:t xml:space="preserve"> uveden</w:t>
      </w:r>
      <w:r>
        <w:rPr>
          <w:rFonts w:ascii="Arial" w:hAnsi="Arial" w:cs="Arial"/>
          <w:sz w:val="20"/>
          <w:szCs w:val="20"/>
        </w:rPr>
        <w:t>a</w:t>
      </w:r>
      <w:r w:rsidRPr="007464DB">
        <w:rPr>
          <w:rFonts w:ascii="Arial" w:hAnsi="Arial" w:cs="Arial"/>
          <w:sz w:val="20"/>
          <w:szCs w:val="20"/>
        </w:rPr>
        <w:t xml:space="preserve"> v české měně v členění na cenu celkem bez DPH, výši DPH a cenu celkem včetně DPH.</w:t>
      </w:r>
    </w:p>
    <w:p w14:paraId="28577AC9" w14:textId="77777777" w:rsidR="00824373" w:rsidRPr="007464DB" w:rsidRDefault="00824373" w:rsidP="00331D16">
      <w:pPr>
        <w:pStyle w:val="Zkladntext2"/>
        <w:spacing w:after="0" w:line="240" w:lineRule="auto"/>
        <w:rPr>
          <w:rFonts w:ascii="Arial" w:hAnsi="Arial" w:cs="Arial"/>
          <w:sz w:val="20"/>
          <w:szCs w:val="20"/>
        </w:rPr>
      </w:pPr>
    </w:p>
    <w:p w14:paraId="4095B63C" w14:textId="77777777" w:rsidR="00331D16" w:rsidRPr="007464DB" w:rsidRDefault="00331D16" w:rsidP="00331D16">
      <w:pPr>
        <w:rPr>
          <w:rFonts w:ascii="Arial" w:hAnsi="Arial" w:cs="Arial"/>
          <w:sz w:val="20"/>
          <w:szCs w:val="20"/>
        </w:rPr>
      </w:pPr>
    </w:p>
    <w:p w14:paraId="4A7CEC45" w14:textId="77777777" w:rsidR="00331D16" w:rsidRPr="00824373" w:rsidRDefault="00331D16" w:rsidP="00331D16">
      <w:pPr>
        <w:pStyle w:val="Odstavecseseznamem"/>
        <w:numPr>
          <w:ilvl w:val="1"/>
          <w:numId w:val="15"/>
        </w:numPr>
        <w:ind w:left="0" w:firstLine="0"/>
        <w:rPr>
          <w:rFonts w:ascii="Arial" w:hAnsi="Arial" w:cs="Arial"/>
          <w:b/>
          <w:sz w:val="20"/>
          <w:szCs w:val="20"/>
          <w:u w:val="single"/>
        </w:rPr>
      </w:pPr>
      <w:r w:rsidRPr="00824373">
        <w:rPr>
          <w:rFonts w:ascii="Arial" w:hAnsi="Arial" w:cs="Arial"/>
          <w:b/>
          <w:sz w:val="20"/>
          <w:szCs w:val="20"/>
          <w:u w:val="single"/>
        </w:rPr>
        <w:t>Vývoj cen stavebních prací a ostatní rizika</w:t>
      </w:r>
    </w:p>
    <w:p w14:paraId="3580F00E" w14:textId="77777777" w:rsidR="00331D16" w:rsidRPr="007464DB" w:rsidRDefault="00331D16" w:rsidP="00331D16">
      <w:pPr>
        <w:pStyle w:val="Zkladntext2"/>
        <w:spacing w:after="0" w:line="240" w:lineRule="auto"/>
        <w:rPr>
          <w:rFonts w:ascii="Arial" w:hAnsi="Arial" w:cs="Arial"/>
          <w:sz w:val="20"/>
          <w:szCs w:val="20"/>
        </w:rPr>
      </w:pPr>
      <w:r w:rsidRPr="00824373">
        <w:rPr>
          <w:rFonts w:ascii="Arial" w:hAnsi="Arial" w:cs="Arial"/>
          <w:sz w:val="20"/>
          <w:szCs w:val="20"/>
        </w:rPr>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dodávky z jiných zemí.</w:t>
      </w:r>
    </w:p>
    <w:p w14:paraId="2E860C86" w14:textId="3530DC07" w:rsidR="00331D16" w:rsidRDefault="00331D16" w:rsidP="00331D16">
      <w:pPr>
        <w:pStyle w:val="Zkladntext2"/>
        <w:spacing w:after="0" w:line="240" w:lineRule="auto"/>
        <w:rPr>
          <w:rFonts w:ascii="Arial" w:hAnsi="Arial" w:cs="Arial"/>
          <w:sz w:val="20"/>
          <w:szCs w:val="20"/>
        </w:rPr>
      </w:pPr>
    </w:p>
    <w:p w14:paraId="2E75D6BB" w14:textId="77777777" w:rsidR="00172354" w:rsidRPr="007464DB" w:rsidRDefault="00172354" w:rsidP="00331D16">
      <w:pPr>
        <w:pStyle w:val="Zkladntext2"/>
        <w:spacing w:after="0" w:line="240" w:lineRule="auto"/>
        <w:rPr>
          <w:rFonts w:ascii="Arial" w:hAnsi="Arial" w:cs="Arial"/>
          <w:sz w:val="20"/>
          <w:szCs w:val="20"/>
        </w:rPr>
      </w:pPr>
    </w:p>
    <w:p w14:paraId="679B3670" w14:textId="1A7F9326" w:rsidR="00331D16" w:rsidRPr="007464DB" w:rsidRDefault="00331D16" w:rsidP="00331D16">
      <w:pPr>
        <w:pStyle w:val="Odstavecseseznamem"/>
        <w:numPr>
          <w:ilvl w:val="1"/>
          <w:numId w:val="15"/>
        </w:numPr>
        <w:ind w:left="0" w:firstLine="0"/>
        <w:rPr>
          <w:rFonts w:ascii="Arial" w:hAnsi="Arial" w:cs="Arial"/>
          <w:b/>
          <w:sz w:val="20"/>
          <w:szCs w:val="20"/>
          <w:u w:val="single"/>
        </w:rPr>
      </w:pPr>
      <w:r>
        <w:rPr>
          <w:rFonts w:ascii="Arial" w:hAnsi="Arial" w:cs="Arial"/>
          <w:b/>
          <w:sz w:val="20"/>
          <w:szCs w:val="20"/>
          <w:u w:val="single"/>
        </w:rPr>
        <w:t>Nabídkový list</w:t>
      </w:r>
    </w:p>
    <w:p w14:paraId="488444A6" w14:textId="5EBB048A" w:rsidR="00331D16" w:rsidRPr="000060DB" w:rsidRDefault="00331D16" w:rsidP="00331D16">
      <w:pPr>
        <w:pStyle w:val="dkanormln"/>
        <w:rPr>
          <w:rFonts w:ascii="Arial" w:hAnsi="Arial" w:cs="Arial"/>
          <w:noProof/>
          <w:sz w:val="20"/>
        </w:rPr>
      </w:pPr>
      <w:r>
        <w:rPr>
          <w:rFonts w:ascii="Arial" w:hAnsi="Arial" w:cs="Arial"/>
          <w:snapToGrid w:val="0"/>
          <w:kern w:val="0"/>
          <w:sz w:val="20"/>
        </w:rPr>
        <w:t>Nabídkovým list</w:t>
      </w:r>
      <w:r w:rsidRPr="000060DB">
        <w:rPr>
          <w:rFonts w:ascii="Arial" w:hAnsi="Arial" w:cs="Arial"/>
          <w:snapToGrid w:val="0"/>
          <w:kern w:val="0"/>
          <w:sz w:val="20"/>
        </w:rPr>
        <w:t xml:space="preserve">em se rozumí dodavatelem oceněný soupis stavebních prací, dodávek a služeb předaný zadavatelem dle </w:t>
      </w:r>
      <w:r w:rsidR="000060DB" w:rsidRPr="000060DB">
        <w:rPr>
          <w:rFonts w:ascii="Arial" w:hAnsi="Arial" w:cs="Arial"/>
          <w:snapToGrid w:val="0"/>
          <w:kern w:val="0"/>
          <w:sz w:val="20"/>
        </w:rPr>
        <w:t>01</w:t>
      </w:r>
      <w:r w:rsidR="003F0463" w:rsidRPr="000060DB">
        <w:rPr>
          <w:rFonts w:ascii="Arial" w:hAnsi="Arial" w:cs="Arial"/>
          <w:snapToGrid w:val="0"/>
          <w:kern w:val="0"/>
          <w:sz w:val="20"/>
        </w:rPr>
        <w:t>_Priloha_4_Soupis praci a dodavek_Vedení VVN</w:t>
      </w:r>
      <w:ins w:id="107" w:author="Popelková, Lenka" w:date="2022-09-26T08:30:00Z">
        <w:r w:rsidR="00AB19B8">
          <w:rPr>
            <w:rFonts w:ascii="Arial" w:hAnsi="Arial" w:cs="Arial"/>
            <w:snapToGrid w:val="0"/>
            <w:kern w:val="0"/>
            <w:sz w:val="20"/>
          </w:rPr>
          <w:t xml:space="preserve"> a </w:t>
        </w:r>
        <w:r w:rsidR="00AB19B8" w:rsidRPr="00AB19B8">
          <w:rPr>
            <w:rFonts w:ascii="Arial" w:hAnsi="Arial" w:cs="Arial"/>
            <w:sz w:val="20"/>
          </w:rPr>
          <w:t xml:space="preserve">V556 – Vymena vedeni Vyskov </w:t>
        </w:r>
        <w:r w:rsidR="00AB19B8">
          <w:rPr>
            <w:rFonts w:ascii="Arial" w:hAnsi="Arial" w:cs="Arial"/>
            <w:b/>
            <w:bCs/>
            <w:sz w:val="20"/>
          </w:rPr>
          <w:t>–</w:t>
        </w:r>
        <w:r w:rsidR="00AB19B8" w:rsidRPr="00AB19B8">
          <w:rPr>
            <w:rFonts w:ascii="Arial" w:hAnsi="Arial" w:cs="Arial"/>
            <w:sz w:val="20"/>
          </w:rPr>
          <w:t xml:space="preserve"> VV</w:t>
        </w:r>
        <w:r w:rsidR="00AB19B8">
          <w:rPr>
            <w:rFonts w:ascii="Arial" w:hAnsi="Arial" w:cs="Arial"/>
            <w:b/>
            <w:bCs/>
            <w:sz w:val="20"/>
          </w:rPr>
          <w:t xml:space="preserve"> a </w:t>
        </w:r>
        <w:r w:rsidR="00AB19B8" w:rsidRPr="00AB19B8">
          <w:rPr>
            <w:rFonts w:ascii="Arial" w:hAnsi="Arial" w:cs="Arial"/>
            <w:sz w:val="20"/>
          </w:rPr>
          <w:t xml:space="preserve">V556 – Vymena vedeni Prostejov </w:t>
        </w:r>
        <w:r w:rsidR="00AB19B8">
          <w:rPr>
            <w:rFonts w:ascii="Arial" w:hAnsi="Arial" w:cs="Arial"/>
            <w:b/>
            <w:bCs/>
            <w:sz w:val="20"/>
          </w:rPr>
          <w:t>–</w:t>
        </w:r>
        <w:r w:rsidR="00AB19B8" w:rsidRPr="00AB19B8">
          <w:rPr>
            <w:rFonts w:ascii="Arial" w:hAnsi="Arial" w:cs="Arial"/>
            <w:sz w:val="20"/>
          </w:rPr>
          <w:t xml:space="preserve"> VV</w:t>
        </w:r>
      </w:ins>
      <w:r w:rsidR="00824373" w:rsidRPr="000060DB">
        <w:rPr>
          <w:rFonts w:ascii="Arial" w:hAnsi="Arial" w:cs="Arial"/>
          <w:snapToGrid w:val="0"/>
          <w:kern w:val="0"/>
          <w:sz w:val="20"/>
        </w:rPr>
        <w:t xml:space="preserve"> </w:t>
      </w:r>
      <w:r w:rsidRPr="000060DB">
        <w:rPr>
          <w:rFonts w:ascii="Arial" w:hAnsi="Arial" w:cs="Arial"/>
          <w:snapToGrid w:val="0"/>
          <w:kern w:val="0"/>
          <w:sz w:val="20"/>
        </w:rPr>
        <w:t>zadávací dokumentace</w:t>
      </w:r>
      <w:r w:rsidRPr="000060DB">
        <w:rPr>
          <w:rFonts w:ascii="Arial" w:hAnsi="Arial" w:cs="Arial"/>
          <w:noProof/>
          <w:sz w:val="20"/>
        </w:rPr>
        <w:t xml:space="preserve">. Možnost jejího vyplnění je v běžně používaných tabulkových procesorech (např. MS Excel atd.).  </w:t>
      </w:r>
    </w:p>
    <w:p w14:paraId="154A659B" w14:textId="77777777" w:rsidR="00331D16" w:rsidRPr="000060DB" w:rsidRDefault="00331D16" w:rsidP="00331D16">
      <w:pPr>
        <w:pStyle w:val="dkanormln"/>
        <w:rPr>
          <w:rFonts w:ascii="Arial" w:hAnsi="Arial" w:cs="Arial"/>
          <w:noProof/>
          <w:sz w:val="20"/>
        </w:rPr>
      </w:pPr>
    </w:p>
    <w:p w14:paraId="6228A1DB" w14:textId="7BF3CB34" w:rsidR="00331D16" w:rsidRDefault="00331D16" w:rsidP="00331D16">
      <w:pPr>
        <w:pStyle w:val="dkanormln"/>
        <w:rPr>
          <w:rFonts w:ascii="Arial" w:hAnsi="Arial" w:cs="Arial"/>
          <w:snapToGrid w:val="0"/>
          <w:kern w:val="0"/>
          <w:sz w:val="20"/>
        </w:rPr>
      </w:pPr>
      <w:r w:rsidRPr="000060DB">
        <w:rPr>
          <w:rFonts w:ascii="Arial" w:hAnsi="Arial" w:cs="Arial"/>
          <w:snapToGrid w:val="0"/>
          <w:kern w:val="0"/>
          <w:sz w:val="20"/>
        </w:rPr>
        <w:t xml:space="preserve">Za soulad </w:t>
      </w:r>
      <w:r w:rsidR="003F0463" w:rsidRPr="000060DB">
        <w:rPr>
          <w:rFonts w:ascii="Arial" w:hAnsi="Arial" w:cs="Arial"/>
          <w:snapToGrid w:val="0"/>
          <w:kern w:val="0"/>
          <w:sz w:val="20"/>
        </w:rPr>
        <w:t>01_Priloha_4_Soupis praci a dodavek_Vedení VVN</w:t>
      </w:r>
      <w:ins w:id="108" w:author="Popelková, Lenka" w:date="2022-09-26T08:30:00Z">
        <w:r w:rsidR="00AB19B8">
          <w:rPr>
            <w:rFonts w:ascii="Arial" w:hAnsi="Arial" w:cs="Arial"/>
            <w:snapToGrid w:val="0"/>
            <w:kern w:val="0"/>
            <w:sz w:val="20"/>
          </w:rPr>
          <w:t xml:space="preserve">, </w:t>
        </w:r>
        <w:r w:rsidR="00AB19B8" w:rsidRPr="00AB19B8">
          <w:rPr>
            <w:rFonts w:ascii="Arial" w:hAnsi="Arial" w:cs="Arial"/>
            <w:sz w:val="20"/>
          </w:rPr>
          <w:t xml:space="preserve">V556 – Vymena vedeni Vyskov </w:t>
        </w:r>
        <w:r w:rsidR="00AB19B8">
          <w:rPr>
            <w:rFonts w:ascii="Arial" w:hAnsi="Arial" w:cs="Arial"/>
            <w:b/>
            <w:bCs/>
            <w:sz w:val="20"/>
          </w:rPr>
          <w:t>–</w:t>
        </w:r>
        <w:r w:rsidR="00AB19B8" w:rsidRPr="00AB19B8">
          <w:rPr>
            <w:rFonts w:ascii="Arial" w:hAnsi="Arial" w:cs="Arial"/>
            <w:sz w:val="20"/>
          </w:rPr>
          <w:t xml:space="preserve"> VV</w:t>
        </w:r>
        <w:r w:rsidR="00AB19B8">
          <w:rPr>
            <w:rFonts w:ascii="Arial" w:hAnsi="Arial" w:cs="Arial"/>
            <w:b/>
            <w:bCs/>
            <w:sz w:val="20"/>
          </w:rPr>
          <w:t xml:space="preserve"> a </w:t>
        </w:r>
        <w:r w:rsidR="00AB19B8" w:rsidRPr="00AB19B8">
          <w:rPr>
            <w:rFonts w:ascii="Arial" w:hAnsi="Arial" w:cs="Arial"/>
            <w:sz w:val="20"/>
          </w:rPr>
          <w:t xml:space="preserve">V556 – Vymena vedeni Prostejov </w:t>
        </w:r>
        <w:r w:rsidR="00AB19B8">
          <w:rPr>
            <w:rFonts w:ascii="Arial" w:hAnsi="Arial" w:cs="Arial"/>
            <w:b/>
            <w:bCs/>
            <w:sz w:val="20"/>
          </w:rPr>
          <w:t>–</w:t>
        </w:r>
        <w:r w:rsidR="00AB19B8" w:rsidRPr="00AB19B8">
          <w:rPr>
            <w:rFonts w:ascii="Arial" w:hAnsi="Arial" w:cs="Arial"/>
            <w:sz w:val="20"/>
          </w:rPr>
          <w:t xml:space="preserve"> VV</w:t>
        </w:r>
      </w:ins>
      <w:r w:rsidRPr="000060DB">
        <w:rPr>
          <w:rFonts w:ascii="Arial" w:hAnsi="Arial" w:cs="Arial"/>
          <w:snapToGrid w:val="0"/>
          <w:kern w:val="0"/>
          <w:sz w:val="20"/>
        </w:rPr>
        <w:t xml:space="preserve"> je odpovědný dodavatel (má se na mysli soulad jak v obsahu a rozsahu). V případě jakéhokoliv nesouladu </w:t>
      </w:r>
      <w:r w:rsidR="003F0463" w:rsidRPr="000060DB">
        <w:rPr>
          <w:rFonts w:ascii="Arial" w:hAnsi="Arial" w:cs="Arial"/>
          <w:snapToGrid w:val="0"/>
          <w:kern w:val="0"/>
          <w:sz w:val="20"/>
        </w:rPr>
        <w:t>01_Priloha_4_Soupis praci a dodavek_Vedení VVN</w:t>
      </w:r>
      <w:ins w:id="109" w:author="Popelková, Lenka" w:date="2022-09-26T08:30:00Z">
        <w:r w:rsidR="00AB19B8">
          <w:rPr>
            <w:rFonts w:ascii="Arial" w:hAnsi="Arial" w:cs="Arial"/>
            <w:snapToGrid w:val="0"/>
            <w:kern w:val="0"/>
            <w:sz w:val="20"/>
          </w:rPr>
          <w:t xml:space="preserve">, </w:t>
        </w:r>
        <w:r w:rsidR="00AB19B8" w:rsidRPr="00AB19B8">
          <w:rPr>
            <w:rFonts w:ascii="Arial" w:hAnsi="Arial" w:cs="Arial"/>
            <w:sz w:val="20"/>
          </w:rPr>
          <w:t xml:space="preserve">V556 </w:t>
        </w:r>
        <w:r w:rsidR="00AB19B8" w:rsidRPr="00AB19B8">
          <w:rPr>
            <w:rFonts w:ascii="Arial" w:hAnsi="Arial" w:cs="Arial"/>
            <w:sz w:val="20"/>
          </w:rPr>
          <w:lastRenderedPageBreak/>
          <w:t xml:space="preserve">– Vymena vedeni Vyskov </w:t>
        </w:r>
        <w:r w:rsidR="00AB19B8">
          <w:rPr>
            <w:rFonts w:ascii="Arial" w:hAnsi="Arial" w:cs="Arial"/>
            <w:b/>
            <w:bCs/>
            <w:sz w:val="20"/>
          </w:rPr>
          <w:t>–</w:t>
        </w:r>
        <w:r w:rsidR="00AB19B8" w:rsidRPr="00AB19B8">
          <w:rPr>
            <w:rFonts w:ascii="Arial" w:hAnsi="Arial" w:cs="Arial"/>
            <w:sz w:val="20"/>
          </w:rPr>
          <w:t xml:space="preserve"> VV</w:t>
        </w:r>
        <w:r w:rsidR="00AB19B8">
          <w:rPr>
            <w:rFonts w:ascii="Arial" w:hAnsi="Arial" w:cs="Arial"/>
            <w:b/>
            <w:bCs/>
            <w:sz w:val="20"/>
          </w:rPr>
          <w:t xml:space="preserve"> a </w:t>
        </w:r>
        <w:r w:rsidR="00AB19B8" w:rsidRPr="00AB19B8">
          <w:rPr>
            <w:rFonts w:ascii="Arial" w:hAnsi="Arial" w:cs="Arial"/>
            <w:sz w:val="20"/>
          </w:rPr>
          <w:t xml:space="preserve">V556 – Vymena vedeni Prostejov </w:t>
        </w:r>
        <w:r w:rsidR="00AB19B8">
          <w:rPr>
            <w:rFonts w:ascii="Arial" w:hAnsi="Arial" w:cs="Arial"/>
            <w:b/>
            <w:bCs/>
            <w:sz w:val="20"/>
          </w:rPr>
          <w:t>–</w:t>
        </w:r>
        <w:r w:rsidR="00AB19B8" w:rsidRPr="00AB19B8">
          <w:rPr>
            <w:rFonts w:ascii="Arial" w:hAnsi="Arial" w:cs="Arial"/>
            <w:sz w:val="20"/>
          </w:rPr>
          <w:t xml:space="preserve"> VV</w:t>
        </w:r>
      </w:ins>
      <w:r w:rsidR="00824373" w:rsidRPr="000060DB">
        <w:rPr>
          <w:rFonts w:ascii="Arial" w:hAnsi="Arial" w:cs="Arial"/>
          <w:snapToGrid w:val="0"/>
          <w:kern w:val="0"/>
          <w:sz w:val="20"/>
        </w:rPr>
        <w:t xml:space="preserve"> </w:t>
      </w:r>
      <w:r w:rsidRPr="000060DB">
        <w:rPr>
          <w:rFonts w:ascii="Arial" w:hAnsi="Arial" w:cs="Arial"/>
          <w:snapToGrid w:val="0"/>
          <w:kern w:val="0"/>
          <w:sz w:val="20"/>
        </w:rPr>
        <w:t>dodavatele proti šabloně zadavatele může hodnotící komise vyžadovat vysvětlení nabídky ve smyslu § 46 zákona.</w:t>
      </w:r>
      <w:r w:rsidRPr="007464DB">
        <w:rPr>
          <w:rFonts w:ascii="Arial" w:hAnsi="Arial" w:cs="Arial"/>
          <w:snapToGrid w:val="0"/>
          <w:kern w:val="0"/>
          <w:sz w:val="20"/>
        </w:rPr>
        <w:t xml:space="preserve"> </w:t>
      </w:r>
    </w:p>
    <w:p w14:paraId="4FE935D7" w14:textId="3ED8DEC2" w:rsidR="00331D16" w:rsidRDefault="00331D16" w:rsidP="00331D16">
      <w:pPr>
        <w:pStyle w:val="Zkladntext2"/>
        <w:spacing w:after="0" w:line="240" w:lineRule="auto"/>
        <w:rPr>
          <w:rFonts w:ascii="Arial" w:hAnsi="Arial" w:cs="Arial"/>
          <w:sz w:val="20"/>
          <w:szCs w:val="20"/>
        </w:rPr>
      </w:pPr>
    </w:p>
    <w:p w14:paraId="20E688E0" w14:textId="471DCF64" w:rsidR="00246D17" w:rsidRDefault="00246D17" w:rsidP="00331D16">
      <w:pPr>
        <w:pStyle w:val="Zkladntext2"/>
        <w:spacing w:after="0" w:line="240" w:lineRule="auto"/>
        <w:rPr>
          <w:rFonts w:ascii="Arial" w:hAnsi="Arial" w:cs="Arial"/>
          <w:sz w:val="20"/>
          <w:szCs w:val="20"/>
        </w:rPr>
      </w:pPr>
    </w:p>
    <w:p w14:paraId="5DAA1D3F" w14:textId="77777777" w:rsidR="00246D17" w:rsidRPr="007464DB" w:rsidRDefault="00246D17" w:rsidP="00331D16">
      <w:pPr>
        <w:pStyle w:val="Zkladntext2"/>
        <w:spacing w:after="0" w:line="240" w:lineRule="auto"/>
        <w:rPr>
          <w:rFonts w:ascii="Arial" w:hAnsi="Arial" w:cs="Arial"/>
          <w:sz w:val="20"/>
          <w:szCs w:val="20"/>
        </w:rPr>
      </w:pPr>
    </w:p>
    <w:p w14:paraId="40C34E00" w14:textId="77777777" w:rsidR="00331D16" w:rsidRPr="009F5160" w:rsidRDefault="00331D16" w:rsidP="00331D16">
      <w:pPr>
        <w:pStyle w:val="Odstavecseseznamem"/>
        <w:numPr>
          <w:ilvl w:val="1"/>
          <w:numId w:val="15"/>
        </w:numPr>
        <w:ind w:left="0" w:firstLine="0"/>
        <w:rPr>
          <w:rFonts w:ascii="Arial" w:hAnsi="Arial" w:cs="Arial"/>
          <w:b/>
          <w:sz w:val="20"/>
          <w:szCs w:val="20"/>
          <w:u w:val="single"/>
        </w:rPr>
      </w:pPr>
      <w:r w:rsidRPr="009F5160">
        <w:rPr>
          <w:rFonts w:ascii="Arial" w:hAnsi="Arial" w:cs="Arial"/>
          <w:b/>
          <w:sz w:val="20"/>
          <w:szCs w:val="20"/>
          <w:u w:val="single"/>
        </w:rPr>
        <w:t>Výjimky pro stanovení nabídkové ceny</w:t>
      </w:r>
    </w:p>
    <w:p w14:paraId="1F942820" w14:textId="77777777" w:rsidR="00331D16" w:rsidRDefault="00331D16" w:rsidP="00331D16">
      <w:pPr>
        <w:pStyle w:val="dkanormln"/>
        <w:spacing w:before="120"/>
        <w:rPr>
          <w:rFonts w:ascii="Arial" w:hAnsi="Arial" w:cs="Arial"/>
          <w:snapToGrid w:val="0"/>
          <w:kern w:val="0"/>
          <w:sz w:val="20"/>
        </w:rPr>
      </w:pPr>
      <w:r w:rsidRPr="009F5160">
        <w:rPr>
          <w:rFonts w:ascii="Arial" w:hAnsi="Arial" w:cs="Arial"/>
          <w:snapToGrid w:val="0"/>
          <w:kern w:val="0"/>
          <w:sz w:val="20"/>
        </w:rPr>
        <w:t>Pro sestavení cen jednotlivých dílčích soupisů platí pro určité položky stavebních prací následující ustanovení:</w:t>
      </w:r>
    </w:p>
    <w:p w14:paraId="11D40A1A" w14:textId="77777777" w:rsidR="00331D16" w:rsidRPr="009F5160" w:rsidRDefault="00331D16" w:rsidP="00331D16">
      <w:pPr>
        <w:pStyle w:val="dkanormln"/>
        <w:spacing w:before="120"/>
        <w:rPr>
          <w:rFonts w:ascii="Arial" w:hAnsi="Arial" w:cs="Arial"/>
          <w:snapToGrid w:val="0"/>
          <w:kern w:val="0"/>
          <w:sz w:val="20"/>
        </w:rPr>
      </w:pPr>
    </w:p>
    <w:p w14:paraId="0E943CF3" w14:textId="77777777" w:rsidR="00331D16" w:rsidRPr="008334F0" w:rsidRDefault="00331D16" w:rsidP="00331D16">
      <w:pPr>
        <w:pStyle w:val="Nadpis3"/>
        <w:keepLines w:val="0"/>
        <w:numPr>
          <w:ilvl w:val="2"/>
          <w:numId w:val="0"/>
        </w:numPr>
        <w:spacing w:before="0"/>
        <w:rPr>
          <w:rFonts w:ascii="Arial" w:eastAsia="Times New Roman" w:hAnsi="Arial" w:cs="Arial"/>
          <w:b w:val="0"/>
          <w:bCs w:val="0"/>
          <w:snapToGrid w:val="0"/>
          <w:color w:val="auto"/>
          <w:sz w:val="20"/>
          <w:szCs w:val="20"/>
          <w:u w:val="single"/>
          <w:lang w:eastAsia="cs-CZ"/>
        </w:rPr>
      </w:pPr>
      <w:bookmarkStart w:id="110" w:name="_Toc38908377"/>
      <w:bookmarkStart w:id="111" w:name="_Toc59519000"/>
      <w:bookmarkStart w:id="112" w:name="_Toc59524743"/>
      <w:bookmarkStart w:id="113" w:name="_Toc63781505"/>
      <w:bookmarkStart w:id="114" w:name="_Toc86067581"/>
      <w:bookmarkStart w:id="115" w:name="_Toc96416982"/>
      <w:bookmarkStart w:id="116" w:name="_Toc96932286"/>
      <w:bookmarkStart w:id="117" w:name="_Toc109640585"/>
      <w:r w:rsidRPr="008334F0">
        <w:rPr>
          <w:rFonts w:ascii="Arial" w:eastAsia="Times New Roman" w:hAnsi="Arial" w:cs="Arial"/>
          <w:b w:val="0"/>
          <w:bCs w:val="0"/>
          <w:snapToGrid w:val="0"/>
          <w:color w:val="auto"/>
          <w:sz w:val="20"/>
          <w:szCs w:val="20"/>
          <w:u w:val="single"/>
          <w:lang w:eastAsia="cs-CZ"/>
        </w:rPr>
        <w:t>Poplatky za uskladnění</w:t>
      </w:r>
      <w:bookmarkEnd w:id="110"/>
      <w:bookmarkEnd w:id="111"/>
      <w:bookmarkEnd w:id="112"/>
      <w:bookmarkEnd w:id="113"/>
      <w:bookmarkEnd w:id="114"/>
      <w:bookmarkEnd w:id="115"/>
      <w:bookmarkEnd w:id="116"/>
      <w:bookmarkEnd w:id="117"/>
    </w:p>
    <w:p w14:paraId="67F2DDEA" w14:textId="473CC889" w:rsidR="00331D16" w:rsidRPr="009F5160" w:rsidRDefault="00331D16" w:rsidP="00331D16">
      <w:pPr>
        <w:pStyle w:val="Nadpis3"/>
        <w:spacing w:before="120"/>
        <w:rPr>
          <w:rFonts w:ascii="Arial" w:eastAsia="Times New Roman" w:hAnsi="Arial" w:cs="Arial"/>
          <w:b w:val="0"/>
          <w:bCs w:val="0"/>
          <w:snapToGrid w:val="0"/>
          <w:color w:val="auto"/>
          <w:sz w:val="20"/>
          <w:szCs w:val="20"/>
          <w:lang w:eastAsia="cs-CZ"/>
        </w:rPr>
      </w:pPr>
      <w:bookmarkStart w:id="118" w:name="_Toc38908378"/>
      <w:bookmarkStart w:id="119" w:name="_Toc59519001"/>
      <w:bookmarkStart w:id="120" w:name="_Toc59524744"/>
      <w:bookmarkStart w:id="121" w:name="_Toc63781506"/>
      <w:bookmarkStart w:id="122" w:name="_Toc86067582"/>
      <w:bookmarkStart w:id="123" w:name="_Toc96416983"/>
      <w:bookmarkStart w:id="124" w:name="_Toc96932287"/>
      <w:bookmarkStart w:id="125" w:name="_Toc109640586"/>
      <w:r w:rsidRPr="009F5160">
        <w:rPr>
          <w:rFonts w:ascii="Arial" w:eastAsia="Times New Roman" w:hAnsi="Arial" w:cs="Arial"/>
          <w:b w:val="0"/>
          <w:bCs w:val="0"/>
          <w:snapToGrid w:val="0"/>
          <w:color w:val="auto"/>
          <w:sz w:val="20"/>
          <w:szCs w:val="20"/>
          <w:lang w:eastAsia="cs-CZ"/>
        </w:rPr>
        <w:t xml:space="preserve">Pokud </w:t>
      </w:r>
      <w:r>
        <w:rPr>
          <w:rFonts w:ascii="Arial" w:eastAsia="Times New Roman" w:hAnsi="Arial" w:cs="Arial"/>
          <w:b w:val="0"/>
          <w:bCs w:val="0"/>
          <w:snapToGrid w:val="0"/>
          <w:color w:val="auto"/>
          <w:sz w:val="20"/>
          <w:szCs w:val="20"/>
          <w:lang w:eastAsia="cs-CZ"/>
        </w:rPr>
        <w:t>dílčí rozpisy</w:t>
      </w:r>
      <w:r w:rsidRPr="009F5160">
        <w:rPr>
          <w:rFonts w:ascii="Arial" w:eastAsia="Times New Roman" w:hAnsi="Arial" w:cs="Arial"/>
          <w:b w:val="0"/>
          <w:bCs w:val="0"/>
          <w:snapToGrid w:val="0"/>
          <w:color w:val="auto"/>
          <w:sz w:val="20"/>
          <w:szCs w:val="20"/>
          <w:lang w:eastAsia="cs-CZ"/>
        </w:rPr>
        <w:t xml:space="preserve"> definuj</w:t>
      </w:r>
      <w:r>
        <w:rPr>
          <w:rFonts w:ascii="Arial" w:eastAsia="Times New Roman" w:hAnsi="Arial" w:cs="Arial"/>
          <w:b w:val="0"/>
          <w:bCs w:val="0"/>
          <w:snapToGrid w:val="0"/>
          <w:color w:val="auto"/>
          <w:sz w:val="20"/>
          <w:szCs w:val="20"/>
          <w:lang w:eastAsia="cs-CZ"/>
        </w:rPr>
        <w:t>í</w:t>
      </w:r>
      <w:r w:rsidRPr="009F5160">
        <w:rPr>
          <w:rFonts w:ascii="Arial" w:eastAsia="Times New Roman" w:hAnsi="Arial" w:cs="Arial"/>
          <w:b w:val="0"/>
          <w:bCs w:val="0"/>
          <w:snapToGrid w:val="0"/>
          <w:color w:val="auto"/>
          <w:sz w:val="20"/>
          <w:szCs w:val="20"/>
          <w:lang w:eastAsia="cs-CZ"/>
        </w:rPr>
        <w:t xml:space="preserv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w:t>
      </w:r>
      <w:r>
        <w:rPr>
          <w:rFonts w:ascii="Arial" w:eastAsia="Times New Roman" w:hAnsi="Arial" w:cs="Arial"/>
          <w:b w:val="0"/>
          <w:bCs w:val="0"/>
          <w:snapToGrid w:val="0"/>
          <w:color w:val="auto"/>
          <w:sz w:val="20"/>
          <w:szCs w:val="20"/>
          <w:lang w:eastAsia="cs-CZ"/>
        </w:rPr>
        <w:t xml:space="preserve"> </w:t>
      </w:r>
      <w:r w:rsidRPr="009F5160">
        <w:rPr>
          <w:rFonts w:ascii="Arial" w:eastAsia="Times New Roman" w:hAnsi="Arial" w:cs="Arial"/>
          <w:b w:val="0"/>
          <w:bCs w:val="0"/>
          <w:snapToGrid w:val="0"/>
          <w:color w:val="auto"/>
          <w:sz w:val="20"/>
          <w:szCs w:val="20"/>
          <w:lang w:eastAsia="cs-CZ"/>
        </w:rPr>
        <w:t>obsažena samostatně položka „poplatek za skládku“ nebo jí textem odpovídající položka, pak cena poplatku za uložení bude definována v této položce. Pouze v případě, pokud by samostatná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jiného materiálu zvolí a jaké místo pro uložení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bookmarkEnd w:id="118"/>
      <w:bookmarkEnd w:id="119"/>
      <w:bookmarkEnd w:id="120"/>
      <w:bookmarkEnd w:id="121"/>
      <w:bookmarkEnd w:id="122"/>
      <w:bookmarkEnd w:id="123"/>
      <w:bookmarkEnd w:id="124"/>
      <w:bookmarkEnd w:id="125"/>
    </w:p>
    <w:p w14:paraId="6B383737" w14:textId="77777777" w:rsidR="00331D16" w:rsidRPr="009F5160" w:rsidRDefault="00331D16" w:rsidP="00331D16">
      <w:pPr>
        <w:rPr>
          <w:rFonts w:ascii="Arial" w:hAnsi="Arial" w:cs="Arial"/>
          <w:sz w:val="20"/>
          <w:szCs w:val="20"/>
        </w:rPr>
      </w:pPr>
    </w:p>
    <w:p w14:paraId="66AB37AF" w14:textId="540166C7" w:rsidR="00331D16" w:rsidRPr="007464DB" w:rsidRDefault="006047C9" w:rsidP="00331D16">
      <w:pPr>
        <w:pStyle w:val="Odstavecseseznamem"/>
        <w:numPr>
          <w:ilvl w:val="1"/>
          <w:numId w:val="15"/>
        </w:numPr>
        <w:ind w:left="0" w:firstLine="0"/>
        <w:rPr>
          <w:rFonts w:ascii="Arial" w:hAnsi="Arial" w:cs="Arial"/>
          <w:b/>
          <w:sz w:val="20"/>
          <w:szCs w:val="20"/>
          <w:u w:val="single"/>
        </w:rPr>
      </w:pPr>
      <w:r w:rsidRPr="006047C9">
        <w:rPr>
          <w:rFonts w:ascii="Arial" w:hAnsi="Arial" w:cs="Arial"/>
          <w:b/>
          <w:sz w:val="20"/>
          <w:szCs w:val="20"/>
          <w:u w:val="single"/>
        </w:rPr>
        <w:t>Soupis praci a dodavek</w:t>
      </w:r>
    </w:p>
    <w:p w14:paraId="51841468" w14:textId="5C6F581C" w:rsidR="00331D16" w:rsidRPr="000060DB" w:rsidRDefault="00331D16" w:rsidP="00331D16">
      <w:pPr>
        <w:pStyle w:val="Zkladntext2"/>
        <w:spacing w:before="120"/>
        <w:rPr>
          <w:rFonts w:ascii="Arial" w:hAnsi="Arial" w:cs="Arial"/>
          <w:sz w:val="20"/>
          <w:szCs w:val="20"/>
        </w:rPr>
      </w:pPr>
      <w:r w:rsidRPr="007464DB">
        <w:rPr>
          <w:rFonts w:ascii="Arial" w:hAnsi="Arial" w:cs="Arial"/>
          <w:sz w:val="20"/>
          <w:szCs w:val="20"/>
        </w:rPr>
        <w:t xml:space="preserve">Pro předložení </w:t>
      </w:r>
      <w:r>
        <w:rPr>
          <w:rFonts w:ascii="Arial" w:hAnsi="Arial" w:cs="Arial"/>
          <w:sz w:val="20"/>
          <w:szCs w:val="20"/>
        </w:rPr>
        <w:t>hodn</w:t>
      </w:r>
      <w:r w:rsidRPr="000060DB">
        <w:rPr>
          <w:rFonts w:ascii="Arial" w:hAnsi="Arial" w:cs="Arial"/>
          <w:sz w:val="20"/>
          <w:szCs w:val="20"/>
        </w:rPr>
        <w:t>ot v </w:t>
      </w:r>
      <w:r w:rsidR="003F0463" w:rsidRPr="000060DB">
        <w:rPr>
          <w:rFonts w:ascii="Arial" w:hAnsi="Arial" w:cs="Arial"/>
          <w:sz w:val="20"/>
          <w:szCs w:val="20"/>
        </w:rPr>
        <w:t>01_Priloha_4_Soupis praci a dodavek_Vedení VVN</w:t>
      </w:r>
      <w:ins w:id="126" w:author="Popelková, Lenka" w:date="2022-09-26T08:31:00Z">
        <w:r w:rsidR="00AB19B8">
          <w:rPr>
            <w:rFonts w:ascii="Arial" w:hAnsi="Arial" w:cs="Arial"/>
            <w:sz w:val="20"/>
            <w:szCs w:val="20"/>
          </w:rPr>
          <w:t xml:space="preserve">,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00824373" w:rsidRPr="000060DB">
        <w:rPr>
          <w:rFonts w:ascii="Arial" w:hAnsi="Arial" w:cs="Arial"/>
          <w:sz w:val="20"/>
          <w:szCs w:val="20"/>
        </w:rPr>
        <w:t xml:space="preserve"> </w:t>
      </w:r>
      <w:r w:rsidRPr="000060DB">
        <w:rPr>
          <w:rFonts w:ascii="Arial" w:hAnsi="Arial" w:cs="Arial"/>
          <w:sz w:val="20"/>
          <w:szCs w:val="20"/>
        </w:rPr>
        <w:t>v nabídce dodavatele platí:</w:t>
      </w:r>
    </w:p>
    <w:p w14:paraId="530FBFD5" w14:textId="52FF0D23" w:rsidR="00331D16" w:rsidRPr="000060DB" w:rsidRDefault="00331D16" w:rsidP="00331D16">
      <w:pPr>
        <w:numPr>
          <w:ilvl w:val="0"/>
          <w:numId w:val="24"/>
        </w:numPr>
        <w:tabs>
          <w:tab w:val="clear" w:pos="717"/>
          <w:tab w:val="num" w:pos="426"/>
        </w:tabs>
        <w:ind w:left="426" w:hanging="426"/>
        <w:rPr>
          <w:rFonts w:ascii="Arial" w:hAnsi="Arial" w:cs="Arial"/>
          <w:sz w:val="20"/>
          <w:szCs w:val="20"/>
        </w:rPr>
      </w:pPr>
      <w:r w:rsidRPr="000060DB">
        <w:rPr>
          <w:rFonts w:ascii="Arial" w:hAnsi="Arial" w:cs="Arial"/>
          <w:sz w:val="20"/>
          <w:szCs w:val="20"/>
        </w:rPr>
        <w:t xml:space="preserve">změny v kterékoliv části </w:t>
      </w:r>
      <w:r w:rsidR="003F0463" w:rsidRPr="000060DB">
        <w:rPr>
          <w:rFonts w:ascii="Arial" w:hAnsi="Arial" w:cs="Arial"/>
          <w:sz w:val="20"/>
          <w:szCs w:val="20"/>
        </w:rPr>
        <w:t>01_Priloha_4_Soupis praci a dodavek_Vedení VVN</w:t>
      </w:r>
      <w:ins w:id="127" w:author="Popelková, Lenka" w:date="2022-09-26T08:31:00Z">
        <w:r w:rsidR="00AB19B8">
          <w:rPr>
            <w:rFonts w:ascii="Arial" w:hAnsi="Arial" w:cs="Arial"/>
            <w:sz w:val="20"/>
            <w:szCs w:val="20"/>
          </w:rPr>
          <w:t xml:space="preserve">,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Pr="000060DB">
        <w:rPr>
          <w:rFonts w:ascii="Arial" w:hAnsi="Arial" w:cs="Arial"/>
          <w:sz w:val="20"/>
          <w:szCs w:val="20"/>
        </w:rPr>
        <w:t xml:space="preserve"> jsou nepřípustné. Změna struktury či obsahu soupisu je nepřípustná,</w:t>
      </w:r>
    </w:p>
    <w:p w14:paraId="1E3F375B" w14:textId="42B2E166" w:rsidR="00331D16" w:rsidRPr="007464DB" w:rsidRDefault="00331D16" w:rsidP="00331D16">
      <w:pPr>
        <w:numPr>
          <w:ilvl w:val="0"/>
          <w:numId w:val="24"/>
        </w:numPr>
        <w:tabs>
          <w:tab w:val="clear" w:pos="717"/>
          <w:tab w:val="num" w:pos="426"/>
        </w:tabs>
        <w:ind w:left="426" w:hanging="426"/>
        <w:rPr>
          <w:rFonts w:ascii="Arial" w:hAnsi="Arial" w:cs="Arial"/>
          <w:sz w:val="20"/>
          <w:szCs w:val="20"/>
        </w:rPr>
      </w:pPr>
      <w:r w:rsidRPr="000060DB">
        <w:rPr>
          <w:rFonts w:ascii="Arial" w:hAnsi="Arial" w:cs="Arial"/>
          <w:sz w:val="20"/>
          <w:szCs w:val="20"/>
        </w:rPr>
        <w:t>veškeré cenové údaje</w:t>
      </w:r>
      <w:r w:rsidRPr="007464DB">
        <w:rPr>
          <w:rFonts w:ascii="Arial" w:hAnsi="Arial" w:cs="Arial"/>
          <w:sz w:val="20"/>
          <w:szCs w:val="20"/>
        </w:rPr>
        <w:t xml:space="preserve"> musí být uvedeny v Kč, jednotkové ceny položek prací nejvýše na dvě desetinná místa (uvedení vyššího počtu desetinných míst není porušením zadávacích podmínek),</w:t>
      </w:r>
    </w:p>
    <w:p w14:paraId="7A3B63E3" w14:textId="453F0484" w:rsidR="00331D16" w:rsidRPr="007464DB" w:rsidRDefault="00331D16" w:rsidP="00331D16">
      <w:pPr>
        <w:numPr>
          <w:ilvl w:val="0"/>
          <w:numId w:val="24"/>
        </w:numPr>
        <w:tabs>
          <w:tab w:val="clear" w:pos="717"/>
          <w:tab w:val="num" w:pos="426"/>
        </w:tabs>
        <w:ind w:left="426" w:hanging="426"/>
        <w:rPr>
          <w:rFonts w:ascii="Arial" w:hAnsi="Arial" w:cs="Arial"/>
          <w:sz w:val="20"/>
          <w:szCs w:val="20"/>
        </w:rPr>
      </w:pPr>
      <w:r w:rsidRPr="007464DB">
        <w:rPr>
          <w:rFonts w:ascii="Arial" w:hAnsi="Arial" w:cs="Arial"/>
          <w:sz w:val="20"/>
          <w:szCs w:val="20"/>
        </w:rPr>
        <w:t>každá položka soupisu musí být oceněna a nesmí mít zápornou hodnotu (není-li pro ni výslovně stanovena výjimka v této zadávací dokumentaci)</w:t>
      </w:r>
      <w:r w:rsidR="006047C9">
        <w:rPr>
          <w:rFonts w:ascii="Arial" w:hAnsi="Arial" w:cs="Arial"/>
          <w:sz w:val="20"/>
          <w:szCs w:val="20"/>
        </w:rPr>
        <w:t>,</w:t>
      </w:r>
    </w:p>
    <w:p w14:paraId="537406C1" w14:textId="5BC8C21E" w:rsidR="00331D16" w:rsidRDefault="00331D16" w:rsidP="00331D16">
      <w:pPr>
        <w:numPr>
          <w:ilvl w:val="0"/>
          <w:numId w:val="24"/>
        </w:numPr>
        <w:tabs>
          <w:tab w:val="clear" w:pos="717"/>
          <w:tab w:val="num" w:pos="426"/>
        </w:tabs>
        <w:ind w:left="426" w:hanging="426"/>
        <w:rPr>
          <w:rFonts w:ascii="Arial" w:hAnsi="Arial" w:cs="Arial"/>
          <w:sz w:val="20"/>
          <w:szCs w:val="20"/>
        </w:rPr>
      </w:pPr>
      <w:r w:rsidRPr="007464DB">
        <w:rPr>
          <w:rFonts w:ascii="Arial" w:hAnsi="Arial" w:cs="Arial"/>
          <w:sz w:val="20"/>
          <w:szCs w:val="20"/>
        </w:rPr>
        <w:t>vypočtené cenové údaje jako celková cena položky, mezisoučty a součty v rámci rekapitulací musí být matematicky správně.</w:t>
      </w:r>
    </w:p>
    <w:p w14:paraId="3FCBCD31" w14:textId="685E7CD8" w:rsidR="000060DB" w:rsidRDefault="000060DB" w:rsidP="00331D16">
      <w:pPr>
        <w:numPr>
          <w:ilvl w:val="0"/>
          <w:numId w:val="24"/>
        </w:numPr>
        <w:tabs>
          <w:tab w:val="clear" w:pos="717"/>
          <w:tab w:val="num" w:pos="426"/>
        </w:tabs>
        <w:ind w:left="426" w:hanging="426"/>
        <w:rPr>
          <w:rFonts w:ascii="Arial" w:hAnsi="Arial" w:cs="Arial"/>
          <w:sz w:val="20"/>
          <w:szCs w:val="20"/>
        </w:rPr>
      </w:pPr>
      <w:r>
        <w:rPr>
          <w:rFonts w:ascii="Arial" w:hAnsi="Arial" w:cs="Arial"/>
          <w:sz w:val="20"/>
          <w:szCs w:val="20"/>
        </w:rPr>
        <w:t>Zadavatel nepřipouští nulové</w:t>
      </w:r>
      <w:r w:rsidR="00762FD7">
        <w:rPr>
          <w:rFonts w:ascii="Arial" w:hAnsi="Arial" w:cs="Arial"/>
          <w:sz w:val="20"/>
          <w:szCs w:val="20"/>
        </w:rPr>
        <w:t xml:space="preserve"> ani záporné</w:t>
      </w:r>
      <w:r>
        <w:rPr>
          <w:rFonts w:ascii="Arial" w:hAnsi="Arial" w:cs="Arial"/>
          <w:sz w:val="20"/>
          <w:szCs w:val="20"/>
        </w:rPr>
        <w:t xml:space="preserve"> položky v </w:t>
      </w:r>
      <w:r w:rsidR="00CE4466" w:rsidRPr="000060DB">
        <w:rPr>
          <w:rFonts w:ascii="Arial" w:hAnsi="Arial" w:cs="Arial"/>
          <w:sz w:val="20"/>
          <w:szCs w:val="20"/>
        </w:rPr>
        <w:t>01_Priloha_4_Soupis praci a dodavek_Vedení VVN</w:t>
      </w:r>
      <w:ins w:id="128" w:author="Popelková, Lenka" w:date="2022-09-26T08:31:00Z">
        <w:r w:rsidR="00AB19B8">
          <w:rPr>
            <w:rFonts w:ascii="Arial" w:hAnsi="Arial" w:cs="Arial"/>
            <w:sz w:val="20"/>
            <w:szCs w:val="20"/>
          </w:rPr>
          <w:t xml:space="preserve">,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00CE4466">
        <w:rPr>
          <w:rFonts w:ascii="Arial" w:hAnsi="Arial" w:cs="Arial"/>
          <w:sz w:val="20"/>
          <w:szCs w:val="20"/>
        </w:rPr>
        <w:t xml:space="preserve"> (všechny položky musí být oceněny)</w:t>
      </w:r>
    </w:p>
    <w:p w14:paraId="25340DBB" w14:textId="77777777" w:rsidR="00331D16" w:rsidRPr="007464DB" w:rsidRDefault="00331D16" w:rsidP="00331D16">
      <w:pPr>
        <w:ind w:left="426"/>
        <w:rPr>
          <w:rFonts w:ascii="Arial" w:hAnsi="Arial" w:cs="Arial"/>
          <w:sz w:val="20"/>
          <w:szCs w:val="20"/>
        </w:rPr>
      </w:pPr>
      <w:r w:rsidRPr="007464DB">
        <w:rPr>
          <w:rFonts w:ascii="Arial" w:hAnsi="Arial" w:cs="Arial"/>
          <w:sz w:val="20"/>
          <w:szCs w:val="20"/>
        </w:rPr>
        <w:t xml:space="preserve"> </w:t>
      </w:r>
    </w:p>
    <w:p w14:paraId="58FF7CD3"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Dodávky zadavatele</w:t>
      </w:r>
    </w:p>
    <w:p w14:paraId="5C6485D7" w14:textId="56891EF2" w:rsidR="00331D16" w:rsidRDefault="00331D16" w:rsidP="00331D16">
      <w:pPr>
        <w:spacing w:before="120"/>
        <w:rPr>
          <w:rFonts w:ascii="Arial" w:hAnsi="Arial" w:cs="Arial"/>
          <w:sz w:val="20"/>
          <w:szCs w:val="20"/>
        </w:rPr>
      </w:pPr>
      <w:r w:rsidRPr="007464DB">
        <w:rPr>
          <w:rFonts w:ascii="Arial" w:hAnsi="Arial" w:cs="Arial"/>
          <w:sz w:val="20"/>
          <w:szCs w:val="20"/>
        </w:rPr>
        <w:t xml:space="preserve">Při plnění zakázky bude dodávka některých materiálů zajišťována samotným zadavatelem. Podrobná specifikace materiálů a další podmínky zadavatele k dodávce materiálů zajišťovaných zadavatelem jsou uvedeny v čl. 2.5 a v obchodních podmínkách (návrhu smlouvy). </w:t>
      </w:r>
      <w:r w:rsidRPr="007464DB">
        <w:rPr>
          <w:rFonts w:ascii="Arial" w:hAnsi="Arial" w:cs="Arial"/>
          <w:sz w:val="20"/>
          <w:szCs w:val="20"/>
          <w:u w:val="single"/>
        </w:rPr>
        <w:t>Ceny za dodávky materiálů zajišťovaných zadavatelem dodavatel nezahrne do nabídkové ceny.</w:t>
      </w:r>
      <w:r w:rsidRPr="007464DB">
        <w:rPr>
          <w:rFonts w:ascii="Arial" w:hAnsi="Arial" w:cs="Arial"/>
          <w:sz w:val="20"/>
          <w:szCs w:val="20"/>
        </w:rPr>
        <w:t xml:space="preserve"> Dodavatel je však povinen zahrnout do své nabídkové ceny všechny ostatní náklady těchto materiálových položek (tj. náklady na vykládku, nakládku, následnou manipulaci s nimi, jejich zajištění proti zcizení apod.). </w:t>
      </w:r>
    </w:p>
    <w:p w14:paraId="65750C25" w14:textId="77777777" w:rsidR="00555F25" w:rsidRPr="007464DB" w:rsidRDefault="00555F25" w:rsidP="00331D16">
      <w:pPr>
        <w:spacing w:before="120"/>
        <w:rPr>
          <w:rFonts w:ascii="Arial" w:hAnsi="Arial" w:cs="Arial"/>
          <w:sz w:val="20"/>
          <w:szCs w:val="20"/>
        </w:rPr>
      </w:pPr>
    </w:p>
    <w:p w14:paraId="176F651F"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29" w:name="_Toc63781507"/>
      <w:bookmarkStart w:id="130" w:name="_Toc109640587"/>
      <w:r w:rsidRPr="000C00CB">
        <w:rPr>
          <w:rFonts w:ascii="Arial" w:hAnsi="Arial" w:cs="Arial"/>
        </w:rPr>
        <w:t>Cenová soustava</w:t>
      </w:r>
      <w:bookmarkEnd w:id="129"/>
      <w:bookmarkEnd w:id="130"/>
    </w:p>
    <w:p w14:paraId="27870BD6" w14:textId="77777777" w:rsidR="00331D16" w:rsidRPr="000C00CB" w:rsidRDefault="00331D16" w:rsidP="00331D16">
      <w:pPr>
        <w:rPr>
          <w:rFonts w:ascii="Arial" w:hAnsi="Arial" w:cs="Arial"/>
        </w:rPr>
      </w:pPr>
    </w:p>
    <w:p w14:paraId="02DDE5B7"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Použitá cenová soustava</w:t>
      </w:r>
    </w:p>
    <w:p w14:paraId="15C25036" w14:textId="5A2FCC4A" w:rsidR="00331D16" w:rsidRPr="007464DB" w:rsidRDefault="00331D16" w:rsidP="00331D16">
      <w:pPr>
        <w:tabs>
          <w:tab w:val="left" w:pos="0"/>
        </w:tabs>
        <w:spacing w:before="180"/>
        <w:rPr>
          <w:rFonts w:ascii="Arial" w:hAnsi="Arial" w:cs="Arial"/>
          <w:sz w:val="20"/>
          <w:szCs w:val="20"/>
        </w:rPr>
      </w:pPr>
      <w:r w:rsidRPr="007464DB">
        <w:rPr>
          <w:rFonts w:ascii="Arial" w:hAnsi="Arial" w:cs="Arial"/>
          <w:sz w:val="20"/>
          <w:szCs w:val="20"/>
        </w:rPr>
        <w:t>Soupisy stavebních prací, dodávek a služeb jso</w:t>
      </w:r>
      <w:r w:rsidRPr="00CE4466">
        <w:rPr>
          <w:rFonts w:ascii="Arial" w:hAnsi="Arial" w:cs="Arial"/>
          <w:sz w:val="20"/>
          <w:szCs w:val="20"/>
        </w:rPr>
        <w:t xml:space="preserve">u zpracovány kombinací cenové soustavy </w:t>
      </w:r>
      <w:r w:rsidR="007E4B37" w:rsidRPr="00CE4466">
        <w:rPr>
          <w:rFonts w:ascii="Arial" w:hAnsi="Arial" w:cs="Arial"/>
          <w:sz w:val="20"/>
          <w:szCs w:val="20"/>
        </w:rPr>
        <w:t>URS</w:t>
      </w:r>
      <w:r w:rsidRPr="00CE4466">
        <w:rPr>
          <w:rFonts w:ascii="Arial" w:hAnsi="Arial" w:cs="Arial"/>
          <w:sz w:val="20"/>
          <w:szCs w:val="20"/>
        </w:rPr>
        <w:t xml:space="preserve"> a individuálního popisu jako dílčí rozpisy s výstupem v </w:t>
      </w:r>
      <w:r w:rsidR="003F0463" w:rsidRPr="00CE4466">
        <w:rPr>
          <w:rFonts w:ascii="Arial" w:hAnsi="Arial" w:cs="Arial"/>
          <w:noProof/>
          <w:sz w:val="20"/>
          <w:szCs w:val="20"/>
        </w:rPr>
        <w:t xml:space="preserve">01_Priloha_4_Soupis praci a dodavek_Vedení </w:t>
      </w:r>
      <w:r w:rsidR="003F0463" w:rsidRPr="00CE4466">
        <w:rPr>
          <w:rFonts w:ascii="Arial" w:hAnsi="Arial" w:cs="Arial"/>
          <w:noProof/>
          <w:sz w:val="20"/>
          <w:szCs w:val="20"/>
        </w:rPr>
        <w:lastRenderedPageBreak/>
        <w:t>VVN</w:t>
      </w:r>
      <w:ins w:id="131" w:author="Popelková, Lenka" w:date="2022-09-26T08:31:00Z">
        <w:r w:rsidR="00AB19B8">
          <w:rPr>
            <w:rFonts w:ascii="Arial" w:hAnsi="Arial" w:cs="Arial"/>
            <w:noProof/>
            <w:sz w:val="20"/>
            <w:szCs w:val="20"/>
          </w:rPr>
          <w:t xml:space="preserve">,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Pr="00CE4466">
        <w:rPr>
          <w:rFonts w:ascii="Arial" w:hAnsi="Arial" w:cs="Arial"/>
          <w:sz w:val="20"/>
          <w:szCs w:val="20"/>
        </w:rPr>
        <w:t>. Pokud jsou soupisy stavebních prací, dodávek a služeb zpracovány výhradně dle individuálních položek stavebních prací, je jejich obsah definován individuálním p</w:t>
      </w:r>
      <w:r w:rsidRPr="007464DB">
        <w:rPr>
          <w:rFonts w:ascii="Arial" w:hAnsi="Arial" w:cs="Arial"/>
          <w:sz w:val="20"/>
          <w:szCs w:val="20"/>
        </w:rPr>
        <w:t xml:space="preserve">opisem. Cenová soustava v takovém případě nebyla využita.  </w:t>
      </w:r>
    </w:p>
    <w:p w14:paraId="5A8BD9F8" w14:textId="77777777" w:rsidR="00331D16" w:rsidRPr="007464DB" w:rsidRDefault="00331D16" w:rsidP="00331D16">
      <w:pPr>
        <w:rPr>
          <w:rFonts w:ascii="Arial" w:hAnsi="Arial" w:cs="Arial"/>
          <w:sz w:val="20"/>
          <w:szCs w:val="20"/>
        </w:rPr>
      </w:pPr>
    </w:p>
    <w:p w14:paraId="4235F255"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Technické a kvalitativní podmínky individuálních položek</w:t>
      </w:r>
    </w:p>
    <w:p w14:paraId="2A9E8EA8" w14:textId="565FC64D" w:rsidR="00331D16" w:rsidRDefault="00331D16" w:rsidP="00331D16">
      <w:pPr>
        <w:spacing w:before="180"/>
        <w:rPr>
          <w:rFonts w:ascii="Arial" w:hAnsi="Arial" w:cs="Arial"/>
          <w:sz w:val="20"/>
          <w:szCs w:val="20"/>
        </w:rPr>
      </w:pPr>
      <w:r w:rsidRPr="007464DB">
        <w:rPr>
          <w:rFonts w:ascii="Arial" w:hAnsi="Arial" w:cs="Arial"/>
          <w:sz w:val="20"/>
          <w:szCs w:val="20"/>
        </w:rPr>
        <w:t xml:space="preserve">Pokud je v soupise použita individuální položka (tedy položky neobsažená v cenové soustavě  </w:t>
      </w:r>
      <w:r w:rsidR="007E4B37">
        <w:rPr>
          <w:rFonts w:ascii="Arial" w:hAnsi="Arial" w:cs="Arial"/>
          <w:sz w:val="20"/>
          <w:szCs w:val="20"/>
        </w:rPr>
        <w:t>URS</w:t>
      </w:r>
      <w:r w:rsidRPr="007464DB">
        <w:rPr>
          <w:rFonts w:ascii="Arial" w:hAnsi="Arial" w:cs="Arial"/>
          <w:sz w:val="20"/>
          <w:szCs w:val="20"/>
        </w:rPr>
        <w:t>), pak její technické a kvalitativní podmínky jsou definovány jejím popisem.</w:t>
      </w:r>
      <w:r>
        <w:rPr>
          <w:rFonts w:ascii="Arial" w:hAnsi="Arial" w:cs="Arial"/>
          <w:sz w:val="20"/>
          <w:szCs w:val="20"/>
        </w:rPr>
        <w:t xml:space="preserve"> </w:t>
      </w:r>
    </w:p>
    <w:p w14:paraId="1FD38C77" w14:textId="7CE38243"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32" w:name="_Toc63781508"/>
      <w:bookmarkStart w:id="133" w:name="_Toc109640588"/>
      <w:r w:rsidRPr="000C00CB">
        <w:rPr>
          <w:rFonts w:ascii="Arial" w:hAnsi="Arial" w:cs="Arial"/>
        </w:rPr>
        <w:t xml:space="preserve">Závaznost a změna </w:t>
      </w:r>
      <w:bookmarkEnd w:id="132"/>
      <w:r w:rsidR="007E4B37">
        <w:rPr>
          <w:rFonts w:ascii="Arial" w:hAnsi="Arial" w:cs="Arial"/>
        </w:rPr>
        <w:t>Soupisu prací a dodávek</w:t>
      </w:r>
      <w:bookmarkEnd w:id="133"/>
    </w:p>
    <w:p w14:paraId="11C06502" w14:textId="77777777" w:rsidR="00331D16" w:rsidRPr="000C00CB" w:rsidRDefault="00331D16" w:rsidP="00331D16">
      <w:pPr>
        <w:rPr>
          <w:rFonts w:ascii="Arial" w:hAnsi="Arial" w:cs="Arial"/>
        </w:rPr>
      </w:pPr>
    </w:p>
    <w:p w14:paraId="1CEFC4E9" w14:textId="2FC9F4C5"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Závaznost </w:t>
      </w:r>
      <w:bookmarkStart w:id="134" w:name="_Hlk74305265"/>
      <w:r w:rsidR="007E4B37">
        <w:rPr>
          <w:rFonts w:ascii="Arial" w:hAnsi="Arial" w:cs="Arial"/>
          <w:b/>
          <w:sz w:val="20"/>
          <w:szCs w:val="20"/>
          <w:u w:val="single"/>
        </w:rPr>
        <w:t>Soupisu prací a dodávek</w:t>
      </w:r>
      <w:bookmarkEnd w:id="134"/>
    </w:p>
    <w:p w14:paraId="3561E78D" w14:textId="0228517C" w:rsidR="00331D16" w:rsidRPr="007464DB" w:rsidRDefault="00331D16" w:rsidP="00331D16">
      <w:pPr>
        <w:spacing w:before="180"/>
        <w:rPr>
          <w:rFonts w:ascii="Arial" w:hAnsi="Arial" w:cs="Arial"/>
          <w:sz w:val="20"/>
          <w:szCs w:val="20"/>
        </w:rPr>
      </w:pPr>
      <w:r w:rsidRPr="007464DB">
        <w:rPr>
          <w:rFonts w:ascii="Arial" w:hAnsi="Arial" w:cs="Arial"/>
          <w:sz w:val="20"/>
          <w:szCs w:val="20"/>
        </w:rPr>
        <w:t>Zadavatelem poskytnut</w:t>
      </w:r>
      <w:r>
        <w:rPr>
          <w:rFonts w:ascii="Arial" w:hAnsi="Arial" w:cs="Arial"/>
          <w:sz w:val="20"/>
          <w:szCs w:val="20"/>
        </w:rPr>
        <w:t>ý</w:t>
      </w:r>
      <w:r w:rsidRPr="007464DB">
        <w:rPr>
          <w:rFonts w:ascii="Arial" w:hAnsi="Arial" w:cs="Arial"/>
          <w:sz w:val="20"/>
          <w:szCs w:val="20"/>
        </w:rPr>
        <w:t xml:space="preserve"> </w:t>
      </w:r>
      <w:r w:rsidR="007E4B37" w:rsidRPr="007E4B37">
        <w:rPr>
          <w:rFonts w:ascii="Arial" w:hAnsi="Arial" w:cs="Arial"/>
          <w:sz w:val="20"/>
          <w:szCs w:val="20"/>
        </w:rPr>
        <w:t>Soupis prací a dodávek</w:t>
      </w:r>
      <w:r w:rsidRPr="007464DB">
        <w:rPr>
          <w:rFonts w:ascii="Arial" w:hAnsi="Arial" w:cs="Arial"/>
          <w:sz w:val="20"/>
          <w:szCs w:val="20"/>
        </w:rPr>
        <w:t xml:space="preserve"> j</w:t>
      </w:r>
      <w:r>
        <w:rPr>
          <w:rFonts w:ascii="Arial" w:hAnsi="Arial" w:cs="Arial"/>
          <w:sz w:val="20"/>
          <w:szCs w:val="20"/>
        </w:rPr>
        <w:t>e</w:t>
      </w:r>
      <w:r w:rsidRPr="007464DB">
        <w:rPr>
          <w:rFonts w:ascii="Arial" w:hAnsi="Arial" w:cs="Arial"/>
          <w:sz w:val="20"/>
          <w:szCs w:val="20"/>
        </w:rPr>
        <w:t xml:space="preserve"> pro zpracování nabídkové ceny závazn</w:t>
      </w:r>
      <w:r>
        <w:rPr>
          <w:rFonts w:ascii="Arial" w:hAnsi="Arial" w:cs="Arial"/>
          <w:sz w:val="20"/>
          <w:szCs w:val="20"/>
        </w:rPr>
        <w:t>ý</w:t>
      </w:r>
      <w:r w:rsidRPr="007464DB">
        <w:rPr>
          <w:rFonts w:ascii="Arial" w:hAnsi="Arial" w:cs="Arial"/>
          <w:sz w:val="20"/>
          <w:szCs w:val="20"/>
        </w:rPr>
        <w:t>. Je vyloučeno jakékoliv vyřazení položek</w:t>
      </w:r>
      <w:r>
        <w:rPr>
          <w:rFonts w:ascii="Arial" w:hAnsi="Arial" w:cs="Arial"/>
          <w:sz w:val="20"/>
          <w:szCs w:val="20"/>
        </w:rPr>
        <w:t>,</w:t>
      </w:r>
      <w:r w:rsidRPr="007464DB">
        <w:rPr>
          <w:rFonts w:ascii="Arial" w:hAnsi="Arial" w:cs="Arial"/>
          <w:sz w:val="20"/>
          <w:szCs w:val="20"/>
        </w:rPr>
        <w:t xml:space="preserve"> doplnění položek</w:t>
      </w:r>
      <w:r>
        <w:rPr>
          <w:rFonts w:ascii="Arial" w:hAnsi="Arial" w:cs="Arial"/>
          <w:sz w:val="20"/>
          <w:szCs w:val="20"/>
        </w:rPr>
        <w:t>, j</w:t>
      </w:r>
      <w:r w:rsidRPr="007464DB">
        <w:rPr>
          <w:rFonts w:ascii="Arial" w:hAnsi="Arial" w:cs="Arial"/>
          <w:sz w:val="20"/>
          <w:szCs w:val="20"/>
        </w:rPr>
        <w:t>akýkoliv zásah do popisu položky, změna množství nebo jakéhokoliv jiného údaje v </w:t>
      </w:r>
      <w:r w:rsidR="007E4B37" w:rsidRPr="007E4B37">
        <w:rPr>
          <w:rFonts w:ascii="Arial" w:hAnsi="Arial" w:cs="Arial"/>
          <w:sz w:val="20"/>
          <w:szCs w:val="20"/>
        </w:rPr>
        <w:t>Soupisu prací a dodávek</w:t>
      </w:r>
      <w:r w:rsidRPr="007464DB">
        <w:rPr>
          <w:rFonts w:ascii="Arial" w:hAnsi="Arial" w:cs="Arial"/>
          <w:sz w:val="20"/>
          <w:szCs w:val="20"/>
        </w:rPr>
        <w:t>, pokud není dále v těchto podmínkách uvedeno jinak.</w:t>
      </w:r>
    </w:p>
    <w:p w14:paraId="07FCDBF3" w14:textId="77777777" w:rsidR="00331D16" w:rsidRPr="007464DB" w:rsidRDefault="00331D16" w:rsidP="00331D16">
      <w:pPr>
        <w:rPr>
          <w:rFonts w:ascii="Arial" w:hAnsi="Arial" w:cs="Arial"/>
          <w:sz w:val="20"/>
          <w:szCs w:val="20"/>
        </w:rPr>
      </w:pPr>
    </w:p>
    <w:p w14:paraId="0A8EB6F2" w14:textId="7804A7B1"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Kontrola </w:t>
      </w:r>
      <w:r w:rsidR="007E4B37">
        <w:rPr>
          <w:rFonts w:ascii="Arial" w:hAnsi="Arial" w:cs="Arial"/>
          <w:b/>
          <w:sz w:val="20"/>
          <w:szCs w:val="20"/>
          <w:u w:val="single"/>
        </w:rPr>
        <w:t>Soupisu prací a dodávek</w:t>
      </w:r>
    </w:p>
    <w:p w14:paraId="200D2833" w14:textId="77777777" w:rsidR="00331D16" w:rsidRPr="007464DB" w:rsidRDefault="00331D16" w:rsidP="00331D16">
      <w:pPr>
        <w:spacing w:before="180"/>
        <w:rPr>
          <w:rFonts w:ascii="Arial" w:hAnsi="Arial" w:cs="Arial"/>
          <w:sz w:val="20"/>
          <w:szCs w:val="20"/>
        </w:rPr>
      </w:pPr>
      <w:r w:rsidRPr="007464DB">
        <w:rPr>
          <w:rFonts w:ascii="Arial" w:hAnsi="Arial" w:cs="Arial"/>
          <w:sz w:val="20"/>
          <w:szCs w:val="20"/>
        </w:rPr>
        <w:t xml:space="preserve">Zadavatel si je vědom své zákonné odpovědnosti za správnost a úplnost zadávací dokumentace. Přesto, s ohledem na reálný stav a složitost zpracování </w:t>
      </w:r>
      <w:r>
        <w:rPr>
          <w:rFonts w:ascii="Arial" w:hAnsi="Arial" w:cs="Arial"/>
          <w:sz w:val="20"/>
          <w:szCs w:val="20"/>
        </w:rPr>
        <w:t>jednotlivých položek soupisů</w:t>
      </w:r>
      <w:r w:rsidRPr="007464DB">
        <w:rPr>
          <w:rFonts w:ascii="Arial" w:hAnsi="Arial" w:cs="Arial"/>
          <w:sz w:val="20"/>
          <w:szCs w:val="20"/>
        </w:rPr>
        <w:t xml:space="preserve"> doporučuje dodavatelům, aby při zpracování nabídkové ceny prováděli přiměřenou kontrolu soupis</w:t>
      </w:r>
      <w:r>
        <w:rPr>
          <w:rFonts w:ascii="Arial" w:hAnsi="Arial" w:cs="Arial"/>
          <w:sz w:val="20"/>
          <w:szCs w:val="20"/>
        </w:rPr>
        <w:t>ů</w:t>
      </w:r>
      <w:r w:rsidRPr="007464DB">
        <w:rPr>
          <w:rFonts w:ascii="Arial" w:hAnsi="Arial" w:cs="Arial"/>
          <w:sz w:val="20"/>
          <w:szCs w:val="20"/>
        </w:rPr>
        <w:t>, zda odpovídá ostatním částem zadávací dokumentace a jakékoliv zjištěné nejasnosti, chyby či doplnění si vyjasnili ještě před podáním nabídky.</w:t>
      </w:r>
    </w:p>
    <w:p w14:paraId="33CBEE8A" w14:textId="77777777" w:rsidR="00331D16" w:rsidRPr="007464DB" w:rsidRDefault="00331D16" w:rsidP="00331D16">
      <w:pPr>
        <w:ind w:firstLine="720"/>
        <w:rPr>
          <w:rFonts w:ascii="Arial" w:hAnsi="Arial" w:cs="Arial"/>
          <w:sz w:val="20"/>
          <w:szCs w:val="20"/>
        </w:rPr>
      </w:pPr>
    </w:p>
    <w:p w14:paraId="318AFEF2" w14:textId="4640EDEB"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Změna </w:t>
      </w:r>
      <w:r w:rsidR="007E4B37">
        <w:rPr>
          <w:rFonts w:ascii="Arial" w:hAnsi="Arial" w:cs="Arial"/>
          <w:b/>
          <w:sz w:val="20"/>
          <w:szCs w:val="20"/>
          <w:u w:val="single"/>
        </w:rPr>
        <w:t>Soupisu prací a dodávek</w:t>
      </w:r>
      <w:r w:rsidRPr="007464DB">
        <w:rPr>
          <w:rFonts w:ascii="Arial" w:hAnsi="Arial" w:cs="Arial"/>
          <w:b/>
          <w:sz w:val="20"/>
          <w:szCs w:val="20"/>
          <w:u w:val="single"/>
        </w:rPr>
        <w:t xml:space="preserve"> v průběhu lhůty pro podání nabídek</w:t>
      </w:r>
    </w:p>
    <w:p w14:paraId="3C636973" w14:textId="5A543DED" w:rsidR="00331D16" w:rsidRPr="007464DB" w:rsidRDefault="00331D16" w:rsidP="00331D16">
      <w:pPr>
        <w:spacing w:before="180"/>
        <w:rPr>
          <w:rFonts w:ascii="Arial" w:hAnsi="Arial" w:cs="Arial"/>
          <w:sz w:val="20"/>
          <w:szCs w:val="20"/>
        </w:rPr>
      </w:pPr>
      <w:r w:rsidRPr="007464DB">
        <w:rPr>
          <w:rFonts w:ascii="Arial" w:hAnsi="Arial" w:cs="Arial"/>
          <w:sz w:val="20"/>
          <w:szCs w:val="20"/>
        </w:rPr>
        <w:t>Pokud v důsledku žádostí dodavatelů o vysvětlení zadávací dokumentace k </w:t>
      </w:r>
      <w:r w:rsidR="007E4B37" w:rsidRPr="007E4B37">
        <w:rPr>
          <w:rFonts w:ascii="Arial" w:hAnsi="Arial" w:cs="Arial"/>
          <w:sz w:val="20"/>
          <w:szCs w:val="20"/>
        </w:rPr>
        <w:t>Soupisu prací a dodávek</w:t>
      </w:r>
      <w:r w:rsidRPr="007464DB">
        <w:rPr>
          <w:rFonts w:ascii="Arial" w:hAnsi="Arial" w:cs="Arial"/>
          <w:sz w:val="20"/>
          <w:szCs w:val="20"/>
        </w:rPr>
        <w:t xml:space="preserve"> dojde k jakékoliv změně předaného </w:t>
      </w:r>
      <w:r w:rsidR="007E4B37" w:rsidRPr="007E4B37">
        <w:rPr>
          <w:rFonts w:ascii="Arial" w:hAnsi="Arial" w:cs="Arial"/>
          <w:sz w:val="20"/>
          <w:szCs w:val="20"/>
        </w:rPr>
        <w:t>Soupisu prací a dodávek</w:t>
      </w:r>
      <w:r>
        <w:rPr>
          <w:rFonts w:ascii="Arial" w:hAnsi="Arial" w:cs="Arial"/>
          <w:sz w:val="20"/>
          <w:szCs w:val="20"/>
        </w:rPr>
        <w:t>,</w:t>
      </w:r>
      <w:r w:rsidRPr="007464DB">
        <w:rPr>
          <w:rFonts w:ascii="Arial" w:hAnsi="Arial" w:cs="Arial"/>
          <w:sz w:val="20"/>
          <w:szCs w:val="20"/>
        </w:rPr>
        <w:t xml:space="preserve"> pak zadavatel předloží opětovně celý nový </w:t>
      </w:r>
      <w:r w:rsidR="007E4B37" w:rsidRPr="007E4B37">
        <w:rPr>
          <w:rFonts w:ascii="Arial" w:hAnsi="Arial" w:cs="Arial"/>
          <w:sz w:val="20"/>
          <w:szCs w:val="20"/>
        </w:rPr>
        <w:t>Soupisu prací a dodávek</w:t>
      </w:r>
      <w:r>
        <w:rPr>
          <w:rFonts w:ascii="Arial" w:hAnsi="Arial" w:cs="Arial"/>
          <w:sz w:val="20"/>
          <w:szCs w:val="20"/>
        </w:rPr>
        <w:t>.</w:t>
      </w:r>
      <w:r w:rsidRPr="007464DB">
        <w:rPr>
          <w:rFonts w:ascii="Arial" w:hAnsi="Arial" w:cs="Arial"/>
          <w:sz w:val="20"/>
          <w:szCs w:val="20"/>
        </w:rPr>
        <w:t xml:space="preserve"> Tento nově předaný </w:t>
      </w:r>
      <w:r w:rsidR="007E4B37" w:rsidRPr="007E4B37">
        <w:rPr>
          <w:rFonts w:ascii="Arial" w:hAnsi="Arial" w:cs="Arial"/>
          <w:sz w:val="20"/>
          <w:szCs w:val="20"/>
        </w:rPr>
        <w:t xml:space="preserve">Soupis prací a dodávek </w:t>
      </w:r>
      <w:r w:rsidRPr="007464DB">
        <w:rPr>
          <w:rFonts w:ascii="Arial" w:hAnsi="Arial" w:cs="Arial"/>
          <w:sz w:val="20"/>
          <w:szCs w:val="20"/>
        </w:rPr>
        <w:t>nahrazuje v plném rozsahu původně předaný. Dod</w:t>
      </w:r>
      <w:r w:rsidR="007E4B37">
        <w:rPr>
          <w:rFonts w:ascii="Arial" w:hAnsi="Arial" w:cs="Arial"/>
          <w:sz w:val="20"/>
          <w:szCs w:val="20"/>
        </w:rPr>
        <w:t>a</w:t>
      </w:r>
      <w:r w:rsidRPr="007464DB">
        <w:rPr>
          <w:rFonts w:ascii="Arial" w:hAnsi="Arial" w:cs="Arial"/>
          <w:sz w:val="20"/>
          <w:szCs w:val="20"/>
        </w:rPr>
        <w:t xml:space="preserve">vatel je pak povinen pro zpracování nabídkové ceny použít tento nově předaný nebo upravený </w:t>
      </w:r>
      <w:r w:rsidR="007E4B37" w:rsidRPr="007E4B37">
        <w:rPr>
          <w:rFonts w:ascii="Arial" w:hAnsi="Arial" w:cs="Arial"/>
          <w:sz w:val="20"/>
          <w:szCs w:val="20"/>
        </w:rPr>
        <w:t>Soupis prací a dodávek</w:t>
      </w:r>
      <w:r w:rsidRPr="007464DB">
        <w:rPr>
          <w:rFonts w:ascii="Arial" w:hAnsi="Arial" w:cs="Arial"/>
          <w:sz w:val="20"/>
          <w:szCs w:val="20"/>
        </w:rPr>
        <w:t xml:space="preserve">. </w:t>
      </w:r>
    </w:p>
    <w:p w14:paraId="0F69CC1A" w14:textId="77777777" w:rsidR="00331D16" w:rsidRPr="007464DB" w:rsidRDefault="00331D16" w:rsidP="00331D16">
      <w:pPr>
        <w:spacing w:before="180"/>
        <w:rPr>
          <w:rFonts w:ascii="Arial" w:hAnsi="Arial" w:cs="Arial"/>
          <w:b/>
          <w:sz w:val="20"/>
          <w:szCs w:val="20"/>
          <w:u w:val="single"/>
        </w:rPr>
      </w:pPr>
    </w:p>
    <w:p w14:paraId="68C7C5C7" w14:textId="622F2E84"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 xml:space="preserve">Obchodní názvy obsažené </w:t>
      </w:r>
      <w:r w:rsidR="007E4B37" w:rsidRPr="007E4B37">
        <w:rPr>
          <w:rFonts w:ascii="Arial" w:hAnsi="Arial" w:cs="Arial"/>
          <w:b/>
          <w:sz w:val="20"/>
          <w:szCs w:val="20"/>
          <w:u w:val="single"/>
        </w:rPr>
        <w:t>Soupisu prací a dodávek</w:t>
      </w:r>
      <w:r w:rsidRPr="007464DB">
        <w:rPr>
          <w:rFonts w:ascii="Arial" w:hAnsi="Arial" w:cs="Arial"/>
          <w:b/>
          <w:sz w:val="20"/>
          <w:szCs w:val="20"/>
          <w:u w:val="single"/>
        </w:rPr>
        <w:t xml:space="preserve"> </w:t>
      </w:r>
    </w:p>
    <w:p w14:paraId="52FB564F" w14:textId="47186FFE" w:rsidR="00331D16" w:rsidRDefault="00331D16" w:rsidP="00331D16">
      <w:pPr>
        <w:spacing w:before="180"/>
        <w:rPr>
          <w:rFonts w:ascii="Arial" w:hAnsi="Arial" w:cs="Arial"/>
          <w:sz w:val="20"/>
          <w:szCs w:val="20"/>
        </w:rPr>
      </w:pPr>
      <w:r w:rsidRPr="007464DB">
        <w:rPr>
          <w:rFonts w:ascii="Arial" w:hAnsi="Arial" w:cs="Arial"/>
          <w:sz w:val="20"/>
          <w:szCs w:val="20"/>
        </w:rPr>
        <w:t>Pokud ve specifických případech technické podmínky (soupisy) stanovují prostřednictvím přímého nebo nepřímého odkazu odkaz na určité dodavatele nebo výrobky, nebo patenty na vynálezy, užitné vzory, průmyslové vzory, ochranné známky nebo označení původu, umožňuje zadavatel u každého takového odkazu možnost nabídnout rovnocenné řešení.</w:t>
      </w:r>
    </w:p>
    <w:p w14:paraId="0F8D4EA6" w14:textId="3B0EF4F2" w:rsidR="007E4B37" w:rsidRDefault="007E4B37" w:rsidP="00331D16">
      <w:pPr>
        <w:spacing w:before="180"/>
        <w:rPr>
          <w:rFonts w:ascii="Arial" w:hAnsi="Arial" w:cs="Arial"/>
          <w:sz w:val="20"/>
          <w:szCs w:val="20"/>
        </w:rPr>
      </w:pPr>
    </w:p>
    <w:p w14:paraId="0F2AE793"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35" w:name="_Toc63781509"/>
      <w:bookmarkStart w:id="136" w:name="_Toc109640589"/>
      <w:r w:rsidRPr="000C00CB">
        <w:rPr>
          <w:rFonts w:ascii="Arial" w:hAnsi="Arial" w:cs="Arial"/>
        </w:rPr>
        <w:t>Elektronická forma soupisu</w:t>
      </w:r>
      <w:bookmarkEnd w:id="135"/>
      <w:bookmarkEnd w:id="136"/>
    </w:p>
    <w:p w14:paraId="7C02A1D4" w14:textId="77777777" w:rsidR="00331D16" w:rsidRPr="007464DB" w:rsidRDefault="00331D16" w:rsidP="00331D16">
      <w:pPr>
        <w:rPr>
          <w:rFonts w:ascii="Arial" w:hAnsi="Arial" w:cs="Arial"/>
          <w:sz w:val="20"/>
          <w:szCs w:val="20"/>
        </w:rPr>
      </w:pPr>
    </w:p>
    <w:p w14:paraId="0C074166"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r w:rsidRPr="007464DB">
        <w:rPr>
          <w:rFonts w:ascii="Arial" w:hAnsi="Arial" w:cs="Arial"/>
          <w:b/>
          <w:sz w:val="20"/>
          <w:szCs w:val="20"/>
          <w:u w:val="single"/>
        </w:rPr>
        <w:t>Forma soupisu</w:t>
      </w:r>
    </w:p>
    <w:p w14:paraId="0D649171" w14:textId="745D7033" w:rsidR="00331D16" w:rsidRDefault="00331D16" w:rsidP="00331D16">
      <w:pPr>
        <w:spacing w:before="180"/>
        <w:rPr>
          <w:rFonts w:ascii="Arial" w:hAnsi="Arial" w:cs="Arial"/>
          <w:noProof/>
          <w:sz w:val="20"/>
          <w:szCs w:val="20"/>
        </w:rPr>
      </w:pPr>
      <w:r w:rsidRPr="007464DB">
        <w:rPr>
          <w:rFonts w:ascii="Arial" w:hAnsi="Arial" w:cs="Arial"/>
          <w:sz w:val="20"/>
          <w:szCs w:val="20"/>
        </w:rPr>
        <w:t xml:space="preserve">V souladu se zákonem poskytuje zadavatel dodavatelům i elektronickou formu soupisu </w:t>
      </w:r>
      <w:r>
        <w:rPr>
          <w:rFonts w:ascii="Arial" w:hAnsi="Arial" w:cs="Arial"/>
          <w:snapToGrid w:val="0"/>
          <w:sz w:val="20"/>
          <w:szCs w:val="20"/>
        </w:rPr>
        <w:t xml:space="preserve">dílčích soupisů </w:t>
      </w:r>
      <w:r w:rsidRPr="007464DB">
        <w:rPr>
          <w:rFonts w:ascii="Arial" w:hAnsi="Arial" w:cs="Arial"/>
          <w:sz w:val="20"/>
          <w:szCs w:val="20"/>
        </w:rPr>
        <w:t>ve formátu</w:t>
      </w:r>
      <w:r>
        <w:rPr>
          <w:rFonts w:ascii="Arial" w:hAnsi="Arial" w:cs="Arial"/>
          <w:sz w:val="20"/>
          <w:szCs w:val="20"/>
        </w:rPr>
        <w:t xml:space="preserve"> xls</w:t>
      </w:r>
      <w:r w:rsidR="009F7615">
        <w:rPr>
          <w:rFonts w:ascii="Arial" w:hAnsi="Arial" w:cs="Arial"/>
          <w:noProof/>
          <w:sz w:val="20"/>
          <w:szCs w:val="20"/>
        </w:rPr>
        <w:t>.</w:t>
      </w:r>
    </w:p>
    <w:p w14:paraId="3FA64765" w14:textId="77777777" w:rsidR="00555F25" w:rsidRPr="007464DB" w:rsidRDefault="00555F25" w:rsidP="00331D16">
      <w:pPr>
        <w:spacing w:before="180"/>
        <w:rPr>
          <w:rFonts w:ascii="Arial" w:hAnsi="Arial" w:cs="Arial"/>
          <w:sz w:val="20"/>
          <w:szCs w:val="20"/>
        </w:rPr>
      </w:pPr>
    </w:p>
    <w:p w14:paraId="662C560B"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37" w:name="_Toc11151423"/>
      <w:bookmarkStart w:id="138" w:name="_Toc63781510"/>
      <w:bookmarkStart w:id="139" w:name="_Toc86067586"/>
      <w:bookmarkStart w:id="140" w:name="_Toc109640590"/>
      <w:r w:rsidRPr="000C00CB">
        <w:rPr>
          <w:rFonts w:ascii="Arial" w:hAnsi="Arial" w:cs="Arial"/>
        </w:rPr>
        <w:t>Závaznost požadavků Zadavatele</w:t>
      </w:r>
      <w:bookmarkEnd w:id="137"/>
      <w:bookmarkEnd w:id="138"/>
      <w:bookmarkEnd w:id="139"/>
      <w:bookmarkEnd w:id="140"/>
      <w:r w:rsidRPr="000C00CB">
        <w:rPr>
          <w:rFonts w:ascii="Arial" w:hAnsi="Arial" w:cs="Arial"/>
        </w:rPr>
        <w:t xml:space="preserve"> </w:t>
      </w:r>
      <w:r w:rsidRPr="000C00CB">
        <w:rPr>
          <w:rFonts w:ascii="Arial" w:hAnsi="Arial" w:cs="Arial"/>
          <w:lang w:eastAsia="cs-CZ"/>
        </w:rPr>
        <w:t xml:space="preserve"> </w:t>
      </w:r>
      <w:r w:rsidRPr="000C00CB">
        <w:rPr>
          <w:rFonts w:ascii="Arial" w:hAnsi="Arial" w:cs="Arial"/>
        </w:rPr>
        <w:t xml:space="preserve">  </w:t>
      </w:r>
    </w:p>
    <w:p w14:paraId="4DEDD477" w14:textId="6E42B620" w:rsidR="00331D16" w:rsidRPr="006A474F" w:rsidRDefault="00331D16" w:rsidP="006A474F">
      <w:pPr>
        <w:spacing w:before="180"/>
        <w:rPr>
          <w:rFonts w:ascii="Arial" w:hAnsi="Arial" w:cs="Arial"/>
          <w:sz w:val="20"/>
          <w:szCs w:val="20"/>
        </w:rPr>
      </w:pPr>
      <w:r w:rsidRPr="006A474F">
        <w:rPr>
          <w:rFonts w:ascii="Arial" w:hAnsi="Arial" w:cs="Arial"/>
          <w:sz w:val="20"/>
          <w:szCs w:val="20"/>
        </w:rPr>
        <w:t xml:space="preserve">Informace a údaje uvedené v jednotlivých částech této zadávací dokumentace a v jejich přílohách vymezují závazné požadavky Zadavatele na plnění této veřejné zakázky. Tyto požadavky je účastník povinen plně a bezvýhradně respektovat při zpracování své předběžné nabídky. Neakceptování požadavků Zadavatele uvedených v této zadávací dokumentaci či změny obchodních podmínek mohou </w:t>
      </w:r>
      <w:r w:rsidRPr="006A474F">
        <w:rPr>
          <w:rFonts w:ascii="Arial" w:hAnsi="Arial" w:cs="Arial"/>
          <w:sz w:val="20"/>
          <w:szCs w:val="20"/>
        </w:rPr>
        <w:lastRenderedPageBreak/>
        <w:t>být považovány za nesplnění zadávacích podmínek s následkem vyloučení účastníka z další účasti                      v zadávacím řízení, není-li v zadávací dokumentaci uvedeno jinak.</w:t>
      </w:r>
    </w:p>
    <w:p w14:paraId="302B4B48" w14:textId="43F6A10D" w:rsidR="000074A4" w:rsidRPr="009F7B20" w:rsidRDefault="000074A4" w:rsidP="006A474F">
      <w:pPr>
        <w:spacing w:before="180"/>
        <w:rPr>
          <w:rFonts w:ascii="Arial" w:hAnsi="Arial" w:cs="Arial"/>
          <w:sz w:val="20"/>
          <w:szCs w:val="20"/>
        </w:rPr>
      </w:pPr>
      <w:bookmarkStart w:id="141" w:name="_Toc86067587"/>
      <w:bookmarkStart w:id="142" w:name="_Toc96416988"/>
      <w:bookmarkStart w:id="143" w:name="_Toc96932292"/>
      <w:bookmarkStart w:id="144" w:name="_Toc109640591"/>
      <w:r w:rsidRPr="009F7B20">
        <w:rPr>
          <w:rFonts w:ascii="Arial" w:hAnsi="Arial" w:cs="Arial"/>
          <w:sz w:val="20"/>
          <w:szCs w:val="20"/>
        </w:rPr>
        <w:t>Zadavatel dále upozorňuje dodavatele na skutečnost, že zadávací dokumentace je souhrnem požadavků zadavatele, a nikoliv konečným souhrnem veškerých požadavků vyplývajících z obecně známých platných právních předpisů a odborných norem. Dodavatel se tak musí při zpracování své nabídky vždy řídit nejen požadavky obsaženými v zadávací dokumentaci, ale též ustanoveními příslušných obecně závazných norem.</w:t>
      </w:r>
      <w:bookmarkEnd w:id="141"/>
      <w:bookmarkEnd w:id="142"/>
      <w:bookmarkEnd w:id="143"/>
      <w:bookmarkEnd w:id="144"/>
    </w:p>
    <w:p w14:paraId="37FCA55C"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45" w:name="_Toc63781511"/>
      <w:bookmarkStart w:id="146" w:name="_Toc109640592"/>
      <w:bookmarkStart w:id="147" w:name="_Ref213601575"/>
      <w:r w:rsidRPr="000C00CB">
        <w:rPr>
          <w:rFonts w:ascii="Arial" w:hAnsi="Arial" w:cs="Arial"/>
        </w:rPr>
        <w:t>Další podmínky a práva zadavatele</w:t>
      </w:r>
      <w:bookmarkEnd w:id="145"/>
      <w:bookmarkEnd w:id="146"/>
    </w:p>
    <w:p w14:paraId="726082E0" w14:textId="77777777" w:rsidR="00331D16" w:rsidRPr="000C00CB" w:rsidRDefault="00331D16" w:rsidP="00331D16">
      <w:pPr>
        <w:rPr>
          <w:rFonts w:ascii="Arial" w:hAnsi="Arial" w:cs="Arial"/>
          <w:noProof/>
        </w:rPr>
      </w:pPr>
    </w:p>
    <w:p w14:paraId="2E8D37CA" w14:textId="77777777" w:rsidR="00331D16" w:rsidRPr="007464DB" w:rsidRDefault="00331D16" w:rsidP="00331D16">
      <w:pPr>
        <w:rPr>
          <w:rFonts w:ascii="Arial" w:hAnsi="Arial" w:cs="Arial"/>
          <w:noProof/>
          <w:sz w:val="20"/>
          <w:szCs w:val="20"/>
        </w:rPr>
      </w:pPr>
    </w:p>
    <w:p w14:paraId="7AA1FB20"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148" w:name="_Toc463001184"/>
      <w:bookmarkStart w:id="149" w:name="_Toc480809385"/>
      <w:r w:rsidRPr="007464DB">
        <w:rPr>
          <w:rFonts w:ascii="Arial" w:hAnsi="Arial" w:cs="Arial"/>
          <w:b/>
          <w:sz w:val="20"/>
          <w:szCs w:val="20"/>
          <w:u w:val="single"/>
        </w:rPr>
        <w:t>Lhůta pro uzavření smlouvy</w:t>
      </w:r>
      <w:bookmarkEnd w:id="148"/>
      <w:bookmarkEnd w:id="149"/>
    </w:p>
    <w:p w14:paraId="332BE40D" w14:textId="77777777" w:rsidR="00331D16" w:rsidRPr="007464DB" w:rsidRDefault="00331D16" w:rsidP="00331D16">
      <w:pPr>
        <w:rPr>
          <w:rFonts w:ascii="Arial" w:hAnsi="Arial" w:cs="Arial"/>
          <w:noProof/>
          <w:sz w:val="20"/>
          <w:szCs w:val="20"/>
        </w:rPr>
      </w:pPr>
      <w:r w:rsidRPr="007464DB">
        <w:rPr>
          <w:rFonts w:ascii="Arial" w:hAnsi="Arial" w:cs="Arial"/>
          <w:noProof/>
          <w:sz w:val="20"/>
          <w:szCs w:val="20"/>
        </w:rPr>
        <w:t>Zadavatel vyzve po uplynutí všech zákonných lhůt, ve kterých platí zákaz uzavřít smlouvu, vybraného dodavatele k uzavření smlouvy. Vybraný dodavatel a zadavatel jsou pak povinni bez zbytečného odkladu uzavřít smlouvu, a to v souladu s nabídkou vybraného dodavatele.</w:t>
      </w:r>
    </w:p>
    <w:p w14:paraId="35D89014" w14:textId="77777777" w:rsidR="00331D16" w:rsidRPr="007464DB" w:rsidRDefault="00331D16" w:rsidP="00331D16">
      <w:pPr>
        <w:rPr>
          <w:rFonts w:ascii="Arial" w:hAnsi="Arial" w:cs="Arial"/>
          <w:noProof/>
          <w:sz w:val="20"/>
          <w:szCs w:val="20"/>
        </w:rPr>
      </w:pPr>
    </w:p>
    <w:p w14:paraId="501C226F"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150" w:name="_Toc463001185"/>
      <w:bookmarkStart w:id="151" w:name="_Toc480809386"/>
      <w:r w:rsidRPr="007464DB">
        <w:rPr>
          <w:rFonts w:ascii="Arial" w:hAnsi="Arial" w:cs="Arial"/>
          <w:b/>
          <w:sz w:val="20"/>
          <w:szCs w:val="20"/>
          <w:u w:val="single"/>
        </w:rPr>
        <w:t>Podmínka uzavření smlouvy</w:t>
      </w:r>
      <w:bookmarkEnd w:id="150"/>
      <w:bookmarkEnd w:id="151"/>
    </w:p>
    <w:p w14:paraId="6261EDFD" w14:textId="07FDF7C9" w:rsidR="00331D16" w:rsidRDefault="00331D16" w:rsidP="00331D16">
      <w:pPr>
        <w:pStyle w:val="NORMLN0"/>
        <w:spacing w:line="276" w:lineRule="auto"/>
        <w:rPr>
          <w:rFonts w:cs="Arial"/>
          <w:szCs w:val="20"/>
        </w:rPr>
      </w:pPr>
      <w:r w:rsidRPr="00B60F3C">
        <w:rPr>
          <w:szCs w:val="20"/>
        </w:rPr>
        <w:t>Vybraný dodavatel je povinen zadavateli na písemnou výzvu učiněnou dle § 122 odst. 3 písm. a) zákona předložit v so</w:t>
      </w:r>
      <w:r w:rsidRPr="00B60F3C">
        <w:rPr>
          <w:rFonts w:cs="Arial"/>
          <w:szCs w:val="20"/>
        </w:rPr>
        <w:t xml:space="preserve">uladu s § 86 odst. 3 zákona </w:t>
      </w:r>
      <w:r w:rsidRPr="003C4CF0">
        <w:rPr>
          <w:rFonts w:cs="Arial"/>
          <w:szCs w:val="20"/>
          <w:u w:val="single"/>
        </w:rPr>
        <w:t xml:space="preserve">doklady prokazující jejich </w:t>
      </w:r>
      <w:r w:rsidRPr="003C4CF0">
        <w:rPr>
          <w:rFonts w:cs="Arial"/>
          <w:b/>
          <w:szCs w:val="20"/>
          <w:u w:val="single"/>
        </w:rPr>
        <w:t>kvalifikaci ve formě</w:t>
      </w:r>
      <w:r w:rsidRPr="003C4CF0">
        <w:rPr>
          <w:rFonts w:cs="Arial"/>
          <w:szCs w:val="20"/>
          <w:u w:val="single"/>
        </w:rPr>
        <w:t xml:space="preserve"> </w:t>
      </w:r>
      <w:r w:rsidRPr="003C4CF0">
        <w:rPr>
          <w:rFonts w:cs="Arial"/>
          <w:b/>
          <w:szCs w:val="20"/>
          <w:u w:val="single"/>
        </w:rPr>
        <w:t>originálů nebo ověřených kopií</w:t>
      </w:r>
      <w:r w:rsidRPr="003C4CF0">
        <w:rPr>
          <w:rFonts w:cs="Arial"/>
          <w:szCs w:val="20"/>
          <w:u w:val="single"/>
        </w:rPr>
        <w:t xml:space="preserve"> dokumentů, pokud je nepředložili již v systému kvalifikace nebo neposkytli zadavateli v průběhu zadávacího řízení</w:t>
      </w:r>
      <w:r w:rsidRPr="003C4CF0">
        <w:rPr>
          <w:rFonts w:cs="Arial"/>
          <w:b/>
          <w:bCs/>
          <w:szCs w:val="20"/>
          <w:u w:val="single"/>
        </w:rPr>
        <w:t>.</w:t>
      </w:r>
      <w:r w:rsidRPr="003C4CF0">
        <w:rPr>
          <w:rFonts w:cs="Arial"/>
          <w:b/>
          <w:bCs/>
          <w:szCs w:val="20"/>
        </w:rPr>
        <w:t xml:space="preserve"> Zadavatel uvádí, že doklady prokazující základní způsobilost podle § 74 a profesní způsobilost podle § 77 odst. 1 </w:t>
      </w:r>
      <w:r w:rsidR="00A4164B">
        <w:rPr>
          <w:rFonts w:cs="Arial"/>
          <w:b/>
          <w:bCs/>
          <w:szCs w:val="20"/>
        </w:rPr>
        <w:t>ne</w:t>
      </w:r>
      <w:r w:rsidR="00372056">
        <w:rPr>
          <w:rFonts w:cs="Arial"/>
          <w:b/>
          <w:bCs/>
          <w:szCs w:val="20"/>
        </w:rPr>
        <w:t xml:space="preserve">mohou </w:t>
      </w:r>
      <w:r w:rsidRPr="003C4CF0">
        <w:rPr>
          <w:rFonts w:cs="Arial"/>
          <w:b/>
          <w:bCs/>
          <w:szCs w:val="20"/>
        </w:rPr>
        <w:t>být starší 3 měsíců</w:t>
      </w:r>
      <w:r w:rsidR="003C4CF0" w:rsidRPr="003C4CF0">
        <w:rPr>
          <w:rFonts w:cs="Arial"/>
          <w:b/>
          <w:bCs/>
          <w:szCs w:val="20"/>
        </w:rPr>
        <w:t>.</w:t>
      </w:r>
      <w:r w:rsidR="00A2131B">
        <w:rPr>
          <w:rFonts w:cs="Arial"/>
          <w:b/>
          <w:bCs/>
          <w:szCs w:val="20"/>
        </w:rPr>
        <w:t xml:space="preserve"> </w:t>
      </w:r>
      <w:r w:rsidRPr="003C4CF0">
        <w:rPr>
          <w:rFonts w:cs="Arial"/>
          <w:szCs w:val="20"/>
        </w:rPr>
        <w:t>V</w:t>
      </w:r>
      <w:r w:rsidR="003C4CF0" w:rsidRPr="003C4CF0">
        <w:rPr>
          <w:rFonts w:cs="Arial"/>
          <w:szCs w:val="20"/>
        </w:rPr>
        <w:t> </w:t>
      </w:r>
      <w:r w:rsidRPr="003C4CF0">
        <w:rPr>
          <w:rFonts w:cs="Arial"/>
          <w:szCs w:val="20"/>
        </w:rPr>
        <w:t>souladu</w:t>
      </w:r>
      <w:r w:rsidR="003C4CF0" w:rsidRPr="003C4CF0">
        <w:rPr>
          <w:rFonts w:cs="Arial"/>
          <w:szCs w:val="20"/>
        </w:rPr>
        <w:t xml:space="preserve"> </w:t>
      </w:r>
      <w:r w:rsidRPr="003C4CF0">
        <w:rPr>
          <w:rFonts w:cs="Arial"/>
          <w:szCs w:val="20"/>
        </w:rPr>
        <w:t>s ustanovením o povinnosti elektronické komunikace mezi zadavatelem a dodavatelem budou tyto doku</w:t>
      </w:r>
      <w:r w:rsidRPr="00B60F3C">
        <w:rPr>
          <w:rFonts w:cs="Arial"/>
          <w:szCs w:val="20"/>
        </w:rPr>
        <w:t xml:space="preserve">menty zaslány jako konvertované z listinné do elektronické podoby. </w:t>
      </w:r>
    </w:p>
    <w:p w14:paraId="318B7D30" w14:textId="32F22EA7" w:rsidR="00A4164B" w:rsidRDefault="00A4164B" w:rsidP="00A4164B">
      <w:pPr>
        <w:pStyle w:val="NORMLN0"/>
        <w:spacing w:line="276" w:lineRule="auto"/>
        <w:rPr>
          <w:rFonts w:cs="Arial"/>
          <w:b/>
          <w:bCs/>
        </w:rPr>
      </w:pPr>
      <w:bookmarkStart w:id="152" w:name="_Hlk113443400"/>
      <w:r w:rsidRPr="00A2131B">
        <w:rPr>
          <w:rFonts w:cs="Arial"/>
          <w:b/>
          <w:bCs/>
        </w:rPr>
        <w:t>Doklady prokazující technickou kvalifikaci – reference nesmí být st</w:t>
      </w:r>
      <w:r w:rsidR="00160C60">
        <w:rPr>
          <w:rFonts w:cs="Arial"/>
          <w:b/>
          <w:bCs/>
        </w:rPr>
        <w:t>ar</w:t>
      </w:r>
      <w:r w:rsidRPr="00A2131B">
        <w:rPr>
          <w:rFonts w:cs="Arial"/>
          <w:b/>
          <w:bCs/>
        </w:rPr>
        <w:t>ší než 5 let od data odeslání Výzvy k podání nabídek</w:t>
      </w:r>
      <w:r w:rsidR="00A2131B" w:rsidRPr="00A2131B">
        <w:rPr>
          <w:rFonts w:cs="Arial"/>
          <w:b/>
          <w:bCs/>
        </w:rPr>
        <w:t xml:space="preserve"> tohoto zadávacího řízení</w:t>
      </w:r>
      <w:r w:rsidRPr="00A2131B">
        <w:rPr>
          <w:rFonts w:cs="Arial"/>
          <w:b/>
          <w:bCs/>
        </w:rPr>
        <w:t xml:space="preserve">. </w:t>
      </w:r>
    </w:p>
    <w:p w14:paraId="24216FF0" w14:textId="2C1FB908" w:rsidR="00E539BF" w:rsidRPr="00A2131B" w:rsidRDefault="00E539BF" w:rsidP="00A4164B">
      <w:pPr>
        <w:pStyle w:val="NORMLN0"/>
        <w:spacing w:line="276" w:lineRule="auto"/>
        <w:rPr>
          <w:rFonts w:cs="Arial"/>
          <w:b/>
          <w:bCs/>
        </w:rPr>
      </w:pPr>
      <w:r>
        <w:rPr>
          <w:rFonts w:cs="Arial"/>
          <w:b/>
          <w:bCs/>
        </w:rPr>
        <w:t xml:space="preserve">Vybraný dodavatel doloží v rámci součinnosti aktualizované Přílohy pracovníků. </w:t>
      </w:r>
    </w:p>
    <w:p w14:paraId="77DEE865" w14:textId="3DB14183" w:rsidR="00A2131B" w:rsidRPr="00A2131B" w:rsidRDefault="00A4164B" w:rsidP="00A2131B">
      <w:pPr>
        <w:shd w:val="clear" w:color="auto" w:fill="FFFFFF"/>
        <w:rPr>
          <w:rFonts w:ascii="Arial" w:hAnsi="Arial" w:cs="Arial"/>
          <w:sz w:val="20"/>
          <w:szCs w:val="20"/>
        </w:rPr>
      </w:pPr>
      <w:bookmarkStart w:id="153" w:name="_Hlk113443418"/>
      <w:bookmarkEnd w:id="152"/>
      <w:r w:rsidRPr="00A2131B">
        <w:rPr>
          <w:rFonts w:ascii="Arial" w:hAnsi="Arial" w:cs="Arial"/>
          <w:sz w:val="20"/>
          <w:szCs w:val="20"/>
        </w:rPr>
        <w:t xml:space="preserve">Veškerá osvědčení techniků musí být platná, včetně aktuálního seznamu techniků (osvědčení dle § 4 vyhlášky </w:t>
      </w:r>
      <w:r w:rsidR="00533ECC">
        <w:rPr>
          <w:rFonts w:ascii="Arial" w:hAnsi="Arial" w:cs="Arial"/>
          <w:sz w:val="20"/>
          <w:szCs w:val="20"/>
        </w:rPr>
        <w:t xml:space="preserve">č. </w:t>
      </w:r>
      <w:r w:rsidRPr="00A2131B">
        <w:rPr>
          <w:rFonts w:ascii="Arial" w:hAnsi="Arial" w:cs="Arial"/>
          <w:sz w:val="20"/>
          <w:szCs w:val="20"/>
        </w:rPr>
        <w:t xml:space="preserve">50/1978 Sb., o odborné způsobilosti v energetice </w:t>
      </w:r>
      <w:r w:rsidR="002A7121" w:rsidRPr="00246D17">
        <w:rPr>
          <w:rFonts w:ascii="Arial" w:hAnsi="Arial" w:cs="Arial"/>
          <w:sz w:val="20"/>
          <w:szCs w:val="20"/>
        </w:rPr>
        <w:t>respektive osvědčení dle § 4 194/2022 Sb. Nařízení vlády o požadavcích na odbornou způsobilost k výkonu činnosti na elektrických zařízeních a na odbornou způsobilost v elektrotechnice</w:t>
      </w:r>
      <w:r w:rsidRPr="00A2131B">
        <w:rPr>
          <w:rFonts w:ascii="Arial" w:hAnsi="Arial" w:cs="Arial"/>
          <w:sz w:val="20"/>
          <w:szCs w:val="20"/>
        </w:rPr>
        <w:t xml:space="preserve">). </w:t>
      </w:r>
    </w:p>
    <w:p w14:paraId="5BFC9238" w14:textId="7D365A3B" w:rsidR="00A2131B" w:rsidRDefault="00A2131B" w:rsidP="00A2131B">
      <w:pPr>
        <w:shd w:val="clear" w:color="auto" w:fill="FFFFFF"/>
        <w:rPr>
          <w:rFonts w:ascii="Arial" w:hAnsi="Arial" w:cs="Arial"/>
          <w:sz w:val="20"/>
          <w:szCs w:val="20"/>
        </w:rPr>
      </w:pPr>
      <w:r w:rsidRPr="00246D17">
        <w:rPr>
          <w:rFonts w:ascii="Arial" w:hAnsi="Arial" w:cs="Arial"/>
          <w:sz w:val="20"/>
          <w:szCs w:val="20"/>
        </w:rPr>
        <w:t>Pozn.: Od 1.7.2022 vstoupilo v platnost nové Nařízení vlády č. 194/2022 Sb., které nahrazuje Vyhlášku č. 50/1978 Sb. Pracovníci, jejichž kvalifikace splňuje platnost původní Vyhlášky č. 50/1978 Sb. mohou jako vybraný dodavatel předložit zadavateli tyto doklady</w:t>
      </w:r>
      <w:r w:rsidR="00246D17">
        <w:t>.</w:t>
      </w:r>
      <w:r w:rsidRPr="00246D17">
        <w:rPr>
          <w:rFonts w:ascii="Arial" w:hAnsi="Arial" w:cs="Arial"/>
          <w:sz w:val="20"/>
          <w:szCs w:val="20"/>
        </w:rPr>
        <w:t xml:space="preserve"> </w:t>
      </w:r>
    </w:p>
    <w:bookmarkEnd w:id="153"/>
    <w:p w14:paraId="29307FF9" w14:textId="44AA34B8" w:rsidR="00D72A89" w:rsidRDefault="00D72A89" w:rsidP="00A2131B">
      <w:pPr>
        <w:shd w:val="clear" w:color="auto" w:fill="FFFFFF"/>
        <w:rPr>
          <w:rFonts w:ascii="Arial" w:hAnsi="Arial" w:cs="Arial"/>
          <w:sz w:val="20"/>
          <w:szCs w:val="20"/>
        </w:rPr>
      </w:pPr>
    </w:p>
    <w:p w14:paraId="5C2BBD86" w14:textId="78F06C21" w:rsidR="00A4164B" w:rsidRPr="00B60F3C" w:rsidRDefault="00A4164B" w:rsidP="00A4164B">
      <w:pPr>
        <w:pStyle w:val="NORMLN0"/>
        <w:spacing w:line="276" w:lineRule="auto"/>
        <w:rPr>
          <w:rFonts w:cs="Arial"/>
        </w:rPr>
      </w:pPr>
      <w:r w:rsidRPr="00EA3369">
        <w:rPr>
          <w:rFonts w:cs="Arial"/>
          <w:b/>
          <w:bCs/>
        </w:rPr>
        <w:t xml:space="preserve">Vybraný dodavatel předloží originály nebo ověřené kopie výkazů zisku a ztráty za poslední 3 uzavřená účetní období, ze kterých bude vyplývat splnění požadované výše ročního obratu </w:t>
      </w:r>
      <w:r w:rsidR="00CD692B">
        <w:rPr>
          <w:rFonts w:cs="Arial"/>
          <w:b/>
          <w:bCs/>
        </w:rPr>
        <w:t>10</w:t>
      </w:r>
      <w:r w:rsidRPr="00EA3369">
        <w:rPr>
          <w:rFonts w:cs="Arial"/>
          <w:b/>
          <w:bCs/>
        </w:rPr>
        <w:t>0 mil. Kč</w:t>
      </w:r>
      <w:r w:rsidRPr="00EA3369">
        <w:rPr>
          <w:rFonts w:cs="Arial"/>
        </w:rPr>
        <w:t>. V</w:t>
      </w:r>
      <w:r>
        <w:rPr>
          <w:rFonts w:cs="Arial"/>
        </w:rPr>
        <w:t> </w:t>
      </w:r>
      <w:r w:rsidRPr="00B60F3C">
        <w:rPr>
          <w:rFonts w:cs="Arial"/>
        </w:rPr>
        <w:t>souladu</w:t>
      </w:r>
      <w:r>
        <w:rPr>
          <w:rFonts w:cs="Arial"/>
        </w:rPr>
        <w:t xml:space="preserve"> </w:t>
      </w:r>
      <w:r w:rsidRPr="00B60F3C">
        <w:rPr>
          <w:rFonts w:cs="Arial"/>
        </w:rPr>
        <w:t xml:space="preserve">s ustanovením o povinnosti elektronické komunikace mezi zadavatelem a dodavatelem budou tyto dokumenty zaslány jako konvertované z listinné do elektronické podoby. </w:t>
      </w:r>
    </w:p>
    <w:p w14:paraId="6B6D4499" w14:textId="4416908C" w:rsidR="006C5556" w:rsidRPr="009149BB" w:rsidRDefault="00172354" w:rsidP="006C5556">
      <w:pPr>
        <w:pStyle w:val="NORMLN0"/>
        <w:spacing w:line="276" w:lineRule="auto"/>
        <w:rPr>
          <w:b/>
          <w:bCs/>
        </w:rPr>
      </w:pPr>
      <w:r>
        <w:rPr>
          <w:b/>
          <w:bCs/>
        </w:rPr>
        <w:t>Zadavatel může požadovat</w:t>
      </w:r>
      <w:r w:rsidR="006C5556" w:rsidRPr="009149BB">
        <w:rPr>
          <w:b/>
          <w:bCs/>
        </w:rPr>
        <w:t xml:space="preserve"> dolož</w:t>
      </w:r>
      <w:r>
        <w:rPr>
          <w:b/>
          <w:bCs/>
        </w:rPr>
        <w:t>ení</w:t>
      </w:r>
      <w:r w:rsidR="006C5556" w:rsidRPr="009149BB">
        <w:rPr>
          <w:b/>
          <w:bCs/>
        </w:rPr>
        <w:t xml:space="preserve"> kopi</w:t>
      </w:r>
      <w:r>
        <w:rPr>
          <w:b/>
          <w:bCs/>
        </w:rPr>
        <w:t>í</w:t>
      </w:r>
      <w:r w:rsidR="006C5556" w:rsidRPr="009149BB">
        <w:rPr>
          <w:b/>
          <w:bCs/>
        </w:rPr>
        <w:t xml:space="preserve"> dohod o pracovních činnostech, popř. jiných smluvních závazků (vyjma trvalého pracovního poměru) u pracovníků v souladu </w:t>
      </w:r>
      <w:r>
        <w:rPr>
          <w:b/>
          <w:bCs/>
        </w:rPr>
        <w:t>s</w:t>
      </w:r>
      <w:r w:rsidR="006C5556" w:rsidRPr="009149BB">
        <w:rPr>
          <w:b/>
          <w:bCs/>
        </w:rPr>
        <w:t xml:space="preserve"> žádostí </w:t>
      </w:r>
      <w:r>
        <w:rPr>
          <w:b/>
          <w:bCs/>
        </w:rPr>
        <w:t xml:space="preserve">dodavatele </w:t>
      </w:r>
      <w:r w:rsidR="006C5556" w:rsidRPr="009149BB">
        <w:rPr>
          <w:b/>
          <w:bCs/>
        </w:rPr>
        <w:t>do systému kvalifikace</w:t>
      </w:r>
      <w:r w:rsidR="00D72A89">
        <w:rPr>
          <w:b/>
          <w:bCs/>
        </w:rPr>
        <w:t xml:space="preserve"> v anonymizované podobě</w:t>
      </w:r>
      <w:r w:rsidR="006C5556" w:rsidRPr="009149BB">
        <w:rPr>
          <w:b/>
          <w:bCs/>
        </w:rPr>
        <w:t>.</w:t>
      </w:r>
    </w:p>
    <w:p w14:paraId="61F3F1CD" w14:textId="77777777" w:rsidR="00331D16" w:rsidRPr="00B60F3C" w:rsidRDefault="00331D16" w:rsidP="00331D16">
      <w:pPr>
        <w:pStyle w:val="NORMLN0"/>
        <w:spacing w:line="276" w:lineRule="auto"/>
        <w:rPr>
          <w:rFonts w:cs="Arial"/>
          <w:szCs w:val="20"/>
        </w:rPr>
      </w:pPr>
      <w:bookmarkStart w:id="154" w:name="_Hlk11401103"/>
      <w:r w:rsidRPr="00B60F3C">
        <w:rPr>
          <w:rFonts w:cs="Arial"/>
          <w:szCs w:val="20"/>
        </w:rPr>
        <w:t>Vybraný dodavatel je povinen zadavateli na písemnou výzvu učiněnou dle § 122 odst. 3 písm. b) zákona předložit v souladu s § 104 písm. a) zákona:</w:t>
      </w:r>
    </w:p>
    <w:p w14:paraId="66903F14" w14:textId="1EABE5EF" w:rsidR="00331D16" w:rsidRPr="00B60F3C" w:rsidRDefault="00331D16" w:rsidP="00331D16">
      <w:pPr>
        <w:pStyle w:val="Odstavecseseznamem"/>
        <w:numPr>
          <w:ilvl w:val="0"/>
          <w:numId w:val="31"/>
        </w:numPr>
        <w:tabs>
          <w:tab w:val="left" w:pos="0"/>
        </w:tabs>
        <w:spacing w:after="240"/>
        <w:contextualSpacing/>
        <w:rPr>
          <w:rFonts w:ascii="Arial" w:hAnsi="Arial" w:cs="Arial"/>
          <w:sz w:val="20"/>
          <w:szCs w:val="20"/>
        </w:rPr>
      </w:pPr>
      <w:r w:rsidRPr="00B60F3C">
        <w:rPr>
          <w:rFonts w:ascii="Arial" w:hAnsi="Arial" w:cs="Arial"/>
          <w:b/>
          <w:sz w:val="20"/>
          <w:szCs w:val="20"/>
        </w:rPr>
        <w:t xml:space="preserve">       Pojistnou smlouvu</w:t>
      </w:r>
      <w:r w:rsidRPr="00B60F3C">
        <w:rPr>
          <w:rFonts w:ascii="Arial" w:hAnsi="Arial" w:cs="Arial"/>
          <w:sz w:val="20"/>
          <w:szCs w:val="20"/>
        </w:rPr>
        <w:t xml:space="preserve"> (prostá kopie v elektronické podobě)</w:t>
      </w:r>
      <w:r w:rsidR="00171B70">
        <w:rPr>
          <w:rFonts w:ascii="Arial" w:hAnsi="Arial" w:cs="Arial"/>
          <w:sz w:val="20"/>
          <w:szCs w:val="20"/>
        </w:rPr>
        <w:t xml:space="preserve"> včetně obchodních podmínek</w:t>
      </w:r>
    </w:p>
    <w:p w14:paraId="46D0DAE6" w14:textId="77777777" w:rsidR="00331D16" w:rsidRPr="00B60F3C" w:rsidRDefault="00331D16" w:rsidP="00331D16">
      <w:pPr>
        <w:pStyle w:val="Odstavecseseznamem"/>
        <w:autoSpaceDE w:val="0"/>
        <w:autoSpaceDN w:val="0"/>
        <w:adjustRightInd w:val="0"/>
        <w:ind w:left="1080"/>
        <w:rPr>
          <w:rFonts w:ascii="Arial" w:hAnsi="Arial" w:cs="Arial"/>
          <w:sz w:val="20"/>
          <w:szCs w:val="20"/>
        </w:rPr>
      </w:pPr>
    </w:p>
    <w:p w14:paraId="2986827A" w14:textId="299F8B69" w:rsidR="00331D16" w:rsidRPr="00B60F3C" w:rsidRDefault="00C223DA" w:rsidP="00331D16">
      <w:pPr>
        <w:pStyle w:val="Odstavecseseznamem"/>
        <w:autoSpaceDE w:val="0"/>
        <w:autoSpaceDN w:val="0"/>
        <w:adjustRightInd w:val="0"/>
        <w:spacing w:line="276" w:lineRule="auto"/>
        <w:ind w:left="1134"/>
        <w:rPr>
          <w:rFonts w:ascii="Arial" w:hAnsi="Arial" w:cs="Arial"/>
          <w:sz w:val="20"/>
          <w:szCs w:val="20"/>
        </w:rPr>
      </w:pPr>
      <w:r w:rsidRPr="00C223DA">
        <w:rPr>
          <w:rFonts w:ascii="Arial" w:hAnsi="Arial" w:cs="Arial"/>
          <w:sz w:val="20"/>
          <w:szCs w:val="20"/>
        </w:rPr>
        <w:t xml:space="preserve">s předmětem a rozsahem pojištění </w:t>
      </w:r>
      <w:r w:rsidR="00177BBC" w:rsidRPr="00177BBC">
        <w:rPr>
          <w:rFonts w:ascii="Arial" w:hAnsi="Arial" w:cs="Arial"/>
          <w:sz w:val="20"/>
          <w:szCs w:val="20"/>
        </w:rPr>
        <w:t xml:space="preserve">odpovědnosti dodavatele za škodu způsobenou třetí osobě s limitem pojistného plnění minimálně ve výši ceny veřejné zakázky, jenž bude uvedena </w:t>
      </w:r>
      <w:r w:rsidRPr="00C223DA">
        <w:rPr>
          <w:rFonts w:ascii="Arial" w:hAnsi="Arial" w:cs="Arial"/>
          <w:sz w:val="20"/>
          <w:szCs w:val="20"/>
        </w:rPr>
        <w:t xml:space="preserve">v </w:t>
      </w:r>
      <w:r w:rsidR="0054427E">
        <w:rPr>
          <w:rFonts w:ascii="Arial" w:hAnsi="Arial" w:cs="Arial"/>
          <w:sz w:val="20"/>
          <w:szCs w:val="20"/>
        </w:rPr>
        <w:t>čl. 6</w:t>
      </w:r>
      <w:r w:rsidRPr="00C223DA">
        <w:rPr>
          <w:rFonts w:ascii="Arial" w:hAnsi="Arial" w:cs="Arial"/>
          <w:sz w:val="20"/>
          <w:szCs w:val="20"/>
        </w:rPr>
        <w:t xml:space="preserve"> smlouvy o d</w:t>
      </w:r>
      <w:r w:rsidRPr="00CD692B">
        <w:rPr>
          <w:rFonts w:ascii="Arial" w:hAnsi="Arial" w:cs="Arial"/>
          <w:sz w:val="20"/>
          <w:szCs w:val="20"/>
        </w:rPr>
        <w:t>íl</w:t>
      </w:r>
      <w:r w:rsidR="00177BBC" w:rsidRPr="00CD692B">
        <w:rPr>
          <w:rFonts w:ascii="Arial" w:hAnsi="Arial" w:cs="Arial"/>
          <w:sz w:val="20"/>
          <w:szCs w:val="20"/>
        </w:rPr>
        <w:t xml:space="preserve">o (předpoklad cca </w:t>
      </w:r>
      <w:r w:rsidR="00CD692B" w:rsidRPr="00CD692B">
        <w:rPr>
          <w:rFonts w:ascii="Arial" w:hAnsi="Arial" w:cs="Arial"/>
          <w:sz w:val="20"/>
          <w:szCs w:val="20"/>
        </w:rPr>
        <w:t>1</w:t>
      </w:r>
      <w:r w:rsidR="0043547F">
        <w:rPr>
          <w:rFonts w:ascii="Arial" w:hAnsi="Arial" w:cs="Arial"/>
          <w:sz w:val="20"/>
          <w:szCs w:val="20"/>
        </w:rPr>
        <w:t>10</w:t>
      </w:r>
      <w:r w:rsidR="00177BBC" w:rsidRPr="00CD692B">
        <w:rPr>
          <w:rFonts w:ascii="Arial" w:hAnsi="Arial" w:cs="Arial"/>
          <w:sz w:val="20"/>
          <w:szCs w:val="20"/>
        </w:rPr>
        <w:t xml:space="preserve"> mil. Kč)</w:t>
      </w:r>
      <w:r w:rsidRPr="00CD692B">
        <w:rPr>
          <w:rFonts w:ascii="Arial" w:hAnsi="Arial" w:cs="Arial"/>
          <w:sz w:val="20"/>
          <w:szCs w:val="20"/>
        </w:rPr>
        <w:t>. Dále bude po</w:t>
      </w:r>
      <w:r w:rsidRPr="00C223DA">
        <w:rPr>
          <w:rFonts w:ascii="Arial" w:hAnsi="Arial" w:cs="Arial"/>
          <w:sz w:val="20"/>
          <w:szCs w:val="20"/>
        </w:rPr>
        <w:t>jistná smlouva obsahovat také pojištění odpovědnosti za škodu na věcech převzatých nebo na věcech užívaných (limit pojistného plnění m</w:t>
      </w:r>
      <w:r w:rsidRPr="00372056">
        <w:rPr>
          <w:rFonts w:ascii="Arial" w:hAnsi="Arial" w:cs="Arial"/>
          <w:sz w:val="20"/>
          <w:szCs w:val="20"/>
        </w:rPr>
        <w:t xml:space="preserve">in. </w:t>
      </w:r>
      <w:r w:rsidRPr="00CD692B">
        <w:rPr>
          <w:rFonts w:ascii="Arial" w:hAnsi="Arial" w:cs="Arial"/>
          <w:sz w:val="20"/>
          <w:szCs w:val="20"/>
        </w:rPr>
        <w:t>1 000 000 Kč).</w:t>
      </w:r>
    </w:p>
    <w:p w14:paraId="2848386C" w14:textId="77777777" w:rsidR="00331D16" w:rsidRPr="00B60F3C" w:rsidRDefault="00331D16" w:rsidP="00331D16">
      <w:pPr>
        <w:pStyle w:val="Odstavecseseznamem"/>
        <w:autoSpaceDE w:val="0"/>
        <w:autoSpaceDN w:val="0"/>
        <w:adjustRightInd w:val="0"/>
        <w:spacing w:line="276" w:lineRule="auto"/>
        <w:ind w:left="1134"/>
        <w:rPr>
          <w:rFonts w:ascii="Arial" w:hAnsi="Arial" w:cs="Arial"/>
          <w:sz w:val="20"/>
          <w:szCs w:val="20"/>
        </w:rPr>
      </w:pPr>
      <w:r w:rsidRPr="00B60F3C">
        <w:rPr>
          <w:rFonts w:ascii="Arial" w:hAnsi="Arial" w:cs="Arial"/>
          <w:sz w:val="20"/>
          <w:szCs w:val="20"/>
        </w:rPr>
        <w:lastRenderedPageBreak/>
        <w:t xml:space="preserve">Vybraný dodavatel předloží kopii platné pojistné smlouvy, včetně kopie všeobecných obchodních podmínek. </w:t>
      </w:r>
    </w:p>
    <w:p w14:paraId="75A94040" w14:textId="77777777" w:rsidR="00331D16" w:rsidRPr="00B60F3C" w:rsidRDefault="00331D16" w:rsidP="00331D16">
      <w:pPr>
        <w:pStyle w:val="Odstavecseseznamem"/>
        <w:autoSpaceDE w:val="0"/>
        <w:autoSpaceDN w:val="0"/>
        <w:adjustRightInd w:val="0"/>
        <w:spacing w:line="276" w:lineRule="auto"/>
        <w:ind w:left="1134"/>
        <w:rPr>
          <w:rFonts w:ascii="Arial" w:hAnsi="Arial" w:cs="Arial"/>
          <w:sz w:val="20"/>
          <w:szCs w:val="20"/>
        </w:rPr>
      </w:pPr>
    </w:p>
    <w:bookmarkEnd w:id="154"/>
    <w:p w14:paraId="01E16EC2" w14:textId="77777777" w:rsidR="00372056" w:rsidRPr="00372056" w:rsidRDefault="00372056" w:rsidP="00372056">
      <w:pPr>
        <w:autoSpaceDE w:val="0"/>
        <w:autoSpaceDN w:val="0"/>
        <w:adjustRightInd w:val="0"/>
        <w:spacing w:after="120"/>
        <w:rPr>
          <w:rFonts w:ascii="Arial" w:hAnsi="Arial" w:cs="Arial"/>
          <w:i/>
          <w:iCs/>
          <w:sz w:val="18"/>
          <w:szCs w:val="18"/>
        </w:rPr>
      </w:pPr>
      <w:r w:rsidRPr="00372056">
        <w:rPr>
          <w:rFonts w:ascii="Arial" w:hAnsi="Arial" w:cs="Arial"/>
          <w:i/>
          <w:iCs/>
          <w:sz w:val="18"/>
          <w:szCs w:val="18"/>
        </w:rPr>
        <w:t>Pozn.1 Je-li pojistná smlouva vystavena v  jiné měně  než v Kč,  bude  hodnota limitu pojistného  plnění  a spoluúčasti na pojistné události přepočtena na Kč, a to v kurzu stanoveném ČNB v den zveřejnění oznámení o zavedení systému kvalifikace pro tuto kategorii ve VVZ.</w:t>
      </w:r>
    </w:p>
    <w:p w14:paraId="4062B210" w14:textId="77777777" w:rsidR="00372056" w:rsidRPr="00372056" w:rsidRDefault="00372056" w:rsidP="00372056">
      <w:pPr>
        <w:autoSpaceDE w:val="0"/>
        <w:autoSpaceDN w:val="0"/>
        <w:adjustRightInd w:val="0"/>
        <w:spacing w:after="120"/>
        <w:rPr>
          <w:rFonts w:ascii="Arial" w:hAnsi="Arial" w:cs="Arial"/>
          <w:i/>
          <w:iCs/>
          <w:sz w:val="18"/>
          <w:szCs w:val="18"/>
        </w:rPr>
      </w:pPr>
      <w:r w:rsidRPr="00372056">
        <w:rPr>
          <w:rFonts w:ascii="Arial" w:hAnsi="Arial" w:cs="Arial"/>
          <w:i/>
          <w:iCs/>
          <w:sz w:val="18"/>
          <w:szCs w:val="18"/>
        </w:rPr>
        <w:t xml:space="preserve">Pozn. 2: 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2555E263" w14:textId="77777777" w:rsidR="00372056" w:rsidRPr="00372056" w:rsidRDefault="00372056" w:rsidP="00372056">
      <w:pPr>
        <w:autoSpaceDE w:val="0"/>
        <w:autoSpaceDN w:val="0"/>
        <w:adjustRightInd w:val="0"/>
        <w:spacing w:after="120"/>
        <w:rPr>
          <w:rFonts w:ascii="Arial" w:hAnsi="Arial" w:cs="Arial"/>
          <w:i/>
          <w:iCs/>
          <w:sz w:val="18"/>
          <w:szCs w:val="18"/>
        </w:rPr>
      </w:pPr>
      <w:r w:rsidRPr="00372056">
        <w:rPr>
          <w:rFonts w:ascii="Arial" w:hAnsi="Arial" w:cs="Arial"/>
          <w:i/>
          <w:iCs/>
          <w:sz w:val="18"/>
          <w:szCs w:val="18"/>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386AC03C" w14:textId="6ADAC0E3" w:rsidR="00331D16" w:rsidRPr="00372056" w:rsidRDefault="00372056" w:rsidP="00372056">
      <w:pPr>
        <w:autoSpaceDE w:val="0"/>
        <w:autoSpaceDN w:val="0"/>
        <w:adjustRightInd w:val="0"/>
        <w:spacing w:after="120"/>
        <w:rPr>
          <w:rFonts w:ascii="Arial" w:hAnsi="Arial" w:cs="Arial"/>
          <w:i/>
          <w:iCs/>
          <w:noProof/>
          <w:sz w:val="18"/>
          <w:szCs w:val="18"/>
        </w:rPr>
      </w:pPr>
      <w:r w:rsidRPr="00372056">
        <w:rPr>
          <w:rFonts w:ascii="Arial" w:hAnsi="Arial" w:cs="Arial"/>
          <w:i/>
          <w:iCs/>
          <w:sz w:val="18"/>
          <w:szCs w:val="18"/>
        </w:rPr>
        <w:t>Pozn. 3: V případě, že má být předmět veřejné zakázky plněn společně několika účastníky (společná nabídka) musí být pojistná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p w14:paraId="725D9875" w14:textId="77777777" w:rsidR="00331D16" w:rsidRPr="007464DB" w:rsidRDefault="00331D16" w:rsidP="00331D16">
      <w:pPr>
        <w:autoSpaceDE w:val="0"/>
        <w:autoSpaceDN w:val="0"/>
        <w:adjustRightInd w:val="0"/>
        <w:spacing w:after="120"/>
        <w:rPr>
          <w:rFonts w:ascii="Arial" w:hAnsi="Arial" w:cs="Arial"/>
          <w:b/>
          <w:bCs/>
          <w:noProof/>
          <w:sz w:val="20"/>
          <w:szCs w:val="20"/>
        </w:rPr>
      </w:pPr>
      <w:r w:rsidRPr="007464DB">
        <w:rPr>
          <w:rFonts w:ascii="Arial" w:hAnsi="Arial" w:cs="Arial"/>
          <w:b/>
          <w:bCs/>
          <w:noProof/>
          <w:sz w:val="20"/>
          <w:szCs w:val="20"/>
        </w:rPr>
        <w:t>Vybraný dodavatel je povinen v rámci své součinnosti před podpisem smlouvy splnit i další podmínky, nezbytné pro uzavření smlouvy:</w:t>
      </w:r>
    </w:p>
    <w:p w14:paraId="0BAEB878" w14:textId="77777777" w:rsidR="00331D16" w:rsidRPr="007464DB" w:rsidRDefault="00331D16" w:rsidP="00331D16">
      <w:pPr>
        <w:pStyle w:val="Odstavecseseznamem"/>
        <w:numPr>
          <w:ilvl w:val="0"/>
          <w:numId w:val="29"/>
        </w:numPr>
        <w:autoSpaceDE w:val="0"/>
        <w:autoSpaceDN w:val="0"/>
        <w:adjustRightInd w:val="0"/>
        <w:spacing w:after="120"/>
        <w:ind w:left="1422" w:hanging="713"/>
        <w:rPr>
          <w:rFonts w:ascii="Arial" w:hAnsi="Arial" w:cs="Arial"/>
          <w:noProof/>
          <w:sz w:val="20"/>
          <w:szCs w:val="20"/>
        </w:rPr>
      </w:pPr>
      <w:r w:rsidRPr="007464DB">
        <w:rPr>
          <w:rFonts w:ascii="Arial" w:hAnsi="Arial" w:cs="Arial"/>
          <w:noProof/>
          <w:sz w:val="20"/>
          <w:szCs w:val="20"/>
        </w:rPr>
        <w:t>vybraný dodavatel je povinen předložit zadavateli identifikační údaje svých poddodavatelů, a to nejpozději do 10 pracovních dnů od doručení oznámení o výběru dodavatele, pokud jsou mu známi. Poddodavatelé, kteří nebyli identifikováni podle věty první a kteří se následně zapojí do plnění veřejné zakázky, musí být identifikováni, a to před zahájením plnění veřejné zakázky poddodavatelem (zápisem do stavebního deníku písemným schválením objednatelem v souladu se smlouvou). V případě, že účastník zadávacího řízení předložil seznam poddodavatelů již v nabídce a v tomto seznamu do doby podpisu smlouvy nepředpokládá žádnou změnu, seznam opětovně předkládat nemusí, a má se za to, že platí seznam poddodavatelů uvedený v</w:t>
      </w:r>
      <w:r>
        <w:rPr>
          <w:rFonts w:ascii="Arial" w:hAnsi="Arial" w:cs="Arial"/>
          <w:noProof/>
          <w:sz w:val="20"/>
          <w:szCs w:val="20"/>
        </w:rPr>
        <w:t> </w:t>
      </w:r>
      <w:r w:rsidRPr="007464DB">
        <w:rPr>
          <w:rFonts w:ascii="Arial" w:hAnsi="Arial" w:cs="Arial"/>
          <w:noProof/>
          <w:sz w:val="20"/>
          <w:szCs w:val="20"/>
        </w:rPr>
        <w:t>nabídce</w:t>
      </w:r>
      <w:r>
        <w:rPr>
          <w:rFonts w:ascii="Arial" w:hAnsi="Arial" w:cs="Arial"/>
          <w:noProof/>
          <w:sz w:val="20"/>
          <w:szCs w:val="20"/>
        </w:rPr>
        <w:t>.</w:t>
      </w:r>
    </w:p>
    <w:p w14:paraId="48E77FBA" w14:textId="77777777" w:rsidR="00331D16" w:rsidRPr="007464DB" w:rsidRDefault="00331D16" w:rsidP="00331D16">
      <w:pPr>
        <w:pStyle w:val="Odstavecseseznamem"/>
        <w:numPr>
          <w:ilvl w:val="0"/>
          <w:numId w:val="29"/>
        </w:numPr>
        <w:autoSpaceDE w:val="0"/>
        <w:autoSpaceDN w:val="0"/>
        <w:adjustRightInd w:val="0"/>
        <w:spacing w:after="120"/>
        <w:ind w:left="1422" w:hanging="713"/>
        <w:rPr>
          <w:rFonts w:ascii="Arial" w:hAnsi="Arial" w:cs="Arial"/>
          <w:noProof/>
          <w:sz w:val="20"/>
          <w:szCs w:val="20"/>
        </w:rPr>
      </w:pPr>
      <w:r w:rsidRPr="007464DB">
        <w:rPr>
          <w:rFonts w:ascii="Arial" w:hAnsi="Arial" w:cs="Arial"/>
          <w:noProof/>
          <w:sz w:val="20"/>
          <w:szCs w:val="20"/>
        </w:rPr>
        <w:t>vybraný dodavatel je povinen předložit čestné prohlášení o tom, že:</w:t>
      </w:r>
    </w:p>
    <w:p w14:paraId="741BDBE2" w14:textId="77777777" w:rsidR="00331D16" w:rsidRPr="007464DB" w:rsidRDefault="00331D16" w:rsidP="00331D16">
      <w:pPr>
        <w:pStyle w:val="Odstavecseseznamem"/>
        <w:autoSpaceDE w:val="0"/>
        <w:autoSpaceDN w:val="0"/>
        <w:adjustRightInd w:val="0"/>
        <w:spacing w:after="120"/>
        <w:ind w:left="1422" w:hanging="6"/>
        <w:rPr>
          <w:rFonts w:ascii="Arial" w:hAnsi="Arial" w:cs="Arial"/>
          <w:noProof/>
          <w:sz w:val="20"/>
          <w:szCs w:val="20"/>
        </w:rPr>
      </w:pPr>
      <w:r w:rsidRPr="007464DB">
        <w:rPr>
          <w:rFonts w:ascii="Arial" w:hAnsi="Arial" w:cs="Arial"/>
          <w:noProof/>
          <w:sz w:val="20"/>
          <w:szCs w:val="20"/>
        </w:rPr>
        <w:t>neuzavřel a neuzavře s jinými dodavateli zakázanou dohodu podle zvláštního právního předpisu (zákon o ochraně hospodářské soutěže) v souvislosti s touto veřejnou zakázkou.</w:t>
      </w:r>
    </w:p>
    <w:p w14:paraId="6BCF5AB8" w14:textId="77777777" w:rsidR="00331D16" w:rsidRPr="007464DB" w:rsidRDefault="00331D16" w:rsidP="00331D16">
      <w:pPr>
        <w:autoSpaceDE w:val="0"/>
        <w:autoSpaceDN w:val="0"/>
        <w:adjustRightInd w:val="0"/>
        <w:spacing w:after="120"/>
        <w:ind w:left="567" w:hanging="6"/>
        <w:rPr>
          <w:rFonts w:ascii="Arial" w:hAnsi="Arial" w:cs="Arial"/>
          <w:noProof/>
          <w:sz w:val="20"/>
          <w:szCs w:val="20"/>
        </w:rPr>
      </w:pPr>
      <w:r w:rsidRPr="007464DB">
        <w:rPr>
          <w:rFonts w:ascii="Arial" w:hAnsi="Arial" w:cs="Arial"/>
          <w:noProof/>
          <w:sz w:val="20"/>
          <w:szCs w:val="20"/>
        </w:rPr>
        <w:t xml:space="preserve">V souladu s § 48 odst. 6 ZZVZ může zadavatel vyloučit účastníka zadávacího řízení pro nezpůsobilost i v případě, kdy na základě věrohodných informací získá důvodné podezření, že účastník zadávacího řízení uzavřel s jinými osobami zakázanou dohodu podle jiného právního předpisu v souvislosti se zadávanou veřejnou zakázkou (tzv. bid rigging). </w:t>
      </w:r>
    </w:p>
    <w:p w14:paraId="0CD83B29" w14:textId="77777777" w:rsidR="00331D16" w:rsidRPr="007464DB" w:rsidRDefault="00331D16" w:rsidP="00331D16">
      <w:pPr>
        <w:autoSpaceDE w:val="0"/>
        <w:autoSpaceDN w:val="0"/>
        <w:adjustRightInd w:val="0"/>
        <w:spacing w:after="120"/>
        <w:ind w:left="567" w:hanging="6"/>
        <w:rPr>
          <w:rFonts w:ascii="Arial" w:hAnsi="Arial" w:cs="Arial"/>
          <w:noProof/>
          <w:sz w:val="20"/>
          <w:szCs w:val="20"/>
        </w:rPr>
      </w:pPr>
      <w:r w:rsidRPr="007464DB">
        <w:rPr>
          <w:rFonts w:ascii="Arial" w:hAnsi="Arial" w:cs="Arial"/>
          <w:noProof/>
          <w:sz w:val="20"/>
          <w:szCs w:val="20"/>
        </w:rPr>
        <w:t>Vzhledem k uvedenému zadavatel požaduje, aby vybraný dodavatel v rámci své součinnosti před podpisem smlouvy čestně prohlásil že neuzavřel a neuzavře s jinými dodavateli zakázanou dohodu podle zvláštního právního předpisu (zákon o ochraně hospodářské soutěže) v souvislosti s touto veřejnou zakázkou.</w:t>
      </w:r>
    </w:p>
    <w:p w14:paraId="5E62402D" w14:textId="6573AE21" w:rsidR="00331D16" w:rsidRPr="006C5556" w:rsidRDefault="00331D16" w:rsidP="00331D16">
      <w:pPr>
        <w:autoSpaceDE w:val="0"/>
        <w:autoSpaceDN w:val="0"/>
        <w:adjustRightInd w:val="0"/>
        <w:spacing w:after="120"/>
        <w:ind w:left="567" w:hanging="6"/>
        <w:rPr>
          <w:rFonts w:ascii="Arial" w:hAnsi="Arial" w:cs="Arial"/>
          <w:noProof/>
          <w:sz w:val="20"/>
          <w:szCs w:val="20"/>
        </w:rPr>
      </w:pPr>
      <w:r w:rsidRPr="007464DB">
        <w:rPr>
          <w:rFonts w:ascii="Arial" w:hAnsi="Arial" w:cs="Arial"/>
          <w:noProof/>
          <w:sz w:val="20"/>
          <w:szCs w:val="20"/>
        </w:rPr>
        <w:t>Vybraný dod</w:t>
      </w:r>
      <w:r w:rsidRPr="006C5556">
        <w:rPr>
          <w:rFonts w:ascii="Arial" w:hAnsi="Arial" w:cs="Arial"/>
          <w:noProof/>
          <w:sz w:val="20"/>
          <w:szCs w:val="20"/>
        </w:rPr>
        <w:t xml:space="preserve">avatel pro tento účel může využít vzor čestného prohlášení vybraného dodavatele, který je uveden v příloze č. </w:t>
      </w:r>
      <w:r w:rsidR="000D73AF">
        <w:rPr>
          <w:rFonts w:ascii="Arial" w:hAnsi="Arial" w:cs="Arial"/>
          <w:noProof/>
          <w:sz w:val="20"/>
          <w:szCs w:val="20"/>
        </w:rPr>
        <w:t>5</w:t>
      </w:r>
      <w:r w:rsidRPr="006C5556">
        <w:rPr>
          <w:rFonts w:ascii="Arial" w:hAnsi="Arial" w:cs="Arial"/>
          <w:noProof/>
          <w:sz w:val="20"/>
          <w:szCs w:val="20"/>
        </w:rPr>
        <w:t xml:space="preserve"> této zadávací dokumentace.</w:t>
      </w:r>
    </w:p>
    <w:p w14:paraId="0D85E231" w14:textId="437065C7" w:rsidR="00331D16" w:rsidRPr="006C5556" w:rsidRDefault="00331D16" w:rsidP="00177BBC">
      <w:pPr>
        <w:ind w:left="284"/>
        <w:rPr>
          <w:rFonts w:ascii="Arial" w:hAnsi="Arial" w:cs="Arial"/>
          <w:noProof/>
          <w:sz w:val="20"/>
          <w:szCs w:val="20"/>
        </w:rPr>
      </w:pPr>
    </w:p>
    <w:p w14:paraId="2C266982" w14:textId="77777777" w:rsidR="007B5CE2" w:rsidRPr="00081DA2" w:rsidRDefault="007B5CE2" w:rsidP="007B5CE2">
      <w:pPr>
        <w:pStyle w:val="Odstavecseseznamem"/>
        <w:numPr>
          <w:ilvl w:val="0"/>
          <w:numId w:val="29"/>
        </w:numPr>
        <w:autoSpaceDE w:val="0"/>
        <w:autoSpaceDN w:val="0"/>
        <w:adjustRightInd w:val="0"/>
        <w:spacing w:after="120"/>
        <w:ind w:left="1422" w:hanging="713"/>
        <w:rPr>
          <w:rFonts w:ascii="Arial" w:hAnsi="Arial" w:cs="Arial"/>
          <w:b/>
          <w:sz w:val="20"/>
        </w:rPr>
      </w:pPr>
      <w:bookmarkStart w:id="155" w:name="_Hlk102487696"/>
      <w:r w:rsidRPr="00081DA2">
        <w:rPr>
          <w:rFonts w:ascii="Arial" w:hAnsi="Arial" w:cs="Arial"/>
          <w:b/>
          <w:sz w:val="20"/>
        </w:rPr>
        <w:t>Relevantní doklady vybraného dodavatele o neexistenci zákazu zadání veřejné zakázky</w:t>
      </w:r>
    </w:p>
    <w:p w14:paraId="58AA714C" w14:textId="77777777" w:rsidR="007B5CE2" w:rsidRPr="002A427E" w:rsidRDefault="007B5CE2" w:rsidP="007B5CE2">
      <w:pPr>
        <w:pStyle w:val="StylGaramondZarovnatdoblokudkovnNejmn16b"/>
        <w:spacing w:line="276" w:lineRule="auto"/>
        <w:rPr>
          <w:rFonts w:ascii="Arial" w:hAnsi="Arial" w:cs="Arial"/>
          <w:sz w:val="20"/>
          <w:lang w:val="cs-CZ"/>
        </w:rPr>
      </w:pPr>
      <w:r w:rsidRPr="00081DA2">
        <w:rPr>
          <w:rFonts w:ascii="Arial" w:hAnsi="Arial" w:cs="Arial"/>
          <w:bCs/>
          <w:sz w:val="20"/>
        </w:rPr>
        <w:t xml:space="preserve">Vybraný dodavatel je povinen předložit relevantní doklady, </w:t>
      </w:r>
      <w:r w:rsidRPr="00081DA2">
        <w:rPr>
          <w:rFonts w:ascii="Arial" w:hAnsi="Arial" w:cs="Arial"/>
          <w:b/>
          <w:bCs/>
          <w:sz w:val="20"/>
          <w:lang w:val="cs-CZ"/>
        </w:rPr>
        <w:t>tedy konkrétní důkazy</w:t>
      </w:r>
      <w:r w:rsidRPr="00081DA2">
        <w:rPr>
          <w:rFonts w:ascii="Arial" w:hAnsi="Arial" w:cs="Arial"/>
          <w:sz w:val="20"/>
          <w:lang w:val="cs-CZ"/>
        </w:rPr>
        <w:t>, které potvrdí pravdivost tvrzení uvedených v čestném prohlášení,</w:t>
      </w:r>
      <w:r w:rsidRPr="00081DA2">
        <w:rPr>
          <w:rFonts w:ascii="Arial" w:hAnsi="Arial" w:cs="Arial"/>
          <w:sz w:val="20"/>
        </w:rPr>
        <w:t xml:space="preserve"> které dodavatel předložil v rámci své nabídky (viz čl. 14 této zadávací dokumentace), </w:t>
      </w:r>
      <w:r w:rsidRPr="00081DA2">
        <w:rPr>
          <w:rFonts w:ascii="Arial" w:hAnsi="Arial" w:cs="Arial"/>
          <w:sz w:val="20"/>
          <w:lang w:val="cs-CZ"/>
        </w:rPr>
        <w:t xml:space="preserve">tedy konkrétně které prokážou, že </w:t>
      </w:r>
      <w:r w:rsidRPr="00081DA2">
        <w:rPr>
          <w:rFonts w:ascii="Arial" w:hAnsi="Arial" w:cs="Arial"/>
          <w:sz w:val="20"/>
        </w:rPr>
        <w:t xml:space="preserve">vybraný </w:t>
      </w:r>
      <w:r w:rsidRPr="00081DA2">
        <w:rPr>
          <w:rFonts w:ascii="Arial" w:hAnsi="Arial" w:cs="Arial"/>
          <w:sz w:val="20"/>
          <w:lang w:val="cs-CZ"/>
        </w:rPr>
        <w:t>dodavatel ani jeho poddodavatelé, jenž představují více než 10 % hodnoty zakázky, nespadají pod předmětný zákaz zadání veřejné zakázky ve smyslu</w:t>
      </w:r>
      <w:r w:rsidRPr="00081DA2">
        <w:rPr>
          <w:rFonts w:ascii="Arial" w:hAnsi="Arial" w:cs="Arial"/>
          <w:bCs/>
          <w:sz w:val="20"/>
        </w:rPr>
        <w:t xml:space="preserve"> Nařízení Rady (EU) 2022/576 ze dne 8. dubna 2022 kterým se mění nařízení (EU) č. 833/2014 o omezujících opatřeních vzhledem k činnostem Ruska destabilizujícím situaci na Ukrajině, tedy, že splňuje požadavky uvedené v článku 5k odst. 1 písm. a) – c) výše uvedeného Nařízení. </w:t>
      </w:r>
      <w:r w:rsidRPr="00081DA2">
        <w:rPr>
          <w:rFonts w:ascii="Arial" w:hAnsi="Arial" w:cs="Arial"/>
          <w:sz w:val="20"/>
          <w:lang w:val="cs-CZ"/>
        </w:rPr>
        <w:t xml:space="preserve">Těmito doklady mohou být například výpis ze seznamu akcionářů, zápisy </w:t>
      </w:r>
      <w:r w:rsidRPr="00081DA2">
        <w:rPr>
          <w:rFonts w:ascii="Arial" w:hAnsi="Arial" w:cs="Arial"/>
          <w:sz w:val="20"/>
          <w:lang w:val="cs-CZ"/>
        </w:rPr>
        <w:lastRenderedPageBreak/>
        <w:t>z valných hromad, úplná struktura majetkových účasti či jiné vhodné doklady prokazující dané skutečnosti.</w:t>
      </w:r>
      <w:bookmarkEnd w:id="155"/>
    </w:p>
    <w:p w14:paraId="1DC95EFB" w14:textId="77777777" w:rsidR="007B5CE2" w:rsidRPr="0033680F" w:rsidRDefault="007B5CE2" w:rsidP="007B5CE2">
      <w:pPr>
        <w:pStyle w:val="StylGaramond12bPROST"/>
        <w:spacing w:line="276" w:lineRule="auto"/>
        <w:rPr>
          <w:rFonts w:ascii="Arial" w:eastAsiaTheme="minorHAnsi" w:hAnsi="Arial" w:cs="Arial"/>
          <w:color w:val="auto"/>
          <w:sz w:val="20"/>
          <w:szCs w:val="20"/>
          <w:lang w:eastAsia="en-US"/>
        </w:rPr>
      </w:pPr>
      <w:r w:rsidRPr="0033680F">
        <w:rPr>
          <w:rFonts w:ascii="Arial" w:eastAsiaTheme="minorHAnsi" w:hAnsi="Arial" w:cs="Arial"/>
          <w:color w:val="auto"/>
          <w:sz w:val="20"/>
          <w:szCs w:val="20"/>
          <w:lang w:eastAsia="en-US"/>
        </w:rPr>
        <w:t>Zadavatel vyzve po uplynutí všech zákonných lhůt, ve kterých platí zákaz uzavřít smlouvu, vybrané dodavatele k uzavření smlouvy. Vybraný dodavatel a zadavatel jsou pak povinni bez zbytečného odkladu uzavřít smlouvu, a to v souladu s nabídkou vybraného dodavatele.</w:t>
      </w:r>
    </w:p>
    <w:p w14:paraId="514D8C03" w14:textId="77777777" w:rsidR="007B5CE2" w:rsidRDefault="007B5CE2" w:rsidP="007B5CE2">
      <w:pPr>
        <w:pStyle w:val="Stylodstavecslovan"/>
        <w:tabs>
          <w:tab w:val="clear" w:pos="142"/>
          <w:tab w:val="left" w:pos="708"/>
        </w:tabs>
        <w:spacing w:after="240" w:line="276" w:lineRule="auto"/>
        <w:ind w:left="0" w:firstLine="0"/>
        <w:rPr>
          <w:rFonts w:ascii="Arial" w:hAnsi="Arial" w:cs="Arial"/>
          <w:sz w:val="20"/>
          <w:szCs w:val="20"/>
        </w:rPr>
      </w:pPr>
      <w:bookmarkStart w:id="156" w:name="_Toc109640593"/>
      <w:r w:rsidRPr="0033680F">
        <w:rPr>
          <w:rFonts w:ascii="Arial" w:hAnsi="Arial" w:cs="Arial"/>
          <w:sz w:val="20"/>
          <w:szCs w:val="20"/>
        </w:rPr>
        <w:t>Dokumenty dle tohoto článku budou předloženy v českém nebo slovenském jazyce. Dokumenty v jiném jazyce budou předloženy včetně překladu do českého jazyka. Ve vztahu k povinnosti zabezpečit český překlad protokolů o vykonaných zkouškách zadavatel uvádí, že požaduje překlad pouze textové části zkušebního protokolu.</w:t>
      </w:r>
      <w:bookmarkEnd w:id="156"/>
    </w:p>
    <w:p w14:paraId="2741B634" w14:textId="0C5ABE93" w:rsidR="005415D3" w:rsidRPr="005415D3" w:rsidRDefault="005415D3" w:rsidP="005415D3">
      <w:pPr>
        <w:pStyle w:val="Stylodstavecslovan"/>
        <w:numPr>
          <w:ilvl w:val="0"/>
          <w:numId w:val="36"/>
        </w:numPr>
        <w:spacing w:line="276" w:lineRule="auto"/>
        <w:rPr>
          <w:rFonts w:ascii="Arial" w:hAnsi="Arial" w:cs="Arial"/>
          <w:b/>
          <w:bCs/>
          <w:sz w:val="20"/>
          <w:szCs w:val="20"/>
        </w:rPr>
      </w:pPr>
      <w:bookmarkStart w:id="157" w:name="_Toc86067589"/>
      <w:bookmarkStart w:id="158" w:name="_Toc96416990"/>
      <w:bookmarkStart w:id="159" w:name="_Toc96932294"/>
      <w:bookmarkStart w:id="160" w:name="_Toc109640594"/>
      <w:r w:rsidRPr="005415D3">
        <w:rPr>
          <w:rFonts w:ascii="Arial" w:hAnsi="Arial" w:cs="Arial"/>
          <w:b/>
          <w:bCs/>
          <w:sz w:val="20"/>
          <w:szCs w:val="20"/>
        </w:rPr>
        <w:t xml:space="preserve">Vybraný dodavatel je taktéž povinen zadavateli předložit před podpisem </w:t>
      </w:r>
      <w:r>
        <w:rPr>
          <w:rFonts w:ascii="Arial" w:hAnsi="Arial" w:cs="Arial"/>
          <w:b/>
          <w:bCs/>
          <w:sz w:val="20"/>
          <w:szCs w:val="20"/>
        </w:rPr>
        <w:t>smlouvy o dílo</w:t>
      </w:r>
      <w:r w:rsidRPr="005415D3">
        <w:rPr>
          <w:rFonts w:ascii="Arial" w:hAnsi="Arial" w:cs="Arial"/>
          <w:b/>
          <w:bCs/>
          <w:sz w:val="20"/>
          <w:szCs w:val="20"/>
        </w:rPr>
        <w:t xml:space="preserve"> další dokumenty, jejichž předložení je za účelem řádného uzavření smlouvy zapotřebí.</w:t>
      </w:r>
      <w:bookmarkEnd w:id="157"/>
      <w:bookmarkEnd w:id="158"/>
      <w:bookmarkEnd w:id="159"/>
      <w:bookmarkEnd w:id="160"/>
    </w:p>
    <w:p w14:paraId="1EF7AE80" w14:textId="77777777" w:rsidR="005415D3" w:rsidRPr="0033680F" w:rsidRDefault="005415D3" w:rsidP="005415D3">
      <w:pPr>
        <w:pStyle w:val="Default"/>
        <w:spacing w:after="120" w:line="276" w:lineRule="auto"/>
        <w:jc w:val="both"/>
        <w:rPr>
          <w:sz w:val="20"/>
          <w:szCs w:val="20"/>
        </w:rPr>
      </w:pPr>
      <w:r w:rsidRPr="0033680F">
        <w:rPr>
          <w:b/>
          <w:sz w:val="20"/>
          <w:szCs w:val="20"/>
        </w:rPr>
        <w:t>Nebude-li možné zjistit údaje o skutečném majiteli</w:t>
      </w:r>
      <w:r w:rsidRPr="0033680F">
        <w:rPr>
          <w:sz w:val="20"/>
          <w:szCs w:val="20"/>
        </w:rPr>
        <w:t xml:space="preserve"> vybraného dodavatele v souladu s ust. § 122 odst. 4 zákona, zadavatel v souladu s ust. § 122 odst. 3 a 5 vyzve vybraného dodavatele rovněž </w:t>
      </w:r>
      <w:r>
        <w:rPr>
          <w:sz w:val="20"/>
          <w:szCs w:val="20"/>
        </w:rPr>
        <w:t xml:space="preserve">                          </w:t>
      </w:r>
      <w:r w:rsidRPr="0033680F">
        <w:rPr>
          <w:sz w:val="20"/>
          <w:szCs w:val="20"/>
        </w:rPr>
        <w:t xml:space="preserve">k předložení výpisu z evidence obdobné evidenci údajů o skutečných majitelích nebo </w:t>
      </w:r>
    </w:p>
    <w:p w14:paraId="1EEE3487" w14:textId="77777777" w:rsidR="005415D3" w:rsidRPr="0033680F" w:rsidRDefault="005415D3" w:rsidP="005415D3">
      <w:pPr>
        <w:pStyle w:val="Default"/>
        <w:spacing w:after="120" w:line="276" w:lineRule="auto"/>
        <w:jc w:val="both"/>
        <w:rPr>
          <w:sz w:val="20"/>
          <w:szCs w:val="20"/>
        </w:rPr>
      </w:pPr>
      <w:r w:rsidRPr="0033680F">
        <w:rPr>
          <w:sz w:val="20"/>
          <w:szCs w:val="20"/>
        </w:rPr>
        <w:t xml:space="preserve">a) ke sdělení identifikačních údajů všech osob, které jsou jeho skutečným majitelem, a </w:t>
      </w:r>
    </w:p>
    <w:p w14:paraId="3361D238" w14:textId="77777777" w:rsidR="005415D3" w:rsidRPr="0033680F" w:rsidRDefault="005415D3" w:rsidP="005415D3">
      <w:pPr>
        <w:pStyle w:val="Default"/>
        <w:spacing w:after="120" w:line="276" w:lineRule="auto"/>
        <w:rPr>
          <w:sz w:val="20"/>
          <w:szCs w:val="20"/>
        </w:rPr>
      </w:pPr>
      <w:r w:rsidRPr="0033680F">
        <w:rPr>
          <w:sz w:val="20"/>
          <w:szCs w:val="20"/>
        </w:rPr>
        <w:t xml:space="preserve">b) k předložení dokladů, z nichž vyplývá vztah všech osob podle písmene a) k účastníkům; těmito doklady jsou zejména </w:t>
      </w:r>
    </w:p>
    <w:p w14:paraId="4ACA8A81" w14:textId="77777777" w:rsidR="005415D3" w:rsidRPr="0033680F" w:rsidRDefault="005415D3" w:rsidP="005415D3">
      <w:pPr>
        <w:pStyle w:val="Default"/>
        <w:spacing w:line="276" w:lineRule="auto"/>
        <w:rPr>
          <w:sz w:val="20"/>
          <w:szCs w:val="20"/>
        </w:rPr>
      </w:pPr>
      <w:r w:rsidRPr="0033680F">
        <w:rPr>
          <w:sz w:val="20"/>
          <w:szCs w:val="20"/>
        </w:rPr>
        <w:t xml:space="preserve">1. výpis z obchodního rejstříku nebo jiné obdobné evidence, </w:t>
      </w:r>
    </w:p>
    <w:p w14:paraId="573060BC" w14:textId="77777777" w:rsidR="005415D3" w:rsidRPr="0033680F" w:rsidRDefault="005415D3" w:rsidP="005415D3">
      <w:pPr>
        <w:pStyle w:val="Default"/>
        <w:spacing w:line="276" w:lineRule="auto"/>
        <w:rPr>
          <w:sz w:val="20"/>
          <w:szCs w:val="20"/>
        </w:rPr>
      </w:pPr>
      <w:r w:rsidRPr="0033680F">
        <w:rPr>
          <w:sz w:val="20"/>
          <w:szCs w:val="20"/>
        </w:rPr>
        <w:t xml:space="preserve">2. seznam akcionářů, </w:t>
      </w:r>
    </w:p>
    <w:p w14:paraId="75FBFF62" w14:textId="77777777" w:rsidR="005415D3" w:rsidRPr="0033680F" w:rsidRDefault="005415D3" w:rsidP="005415D3">
      <w:pPr>
        <w:pStyle w:val="Default"/>
        <w:spacing w:line="276" w:lineRule="auto"/>
        <w:rPr>
          <w:sz w:val="20"/>
          <w:szCs w:val="20"/>
        </w:rPr>
      </w:pPr>
      <w:r w:rsidRPr="0033680F">
        <w:rPr>
          <w:sz w:val="20"/>
          <w:szCs w:val="20"/>
        </w:rPr>
        <w:t xml:space="preserve">3. rozhodnutí statutárního orgánu o vyplacení podílu na zisku, </w:t>
      </w:r>
    </w:p>
    <w:p w14:paraId="5F8152CD" w14:textId="77777777" w:rsidR="005415D3" w:rsidRPr="0033680F" w:rsidRDefault="005415D3" w:rsidP="005415D3">
      <w:pPr>
        <w:tabs>
          <w:tab w:val="left" w:pos="0"/>
        </w:tabs>
        <w:spacing w:after="120"/>
        <w:rPr>
          <w:rFonts w:ascii="Arial" w:hAnsi="Arial" w:cs="Arial"/>
          <w:sz w:val="20"/>
          <w:szCs w:val="20"/>
        </w:rPr>
      </w:pPr>
      <w:r w:rsidRPr="0033680F">
        <w:rPr>
          <w:rFonts w:ascii="Arial" w:hAnsi="Arial" w:cs="Arial"/>
          <w:sz w:val="20"/>
          <w:szCs w:val="20"/>
        </w:rPr>
        <w:t xml:space="preserve">4. společenská smlouva, zakladatelská listina nebo stanovy. </w:t>
      </w:r>
    </w:p>
    <w:p w14:paraId="7F527A94" w14:textId="77777777" w:rsidR="005415D3" w:rsidRPr="0033680F" w:rsidRDefault="005415D3" w:rsidP="005415D3">
      <w:pPr>
        <w:tabs>
          <w:tab w:val="left" w:pos="0"/>
        </w:tabs>
        <w:spacing w:after="120"/>
        <w:rPr>
          <w:rFonts w:ascii="Arial" w:hAnsi="Arial" w:cs="Arial"/>
          <w:sz w:val="20"/>
          <w:szCs w:val="20"/>
        </w:rPr>
      </w:pPr>
      <w:r w:rsidRPr="0033680F">
        <w:rPr>
          <w:rFonts w:ascii="Arial" w:hAnsi="Arial" w:cs="Arial"/>
          <w:sz w:val="20"/>
          <w:szCs w:val="20"/>
        </w:rPr>
        <w:t>Dokumenty týkající se prokázání skutečného majitele předloží účastníci v prosté kopii v elektronické podobě.</w:t>
      </w:r>
    </w:p>
    <w:p w14:paraId="1A35867D" w14:textId="77777777" w:rsidR="005415D3" w:rsidRDefault="005415D3" w:rsidP="005415D3">
      <w:pPr>
        <w:tabs>
          <w:tab w:val="left" w:pos="0"/>
        </w:tabs>
        <w:spacing w:after="120"/>
        <w:rPr>
          <w:rFonts w:ascii="Arial" w:hAnsi="Arial" w:cs="Arial"/>
          <w:sz w:val="20"/>
        </w:rPr>
      </w:pPr>
      <w:r w:rsidRPr="0033680F">
        <w:rPr>
          <w:rFonts w:ascii="Arial" w:hAnsi="Arial" w:cs="Arial"/>
          <w:sz w:val="20"/>
        </w:rPr>
        <w:t>V případě nepředložení požadovaných údajů či dokladů v souladu s tímto článkem, může zadavatel využít postup dle § 46 odst. 1 zákona. Využití či nevyužití tohoto postupu je však plně na uvážení zadavatele.</w:t>
      </w:r>
    </w:p>
    <w:p w14:paraId="127533AB" w14:textId="4FF676D7" w:rsidR="005415D3" w:rsidRPr="00BA6CFE" w:rsidRDefault="005415D3" w:rsidP="005415D3">
      <w:pPr>
        <w:tabs>
          <w:tab w:val="left" w:pos="0"/>
        </w:tabs>
        <w:spacing w:after="120"/>
        <w:rPr>
          <w:rFonts w:ascii="Arial" w:hAnsi="Arial" w:cs="Arial"/>
          <w:b/>
          <w:bCs/>
          <w:sz w:val="20"/>
          <w:u w:val="single"/>
        </w:rPr>
      </w:pPr>
      <w:r w:rsidRPr="00BA6CFE">
        <w:rPr>
          <w:rFonts w:ascii="Arial" w:hAnsi="Arial" w:cs="Arial"/>
          <w:b/>
          <w:bCs/>
          <w:sz w:val="20"/>
          <w:u w:val="single"/>
        </w:rPr>
        <w:t>Zadavatel v této souvislosti upozorňuje na novelu § 122 ZZVZ účinnou od 1. 6. 2021, podle které plat</w:t>
      </w:r>
      <w:r w:rsidR="000074A4">
        <w:rPr>
          <w:rFonts w:ascii="Arial" w:hAnsi="Arial" w:cs="Arial"/>
          <w:b/>
          <w:bCs/>
          <w:sz w:val="20"/>
          <w:u w:val="single"/>
        </w:rPr>
        <w:t>í</w:t>
      </w:r>
      <w:r w:rsidRPr="00BA6CFE">
        <w:rPr>
          <w:rFonts w:ascii="Arial" w:hAnsi="Arial" w:cs="Arial"/>
          <w:b/>
          <w:bCs/>
          <w:sz w:val="20"/>
          <w:u w:val="single"/>
        </w:rPr>
        <w:t xml:space="preserve"> následující:</w:t>
      </w:r>
      <w:r w:rsidR="0084569B">
        <w:rPr>
          <w:rFonts w:ascii="Arial" w:hAnsi="Arial" w:cs="Arial"/>
          <w:b/>
          <w:bCs/>
          <w:sz w:val="20"/>
          <w:u w:val="single"/>
        </w:rPr>
        <w:t xml:space="preserve"> </w:t>
      </w:r>
      <w:r w:rsidRPr="00BA6CFE">
        <w:rPr>
          <w:rFonts w:ascii="Arial" w:hAnsi="Arial" w:cs="Arial"/>
          <w:b/>
          <w:bCs/>
          <w:sz w:val="20"/>
          <w:u w:val="single"/>
        </w:rPr>
        <w:t>„Zadavatel vyloučí vybraného dodavatele, je-li českou právnickou osobou, která má skutečného majitele, pokud nebylo podle odstavce 4 možné zjistit údaje o jeho skutečném majiteli z evidence skutečných majitelů“ [§ 122 odst. 7 písm. a) ZZVZ].</w:t>
      </w:r>
    </w:p>
    <w:p w14:paraId="354BDAD3" w14:textId="77777777" w:rsidR="005415D3" w:rsidRPr="0033680F" w:rsidRDefault="005415D3" w:rsidP="005415D3">
      <w:pPr>
        <w:pStyle w:val="Stylodstavecslovan"/>
        <w:tabs>
          <w:tab w:val="clear" w:pos="142"/>
        </w:tabs>
        <w:spacing w:after="360" w:line="276" w:lineRule="auto"/>
        <w:ind w:left="0" w:firstLine="0"/>
        <w:rPr>
          <w:rFonts w:ascii="Arial" w:hAnsi="Arial" w:cs="Arial"/>
          <w:sz w:val="20"/>
          <w:szCs w:val="20"/>
        </w:rPr>
      </w:pPr>
      <w:bookmarkStart w:id="161" w:name="_Toc86067590"/>
      <w:bookmarkStart w:id="162" w:name="_Toc96416991"/>
      <w:bookmarkStart w:id="163" w:name="_Toc96932295"/>
      <w:bookmarkStart w:id="164" w:name="_Toc109640595"/>
      <w:r w:rsidRPr="0033680F">
        <w:rPr>
          <w:rFonts w:ascii="Arial" w:hAnsi="Arial" w:cs="Arial"/>
          <w:sz w:val="20"/>
          <w:szCs w:val="20"/>
        </w:rPr>
        <w:t>Zadavatel vyloučí účastníka zadávacího řízení, který na výzvu dle § 122 odst. 3 zákona, případně pak ani na základě žádosti dle § 46 odst. 1 zákona, nepředložil údaje, doklady či vzorky v souladu s tímto článkem.</w:t>
      </w:r>
      <w:bookmarkEnd w:id="161"/>
      <w:bookmarkEnd w:id="162"/>
      <w:bookmarkEnd w:id="163"/>
      <w:bookmarkEnd w:id="164"/>
    </w:p>
    <w:p w14:paraId="3A1690DE" w14:textId="77777777" w:rsidR="005415D3" w:rsidRPr="0033680F" w:rsidRDefault="005415D3" w:rsidP="005415D3">
      <w:pPr>
        <w:pStyle w:val="StylGaramond12bPROST"/>
        <w:spacing w:line="276" w:lineRule="auto"/>
        <w:rPr>
          <w:rFonts w:ascii="Arial" w:eastAsiaTheme="minorHAnsi" w:hAnsi="Arial" w:cs="Arial"/>
          <w:color w:val="auto"/>
          <w:sz w:val="20"/>
          <w:szCs w:val="20"/>
          <w:lang w:eastAsia="en-US"/>
        </w:rPr>
      </w:pPr>
      <w:r w:rsidRPr="0033680F">
        <w:rPr>
          <w:rFonts w:ascii="Arial" w:eastAsiaTheme="minorHAnsi" w:hAnsi="Arial" w:cs="Arial"/>
          <w:color w:val="auto"/>
          <w:sz w:val="20"/>
          <w:szCs w:val="20"/>
          <w:lang w:eastAsia="en-US"/>
        </w:rPr>
        <w:t>Zadavatel vyzve po uplynutí všech zákonných lhůt, ve kterých platí zákaz uzavřít smlouvu, vybrané dodavatele k uzavření smlouvy. Vybraný dodavatel a zadavatel jsou pak povinni bez zbytečného odkladu uzavřít smlouvu, a to v souladu s nabídkou vybraného dodavatele.</w:t>
      </w:r>
    </w:p>
    <w:p w14:paraId="0EC061AE" w14:textId="770BE179" w:rsidR="005415D3" w:rsidRDefault="005415D3" w:rsidP="005415D3">
      <w:pPr>
        <w:pStyle w:val="Stylodstavecslovan"/>
        <w:tabs>
          <w:tab w:val="clear" w:pos="142"/>
          <w:tab w:val="left" w:pos="708"/>
        </w:tabs>
        <w:spacing w:after="240" w:line="276" w:lineRule="auto"/>
        <w:ind w:left="0" w:firstLine="0"/>
        <w:rPr>
          <w:rFonts w:ascii="Arial" w:hAnsi="Arial" w:cs="Arial"/>
          <w:sz w:val="20"/>
          <w:szCs w:val="20"/>
        </w:rPr>
      </w:pPr>
      <w:bookmarkStart w:id="165" w:name="_Toc86067591"/>
      <w:bookmarkStart w:id="166" w:name="_Toc96416992"/>
      <w:bookmarkStart w:id="167" w:name="_Toc96932296"/>
      <w:bookmarkStart w:id="168" w:name="_Toc109640596"/>
      <w:r w:rsidRPr="0033680F">
        <w:rPr>
          <w:rFonts w:ascii="Arial" w:hAnsi="Arial" w:cs="Arial"/>
          <w:sz w:val="20"/>
          <w:szCs w:val="20"/>
        </w:rPr>
        <w:t>Dokumenty dle tohoto článku budou předloženy v českém nebo slovenském jazyce. Dokumenty v jiném jazyce budou předloženy včetně překladu do českého jazyka. Ve vztahu k povinnosti zabezpečit český překlad protokolů o vykonaných zkouškách zadavatel uvádí, že požaduje překlad pouze textové části zkušebního protokolu.</w:t>
      </w:r>
      <w:bookmarkEnd w:id="165"/>
      <w:bookmarkEnd w:id="166"/>
      <w:bookmarkEnd w:id="167"/>
      <w:bookmarkEnd w:id="168"/>
    </w:p>
    <w:p w14:paraId="6F924A06" w14:textId="77777777" w:rsidR="00331D16" w:rsidRPr="007464DB" w:rsidRDefault="00331D16" w:rsidP="00331D16">
      <w:pPr>
        <w:rPr>
          <w:rFonts w:ascii="Arial" w:hAnsi="Arial" w:cs="Arial"/>
          <w:noProof/>
          <w:sz w:val="20"/>
          <w:szCs w:val="20"/>
        </w:rPr>
      </w:pPr>
    </w:p>
    <w:p w14:paraId="5A2EA996" w14:textId="77777777" w:rsidR="00331D16" w:rsidRPr="007464DB" w:rsidRDefault="00331D16" w:rsidP="00331D16">
      <w:pPr>
        <w:pStyle w:val="Odstavecseseznamem"/>
        <w:numPr>
          <w:ilvl w:val="1"/>
          <w:numId w:val="15"/>
        </w:numPr>
        <w:ind w:left="0" w:firstLine="0"/>
        <w:rPr>
          <w:rFonts w:ascii="Arial" w:hAnsi="Arial" w:cs="Arial"/>
          <w:b/>
          <w:sz w:val="20"/>
          <w:szCs w:val="20"/>
          <w:u w:val="single"/>
        </w:rPr>
      </w:pPr>
      <w:bookmarkStart w:id="169" w:name="_Toc433904904"/>
      <w:bookmarkStart w:id="170" w:name="_Toc463001186"/>
      <w:bookmarkStart w:id="171" w:name="_Toc480809388"/>
      <w:r w:rsidRPr="007464DB">
        <w:rPr>
          <w:rFonts w:ascii="Arial" w:hAnsi="Arial" w:cs="Arial"/>
          <w:b/>
          <w:sz w:val="20"/>
          <w:szCs w:val="20"/>
          <w:u w:val="single"/>
        </w:rPr>
        <w:t>Další podmínky zadavatele</w:t>
      </w:r>
      <w:bookmarkEnd w:id="169"/>
      <w:bookmarkEnd w:id="170"/>
      <w:bookmarkEnd w:id="171"/>
    </w:p>
    <w:p w14:paraId="65154D84" w14:textId="77777777" w:rsidR="001B6AFB" w:rsidRPr="007464DB" w:rsidRDefault="001B6AFB" w:rsidP="001B6AFB">
      <w:pPr>
        <w:pStyle w:val="Odstavecseseznamem"/>
        <w:numPr>
          <w:ilvl w:val="0"/>
          <w:numId w:val="11"/>
        </w:numPr>
        <w:rPr>
          <w:rFonts w:ascii="Arial" w:hAnsi="Arial" w:cs="Arial"/>
          <w:noProof/>
          <w:sz w:val="20"/>
          <w:szCs w:val="20"/>
        </w:rPr>
      </w:pPr>
      <w:r w:rsidRPr="007464DB">
        <w:rPr>
          <w:rFonts w:ascii="Arial" w:hAnsi="Arial" w:cs="Arial"/>
          <w:noProof/>
          <w:sz w:val="20"/>
          <w:szCs w:val="20"/>
        </w:rPr>
        <w:t>Zadavatel si vyhrazuje, že dodavatel může podat v zadávacím řízení pouze jednu nabídku.</w:t>
      </w:r>
    </w:p>
    <w:p w14:paraId="7D4BAD99" w14:textId="77777777" w:rsidR="001B6AFB" w:rsidRDefault="001B6AFB" w:rsidP="001B6AFB">
      <w:pPr>
        <w:pStyle w:val="Odstavecseseznamem"/>
        <w:numPr>
          <w:ilvl w:val="0"/>
          <w:numId w:val="11"/>
        </w:numPr>
        <w:rPr>
          <w:rFonts w:ascii="Arial" w:hAnsi="Arial" w:cs="Arial"/>
          <w:noProof/>
          <w:sz w:val="20"/>
          <w:szCs w:val="20"/>
        </w:rPr>
      </w:pPr>
      <w:r w:rsidRPr="007464DB">
        <w:rPr>
          <w:rFonts w:ascii="Arial" w:hAnsi="Arial" w:cs="Arial"/>
          <w:noProof/>
          <w:sz w:val="20"/>
          <w:szCs w:val="20"/>
        </w:rPr>
        <w:t>Zadavatel nepřipouští variantní návrhy.</w:t>
      </w:r>
    </w:p>
    <w:p w14:paraId="5B4FAEF5" w14:textId="77777777" w:rsidR="001B6AFB" w:rsidRPr="007464DB" w:rsidRDefault="001B6AFB" w:rsidP="001B6AFB">
      <w:pPr>
        <w:pStyle w:val="Odstavecseseznamem"/>
        <w:numPr>
          <w:ilvl w:val="0"/>
          <w:numId w:val="11"/>
        </w:numPr>
        <w:rPr>
          <w:rFonts w:ascii="Arial" w:hAnsi="Arial" w:cs="Arial"/>
          <w:noProof/>
          <w:sz w:val="20"/>
          <w:szCs w:val="20"/>
        </w:rPr>
      </w:pPr>
      <w:r>
        <w:rPr>
          <w:rFonts w:ascii="Arial" w:hAnsi="Arial" w:cs="Arial"/>
          <w:noProof/>
          <w:sz w:val="20"/>
          <w:szCs w:val="20"/>
        </w:rPr>
        <w:t>Zadavatel nehradí náklady spojené se zpracováním nabídky.</w:t>
      </w:r>
    </w:p>
    <w:p w14:paraId="1AF7C7E5" w14:textId="00652202" w:rsidR="001B6AFB" w:rsidRDefault="001B6AFB" w:rsidP="001B6AFB">
      <w:pPr>
        <w:pStyle w:val="Odstavecseseznamem"/>
        <w:numPr>
          <w:ilvl w:val="0"/>
          <w:numId w:val="11"/>
        </w:numPr>
        <w:rPr>
          <w:rFonts w:ascii="Arial" w:hAnsi="Arial" w:cs="Arial"/>
          <w:noProof/>
          <w:sz w:val="20"/>
          <w:szCs w:val="20"/>
        </w:rPr>
      </w:pPr>
      <w:r w:rsidRPr="007464DB">
        <w:rPr>
          <w:rFonts w:ascii="Arial" w:hAnsi="Arial" w:cs="Arial"/>
          <w:noProof/>
          <w:sz w:val="20"/>
          <w:szCs w:val="20"/>
        </w:rPr>
        <w:t>Zadavatel si vyhrazuje právo dodatečně změnit či doplnit zadávací podmínky v souladu s § 99 zákona.</w:t>
      </w:r>
    </w:p>
    <w:p w14:paraId="42D64DB0" w14:textId="396168F5" w:rsidR="002F2B4E" w:rsidRDefault="002F2B4E" w:rsidP="001B6AFB">
      <w:pPr>
        <w:pStyle w:val="Odstavecseseznamem"/>
        <w:numPr>
          <w:ilvl w:val="0"/>
          <w:numId w:val="11"/>
        </w:numPr>
        <w:rPr>
          <w:rFonts w:ascii="Arial" w:hAnsi="Arial" w:cs="Arial"/>
          <w:noProof/>
          <w:sz w:val="20"/>
          <w:szCs w:val="20"/>
        </w:rPr>
      </w:pPr>
      <w:bookmarkStart w:id="172" w:name="_Hlk109642070"/>
      <w:r>
        <w:rPr>
          <w:rFonts w:ascii="Arial" w:hAnsi="Arial" w:cs="Arial"/>
          <w:noProof/>
          <w:sz w:val="20"/>
          <w:szCs w:val="20"/>
        </w:rPr>
        <w:lastRenderedPageBreak/>
        <w:t>Vybraný dodavatel předloží před podpisem aktualizovaný harmonogram, odsouhlasený zadavatelem, který bude nedílnou součástí smlouvy o dílo</w:t>
      </w:r>
    </w:p>
    <w:bookmarkEnd w:id="172"/>
    <w:p w14:paraId="2EBC5C55" w14:textId="77777777" w:rsidR="001B6AFB" w:rsidRPr="00CA06F4" w:rsidRDefault="001B6AFB" w:rsidP="001B6AFB">
      <w:pPr>
        <w:pStyle w:val="Odstavecseseznamem"/>
        <w:numPr>
          <w:ilvl w:val="0"/>
          <w:numId w:val="11"/>
        </w:numPr>
        <w:rPr>
          <w:rFonts w:ascii="Arial" w:hAnsi="Arial" w:cs="Arial"/>
          <w:noProof/>
          <w:sz w:val="20"/>
          <w:szCs w:val="20"/>
        </w:rPr>
      </w:pPr>
      <w:r>
        <w:rPr>
          <w:rFonts w:ascii="Arial" w:hAnsi="Arial" w:cs="Arial"/>
          <w:noProof/>
          <w:sz w:val="20"/>
          <w:szCs w:val="20"/>
        </w:rPr>
        <w:t>Zadav</w:t>
      </w:r>
      <w:r w:rsidRPr="00CA06F4">
        <w:rPr>
          <w:rFonts w:ascii="Arial" w:hAnsi="Arial" w:cs="Arial"/>
          <w:noProof/>
          <w:sz w:val="20"/>
          <w:szCs w:val="20"/>
        </w:rPr>
        <w:t>atel si v případě postupu dle § 125 odst. 1 zákona vyhrazuje právo vycházet z původních výsledků elektronické aukce a není tedy povinen elektronickou aukci opakovat.</w:t>
      </w:r>
    </w:p>
    <w:p w14:paraId="76CB1CDF" w14:textId="77777777" w:rsidR="008060B8" w:rsidRPr="00CA06F4" w:rsidRDefault="008060B8" w:rsidP="001B6AFB">
      <w:pPr>
        <w:pStyle w:val="Odstavecseseznamem"/>
        <w:numPr>
          <w:ilvl w:val="0"/>
          <w:numId w:val="11"/>
        </w:numPr>
        <w:rPr>
          <w:rFonts w:ascii="Arial" w:hAnsi="Arial" w:cs="Arial"/>
          <w:noProof/>
          <w:sz w:val="20"/>
          <w:szCs w:val="20"/>
        </w:rPr>
      </w:pPr>
      <w:r w:rsidRPr="00CA06F4">
        <w:rPr>
          <w:rFonts w:ascii="Arial" w:hAnsi="Arial" w:cs="Arial"/>
          <w:sz w:val="20"/>
          <w:szCs w:val="20"/>
        </w:rPr>
        <w:t>Zadavatel si vyhrazuje právo zrušit zadávací řízení, a to i bez naplnění důvodů uvedených v § 127 zákona v souladu s § 170 zákona.</w:t>
      </w:r>
    </w:p>
    <w:p w14:paraId="0B2EEEF1" w14:textId="4DE57520" w:rsidR="001B6AFB" w:rsidRPr="00CA06F4" w:rsidRDefault="001B6AFB" w:rsidP="001B6AFB">
      <w:pPr>
        <w:pStyle w:val="Odstavecseseznamem"/>
        <w:numPr>
          <w:ilvl w:val="0"/>
          <w:numId w:val="11"/>
        </w:numPr>
        <w:rPr>
          <w:rFonts w:ascii="Arial" w:hAnsi="Arial" w:cs="Arial"/>
          <w:noProof/>
          <w:sz w:val="20"/>
          <w:szCs w:val="20"/>
        </w:rPr>
      </w:pPr>
      <w:r w:rsidRPr="00CA06F4">
        <w:rPr>
          <w:rFonts w:ascii="Arial" w:hAnsi="Arial" w:cs="Arial"/>
          <w:noProof/>
          <w:sz w:val="20"/>
          <w:szCs w:val="20"/>
        </w:rPr>
        <w:t>Pokud zadavatel využije svého práva a zadávací řízení zruší, nevzniká účastníkům zadávacího řízení žádný nárok na úhradu nákladů vyplývajících z účasti v zadávacím řízení ani nárok na náhradu případné škody nebo ušlého zisku.</w:t>
      </w:r>
    </w:p>
    <w:p w14:paraId="229140A9" w14:textId="77777777" w:rsidR="001B6AFB" w:rsidRPr="007464DB" w:rsidRDefault="001B6AFB" w:rsidP="001B6AFB">
      <w:pPr>
        <w:pStyle w:val="Odstavecseseznamem"/>
        <w:numPr>
          <w:ilvl w:val="0"/>
          <w:numId w:val="11"/>
        </w:numPr>
        <w:rPr>
          <w:rFonts w:ascii="Arial" w:hAnsi="Arial" w:cs="Arial"/>
          <w:noProof/>
          <w:sz w:val="20"/>
          <w:szCs w:val="20"/>
        </w:rPr>
      </w:pPr>
      <w:r w:rsidRPr="007464DB">
        <w:rPr>
          <w:rFonts w:ascii="Arial" w:hAnsi="Arial" w:cs="Arial"/>
          <w:noProof/>
          <w:sz w:val="20"/>
          <w:szCs w:val="20"/>
        </w:rPr>
        <w:t>Předložené nabídky se nebudou účastníkům vracet.</w:t>
      </w:r>
    </w:p>
    <w:p w14:paraId="10723C0D" w14:textId="77777777" w:rsidR="00331D16" w:rsidRPr="007464DB" w:rsidRDefault="00331D16" w:rsidP="00331D16">
      <w:pPr>
        <w:pStyle w:val="Odstavecseseznamem"/>
        <w:numPr>
          <w:ilvl w:val="0"/>
          <w:numId w:val="11"/>
        </w:numPr>
        <w:rPr>
          <w:rFonts w:ascii="Arial" w:hAnsi="Arial" w:cs="Arial"/>
          <w:noProof/>
          <w:sz w:val="20"/>
          <w:szCs w:val="20"/>
        </w:rPr>
      </w:pPr>
      <w:r w:rsidRPr="007464DB">
        <w:rPr>
          <w:rFonts w:ascii="Arial" w:hAnsi="Arial" w:cs="Arial"/>
          <w:noProof/>
          <w:sz w:val="20"/>
          <w:szCs w:val="20"/>
        </w:rPr>
        <w:t>Účastník podáním nabídky uděluje zadavateli svůj výslovný souhlas se zveřejněním podmínek jeho nabídky v rozsahu a za podmínek vyplývajících z příslušných právních předpisů (zejména zák. č. 106/1999 Sb., o svobodném přístupu k informacím, ve znění pozdějších předpisů).</w:t>
      </w:r>
    </w:p>
    <w:p w14:paraId="09768B27" w14:textId="77777777" w:rsidR="00331D16" w:rsidRPr="007464DB" w:rsidRDefault="00331D16" w:rsidP="00331D16">
      <w:pPr>
        <w:pStyle w:val="Odstavecseseznamem"/>
        <w:numPr>
          <w:ilvl w:val="0"/>
          <w:numId w:val="11"/>
        </w:numPr>
        <w:rPr>
          <w:rFonts w:ascii="Arial" w:hAnsi="Arial" w:cs="Arial"/>
          <w:noProof/>
          <w:sz w:val="20"/>
          <w:szCs w:val="20"/>
        </w:rPr>
      </w:pPr>
      <w:r w:rsidRPr="007464DB">
        <w:rPr>
          <w:rFonts w:ascii="Arial" w:hAnsi="Arial" w:cs="Arial"/>
          <w:noProof/>
          <w:sz w:val="20"/>
          <w:szCs w:val="20"/>
        </w:rPr>
        <w:t xml:space="preserve">V případě, že dojde ke změně údajů uvedených v nabídce do doby uzavření smlouvy s vybraným dodavatelem, popřípadě s účastníkem, se kterým může být uzavřena smlouva, je příslušný dodavatel/účastník povinen o této změně zadavatele bezodkladně písemně informovat. </w:t>
      </w:r>
    </w:p>
    <w:p w14:paraId="23C51523" w14:textId="77777777" w:rsidR="00331D16" w:rsidRPr="007464DB" w:rsidRDefault="00331D16" w:rsidP="00331D16">
      <w:pPr>
        <w:pStyle w:val="Odstavecseseznamem"/>
        <w:numPr>
          <w:ilvl w:val="0"/>
          <w:numId w:val="11"/>
        </w:numPr>
        <w:rPr>
          <w:rFonts w:ascii="Arial" w:hAnsi="Arial" w:cs="Arial"/>
          <w:noProof/>
          <w:sz w:val="20"/>
          <w:szCs w:val="20"/>
        </w:rPr>
      </w:pPr>
      <w:r w:rsidRPr="007464DB">
        <w:rPr>
          <w:rFonts w:ascii="Arial" w:hAnsi="Arial" w:cs="Arial"/>
          <w:noProof/>
          <w:sz w:val="20"/>
          <w:szCs w:val="20"/>
        </w:rPr>
        <w:t xml:space="preserve">Zadavatel si vyhrazuje právo ověřit informace obsažené v nabídce účastníka i u třetích osob </w:t>
      </w:r>
      <w:r w:rsidRPr="007464DB">
        <w:rPr>
          <w:rFonts w:ascii="Arial" w:hAnsi="Arial" w:cs="Arial"/>
          <w:noProof/>
          <w:sz w:val="20"/>
          <w:szCs w:val="20"/>
        </w:rPr>
        <w:br/>
        <w:t>a účastník je povinen mu v tomto ohledu poskytnout veškerou potřebnou součinnost.</w:t>
      </w:r>
    </w:p>
    <w:p w14:paraId="5AC89B82" w14:textId="7724AC11" w:rsidR="00331D16" w:rsidRPr="0043547F" w:rsidRDefault="00331D16" w:rsidP="00331D16">
      <w:pPr>
        <w:pStyle w:val="Odstavecseseznamem"/>
        <w:numPr>
          <w:ilvl w:val="0"/>
          <w:numId w:val="11"/>
        </w:numPr>
        <w:ind w:left="714" w:hanging="357"/>
        <w:rPr>
          <w:rFonts w:ascii="Arial" w:hAnsi="Arial" w:cs="Arial"/>
          <w:noProof/>
          <w:sz w:val="20"/>
          <w:szCs w:val="20"/>
        </w:rPr>
      </w:pPr>
      <w:r w:rsidRPr="007464DB">
        <w:rPr>
          <w:rFonts w:ascii="Arial" w:hAnsi="Arial" w:cs="Arial"/>
          <w:noProof/>
          <w:sz w:val="20"/>
          <w:szCs w:val="20"/>
        </w:rPr>
        <w:t xml:space="preserve">Zadavatel si vyhrazuje právo dále vymezený okruh informací, které budou účastníkem poskytnuty v průběhu zadávání veřejné zakázky a případně i v průběhu plnění z uzavřené </w:t>
      </w:r>
      <w:r w:rsidRPr="0043547F">
        <w:rPr>
          <w:rFonts w:ascii="Arial" w:hAnsi="Arial" w:cs="Arial"/>
          <w:noProof/>
          <w:sz w:val="20"/>
          <w:szCs w:val="20"/>
        </w:rPr>
        <w:t xml:space="preserve">smlouvy zveřejnit v rámci transparentnosti řízení na internetu, a to včetně informací označených jako důvěrné. Těmito informacemi jsou: identifikační údaje účastníka, IČO účastníka, nabídková cena účastníka, číslo uzavřené smlouvy, název smlouvy. Ukončením zadávacího řízení nezaniká právo na zveřejnění informací. Účastí v řízení o zadání veřejné zakázky bere účastník na vědomí, že zadavatel s výše uvedenými informacemi poskytnutými v průběhu zadávacího řízení bude nakládat výše uvedeným způsobem a vyjadřuje s jejich použitím souhlas. </w:t>
      </w:r>
    </w:p>
    <w:p w14:paraId="54EA0BE6" w14:textId="0E33E6F3" w:rsidR="002F2B4E" w:rsidRPr="0043547F" w:rsidRDefault="002F2B4E" w:rsidP="002F2B4E">
      <w:pPr>
        <w:pStyle w:val="Odstavecseseznamem"/>
        <w:ind w:left="714"/>
        <w:rPr>
          <w:rFonts w:ascii="Arial" w:hAnsi="Arial" w:cs="Arial"/>
          <w:noProof/>
          <w:sz w:val="20"/>
          <w:szCs w:val="20"/>
        </w:rPr>
      </w:pPr>
      <w:bookmarkStart w:id="173" w:name="_Hlk113275117"/>
    </w:p>
    <w:p w14:paraId="58D9D167" w14:textId="5B5489FE" w:rsidR="00246D17" w:rsidRPr="0043547F" w:rsidRDefault="00246D17" w:rsidP="00246D17">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74" w:name="_Hlk113275102"/>
      <w:r w:rsidRPr="0043547F">
        <w:rPr>
          <w:rFonts w:ascii="Arial" w:hAnsi="Arial" w:cs="Arial"/>
        </w:rPr>
        <w:t xml:space="preserve">Technické vybavení </w:t>
      </w:r>
    </w:p>
    <w:p w14:paraId="37434AF0" w14:textId="77777777" w:rsidR="00246D17" w:rsidRPr="0043547F" w:rsidRDefault="00246D17" w:rsidP="00246D17">
      <w:pPr>
        <w:rPr>
          <w:rFonts w:ascii="Arial" w:hAnsi="Arial" w:cs="Arial"/>
          <w:sz w:val="20"/>
          <w:szCs w:val="20"/>
        </w:rPr>
      </w:pPr>
    </w:p>
    <w:p w14:paraId="4C1E0634" w14:textId="5AB01766" w:rsidR="00246D17" w:rsidRPr="0043547F" w:rsidRDefault="00246D17" w:rsidP="00246D17">
      <w:pPr>
        <w:autoSpaceDE w:val="0"/>
        <w:autoSpaceDN w:val="0"/>
        <w:adjustRightInd w:val="0"/>
        <w:spacing w:after="120"/>
        <w:rPr>
          <w:rFonts w:ascii="Arial" w:hAnsi="Arial" w:cs="Arial"/>
          <w:noProof/>
          <w:sz w:val="20"/>
          <w:szCs w:val="20"/>
        </w:rPr>
      </w:pPr>
      <w:r w:rsidRPr="0043547F">
        <w:rPr>
          <w:rFonts w:ascii="Arial" w:hAnsi="Arial" w:cs="Arial"/>
          <w:noProof/>
          <w:sz w:val="20"/>
          <w:szCs w:val="20"/>
        </w:rPr>
        <w:t>Zadavatel dále požaduje, aby vybraný dodavatel v průběhu plnění této veřejné zakázky disponoval technickým vybavení v min. rozsahu:</w:t>
      </w:r>
    </w:p>
    <w:p w14:paraId="36E0D521"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alespoň jedna sada zatahovacích strojů pro tažení vodičů (zatahovač, brzda), min. jeden zatahovací stroj musí být se zapisovačem + 2 ks držáky bubnů pro odvíjení (navíjení) řiditelné (bržděné)</w:t>
      </w:r>
    </w:p>
    <w:p w14:paraId="6A5D1D77"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alespoň 1 vozidlo do 3,5t s deklarovanou schopností jízdy mimo zpevněné komunikace</w:t>
      </w:r>
    </w:p>
    <w:p w14:paraId="11404D34"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alespoň 1 nákladní automobil nad 3,5t se schopností jízdy mimo zpevněné komunikace</w:t>
      </w:r>
    </w:p>
    <w:p w14:paraId="6ADE77BD"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minimálně vlastnit 50 ks koleček pro tažení vodičů</w:t>
      </w:r>
    </w:p>
    <w:p w14:paraId="73A4822C"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 xml:space="preserve">montážní žebříček v počtu min. 2 ks </w:t>
      </w:r>
    </w:p>
    <w:p w14:paraId="0922BD36"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alespoň 1 bagr pro výkopové práce</w:t>
      </w:r>
    </w:p>
    <w:p w14:paraId="14C17166" w14:textId="77777777" w:rsidR="00246D17" w:rsidRPr="0043547F" w:rsidRDefault="00246D17" w:rsidP="00246D17">
      <w:pPr>
        <w:pStyle w:val="Odstavecseseznamem"/>
        <w:numPr>
          <w:ilvl w:val="0"/>
          <w:numId w:val="41"/>
        </w:numPr>
        <w:rPr>
          <w:rFonts w:ascii="Arial" w:hAnsi="Arial" w:cs="Arial"/>
          <w:noProof/>
          <w:sz w:val="20"/>
          <w:szCs w:val="20"/>
        </w:rPr>
      </w:pPr>
      <w:r w:rsidRPr="0043547F">
        <w:rPr>
          <w:rFonts w:ascii="Arial" w:hAnsi="Arial" w:cs="Arial"/>
          <w:noProof/>
          <w:sz w:val="20"/>
          <w:szCs w:val="20"/>
        </w:rPr>
        <w:t>minimálně 100 m2 bednění + 2ks ponorný vibrátor</w:t>
      </w:r>
    </w:p>
    <w:p w14:paraId="5C28130C" w14:textId="77777777" w:rsidR="00246D17" w:rsidRPr="0043547F" w:rsidRDefault="00246D17" w:rsidP="00246D17">
      <w:pPr>
        <w:ind w:left="1413" w:hanging="705"/>
        <w:rPr>
          <w:rFonts w:ascii="Arial" w:hAnsi="Arial" w:cs="Arial"/>
          <w:noProof/>
          <w:sz w:val="20"/>
          <w:szCs w:val="20"/>
        </w:rPr>
      </w:pPr>
    </w:p>
    <w:p w14:paraId="086F87A8" w14:textId="09EF89D0" w:rsidR="00246D17" w:rsidRPr="0043547F" w:rsidRDefault="00D72A89" w:rsidP="00246D17">
      <w:pPr>
        <w:ind w:left="284"/>
        <w:rPr>
          <w:rFonts w:ascii="Arial" w:hAnsi="Arial" w:cs="Arial"/>
          <w:noProof/>
          <w:sz w:val="20"/>
          <w:szCs w:val="20"/>
        </w:rPr>
      </w:pPr>
      <w:r w:rsidRPr="0043547F">
        <w:rPr>
          <w:rFonts w:ascii="Arial" w:hAnsi="Arial" w:cs="Arial"/>
          <w:noProof/>
          <w:sz w:val="20"/>
          <w:szCs w:val="20"/>
        </w:rPr>
        <w:t>a dále</w:t>
      </w:r>
      <w:r w:rsidR="00246D17" w:rsidRPr="0043547F">
        <w:rPr>
          <w:rFonts w:ascii="Arial" w:hAnsi="Arial" w:cs="Arial"/>
          <w:noProof/>
          <w:sz w:val="20"/>
          <w:szCs w:val="20"/>
        </w:rPr>
        <w:t>, že disponuj</w:t>
      </w:r>
      <w:r w:rsidRPr="0043547F">
        <w:rPr>
          <w:rFonts w:ascii="Arial" w:hAnsi="Arial" w:cs="Arial"/>
          <w:noProof/>
          <w:sz w:val="20"/>
          <w:szCs w:val="20"/>
        </w:rPr>
        <w:t>e</w:t>
      </w:r>
      <w:r w:rsidR="00246D17" w:rsidRPr="0043547F">
        <w:rPr>
          <w:rFonts w:ascii="Arial" w:hAnsi="Arial" w:cs="Arial"/>
          <w:noProof/>
          <w:sz w:val="20"/>
          <w:szCs w:val="20"/>
        </w:rPr>
        <w:t xml:space="preserve"> dílenskými prostředky, příslušným nářadím k provádění sjednaných činností a postupů, přičemž tyto budou po celou dobu </w:t>
      </w:r>
      <w:r w:rsidRPr="0043547F">
        <w:rPr>
          <w:rFonts w:ascii="Arial" w:hAnsi="Arial" w:cs="Arial"/>
          <w:noProof/>
          <w:sz w:val="20"/>
          <w:szCs w:val="20"/>
        </w:rPr>
        <w:t>plnění veřejné zakázky</w:t>
      </w:r>
      <w:r w:rsidR="00246D17" w:rsidRPr="0043547F">
        <w:rPr>
          <w:rFonts w:ascii="Arial" w:hAnsi="Arial" w:cs="Arial"/>
          <w:noProof/>
          <w:sz w:val="20"/>
          <w:szCs w:val="20"/>
        </w:rPr>
        <w:t xml:space="preserve"> vhodné pro práci, při které budou používány, a to včetně předepsaných kontrol, zkoušek, revizí a údržby.</w:t>
      </w:r>
    </w:p>
    <w:p w14:paraId="20B7B473" w14:textId="42925F64" w:rsidR="00D72A89" w:rsidRPr="0043547F" w:rsidRDefault="00D72A89" w:rsidP="00246D17">
      <w:pPr>
        <w:ind w:left="284"/>
        <w:rPr>
          <w:rFonts w:ascii="Arial" w:hAnsi="Arial" w:cs="Arial"/>
          <w:noProof/>
          <w:sz w:val="20"/>
          <w:szCs w:val="20"/>
        </w:rPr>
      </w:pPr>
    </w:p>
    <w:bookmarkEnd w:id="173"/>
    <w:bookmarkEnd w:id="174"/>
    <w:p w14:paraId="429E387E" w14:textId="588771D7" w:rsidR="00620F0F" w:rsidRPr="0043547F" w:rsidRDefault="00620F0F" w:rsidP="00620F0F">
      <w:pPr>
        <w:ind w:left="284"/>
        <w:rPr>
          <w:rFonts w:ascii="Arial" w:hAnsi="Arial" w:cs="Arial"/>
          <w:noProof/>
          <w:sz w:val="20"/>
          <w:szCs w:val="20"/>
        </w:rPr>
      </w:pPr>
      <w:r w:rsidRPr="0043547F">
        <w:rPr>
          <w:rFonts w:ascii="Arial" w:hAnsi="Arial" w:cs="Arial"/>
          <w:noProof/>
          <w:sz w:val="20"/>
          <w:szCs w:val="20"/>
        </w:rPr>
        <w:t xml:space="preserve">Vybraný dodavatel pro tento účel využije a vyplní Přílohu č. </w:t>
      </w:r>
      <w:r w:rsidR="0043547F">
        <w:rPr>
          <w:rFonts w:ascii="Arial" w:hAnsi="Arial" w:cs="Arial"/>
          <w:noProof/>
          <w:sz w:val="20"/>
          <w:szCs w:val="20"/>
        </w:rPr>
        <w:t>5</w:t>
      </w:r>
      <w:r w:rsidRPr="0043547F">
        <w:rPr>
          <w:rFonts w:ascii="Arial" w:hAnsi="Arial" w:cs="Arial"/>
          <w:noProof/>
          <w:sz w:val="20"/>
          <w:szCs w:val="20"/>
        </w:rPr>
        <w:t>, která je nedílnou součástí smlouvy o dílo.</w:t>
      </w:r>
    </w:p>
    <w:p w14:paraId="782FB258" w14:textId="77777777" w:rsidR="00246D17" w:rsidRPr="0043547F" w:rsidRDefault="00246D17" w:rsidP="002F2B4E">
      <w:pPr>
        <w:pStyle w:val="Odstavecseseznamem"/>
        <w:ind w:left="714"/>
        <w:rPr>
          <w:rFonts w:ascii="Arial" w:hAnsi="Arial" w:cs="Arial"/>
          <w:noProof/>
          <w:sz w:val="20"/>
          <w:szCs w:val="20"/>
        </w:rPr>
      </w:pPr>
    </w:p>
    <w:p w14:paraId="5D02A21E"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75" w:name="_Toc63781512"/>
      <w:bookmarkStart w:id="176" w:name="_Toc109640597"/>
      <w:bookmarkStart w:id="177" w:name="_Hlk57151713"/>
      <w:r w:rsidRPr="0043547F">
        <w:rPr>
          <w:rFonts w:ascii="Arial" w:hAnsi="Arial" w:cs="Arial"/>
        </w:rPr>
        <w:t>Posuzování případné ne</w:t>
      </w:r>
      <w:r w:rsidRPr="000C00CB">
        <w:rPr>
          <w:rFonts w:ascii="Arial" w:hAnsi="Arial" w:cs="Arial"/>
        </w:rPr>
        <w:t>způsobilosti účastníka</w:t>
      </w:r>
      <w:bookmarkEnd w:id="175"/>
      <w:bookmarkEnd w:id="176"/>
    </w:p>
    <w:p w14:paraId="49123536" w14:textId="77777777" w:rsidR="00331D16" w:rsidRPr="000C00CB" w:rsidRDefault="00331D16" w:rsidP="00331D16">
      <w:pPr>
        <w:rPr>
          <w:rFonts w:ascii="Arial" w:hAnsi="Arial" w:cs="Arial"/>
          <w:noProof/>
        </w:rPr>
      </w:pPr>
    </w:p>
    <w:p w14:paraId="5A902A10" w14:textId="77777777" w:rsidR="00331D16" w:rsidRPr="007464DB" w:rsidRDefault="00331D16" w:rsidP="00331D16">
      <w:pPr>
        <w:pStyle w:val="Odstavecseseznamem"/>
        <w:numPr>
          <w:ilvl w:val="1"/>
          <w:numId w:val="15"/>
        </w:numPr>
        <w:ind w:left="709" w:hanging="709"/>
        <w:rPr>
          <w:rFonts w:ascii="Arial" w:hAnsi="Arial" w:cs="Arial"/>
          <w:noProof/>
          <w:sz w:val="20"/>
          <w:szCs w:val="20"/>
        </w:rPr>
      </w:pPr>
      <w:r w:rsidRPr="007464DB">
        <w:rPr>
          <w:rFonts w:ascii="Arial" w:hAnsi="Arial" w:cs="Arial"/>
          <w:noProof/>
          <w:sz w:val="20"/>
          <w:szCs w:val="20"/>
        </w:rPr>
        <w:t xml:space="preserve">Zadavatel upozorňuje, že kdykoli v průběhu zadávacího řízení, nejpozději ve fázi před popisem smlouvy s vybraným dodavatelem, může vyloučit kteréhokoliv účastníka pro nezpůsobilost, pokud zjistí, že tento se dopustil v posledních 3 letech před zahájením zadávacího řízení, nebo po zahájení zadávacího řízení závažného profesního pochybení, které zpochybňuje jeho </w:t>
      </w:r>
      <w:r w:rsidRPr="007464DB">
        <w:rPr>
          <w:rFonts w:ascii="Arial" w:hAnsi="Arial" w:cs="Arial"/>
          <w:noProof/>
          <w:sz w:val="20"/>
          <w:szCs w:val="20"/>
        </w:rPr>
        <w:lastRenderedPageBreak/>
        <w:t>důvěryhodnost, včetně pochybení, za která byl disciplinárně potrestán nebo mu bylo uloženo kárné opatření podle jiných právních předpisů, a to v souladu s § 48 odst. 5 písm. f) ZZVZ.</w:t>
      </w:r>
    </w:p>
    <w:p w14:paraId="67AA92A8" w14:textId="32ED0B03" w:rsidR="00331D16" w:rsidRDefault="00331D16" w:rsidP="00331D16">
      <w:pPr>
        <w:pStyle w:val="Odstavecseseznamem"/>
        <w:numPr>
          <w:ilvl w:val="1"/>
          <w:numId w:val="15"/>
        </w:numPr>
        <w:ind w:left="709" w:hanging="709"/>
        <w:rPr>
          <w:rFonts w:ascii="Arial" w:hAnsi="Arial" w:cs="Arial"/>
          <w:noProof/>
          <w:sz w:val="20"/>
          <w:szCs w:val="20"/>
        </w:rPr>
      </w:pPr>
      <w:r w:rsidRPr="007464DB">
        <w:rPr>
          <w:rFonts w:ascii="Arial" w:hAnsi="Arial" w:cs="Arial"/>
          <w:noProof/>
          <w:sz w:val="20"/>
          <w:szCs w:val="20"/>
        </w:rPr>
        <w:t xml:space="preserve">V této souvislosti zadavatel upozorňuje, že je připraven si od účastníků v kterékoli fázi zadávacího řízení, vyžadovat doklady a informace potřebné k posouzení jejich případné nezpůsobilosti ve výše uvedeném smyslu. Možné závažné profesní pochybení je zadavatel připraven posuzovat a zkoumat zejména v souvislosti s tím, pokud by vůči účastníkovi nebo vůči členovi jeho statutárního nebo jiného orgánu nebo vůči bývalému členovi takového orgánu, který v něm působil v posledních 3 letech před zahájením zadávacího řízení, (společně dále jen „podezřelý“) bylo vedeno trestní řízení, v rámci kterého je podezřelý obviněn či obžalován, že spáchal trestný čin v souvislosti s jakoukoli veřejnou zakázkou či jiným poptávkovým řízením realizovaným pro zadavatele některý trestný čin podle § 216, § 256, § 257, § 331, § 332 nebo § 333 trestního zákoníku. Zadavatel si tedy vyhrazuje právo posoudit ve smyslu § 48 odst. 5 písm. f) ZZVZ zejména okolnosti, které k zahájení trestního řízení vedly a vyhrazuje si právo posoudit takové jednání podezřelého s přihlédnutím k jeho konkrétním okolnostem jako situaci, kdy se dodavatel dopustil závažného profesního pochybení, které zpochybňuje jeho důvěryhodnost. Současně však zadavatel výslovně upozorňuje, že prosté zahájení trestního řízení, v rámci kterého je podezřelý obviněn či obžalován ve smyslu výše, nebude bez dalšího považováno za závažné profesní pochybení, a tedy za důvod pro vyloučení účastníka, ale zadavatel bude vždy přihlížet </w:t>
      </w:r>
      <w:bookmarkStart w:id="178" w:name="_Hlk50370135"/>
      <w:r w:rsidRPr="007464DB">
        <w:rPr>
          <w:rFonts w:ascii="Arial" w:hAnsi="Arial" w:cs="Arial"/>
          <w:noProof/>
          <w:sz w:val="20"/>
          <w:szCs w:val="20"/>
        </w:rPr>
        <w:t>ke konkrétním skutkovým okolnostem a rovněž k dokladům a důkazům, které se mu v této souvislosti podaří shromáždit, aby případné rozhodnutí o vyloučení účastníka bylo plně přezkoumatelné, transparentní a obecně v souladu se základními zásadami zadávacího řízení ve smyslu § 6 odst. 1 a 2 ZZVZ. Zadavatel rovněž výslovně konstatuje, že i jednání, které nenaplňuje všechny znaky trestného činu, může naplňovat znaky závažného profesního pochybení, a naopak</w:t>
      </w:r>
      <w:bookmarkEnd w:id="178"/>
      <w:r w:rsidRPr="007464DB">
        <w:rPr>
          <w:rFonts w:ascii="Arial" w:hAnsi="Arial" w:cs="Arial"/>
          <w:noProof/>
          <w:sz w:val="20"/>
          <w:szCs w:val="20"/>
        </w:rPr>
        <w:t>.</w:t>
      </w:r>
    </w:p>
    <w:p w14:paraId="58702A2C" w14:textId="77777777" w:rsidR="001B6AFB" w:rsidRDefault="001B6AFB" w:rsidP="001B6AFB">
      <w:pPr>
        <w:pStyle w:val="Odstavecseseznamem"/>
        <w:numPr>
          <w:ilvl w:val="1"/>
          <w:numId w:val="15"/>
        </w:numPr>
        <w:ind w:left="709" w:hanging="709"/>
        <w:rPr>
          <w:rFonts w:ascii="Arial" w:hAnsi="Arial" w:cs="Arial"/>
          <w:noProof/>
          <w:sz w:val="20"/>
          <w:szCs w:val="20"/>
        </w:rPr>
      </w:pPr>
      <w:r>
        <w:rPr>
          <w:rFonts w:ascii="Arial" w:hAnsi="Arial" w:cs="Arial"/>
          <w:noProof/>
          <w:sz w:val="20"/>
          <w:szCs w:val="20"/>
        </w:rPr>
        <w:t>Zadavatel může vyloučit účastníka zadávacího řízení, který je akciovou společností nebo má právní formu obdobnou akciové společnosti a nemá vydány výlučně zaknihované akcie.</w:t>
      </w:r>
    </w:p>
    <w:p w14:paraId="620EBCE3" w14:textId="77777777" w:rsidR="001B6AFB" w:rsidRPr="00FA2F1B" w:rsidRDefault="001B6AFB" w:rsidP="001B6AFB">
      <w:pPr>
        <w:pStyle w:val="Odstavecseseznamem"/>
        <w:numPr>
          <w:ilvl w:val="1"/>
          <w:numId w:val="15"/>
        </w:numPr>
        <w:ind w:left="709" w:hanging="709"/>
        <w:rPr>
          <w:rFonts w:ascii="Arial" w:hAnsi="Arial" w:cs="Arial"/>
          <w:noProof/>
          <w:sz w:val="20"/>
          <w:szCs w:val="20"/>
        </w:rPr>
      </w:pPr>
      <w:r w:rsidRPr="00555F25">
        <w:rPr>
          <w:rFonts w:ascii="Arial" w:hAnsi="Arial" w:cs="Arial"/>
          <w:noProof/>
          <w:sz w:val="20"/>
          <w:szCs w:val="20"/>
        </w:rPr>
        <w:t>Zadavatel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w:t>
      </w:r>
    </w:p>
    <w:p w14:paraId="6A7147AC" w14:textId="77777777" w:rsidR="001B6AFB" w:rsidRPr="00FA2F1B" w:rsidRDefault="001B6AFB" w:rsidP="001B6AFB">
      <w:pPr>
        <w:pStyle w:val="Odstavecseseznamem"/>
        <w:numPr>
          <w:ilvl w:val="1"/>
          <w:numId w:val="15"/>
        </w:numPr>
        <w:ind w:left="709" w:hanging="709"/>
        <w:rPr>
          <w:rFonts w:ascii="Arial" w:hAnsi="Arial" w:cs="Arial"/>
          <w:noProof/>
          <w:sz w:val="20"/>
          <w:szCs w:val="20"/>
        </w:rPr>
      </w:pPr>
      <w:r w:rsidRPr="00555F25">
        <w:rPr>
          <w:rFonts w:ascii="Arial" w:hAnsi="Arial" w:cs="Arial"/>
          <w:noProof/>
          <w:sz w:val="20"/>
          <w:szCs w:val="2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16D79151" w14:textId="77777777" w:rsidR="001B6AFB" w:rsidRPr="007464DB" w:rsidRDefault="001B6AFB" w:rsidP="001B6AFB">
      <w:pPr>
        <w:pStyle w:val="Odstavecseseznamem"/>
        <w:numPr>
          <w:ilvl w:val="1"/>
          <w:numId w:val="15"/>
        </w:numPr>
        <w:ind w:left="709" w:hanging="709"/>
        <w:rPr>
          <w:rFonts w:ascii="Arial" w:hAnsi="Arial" w:cs="Arial"/>
          <w:noProof/>
          <w:sz w:val="20"/>
          <w:szCs w:val="20"/>
        </w:rPr>
      </w:pPr>
      <w:r w:rsidRPr="00555F25">
        <w:rPr>
          <w:rFonts w:ascii="Arial" w:hAnsi="Arial" w:cs="Arial"/>
          <w:noProof/>
          <w:sz w:val="20"/>
          <w:szCs w:val="20"/>
        </w:rPr>
        <w:t>Každý dodavatel ponese veškeré náklady související se svou nabídkou v užším řízení s elektronickou aukcí a zadavatel nebude vázán jakoukoliv odpovědností za tyto náklady bez ohledu na průběh nebo výsledek užšího řízení s elektronickou aukcí.</w:t>
      </w:r>
    </w:p>
    <w:bookmarkEnd w:id="177"/>
    <w:p w14:paraId="68E87A52" w14:textId="4F79EF53" w:rsidR="00555F25" w:rsidRPr="007464DB" w:rsidRDefault="00555F25" w:rsidP="00331D16">
      <w:pPr>
        <w:ind w:left="708"/>
        <w:rPr>
          <w:rFonts w:ascii="Arial" w:hAnsi="Arial" w:cs="Arial"/>
          <w:noProof/>
          <w:sz w:val="20"/>
          <w:szCs w:val="20"/>
        </w:rPr>
      </w:pPr>
    </w:p>
    <w:p w14:paraId="52606473" w14:textId="77777777" w:rsidR="00331D16" w:rsidRPr="000C00CB" w:rsidRDefault="00331D16" w:rsidP="00331D16">
      <w:pPr>
        <w:pStyle w:val="NadpisVZ"/>
        <w:numPr>
          <w:ilvl w:val="0"/>
          <w:numId w:val="15"/>
        </w:numPr>
        <w:pBdr>
          <w:top w:val="single" w:sz="4" w:space="0" w:color="auto"/>
          <w:left w:val="single" w:sz="4" w:space="4" w:color="auto"/>
          <w:bottom w:val="single" w:sz="4" w:space="1" w:color="auto"/>
          <w:right w:val="single" w:sz="4" w:space="4" w:color="auto"/>
        </w:pBdr>
        <w:ind w:left="0" w:firstLine="0"/>
        <w:rPr>
          <w:rFonts w:ascii="Arial" w:hAnsi="Arial" w:cs="Arial"/>
        </w:rPr>
      </w:pPr>
      <w:bookmarkStart w:id="179" w:name="_Toc11151429"/>
      <w:bookmarkStart w:id="180" w:name="_Toc63781514"/>
      <w:bookmarkStart w:id="181" w:name="_Toc109640598"/>
      <w:bookmarkEnd w:id="147"/>
      <w:r w:rsidRPr="000C00CB">
        <w:rPr>
          <w:rFonts w:ascii="Arial" w:hAnsi="Arial" w:cs="Arial"/>
          <w:noProof/>
        </w:rPr>
        <w:t>Vyhrazené</w:t>
      </w:r>
      <w:r w:rsidRPr="000C00CB">
        <w:rPr>
          <w:rFonts w:ascii="Arial" w:hAnsi="Arial" w:cs="Arial"/>
        </w:rPr>
        <w:t xml:space="preserve"> změny závazku podle § 100 odst. 2 ZZVZ</w:t>
      </w:r>
      <w:bookmarkEnd w:id="179"/>
      <w:bookmarkEnd w:id="180"/>
      <w:bookmarkEnd w:id="181"/>
      <w:r w:rsidRPr="000C00CB">
        <w:rPr>
          <w:rFonts w:ascii="Arial" w:hAnsi="Arial" w:cs="Arial"/>
        </w:rPr>
        <w:t xml:space="preserve"> </w:t>
      </w:r>
    </w:p>
    <w:p w14:paraId="56FA6B57" w14:textId="77777777" w:rsidR="00331D16" w:rsidRPr="000C00CB" w:rsidRDefault="00331D16" w:rsidP="00331D16">
      <w:pPr>
        <w:pStyle w:val="Odstavecseseznamem"/>
        <w:ind w:left="0"/>
        <w:rPr>
          <w:rFonts w:ascii="Arial" w:hAnsi="Arial" w:cs="Arial"/>
        </w:rPr>
      </w:pPr>
    </w:p>
    <w:p w14:paraId="5FF4C118" w14:textId="57DFF518" w:rsidR="00331D16" w:rsidRDefault="00331D16" w:rsidP="00331D16">
      <w:pPr>
        <w:pStyle w:val="Odstavecseseznamem"/>
        <w:numPr>
          <w:ilvl w:val="1"/>
          <w:numId w:val="15"/>
        </w:numPr>
        <w:ind w:left="709" w:hanging="709"/>
        <w:rPr>
          <w:rFonts w:ascii="Arial" w:hAnsi="Arial" w:cs="Arial"/>
          <w:iCs/>
          <w:sz w:val="20"/>
          <w:szCs w:val="20"/>
        </w:rPr>
      </w:pPr>
      <w:bookmarkStart w:id="182" w:name="_Hlk109645359"/>
      <w:r w:rsidRPr="007464DB">
        <w:rPr>
          <w:rFonts w:ascii="Arial" w:hAnsi="Arial" w:cs="Arial"/>
          <w:iCs/>
          <w:sz w:val="20"/>
          <w:szCs w:val="20"/>
        </w:rPr>
        <w:t>V případě, že Objednatel odstoupí od smlouvy, vyhrazuje si Objednatel v souladu s ust. § 100 odst. 2 zákona o zadávání veřejných zakázek („dále jen ZZVZ“) ve spojení s ust. § 222 odst. 10 písm. a) ZZVZ možnost použití oprávnění uvedeného</w:t>
      </w:r>
      <w:r>
        <w:rPr>
          <w:rFonts w:ascii="Arial" w:hAnsi="Arial" w:cs="Arial"/>
          <w:iCs/>
          <w:sz w:val="20"/>
          <w:szCs w:val="20"/>
        </w:rPr>
        <w:t xml:space="preserve"> </w:t>
      </w:r>
      <w:r w:rsidRPr="007464DB">
        <w:rPr>
          <w:rFonts w:ascii="Arial" w:hAnsi="Arial" w:cs="Arial"/>
          <w:iCs/>
          <w:sz w:val="20"/>
          <w:szCs w:val="20"/>
        </w:rPr>
        <w:t>v Zadávací dokumentaci,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w:t>
      </w:r>
      <w:r w:rsidR="005B1A19">
        <w:rPr>
          <w:rFonts w:ascii="Arial" w:hAnsi="Arial" w:cs="Arial"/>
          <w:iCs/>
          <w:sz w:val="20"/>
          <w:szCs w:val="20"/>
        </w:rPr>
        <w:t> </w:t>
      </w:r>
      <w:r w:rsidRPr="007464DB">
        <w:rPr>
          <w:rFonts w:ascii="Arial" w:hAnsi="Arial" w:cs="Arial"/>
          <w:iCs/>
          <w:sz w:val="20"/>
          <w:szCs w:val="20"/>
        </w:rPr>
        <w:t>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w:t>
      </w:r>
      <w:r>
        <w:rPr>
          <w:rFonts w:ascii="Arial" w:hAnsi="Arial" w:cs="Arial"/>
          <w:iCs/>
          <w:sz w:val="20"/>
          <w:szCs w:val="20"/>
        </w:rPr>
        <w:t xml:space="preserve"> </w:t>
      </w:r>
      <w:r w:rsidRPr="007464DB">
        <w:rPr>
          <w:rFonts w:ascii="Arial" w:hAnsi="Arial" w:cs="Arial"/>
          <w:iCs/>
          <w:sz w:val="20"/>
          <w:szCs w:val="20"/>
        </w:rPr>
        <w:t>v hodnocení nabídek v rámci tohoto zadávacího řízení umístil jako poslední v pořadí. Nová smlouva s takto osloveným Zhotovitelem pak bude uzavřena za podmínek, které tento Zhotovitel nabídnul v původním zadávacím řízení.</w:t>
      </w:r>
    </w:p>
    <w:p w14:paraId="131864AC" w14:textId="7CDA2D1D" w:rsidR="00555F25" w:rsidRDefault="00555F25" w:rsidP="00555F25">
      <w:pPr>
        <w:pStyle w:val="Odstavecseseznamem"/>
        <w:ind w:left="709"/>
        <w:rPr>
          <w:rFonts w:ascii="Arial" w:hAnsi="Arial" w:cs="Arial"/>
          <w:iCs/>
          <w:sz w:val="20"/>
          <w:szCs w:val="20"/>
        </w:rPr>
      </w:pPr>
      <w:r>
        <w:rPr>
          <w:rFonts w:ascii="Arial" w:hAnsi="Arial" w:cs="Arial"/>
          <w:iCs/>
          <w:sz w:val="20"/>
          <w:szCs w:val="20"/>
        </w:rPr>
        <w:t xml:space="preserve">Zadavatel </w:t>
      </w:r>
      <w:r w:rsidR="000D73AF">
        <w:rPr>
          <w:rFonts w:ascii="Arial" w:hAnsi="Arial" w:cs="Arial"/>
          <w:iCs/>
          <w:sz w:val="20"/>
          <w:szCs w:val="20"/>
        </w:rPr>
        <w:t xml:space="preserve">v tomto případě </w:t>
      </w:r>
      <w:r w:rsidR="004C61D3">
        <w:rPr>
          <w:rFonts w:ascii="Arial" w:hAnsi="Arial" w:cs="Arial"/>
          <w:iCs/>
          <w:sz w:val="20"/>
          <w:szCs w:val="20"/>
        </w:rPr>
        <w:t>nebude opakovat</w:t>
      </w:r>
      <w:r>
        <w:rPr>
          <w:rFonts w:ascii="Arial" w:hAnsi="Arial" w:cs="Arial"/>
          <w:iCs/>
          <w:sz w:val="20"/>
          <w:szCs w:val="20"/>
        </w:rPr>
        <w:t xml:space="preserve"> elektronick</w:t>
      </w:r>
      <w:r w:rsidR="004C61D3">
        <w:rPr>
          <w:rFonts w:ascii="Arial" w:hAnsi="Arial" w:cs="Arial"/>
          <w:iCs/>
          <w:sz w:val="20"/>
          <w:szCs w:val="20"/>
        </w:rPr>
        <w:t>ou</w:t>
      </w:r>
      <w:r>
        <w:rPr>
          <w:rFonts w:ascii="Arial" w:hAnsi="Arial" w:cs="Arial"/>
          <w:iCs/>
          <w:sz w:val="20"/>
          <w:szCs w:val="20"/>
        </w:rPr>
        <w:t xml:space="preserve"> aukc</w:t>
      </w:r>
      <w:r w:rsidR="004C61D3">
        <w:rPr>
          <w:rFonts w:ascii="Arial" w:hAnsi="Arial" w:cs="Arial"/>
          <w:iCs/>
          <w:sz w:val="20"/>
          <w:szCs w:val="20"/>
        </w:rPr>
        <w:t>i</w:t>
      </w:r>
      <w:r>
        <w:rPr>
          <w:rFonts w:ascii="Arial" w:hAnsi="Arial" w:cs="Arial"/>
          <w:iCs/>
          <w:sz w:val="20"/>
          <w:szCs w:val="20"/>
        </w:rPr>
        <w:t>.</w:t>
      </w:r>
    </w:p>
    <w:p w14:paraId="5901A3F3" w14:textId="504520DF" w:rsidR="005A44C4" w:rsidRDefault="005A44C4" w:rsidP="00555F25">
      <w:pPr>
        <w:pStyle w:val="Odstavecseseznamem"/>
        <w:ind w:left="709"/>
        <w:rPr>
          <w:rFonts w:ascii="Arial" w:hAnsi="Arial" w:cs="Arial"/>
          <w:iCs/>
          <w:sz w:val="20"/>
          <w:szCs w:val="20"/>
        </w:rPr>
      </w:pPr>
    </w:p>
    <w:p w14:paraId="6ED689FA" w14:textId="77777777" w:rsidR="00FD273B" w:rsidRPr="002339F0" w:rsidRDefault="00FD273B" w:rsidP="00FD273B">
      <w:pPr>
        <w:pStyle w:val="Odstavecseseznamem"/>
        <w:numPr>
          <w:ilvl w:val="1"/>
          <w:numId w:val="15"/>
        </w:numPr>
        <w:ind w:left="709" w:hanging="709"/>
        <w:rPr>
          <w:rFonts w:ascii="Arial" w:hAnsi="Arial" w:cs="Arial"/>
          <w:iCs/>
          <w:sz w:val="20"/>
          <w:szCs w:val="20"/>
        </w:rPr>
      </w:pPr>
      <w:bookmarkStart w:id="183" w:name="_Toc1037521"/>
      <w:bookmarkStart w:id="184" w:name="_Toc11151430"/>
      <w:bookmarkStart w:id="185" w:name="_Toc63781515"/>
      <w:r w:rsidRPr="002339F0">
        <w:rPr>
          <w:rFonts w:ascii="Arial" w:hAnsi="Arial" w:cs="Arial"/>
          <w:iCs/>
          <w:sz w:val="20"/>
          <w:szCs w:val="20"/>
        </w:rPr>
        <w:t xml:space="preserve">Objednatel si tímto vyhrazuje v souladu s ust. § 100 odst. 1 ZZVZ ve spojení s ust. § 222 odst. 2 ZZVZ možnost použití oprávnění uvedeného v Zadávací dokumentaci, které přímo souvisí s </w:t>
      </w:r>
      <w:r w:rsidRPr="002339F0">
        <w:rPr>
          <w:rFonts w:ascii="Arial" w:hAnsi="Arial" w:cs="Arial"/>
          <w:iCs/>
          <w:sz w:val="20"/>
          <w:szCs w:val="20"/>
        </w:rPr>
        <w:lastRenderedPageBreak/>
        <w:t>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zhotovitele)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z výše uvedených důvodů dojít k prodloužení provedení Díla a úpravě harmonogramu, bez nutnosti vyhotovení Dodatku ke smlouvě o dílo ve formě samostatného dokumentu.</w:t>
      </w:r>
    </w:p>
    <w:p w14:paraId="67D8ACA2" w14:textId="77777777" w:rsidR="00FD273B" w:rsidRPr="0031591D" w:rsidRDefault="00FD273B" w:rsidP="00FD273B">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86" w:name="_Toc109640599"/>
      <w:bookmarkEnd w:id="182"/>
      <w:r w:rsidRPr="0031591D">
        <w:rPr>
          <w:rFonts w:ascii="Arial" w:hAnsi="Arial" w:cs="Arial"/>
        </w:rPr>
        <w:t>Čestné prohlášení dodavatele o neexistenci zákazu zadání veřejné zakázky</w:t>
      </w:r>
      <w:bookmarkEnd w:id="186"/>
    </w:p>
    <w:p w14:paraId="7E63A83A"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ab/>
      </w:r>
    </w:p>
    <w:p w14:paraId="5039B00E"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Dne 8. 4. 2022 Rada EU Nařízením Rady (EU) č. 2022/576 (dále jen „Nařízení“) rozšířila a zpřísnila ekonomické sankce vůči Rusku s účinností od 9. 4. 2022, když ve vztahu k veřejným zakázkám toto Nařízení vkládá do Nařízení (EU) č. 833/2014 o omezujících opatřeních vzhledem k činnostem Ruska destabilizujícím situaci na Ukrajině Článek 5k, kterým EU zakazuje zadat nebo dále plnit jakoukoliv veřejnou zakázku nebo koncesní smlouvu spadající do působnosti konkrétně specifikovaných směrnic Evropského parlamentu a Rady vymezených v Nařízení</w:t>
      </w:r>
    </w:p>
    <w:p w14:paraId="5023F402"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a) jakémukoli ruskému státnímu příslušníkovi, fyzické či právnické osobě nebo subjektu či orgánu se sídlem v Rusku,</w:t>
      </w:r>
    </w:p>
    <w:p w14:paraId="0E54D249"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b) právnické osobě, subjektu nebo orgánu, které jsou z více než 50 % přímo či nepřímo vlastněny některým ze subjektů uvedených v písmeni a) tohoto odstavce, nebo</w:t>
      </w:r>
    </w:p>
    <w:p w14:paraId="67140106"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 xml:space="preserve">c) fyzické nebo právnické osobě, subjektu nebo orgánu, které jednají jménem nebo na pokyn některého ze subjektů uvedených v písmeni a) nebo b) tohoto odstavce, </w:t>
      </w:r>
    </w:p>
    <w:p w14:paraId="05784077"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včetně subdodavatelů, dodavatelů nebo subjektů, jejichž způsobilost je využívána ve smyslu směrnic 2014/23/EU, 2014/24/EU, 2014/25/EU, 2009/81/ES, pokud představují více než 10 % hodnoty zakázky, nebo společně s nimi.</w:t>
      </w:r>
    </w:p>
    <w:p w14:paraId="714DBD50"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S ohledem na předmětné Nařízení a povinnosti z něj vyplývající zadavatel není oprávněn uzavřít smlouvu s dodavatelem, na kterého zákaz dle Nařízení dopadá.</w:t>
      </w:r>
    </w:p>
    <w:p w14:paraId="4E64AD15" w14:textId="77777777"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Vzhledem k uvedenému zadavatel tímto žádá účastníka zadávacího řízení o prokázání skutečnosti, že není osobou, na kterou dopadá zákaz zadat jakoukoliv veřejnou zakázku dle předmětného Nařízení. Současně žádá o prokázání skutečnosti, že takovou osobou nejsou ani poddodavatelé, dodavatelé nebo subjekty, jejichž způsobilost je využívána k prokázání kvalifikace, nebo kteří představují více než 10 % hodnoty zakázky.</w:t>
      </w:r>
    </w:p>
    <w:p w14:paraId="0750E4C3" w14:textId="7A6DC07F" w:rsidR="00FD273B" w:rsidRPr="0031591D" w:rsidRDefault="00FD273B" w:rsidP="00FD273B">
      <w:pPr>
        <w:pStyle w:val="Odstavecseseznamem"/>
        <w:ind w:left="709"/>
        <w:rPr>
          <w:rFonts w:ascii="Arial" w:hAnsi="Arial" w:cs="Arial"/>
          <w:iCs/>
          <w:sz w:val="20"/>
          <w:szCs w:val="20"/>
        </w:rPr>
      </w:pPr>
      <w:r w:rsidRPr="0031591D">
        <w:rPr>
          <w:rFonts w:ascii="Arial" w:hAnsi="Arial" w:cs="Arial"/>
          <w:iCs/>
          <w:sz w:val="20"/>
          <w:szCs w:val="20"/>
        </w:rPr>
        <w:t xml:space="preserve">K prokázání požadovaných skutečností účastník doloží čestné prohlášení, jenž tvoří přílohu č. </w:t>
      </w:r>
      <w:r w:rsidR="0043547F">
        <w:rPr>
          <w:rFonts w:ascii="Arial" w:hAnsi="Arial" w:cs="Arial"/>
          <w:iCs/>
          <w:sz w:val="20"/>
          <w:szCs w:val="20"/>
        </w:rPr>
        <w:t>4</w:t>
      </w:r>
      <w:r w:rsidRPr="0031591D">
        <w:rPr>
          <w:rFonts w:ascii="Arial" w:hAnsi="Arial" w:cs="Arial"/>
          <w:iCs/>
          <w:sz w:val="20"/>
          <w:szCs w:val="20"/>
        </w:rPr>
        <w:t xml:space="preserve"> této zadávací dokumentace. </w:t>
      </w:r>
    </w:p>
    <w:p w14:paraId="4564B00E" w14:textId="77777777" w:rsidR="00FD273B" w:rsidRPr="0031591D" w:rsidRDefault="00FD273B" w:rsidP="00FD273B">
      <w:pPr>
        <w:pStyle w:val="Odstavecseseznamem"/>
        <w:ind w:left="709"/>
        <w:rPr>
          <w:rFonts w:ascii="Arial" w:hAnsi="Arial" w:cs="Arial"/>
          <w:iCs/>
          <w:sz w:val="20"/>
          <w:szCs w:val="20"/>
          <w:u w:val="single"/>
        </w:rPr>
      </w:pPr>
      <w:r w:rsidRPr="0031591D">
        <w:rPr>
          <w:rFonts w:ascii="Arial" w:hAnsi="Arial" w:cs="Arial"/>
          <w:iCs/>
          <w:sz w:val="20"/>
          <w:szCs w:val="20"/>
          <w:u w:val="single"/>
        </w:rPr>
        <w:t>Upozornění:</w:t>
      </w:r>
    </w:p>
    <w:p w14:paraId="42C2F129" w14:textId="77777777" w:rsidR="00FD273B" w:rsidRDefault="00FD273B" w:rsidP="00FD273B">
      <w:pPr>
        <w:pStyle w:val="Odstavecseseznamem"/>
        <w:ind w:left="709"/>
        <w:rPr>
          <w:rFonts w:ascii="Arial" w:hAnsi="Arial" w:cs="Arial"/>
          <w:iCs/>
          <w:sz w:val="20"/>
          <w:szCs w:val="20"/>
        </w:rPr>
      </w:pPr>
      <w:r w:rsidRPr="0031591D">
        <w:rPr>
          <w:rFonts w:ascii="Arial" w:hAnsi="Arial" w:cs="Arial"/>
          <w:iCs/>
          <w:sz w:val="20"/>
          <w:szCs w:val="20"/>
        </w:rPr>
        <w:t>Zadavatel upozorňuje účastníky, že bude po vybraném dodavateli před podpisem smlouvy o dílo požadovat předložení dokumentů, tedy konkrétních důkazů, které potvrdí pravdivost tvrzení uvedených v čestném prohlášení, tedy konkrétně které prokážou, že vybraný dodavatel ani jeho poddodavatelé, jenž představují více než 10 % hodnoty zakázky, nespadají pod předmětný zákaz zadání veřejné zakázky ve smyslu daného Nařízení. Těmito doklady mohou být například výpis ze seznamu akcionářů, zápisy z valných hromad, úplná struktura majetkových účasti či jiné vhodné doklady prokazující dané skutečnosti.</w:t>
      </w:r>
    </w:p>
    <w:p w14:paraId="2F92C904" w14:textId="77777777" w:rsidR="000864AC" w:rsidRPr="000864AC" w:rsidRDefault="000864AC" w:rsidP="000864AC">
      <w:pPr>
        <w:rPr>
          <w:rFonts w:ascii="Arial" w:hAnsi="Arial" w:cs="Arial"/>
          <w:iCs/>
          <w:sz w:val="20"/>
          <w:szCs w:val="20"/>
        </w:rPr>
      </w:pPr>
    </w:p>
    <w:p w14:paraId="4BA0A36A"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87" w:name="_Toc109640600"/>
      <w:r w:rsidRPr="000C00CB">
        <w:rPr>
          <w:rFonts w:ascii="Arial" w:hAnsi="Arial" w:cs="Arial"/>
        </w:rPr>
        <w:t>Podpisová doložka</w:t>
      </w:r>
      <w:bookmarkEnd w:id="183"/>
      <w:bookmarkEnd w:id="184"/>
      <w:bookmarkEnd w:id="185"/>
      <w:bookmarkEnd w:id="187"/>
    </w:p>
    <w:p w14:paraId="6CA9F059" w14:textId="77777777" w:rsidR="00331D16" w:rsidRPr="000C00CB" w:rsidRDefault="00331D16" w:rsidP="00331D16">
      <w:pPr>
        <w:keepNext/>
        <w:rPr>
          <w:rFonts w:ascii="Arial" w:hAnsi="Arial" w:cs="Arial"/>
        </w:rPr>
      </w:pPr>
    </w:p>
    <w:p w14:paraId="4E76742D" w14:textId="1583EE61" w:rsidR="00331D16" w:rsidRDefault="00331D16" w:rsidP="00331D16">
      <w:pPr>
        <w:autoSpaceDE w:val="0"/>
        <w:autoSpaceDN w:val="0"/>
        <w:adjustRightInd w:val="0"/>
        <w:rPr>
          <w:rFonts w:ascii="Arial" w:hAnsi="Arial" w:cs="Arial"/>
          <w:sz w:val="20"/>
          <w:szCs w:val="20"/>
        </w:rPr>
      </w:pPr>
      <w:r w:rsidRPr="007464DB">
        <w:rPr>
          <w:rFonts w:ascii="Arial" w:hAnsi="Arial" w:cs="Arial"/>
          <w:sz w:val="20"/>
          <w:szCs w:val="20"/>
        </w:rPr>
        <w:t>Podpisem oprávněné osoby v rámci tohoto dokumentu se potvrzuje i platnost všech ostatních příloh.</w:t>
      </w:r>
    </w:p>
    <w:p w14:paraId="3153C747" w14:textId="77777777" w:rsidR="00331D16" w:rsidRPr="000C00CB" w:rsidRDefault="00331D16" w:rsidP="00331D16">
      <w:pPr>
        <w:pStyle w:val="NadpisVZ"/>
        <w:numPr>
          <w:ilvl w:val="0"/>
          <w:numId w:val="15"/>
        </w:numPr>
        <w:pBdr>
          <w:top w:val="single" w:sz="4" w:space="1" w:color="auto"/>
          <w:left w:val="single" w:sz="4" w:space="4" w:color="auto"/>
          <w:bottom w:val="single" w:sz="4" w:space="1" w:color="auto"/>
          <w:right w:val="single" w:sz="4" w:space="4" w:color="auto"/>
        </w:pBdr>
        <w:ind w:left="0" w:firstLine="0"/>
        <w:rPr>
          <w:rFonts w:ascii="Arial" w:hAnsi="Arial" w:cs="Arial"/>
        </w:rPr>
      </w:pPr>
      <w:bookmarkStart w:id="188" w:name="_Toc63781516"/>
      <w:bookmarkStart w:id="189" w:name="_Toc109640601"/>
      <w:r w:rsidRPr="000C00CB">
        <w:rPr>
          <w:rFonts w:ascii="Arial" w:hAnsi="Arial" w:cs="Arial"/>
        </w:rPr>
        <w:t>Obsah zadávací dokumentace</w:t>
      </w:r>
      <w:bookmarkEnd w:id="188"/>
      <w:bookmarkEnd w:id="189"/>
      <w:r w:rsidRPr="000C00CB">
        <w:rPr>
          <w:rFonts w:ascii="Arial" w:hAnsi="Arial" w:cs="Arial"/>
        </w:rPr>
        <w:t xml:space="preserve"> </w:t>
      </w:r>
    </w:p>
    <w:p w14:paraId="7610BBF7" w14:textId="77777777" w:rsidR="00331D16" w:rsidRPr="007464DB" w:rsidRDefault="00331D16" w:rsidP="00331D16">
      <w:pPr>
        <w:suppressAutoHyphens/>
        <w:spacing w:before="180"/>
        <w:rPr>
          <w:rFonts w:ascii="Arial" w:hAnsi="Arial" w:cs="Arial"/>
          <w:sz w:val="20"/>
          <w:szCs w:val="20"/>
        </w:rPr>
      </w:pPr>
      <w:r w:rsidRPr="007464DB">
        <w:rPr>
          <w:rFonts w:ascii="Arial" w:hAnsi="Arial" w:cs="Arial"/>
          <w:sz w:val="20"/>
          <w:szCs w:val="20"/>
        </w:rPr>
        <w:t>Zadávací dokumentací se rozumí veškeré písemné dokumenty obsahující zadávací podmínky. Zadávací dokumentaci k této veřejné zakázce tvoří:</w:t>
      </w:r>
    </w:p>
    <w:p w14:paraId="7B07F660" w14:textId="77777777" w:rsidR="00331D16" w:rsidRPr="007464DB" w:rsidRDefault="00331D16" w:rsidP="00331D16">
      <w:pPr>
        <w:suppressAutoHyphens/>
        <w:rPr>
          <w:rFonts w:ascii="Arial" w:hAnsi="Arial" w:cs="Arial"/>
          <w:sz w:val="20"/>
          <w:szCs w:val="20"/>
        </w:rPr>
      </w:pPr>
    </w:p>
    <w:p w14:paraId="7E1285CC" w14:textId="77777777" w:rsidR="005415D3" w:rsidRPr="007464DB" w:rsidRDefault="005415D3" w:rsidP="005415D3">
      <w:pPr>
        <w:rPr>
          <w:rFonts w:ascii="Arial" w:hAnsi="Arial" w:cs="Arial"/>
          <w:b/>
          <w:sz w:val="20"/>
          <w:szCs w:val="20"/>
          <w:u w:val="single"/>
        </w:rPr>
      </w:pPr>
      <w:r w:rsidRPr="007464DB">
        <w:rPr>
          <w:rFonts w:ascii="Arial" w:hAnsi="Arial" w:cs="Arial"/>
          <w:b/>
          <w:sz w:val="20"/>
          <w:szCs w:val="20"/>
          <w:u w:val="single"/>
        </w:rPr>
        <w:t>ZD:</w:t>
      </w:r>
    </w:p>
    <w:p w14:paraId="27A3CC29" w14:textId="726D446D" w:rsidR="005415D3" w:rsidRPr="007464DB" w:rsidRDefault="005415D3" w:rsidP="005415D3">
      <w:pPr>
        <w:pStyle w:val="Odstavecseseznamem"/>
        <w:numPr>
          <w:ilvl w:val="0"/>
          <w:numId w:val="20"/>
        </w:numPr>
        <w:rPr>
          <w:rFonts w:ascii="Arial" w:hAnsi="Arial" w:cs="Arial"/>
          <w:sz w:val="20"/>
          <w:szCs w:val="20"/>
        </w:rPr>
      </w:pPr>
      <w:r w:rsidRPr="007464DB">
        <w:rPr>
          <w:rFonts w:ascii="Arial" w:hAnsi="Arial" w:cs="Arial"/>
          <w:b/>
          <w:sz w:val="20"/>
          <w:szCs w:val="20"/>
        </w:rPr>
        <w:t xml:space="preserve">00_Priloha_1_Krycí list </w:t>
      </w:r>
      <w:r w:rsidR="005B1A19" w:rsidRPr="007464DB">
        <w:rPr>
          <w:rFonts w:ascii="Arial" w:hAnsi="Arial" w:cs="Arial"/>
          <w:b/>
          <w:sz w:val="20"/>
          <w:szCs w:val="20"/>
        </w:rPr>
        <w:t>nabídky</w:t>
      </w:r>
      <w:r w:rsidR="005B1A19" w:rsidRPr="007464DB">
        <w:rPr>
          <w:rFonts w:ascii="Arial" w:hAnsi="Arial" w:cs="Arial"/>
          <w:sz w:val="20"/>
          <w:szCs w:val="20"/>
        </w:rPr>
        <w:t xml:space="preserve"> – Vyplněný</w:t>
      </w:r>
      <w:r w:rsidRPr="007464DB">
        <w:rPr>
          <w:rFonts w:ascii="Arial" w:hAnsi="Arial" w:cs="Arial"/>
          <w:sz w:val="20"/>
          <w:szCs w:val="20"/>
        </w:rPr>
        <w:t xml:space="preserve"> formulář obsahující identifikační údaje účastníka zadávacího řízení s uvedením nabídkové ceny (či případně hodnot jiných číselně vyjádřitelných kritérií) podle vzoru formuláře. Krycí list nabídky bude podepsán zaručeným elektronickým podpisem založeným na kvalifikovaném certifikátu nebo bude podepsán v listinné podobě a</w:t>
      </w:r>
      <w:r w:rsidR="005B1A19">
        <w:rPr>
          <w:rFonts w:ascii="Arial" w:hAnsi="Arial" w:cs="Arial"/>
          <w:sz w:val="20"/>
          <w:szCs w:val="20"/>
        </w:rPr>
        <w:t> </w:t>
      </w:r>
      <w:r w:rsidRPr="007464DB">
        <w:rPr>
          <w:rFonts w:ascii="Arial" w:hAnsi="Arial" w:cs="Arial"/>
          <w:sz w:val="20"/>
          <w:szCs w:val="20"/>
        </w:rPr>
        <w:t>naskenován do elektronické podoby nabídky. Pokud bude Krycí list podepisovat jiná než oprávněná osoba dodavatele, pak bude součástí nabídky plná moc, uložená za krycím listem. Obě alternativy jsou přípustné. Krycí list bude podepsán oprávněnou osobou účastníka zadávacího řízení a tento podpis stvrzuje celý obsah nabídky. Plná moc nemusí být originál, stačí kopie.</w:t>
      </w:r>
    </w:p>
    <w:p w14:paraId="51DC0DD8" w14:textId="77777777" w:rsidR="005415D3" w:rsidRPr="007464DB" w:rsidRDefault="005415D3" w:rsidP="005415D3">
      <w:pPr>
        <w:pStyle w:val="Odstavecseseznamem"/>
        <w:numPr>
          <w:ilvl w:val="0"/>
          <w:numId w:val="20"/>
        </w:numPr>
        <w:contextualSpacing/>
        <w:rPr>
          <w:rFonts w:ascii="Arial" w:hAnsi="Arial" w:cs="Arial"/>
          <w:sz w:val="20"/>
          <w:szCs w:val="20"/>
        </w:rPr>
      </w:pPr>
      <w:r w:rsidRPr="00B7149B">
        <w:rPr>
          <w:rFonts w:ascii="Arial" w:hAnsi="Arial" w:cs="Arial"/>
          <w:b/>
          <w:bCs/>
          <w:sz w:val="20"/>
          <w:szCs w:val="20"/>
          <w:lang w:eastAsia="cs-CZ"/>
        </w:rPr>
        <w:t>smlouva mezi účastníky společné nabídky (je-li relevantní)</w:t>
      </w:r>
      <w:r w:rsidRPr="007464DB">
        <w:rPr>
          <w:rFonts w:ascii="Arial" w:hAnsi="Arial" w:cs="Arial"/>
          <w:sz w:val="20"/>
          <w:szCs w:val="20"/>
          <w:lang w:eastAsia="cs-CZ"/>
        </w:rPr>
        <w:t>; včetně případných plných mocí (podepsané kopie)</w:t>
      </w:r>
    </w:p>
    <w:p w14:paraId="020C0638" w14:textId="313E31D1" w:rsidR="005415D3" w:rsidRPr="007464DB" w:rsidRDefault="005415D3" w:rsidP="005415D3">
      <w:pPr>
        <w:pStyle w:val="Odstavecseseznamem"/>
        <w:numPr>
          <w:ilvl w:val="0"/>
          <w:numId w:val="20"/>
        </w:numPr>
        <w:contextualSpacing/>
        <w:rPr>
          <w:rFonts w:ascii="Arial" w:hAnsi="Arial" w:cs="Arial"/>
          <w:sz w:val="20"/>
          <w:szCs w:val="20"/>
        </w:rPr>
      </w:pPr>
      <w:r w:rsidRPr="00B7149B">
        <w:rPr>
          <w:rFonts w:ascii="Arial" w:hAnsi="Arial" w:cs="Arial"/>
          <w:b/>
          <w:bCs/>
          <w:sz w:val="20"/>
          <w:szCs w:val="20"/>
          <w:lang w:eastAsia="cs-CZ"/>
        </w:rPr>
        <w:t>písemný závazek jiné osoby, prostřednictvím které byla prokázána kvalifikace (je-li relevantní)</w:t>
      </w:r>
      <w:r w:rsidR="00140445" w:rsidRPr="00140445">
        <w:rPr>
          <w:rFonts w:ascii="Arial" w:hAnsi="Arial" w:cs="Arial"/>
          <w:sz w:val="20"/>
          <w:szCs w:val="20"/>
          <w:lang w:eastAsia="cs-CZ"/>
        </w:rPr>
        <w:t xml:space="preserve"> (podepsané kopie)</w:t>
      </w:r>
      <w:r w:rsidRPr="00140445">
        <w:rPr>
          <w:rFonts w:ascii="Arial" w:hAnsi="Arial" w:cs="Arial"/>
          <w:sz w:val="20"/>
          <w:szCs w:val="20"/>
          <w:lang w:eastAsia="cs-CZ"/>
        </w:rPr>
        <w:t>;</w:t>
      </w:r>
    </w:p>
    <w:p w14:paraId="2257314B" w14:textId="77777777" w:rsidR="005415D3" w:rsidRPr="00B7149B" w:rsidRDefault="005415D3" w:rsidP="005415D3">
      <w:pPr>
        <w:pStyle w:val="Odstavecseseznamem"/>
        <w:numPr>
          <w:ilvl w:val="0"/>
          <w:numId w:val="20"/>
        </w:numPr>
        <w:rPr>
          <w:rFonts w:ascii="Arial" w:hAnsi="Arial" w:cs="Arial"/>
          <w:sz w:val="20"/>
          <w:szCs w:val="20"/>
        </w:rPr>
      </w:pPr>
      <w:r w:rsidRPr="007464DB">
        <w:rPr>
          <w:rFonts w:ascii="Arial" w:hAnsi="Arial" w:cs="Arial"/>
          <w:b/>
          <w:sz w:val="20"/>
          <w:szCs w:val="20"/>
        </w:rPr>
        <w:t>00_Priloha_2_Seznam poddodavatelů</w:t>
      </w:r>
      <w:r w:rsidRPr="007464DB">
        <w:rPr>
          <w:rFonts w:ascii="Arial" w:hAnsi="Arial" w:cs="Arial"/>
          <w:sz w:val="20"/>
          <w:szCs w:val="20"/>
        </w:rPr>
        <w:t xml:space="preserve"> (příloha č. 6 SoD</w:t>
      </w:r>
      <w:r w:rsidRPr="007464DB">
        <w:rPr>
          <w:rStyle w:val="Odkaznakoment"/>
          <w:rFonts w:ascii="Arial" w:eastAsia="Times New Roman" w:hAnsi="Arial" w:cs="Arial"/>
          <w:sz w:val="20"/>
          <w:szCs w:val="20"/>
          <w:lang w:eastAsia="cs-CZ"/>
        </w:rPr>
        <w:t>)</w:t>
      </w:r>
      <w:r>
        <w:rPr>
          <w:rStyle w:val="Odkaznakoment"/>
          <w:rFonts w:ascii="Arial" w:eastAsia="Times New Roman" w:hAnsi="Arial" w:cs="Arial"/>
          <w:sz w:val="20"/>
          <w:szCs w:val="20"/>
          <w:lang w:eastAsia="cs-CZ"/>
        </w:rPr>
        <w:t xml:space="preserve"> </w:t>
      </w:r>
      <w:r>
        <w:rPr>
          <w:rFonts w:ascii="Arial" w:hAnsi="Arial" w:cs="Arial"/>
          <w:iCs/>
          <w:sz w:val="20"/>
          <w:szCs w:val="20"/>
        </w:rPr>
        <w:t>– dokládá účastník do nabídky</w:t>
      </w:r>
    </w:p>
    <w:p w14:paraId="060ABE67" w14:textId="7C460913" w:rsidR="005415D3" w:rsidRPr="00500D5A" w:rsidRDefault="005415D3" w:rsidP="005415D3">
      <w:pPr>
        <w:pStyle w:val="Odstavecseseznamem"/>
        <w:numPr>
          <w:ilvl w:val="0"/>
          <w:numId w:val="20"/>
        </w:numPr>
        <w:rPr>
          <w:rFonts w:ascii="Arial" w:hAnsi="Arial" w:cs="Arial"/>
          <w:sz w:val="20"/>
          <w:szCs w:val="20"/>
        </w:rPr>
      </w:pPr>
      <w:r w:rsidRPr="00B7149B">
        <w:rPr>
          <w:rFonts w:ascii="Arial" w:hAnsi="Arial" w:cs="Arial"/>
          <w:b/>
          <w:bCs/>
          <w:sz w:val="20"/>
          <w:szCs w:val="20"/>
        </w:rPr>
        <w:t>00_Priloha_3_Podmínky EA</w:t>
      </w:r>
      <w:r>
        <w:rPr>
          <w:rFonts w:ascii="Arial" w:hAnsi="Arial" w:cs="Arial"/>
          <w:sz w:val="20"/>
          <w:szCs w:val="20"/>
        </w:rPr>
        <w:t xml:space="preserve"> </w:t>
      </w:r>
      <w:r>
        <w:rPr>
          <w:rFonts w:ascii="Arial" w:hAnsi="Arial" w:cs="Arial"/>
          <w:iCs/>
          <w:sz w:val="20"/>
          <w:szCs w:val="20"/>
        </w:rPr>
        <w:t>– nedokládá účastník do nabídky</w:t>
      </w:r>
    </w:p>
    <w:p w14:paraId="45DB851A" w14:textId="77777777" w:rsidR="00FD273B" w:rsidRPr="000060DB" w:rsidRDefault="00FD273B" w:rsidP="00FD273B">
      <w:pPr>
        <w:pStyle w:val="Odstavecseseznamem"/>
        <w:numPr>
          <w:ilvl w:val="0"/>
          <w:numId w:val="20"/>
        </w:numPr>
        <w:rPr>
          <w:rFonts w:ascii="Arial" w:hAnsi="Arial" w:cs="Arial"/>
          <w:sz w:val="20"/>
          <w:szCs w:val="20"/>
        </w:rPr>
      </w:pPr>
      <w:r w:rsidRPr="000060DB">
        <w:rPr>
          <w:rFonts w:ascii="Arial" w:hAnsi="Arial" w:cs="Arial"/>
          <w:b/>
          <w:bCs/>
          <w:sz w:val="20"/>
          <w:szCs w:val="20"/>
        </w:rPr>
        <w:t xml:space="preserve">00_Priloha_4_CP_dod_o_neexistenci_zakazu_zad_VZ - </w:t>
      </w:r>
      <w:r w:rsidRPr="000060DB">
        <w:rPr>
          <w:rFonts w:ascii="Arial" w:hAnsi="Arial" w:cs="Arial"/>
          <w:sz w:val="20"/>
          <w:szCs w:val="20"/>
        </w:rPr>
        <w:t>nebude doložen</w:t>
      </w:r>
      <w:r>
        <w:rPr>
          <w:rFonts w:ascii="Arial" w:hAnsi="Arial" w:cs="Arial"/>
          <w:sz w:val="20"/>
          <w:szCs w:val="20"/>
        </w:rPr>
        <w:t>o</w:t>
      </w:r>
      <w:r w:rsidRPr="000060DB">
        <w:rPr>
          <w:rFonts w:ascii="Arial" w:hAnsi="Arial" w:cs="Arial"/>
          <w:sz w:val="20"/>
          <w:szCs w:val="20"/>
        </w:rPr>
        <w:t xml:space="preserve"> do nabídky, ale toto ČP předloží až vybraný dodavatel v rámci součinnosti před podpisem smlouvy</w:t>
      </w:r>
    </w:p>
    <w:p w14:paraId="2EFFB463" w14:textId="0744C0E5" w:rsidR="0043547F" w:rsidRPr="007464DB" w:rsidRDefault="0043547F" w:rsidP="0043547F">
      <w:pPr>
        <w:pStyle w:val="Odstavecseseznamem"/>
        <w:numPr>
          <w:ilvl w:val="0"/>
          <w:numId w:val="20"/>
        </w:numPr>
        <w:rPr>
          <w:rFonts w:ascii="Arial" w:hAnsi="Arial" w:cs="Arial"/>
          <w:b/>
          <w:bCs/>
          <w:sz w:val="20"/>
          <w:szCs w:val="20"/>
        </w:rPr>
      </w:pPr>
      <w:r w:rsidRPr="007464DB">
        <w:rPr>
          <w:rFonts w:ascii="Arial" w:hAnsi="Arial" w:cs="Arial"/>
          <w:b/>
          <w:sz w:val="20"/>
          <w:szCs w:val="20"/>
        </w:rPr>
        <w:t>0</w:t>
      </w:r>
      <w:r>
        <w:rPr>
          <w:rFonts w:ascii="Arial" w:hAnsi="Arial" w:cs="Arial"/>
          <w:b/>
          <w:bCs/>
          <w:sz w:val="20"/>
          <w:szCs w:val="20"/>
        </w:rPr>
        <w:t>0</w:t>
      </w:r>
      <w:r w:rsidRPr="007464DB">
        <w:rPr>
          <w:rFonts w:ascii="Arial" w:hAnsi="Arial" w:cs="Arial"/>
          <w:b/>
          <w:bCs/>
          <w:sz w:val="20"/>
          <w:szCs w:val="20"/>
        </w:rPr>
        <w:t>_Priloha_</w:t>
      </w:r>
      <w:r>
        <w:rPr>
          <w:rFonts w:ascii="Arial" w:hAnsi="Arial" w:cs="Arial"/>
          <w:b/>
          <w:bCs/>
          <w:sz w:val="20"/>
          <w:szCs w:val="20"/>
        </w:rPr>
        <w:t>5</w:t>
      </w:r>
      <w:r w:rsidRPr="007464DB">
        <w:rPr>
          <w:rFonts w:ascii="Arial" w:hAnsi="Arial" w:cs="Arial"/>
          <w:b/>
          <w:bCs/>
          <w:sz w:val="20"/>
          <w:szCs w:val="20"/>
        </w:rPr>
        <w:t>_ČP vybraného dodavatele o splnění zadávací podmínky</w:t>
      </w:r>
      <w:r>
        <w:rPr>
          <w:rFonts w:ascii="Arial" w:hAnsi="Arial" w:cs="Arial"/>
          <w:b/>
          <w:bCs/>
          <w:sz w:val="20"/>
          <w:szCs w:val="20"/>
        </w:rPr>
        <w:t xml:space="preserve"> </w:t>
      </w:r>
      <w:r w:rsidRPr="005B1A19">
        <w:rPr>
          <w:rFonts w:ascii="Arial" w:hAnsi="Arial" w:cs="Arial"/>
          <w:sz w:val="20"/>
          <w:szCs w:val="20"/>
        </w:rPr>
        <w:t>– nebude</w:t>
      </w:r>
      <w:r w:rsidRPr="007464DB">
        <w:rPr>
          <w:rFonts w:ascii="Arial" w:hAnsi="Arial" w:cs="Arial"/>
          <w:sz w:val="20"/>
          <w:szCs w:val="20"/>
        </w:rPr>
        <w:t xml:space="preserve"> doložena do nabídky, ale toto ČP předloží až vybraný dodavatel v rámci součinnosti před podpisem smlouvy.</w:t>
      </w:r>
    </w:p>
    <w:p w14:paraId="10484972" w14:textId="77777777" w:rsidR="005415D3" w:rsidRPr="007464DB" w:rsidRDefault="005415D3" w:rsidP="005415D3">
      <w:pPr>
        <w:rPr>
          <w:rFonts w:ascii="Arial" w:hAnsi="Arial" w:cs="Arial"/>
          <w:sz w:val="20"/>
          <w:szCs w:val="20"/>
        </w:rPr>
      </w:pPr>
    </w:p>
    <w:p w14:paraId="40364679" w14:textId="77777777" w:rsidR="005415D3" w:rsidRPr="007464DB" w:rsidRDefault="005415D3" w:rsidP="005415D3">
      <w:pPr>
        <w:rPr>
          <w:rFonts w:ascii="Arial" w:hAnsi="Arial" w:cs="Arial"/>
          <w:b/>
          <w:sz w:val="20"/>
          <w:szCs w:val="20"/>
          <w:u w:val="single"/>
        </w:rPr>
      </w:pPr>
      <w:r w:rsidRPr="007464DB">
        <w:rPr>
          <w:rFonts w:ascii="Arial" w:hAnsi="Arial" w:cs="Arial"/>
          <w:b/>
          <w:sz w:val="20"/>
          <w:szCs w:val="20"/>
          <w:u w:val="single"/>
        </w:rPr>
        <w:t>SoD:</w:t>
      </w:r>
    </w:p>
    <w:p w14:paraId="7D3A624D" w14:textId="1E0D3EFE" w:rsidR="005415D3" w:rsidRDefault="00D72A89" w:rsidP="005415D3">
      <w:pPr>
        <w:pStyle w:val="Odstavecseseznamem"/>
        <w:numPr>
          <w:ilvl w:val="0"/>
          <w:numId w:val="20"/>
        </w:numPr>
        <w:rPr>
          <w:rFonts w:ascii="Arial" w:hAnsi="Arial" w:cs="Arial"/>
          <w:sz w:val="20"/>
          <w:szCs w:val="20"/>
        </w:rPr>
      </w:pPr>
      <w:r w:rsidRPr="007464DB">
        <w:rPr>
          <w:rFonts w:ascii="Arial" w:hAnsi="Arial" w:cs="Arial"/>
          <w:sz w:val="20"/>
          <w:szCs w:val="20"/>
        </w:rPr>
        <w:t>Návrh smlouvy – tento návrh smlouvy</w:t>
      </w:r>
      <w:r>
        <w:rPr>
          <w:rFonts w:ascii="Arial" w:hAnsi="Arial" w:cs="Arial"/>
          <w:sz w:val="20"/>
          <w:szCs w:val="20"/>
        </w:rPr>
        <w:t xml:space="preserve"> dokládá účastník do nabídky (zadavatel preferuje </w:t>
      </w:r>
      <w:r w:rsidRPr="007464DB">
        <w:rPr>
          <w:rFonts w:ascii="Arial" w:hAnsi="Arial" w:cs="Arial"/>
          <w:sz w:val="20"/>
          <w:szCs w:val="20"/>
        </w:rPr>
        <w:t>*.</w:t>
      </w:r>
      <w:r>
        <w:rPr>
          <w:rFonts w:ascii="Arial" w:hAnsi="Arial" w:cs="Arial"/>
          <w:sz w:val="20"/>
          <w:szCs w:val="20"/>
        </w:rPr>
        <w:t>word)</w:t>
      </w:r>
      <w:r w:rsidRPr="007464DB">
        <w:rPr>
          <w:rFonts w:ascii="Arial" w:hAnsi="Arial" w:cs="Arial"/>
          <w:sz w:val="20"/>
          <w:szCs w:val="20"/>
        </w:rPr>
        <w:t xml:space="preserve"> </w:t>
      </w:r>
      <w:r>
        <w:rPr>
          <w:rFonts w:ascii="Arial" w:hAnsi="Arial" w:cs="Arial"/>
          <w:sz w:val="20"/>
          <w:szCs w:val="20"/>
        </w:rPr>
        <w:t xml:space="preserve"> a </w:t>
      </w:r>
      <w:r w:rsidRPr="007464DB">
        <w:rPr>
          <w:rFonts w:ascii="Arial" w:hAnsi="Arial" w:cs="Arial"/>
          <w:sz w:val="20"/>
          <w:szCs w:val="20"/>
        </w:rPr>
        <w:t xml:space="preserve">musí být v souladu se vzorem předloženým zadavatelem v zadávací dokumentaci. </w:t>
      </w:r>
      <w:r>
        <w:rPr>
          <w:rFonts w:ascii="Arial" w:hAnsi="Arial" w:cs="Arial"/>
          <w:sz w:val="20"/>
          <w:szCs w:val="20"/>
        </w:rPr>
        <w:t xml:space="preserve">Návrh smlouvy </w:t>
      </w:r>
      <w:r w:rsidRPr="00B7149B">
        <w:rPr>
          <w:rFonts w:ascii="Arial" w:hAnsi="Arial" w:cs="Arial"/>
          <w:sz w:val="20"/>
          <w:szCs w:val="20"/>
          <w:u w:val="single"/>
        </w:rPr>
        <w:t>nemusí být</w:t>
      </w:r>
      <w:r>
        <w:rPr>
          <w:rFonts w:ascii="Arial" w:hAnsi="Arial" w:cs="Arial"/>
          <w:sz w:val="20"/>
          <w:szCs w:val="20"/>
        </w:rPr>
        <w:t xml:space="preserve"> do nabídky podepsaný</w:t>
      </w:r>
      <w:r w:rsidR="005415D3">
        <w:rPr>
          <w:rFonts w:ascii="Arial" w:hAnsi="Arial" w:cs="Arial"/>
          <w:sz w:val="20"/>
          <w:szCs w:val="20"/>
        </w:rPr>
        <w:t>.</w:t>
      </w:r>
    </w:p>
    <w:p w14:paraId="43DA15B7" w14:textId="77777777" w:rsidR="005415D3" w:rsidRDefault="005415D3" w:rsidP="005415D3">
      <w:pPr>
        <w:pStyle w:val="Odstavecseseznamem"/>
        <w:rPr>
          <w:rFonts w:ascii="Arial" w:hAnsi="Arial" w:cs="Arial"/>
          <w:sz w:val="20"/>
          <w:szCs w:val="20"/>
        </w:rPr>
      </w:pPr>
    </w:p>
    <w:p w14:paraId="207FDD22" w14:textId="77777777" w:rsidR="005415D3" w:rsidRPr="007464DB" w:rsidRDefault="005415D3" w:rsidP="005415D3">
      <w:pPr>
        <w:pStyle w:val="Odstavecseseznamem"/>
        <w:rPr>
          <w:rFonts w:ascii="Arial" w:hAnsi="Arial" w:cs="Arial"/>
          <w:sz w:val="20"/>
          <w:szCs w:val="20"/>
        </w:rPr>
      </w:pPr>
      <w:r w:rsidRPr="007464DB">
        <w:rPr>
          <w:rFonts w:ascii="Arial" w:hAnsi="Arial" w:cs="Arial"/>
          <w:sz w:val="20"/>
          <w:szCs w:val="20"/>
        </w:rPr>
        <w:t>Nedílné součásti návrhu smlouvy dodavatele musí být přílohy:</w:t>
      </w:r>
    </w:p>
    <w:p w14:paraId="6453180C" w14:textId="77777777" w:rsidR="005415D3" w:rsidRPr="007464DB" w:rsidRDefault="005415D3" w:rsidP="005415D3">
      <w:pPr>
        <w:pStyle w:val="Odstavecseseznamem"/>
        <w:numPr>
          <w:ilvl w:val="0"/>
          <w:numId w:val="20"/>
        </w:numPr>
        <w:rPr>
          <w:rFonts w:ascii="Arial" w:hAnsi="Arial" w:cs="Arial"/>
          <w:b/>
          <w:sz w:val="20"/>
          <w:szCs w:val="20"/>
        </w:rPr>
      </w:pPr>
      <w:r w:rsidRPr="007464DB">
        <w:rPr>
          <w:rFonts w:ascii="Arial" w:hAnsi="Arial" w:cs="Arial"/>
          <w:b/>
          <w:sz w:val="20"/>
          <w:szCs w:val="20"/>
        </w:rPr>
        <w:t>01_Priloha_1_Definice</w:t>
      </w:r>
      <w:r>
        <w:rPr>
          <w:rFonts w:ascii="Arial" w:hAnsi="Arial" w:cs="Arial"/>
          <w:b/>
          <w:sz w:val="20"/>
          <w:szCs w:val="20"/>
        </w:rPr>
        <w:t xml:space="preserve"> </w:t>
      </w:r>
      <w:r w:rsidRPr="007464DB">
        <w:rPr>
          <w:rFonts w:ascii="Arial" w:hAnsi="Arial" w:cs="Arial"/>
          <w:sz w:val="20"/>
          <w:szCs w:val="20"/>
        </w:rPr>
        <w:t>(účastníci ZŘ vloží do nabídky beze změny ze zadávací dokumentace, s výjimkou míst určených k vyplnění účastníkem), jedná se o součást smlouvy.</w:t>
      </w:r>
    </w:p>
    <w:p w14:paraId="62CE7520" w14:textId="77777777" w:rsidR="005415D3" w:rsidRPr="007464DB" w:rsidRDefault="005415D3" w:rsidP="005415D3">
      <w:pPr>
        <w:ind w:left="708"/>
        <w:rPr>
          <w:rFonts w:ascii="Arial" w:hAnsi="Arial" w:cs="Arial"/>
          <w:iCs/>
          <w:sz w:val="20"/>
          <w:szCs w:val="20"/>
        </w:rPr>
      </w:pPr>
      <w:r w:rsidRPr="007464DB">
        <w:rPr>
          <w:rFonts w:ascii="Arial" w:hAnsi="Arial" w:cs="Arial"/>
          <w:b/>
          <w:sz w:val="20"/>
          <w:szCs w:val="20"/>
        </w:rPr>
        <w:t xml:space="preserve">01_Priloha_2_Projektová dokumentace </w:t>
      </w:r>
      <w:r w:rsidRPr="007464DB">
        <w:rPr>
          <w:rFonts w:ascii="Arial" w:hAnsi="Arial" w:cs="Arial"/>
          <w:iCs/>
          <w:sz w:val="20"/>
          <w:szCs w:val="20"/>
        </w:rPr>
        <w:t>v elektronické podobě zip. uloženo jako součást zadávací dokumentace v</w:t>
      </w:r>
      <w:r>
        <w:rPr>
          <w:rFonts w:ascii="Arial" w:hAnsi="Arial" w:cs="Arial"/>
          <w:iCs/>
          <w:sz w:val="20"/>
          <w:szCs w:val="20"/>
        </w:rPr>
        <w:t> </w:t>
      </w:r>
      <w:r w:rsidRPr="007464DB">
        <w:rPr>
          <w:rFonts w:ascii="Arial" w:hAnsi="Arial" w:cs="Arial"/>
          <w:iCs/>
          <w:sz w:val="20"/>
          <w:szCs w:val="20"/>
        </w:rPr>
        <w:t>EZAK</w:t>
      </w:r>
      <w:r>
        <w:rPr>
          <w:rFonts w:ascii="Arial" w:hAnsi="Arial" w:cs="Arial"/>
          <w:iCs/>
          <w:sz w:val="20"/>
          <w:szCs w:val="20"/>
        </w:rPr>
        <w:t xml:space="preserve"> – nedokládá účastník do nabídky</w:t>
      </w:r>
    </w:p>
    <w:p w14:paraId="257034A1" w14:textId="221F146F" w:rsidR="005415D3" w:rsidRPr="00FD273B" w:rsidRDefault="005415D3" w:rsidP="005415D3">
      <w:pPr>
        <w:pStyle w:val="Odstavecseseznamem"/>
        <w:numPr>
          <w:ilvl w:val="0"/>
          <w:numId w:val="20"/>
        </w:numPr>
        <w:rPr>
          <w:rFonts w:ascii="Arial" w:hAnsi="Arial" w:cs="Arial"/>
          <w:b/>
          <w:sz w:val="20"/>
          <w:szCs w:val="20"/>
        </w:rPr>
      </w:pPr>
      <w:r w:rsidRPr="00FD273B">
        <w:rPr>
          <w:rFonts w:ascii="Arial" w:hAnsi="Arial" w:cs="Arial"/>
          <w:b/>
          <w:sz w:val="20"/>
          <w:szCs w:val="20"/>
        </w:rPr>
        <w:t>01_Priloha_3_Harmonogram_praci</w:t>
      </w:r>
      <w:r w:rsidRPr="00FD273B">
        <w:rPr>
          <w:rFonts w:ascii="Arial" w:hAnsi="Arial" w:cs="Arial"/>
          <w:iCs/>
          <w:sz w:val="20"/>
          <w:szCs w:val="20"/>
        </w:rPr>
        <w:t xml:space="preserve"> – nedokládá účastník do nabídky</w:t>
      </w:r>
    </w:p>
    <w:p w14:paraId="5C9FBC75" w14:textId="3A726F78" w:rsidR="005415D3" w:rsidRPr="00FD273B" w:rsidRDefault="005415D3" w:rsidP="005415D3">
      <w:pPr>
        <w:pStyle w:val="Odstavecseseznamem"/>
        <w:numPr>
          <w:ilvl w:val="0"/>
          <w:numId w:val="20"/>
        </w:numPr>
        <w:rPr>
          <w:rFonts w:ascii="Arial" w:hAnsi="Arial" w:cs="Arial"/>
          <w:b/>
          <w:sz w:val="20"/>
          <w:szCs w:val="20"/>
        </w:rPr>
      </w:pPr>
      <w:r w:rsidRPr="00FD273B">
        <w:rPr>
          <w:rFonts w:ascii="Arial" w:hAnsi="Arial" w:cs="Arial"/>
          <w:b/>
          <w:sz w:val="20"/>
          <w:szCs w:val="20"/>
        </w:rPr>
        <w:t>01_Priloha_4_Soupis praci a dodavek</w:t>
      </w:r>
      <w:ins w:id="190" w:author="Popelková, Lenka" w:date="2022-09-26T08:32:00Z">
        <w:r w:rsidR="00AB19B8" w:rsidRPr="000060DB">
          <w:rPr>
            <w:rFonts w:ascii="Arial" w:hAnsi="Arial" w:cs="Arial"/>
            <w:sz w:val="20"/>
            <w:szCs w:val="20"/>
          </w:rPr>
          <w:t>_Vedení VVN</w:t>
        </w:r>
      </w:ins>
      <w:ins w:id="191" w:author="Popelková, Lenka" w:date="2022-09-26T08:31:00Z">
        <w:r w:rsidR="00AB19B8">
          <w:rPr>
            <w:rFonts w:ascii="Arial" w:hAnsi="Arial" w:cs="Arial"/>
            <w:b/>
            <w:sz w:val="20"/>
            <w:szCs w:val="20"/>
          </w:rPr>
          <w:t xml:space="preserve">, </w:t>
        </w:r>
        <w:r w:rsidR="00AB19B8" w:rsidRPr="00AB19B8">
          <w:rPr>
            <w:rFonts w:ascii="Arial" w:hAnsi="Arial" w:cs="Arial"/>
            <w:sz w:val="20"/>
            <w:szCs w:val="20"/>
          </w:rPr>
          <w:t xml:space="preserve">V556 – Vymena vedeni Vyskov </w:t>
        </w:r>
        <w:r w:rsidR="00AB19B8">
          <w:rPr>
            <w:rFonts w:ascii="Arial" w:hAnsi="Arial" w:cs="Arial"/>
            <w:b/>
            <w:bCs/>
            <w:sz w:val="20"/>
            <w:szCs w:val="20"/>
          </w:rPr>
          <w:t>–</w:t>
        </w:r>
        <w:r w:rsidR="00AB19B8" w:rsidRPr="00AB19B8">
          <w:rPr>
            <w:rFonts w:ascii="Arial" w:hAnsi="Arial" w:cs="Arial"/>
            <w:sz w:val="20"/>
            <w:szCs w:val="20"/>
          </w:rPr>
          <w:t xml:space="preserve"> VV</w:t>
        </w:r>
        <w:r w:rsidR="00AB19B8">
          <w:rPr>
            <w:rFonts w:ascii="Arial" w:hAnsi="Arial" w:cs="Arial"/>
            <w:b/>
            <w:bCs/>
            <w:sz w:val="20"/>
            <w:szCs w:val="20"/>
          </w:rPr>
          <w:t xml:space="preserve"> a </w:t>
        </w:r>
        <w:r w:rsidR="00AB19B8" w:rsidRPr="00AB19B8">
          <w:rPr>
            <w:rFonts w:ascii="Arial" w:hAnsi="Arial" w:cs="Arial"/>
            <w:sz w:val="20"/>
            <w:szCs w:val="20"/>
          </w:rPr>
          <w:t xml:space="preserve">V556 – Vymena vedeni Prostejov </w:t>
        </w:r>
        <w:r w:rsidR="00AB19B8">
          <w:rPr>
            <w:rFonts w:ascii="Arial" w:hAnsi="Arial" w:cs="Arial"/>
            <w:b/>
            <w:bCs/>
            <w:sz w:val="20"/>
            <w:szCs w:val="20"/>
          </w:rPr>
          <w:t>–</w:t>
        </w:r>
        <w:r w:rsidR="00AB19B8" w:rsidRPr="00AB19B8">
          <w:rPr>
            <w:rFonts w:ascii="Arial" w:hAnsi="Arial" w:cs="Arial"/>
            <w:sz w:val="20"/>
            <w:szCs w:val="20"/>
          </w:rPr>
          <w:t xml:space="preserve"> VV</w:t>
        </w:r>
      </w:ins>
      <w:r w:rsidRPr="00FD273B">
        <w:rPr>
          <w:rFonts w:ascii="Arial" w:hAnsi="Arial" w:cs="Arial"/>
          <w:b/>
          <w:sz w:val="20"/>
          <w:szCs w:val="20"/>
        </w:rPr>
        <w:t xml:space="preserve"> </w:t>
      </w:r>
      <w:r w:rsidRPr="00FD273B">
        <w:rPr>
          <w:rStyle w:val="Odkaznakoment"/>
          <w:rFonts w:ascii="Arial" w:eastAsia="Times New Roman" w:hAnsi="Arial" w:cs="Arial"/>
          <w:sz w:val="20"/>
          <w:szCs w:val="20"/>
          <w:lang w:eastAsia="cs-CZ"/>
        </w:rPr>
        <w:t xml:space="preserve"> </w:t>
      </w:r>
      <w:r w:rsidRPr="00FD273B">
        <w:rPr>
          <w:rFonts w:ascii="Arial" w:hAnsi="Arial" w:cs="Arial"/>
          <w:iCs/>
          <w:sz w:val="20"/>
          <w:szCs w:val="20"/>
        </w:rPr>
        <w:t xml:space="preserve">– dokládá účastník do nabídky </w:t>
      </w:r>
    </w:p>
    <w:p w14:paraId="3BF0B455" w14:textId="75BE82DE" w:rsidR="0043547F" w:rsidRDefault="0043547F" w:rsidP="0043547F">
      <w:pPr>
        <w:pStyle w:val="Odstavecseseznamem"/>
        <w:numPr>
          <w:ilvl w:val="0"/>
          <w:numId w:val="20"/>
        </w:numPr>
        <w:rPr>
          <w:rFonts w:ascii="Arial" w:hAnsi="Arial" w:cs="Arial"/>
          <w:b/>
          <w:sz w:val="20"/>
          <w:szCs w:val="20"/>
        </w:rPr>
      </w:pPr>
      <w:r w:rsidRPr="003535B3">
        <w:rPr>
          <w:rFonts w:ascii="Arial" w:hAnsi="Arial" w:cs="Arial"/>
          <w:b/>
          <w:sz w:val="20"/>
          <w:szCs w:val="20"/>
        </w:rPr>
        <w:t>01_Priloha_</w:t>
      </w:r>
      <w:r>
        <w:rPr>
          <w:rFonts w:ascii="Arial" w:hAnsi="Arial" w:cs="Arial"/>
          <w:b/>
          <w:sz w:val="20"/>
          <w:szCs w:val="20"/>
        </w:rPr>
        <w:t>5</w:t>
      </w:r>
      <w:r w:rsidRPr="003535B3">
        <w:rPr>
          <w:rFonts w:ascii="Arial" w:hAnsi="Arial" w:cs="Arial"/>
          <w:b/>
          <w:sz w:val="20"/>
          <w:szCs w:val="20"/>
        </w:rPr>
        <w:t>_</w:t>
      </w:r>
      <w:r>
        <w:rPr>
          <w:rFonts w:ascii="Arial" w:hAnsi="Arial" w:cs="Arial"/>
          <w:b/>
          <w:sz w:val="20"/>
          <w:szCs w:val="20"/>
        </w:rPr>
        <w:t>T</w:t>
      </w:r>
      <w:r w:rsidRPr="003535B3">
        <w:rPr>
          <w:rFonts w:ascii="Arial" w:hAnsi="Arial" w:cs="Arial"/>
          <w:b/>
          <w:sz w:val="20"/>
          <w:szCs w:val="20"/>
        </w:rPr>
        <w:t>echnicke_vybaveni</w:t>
      </w:r>
      <w:r>
        <w:rPr>
          <w:rFonts w:ascii="Arial" w:hAnsi="Arial" w:cs="Arial"/>
          <w:b/>
          <w:sz w:val="20"/>
          <w:szCs w:val="20"/>
        </w:rPr>
        <w:t xml:space="preserve"> </w:t>
      </w:r>
      <w:r>
        <w:rPr>
          <w:rFonts w:ascii="Arial" w:hAnsi="Arial" w:cs="Arial"/>
          <w:iCs/>
          <w:sz w:val="20"/>
          <w:szCs w:val="20"/>
        </w:rPr>
        <w:t>– nedokládá účastník do nabídky, až vybraný dodavatel do smlouvy</w:t>
      </w:r>
    </w:p>
    <w:p w14:paraId="66D72A3F" w14:textId="2F0C426B" w:rsidR="005415D3" w:rsidRPr="007464DB" w:rsidRDefault="005415D3" w:rsidP="005415D3">
      <w:pPr>
        <w:pStyle w:val="Odstavecseseznamem"/>
        <w:numPr>
          <w:ilvl w:val="0"/>
          <w:numId w:val="20"/>
        </w:numPr>
        <w:rPr>
          <w:rFonts w:ascii="Arial" w:hAnsi="Arial" w:cs="Arial"/>
          <w:iCs/>
          <w:sz w:val="20"/>
          <w:szCs w:val="20"/>
        </w:rPr>
      </w:pPr>
      <w:r>
        <w:rPr>
          <w:rFonts w:ascii="Arial" w:hAnsi="Arial" w:cs="Arial"/>
          <w:b/>
          <w:sz w:val="20"/>
          <w:szCs w:val="20"/>
        </w:rPr>
        <w:t>0</w:t>
      </w:r>
      <w:r w:rsidRPr="007464DB">
        <w:rPr>
          <w:rFonts w:ascii="Arial" w:hAnsi="Arial" w:cs="Arial"/>
          <w:b/>
          <w:sz w:val="20"/>
          <w:szCs w:val="20"/>
        </w:rPr>
        <w:t>1_Priloha_</w:t>
      </w:r>
      <w:r w:rsidR="005B1A19" w:rsidRPr="007464DB">
        <w:rPr>
          <w:rFonts w:ascii="Arial" w:hAnsi="Arial" w:cs="Arial"/>
          <w:b/>
          <w:sz w:val="20"/>
          <w:szCs w:val="20"/>
        </w:rPr>
        <w:t>7a – Dokumentace</w:t>
      </w:r>
      <w:r w:rsidRPr="007464DB">
        <w:rPr>
          <w:rFonts w:ascii="Arial" w:hAnsi="Arial" w:cs="Arial"/>
          <w:b/>
          <w:iCs/>
          <w:sz w:val="20"/>
          <w:szCs w:val="20"/>
        </w:rPr>
        <w:t xml:space="preserve"> k zajištění BOZP a Plán BOZP pro činnost CAPEX, </w:t>
      </w:r>
      <w:r w:rsidRPr="007464DB">
        <w:rPr>
          <w:rFonts w:ascii="Arial" w:hAnsi="Arial" w:cs="Arial"/>
          <w:iCs/>
          <w:sz w:val="20"/>
          <w:szCs w:val="20"/>
        </w:rPr>
        <w:t xml:space="preserve">volně přístupné na </w:t>
      </w:r>
      <w:hyperlink r:id="rId13" w:history="1">
        <w:r w:rsidRPr="00F2240E">
          <w:rPr>
            <w:rStyle w:val="Hypertextovodkaz"/>
            <w:rFonts w:ascii="Arial" w:hAnsi="Arial" w:cs="Arial"/>
            <w:iCs/>
            <w:sz w:val="20"/>
            <w:szCs w:val="20"/>
          </w:rPr>
          <w:t>https://www.egd.cz/vseobecne-nakupni-podminky</w:t>
        </w:r>
      </w:hyperlink>
      <w:r>
        <w:rPr>
          <w:rFonts w:ascii="Arial" w:hAnsi="Arial" w:cs="Arial"/>
          <w:iCs/>
          <w:sz w:val="20"/>
          <w:szCs w:val="20"/>
        </w:rPr>
        <w:t xml:space="preserve"> – nedokládá účastník do nabídky</w:t>
      </w:r>
    </w:p>
    <w:p w14:paraId="677C97AA" w14:textId="77777777" w:rsidR="005415D3" w:rsidRPr="007464DB" w:rsidRDefault="005415D3" w:rsidP="005415D3">
      <w:pPr>
        <w:pStyle w:val="Odstavecseseznamem"/>
        <w:numPr>
          <w:ilvl w:val="0"/>
          <w:numId w:val="20"/>
        </w:numPr>
        <w:rPr>
          <w:rFonts w:ascii="Arial" w:hAnsi="Arial" w:cs="Arial"/>
          <w:b/>
          <w:sz w:val="20"/>
          <w:szCs w:val="20"/>
        </w:rPr>
      </w:pPr>
      <w:r w:rsidRPr="007464DB">
        <w:rPr>
          <w:rFonts w:ascii="Arial" w:hAnsi="Arial" w:cs="Arial"/>
          <w:b/>
          <w:sz w:val="20"/>
          <w:szCs w:val="20"/>
        </w:rPr>
        <w:t>01_Priloha_7b_Závažné porušení povinnosti zhotovitele v oblasti BOZP</w:t>
      </w:r>
      <w:r>
        <w:rPr>
          <w:rFonts w:ascii="Arial" w:hAnsi="Arial" w:cs="Arial"/>
          <w:b/>
          <w:sz w:val="20"/>
          <w:szCs w:val="20"/>
        </w:rPr>
        <w:t xml:space="preserve"> </w:t>
      </w:r>
      <w:r>
        <w:rPr>
          <w:rFonts w:ascii="Arial" w:hAnsi="Arial" w:cs="Arial"/>
          <w:iCs/>
          <w:sz w:val="20"/>
          <w:szCs w:val="20"/>
        </w:rPr>
        <w:t>– nedokládá účastník do nabídky</w:t>
      </w:r>
    </w:p>
    <w:p w14:paraId="31D33A5D" w14:textId="77777777" w:rsidR="005415D3" w:rsidRPr="005C57E7" w:rsidRDefault="005415D3" w:rsidP="005415D3">
      <w:pPr>
        <w:pStyle w:val="Odstavecseseznamem"/>
        <w:numPr>
          <w:ilvl w:val="0"/>
          <w:numId w:val="20"/>
        </w:numPr>
        <w:rPr>
          <w:rFonts w:ascii="Arial" w:hAnsi="Arial" w:cs="Arial"/>
          <w:b/>
          <w:sz w:val="20"/>
          <w:szCs w:val="20"/>
        </w:rPr>
      </w:pPr>
      <w:r w:rsidRPr="005C57E7">
        <w:rPr>
          <w:rFonts w:ascii="Arial" w:hAnsi="Arial" w:cs="Arial"/>
          <w:b/>
          <w:sz w:val="20"/>
          <w:szCs w:val="20"/>
        </w:rPr>
        <w:t>01_Priloha_8a_Vseobecne_nakupni_podminky_spolecnosti_E.ON_Czech EGD červen 2021</w:t>
      </w:r>
      <w:r>
        <w:rPr>
          <w:rFonts w:ascii="Arial" w:hAnsi="Arial" w:cs="Arial"/>
          <w:b/>
          <w:sz w:val="20"/>
          <w:szCs w:val="20"/>
        </w:rPr>
        <w:t xml:space="preserve"> - </w:t>
      </w:r>
      <w:r w:rsidRPr="005C57E7">
        <w:rPr>
          <w:rFonts w:ascii="Arial" w:hAnsi="Arial" w:cs="Arial"/>
          <w:iCs/>
          <w:sz w:val="20"/>
          <w:szCs w:val="20"/>
        </w:rPr>
        <w:t>Obchodní podmínky v aktuálním znění ke dni podpisu smlouvy, volně přístupné na https://www.egd.cz/vseobecne-nakupni-podminky a dle definice uvedené v příloze č.1 – nedokládá účastník do nabídky</w:t>
      </w:r>
    </w:p>
    <w:p w14:paraId="0F72C0F4" w14:textId="77777777" w:rsidR="005415D3" w:rsidRPr="004C5E99" w:rsidRDefault="005415D3" w:rsidP="005415D3">
      <w:pPr>
        <w:pStyle w:val="Odstavecseseznamem"/>
        <w:numPr>
          <w:ilvl w:val="0"/>
          <w:numId w:val="20"/>
        </w:numPr>
        <w:rPr>
          <w:rFonts w:ascii="Arial" w:hAnsi="Arial" w:cs="Arial"/>
          <w:b/>
          <w:sz w:val="20"/>
          <w:szCs w:val="20"/>
        </w:rPr>
      </w:pPr>
      <w:r w:rsidRPr="007464DB">
        <w:rPr>
          <w:rFonts w:ascii="Arial" w:hAnsi="Arial" w:cs="Arial"/>
          <w:b/>
          <w:sz w:val="20"/>
          <w:szCs w:val="20"/>
        </w:rPr>
        <w:t>01_Priloha_8b_ČP_dodavatele o seznámení se s obchodními podmínkami EG</w:t>
      </w:r>
      <w:r>
        <w:rPr>
          <w:rFonts w:ascii="Arial" w:hAnsi="Arial" w:cs="Arial"/>
          <w:b/>
          <w:sz w:val="20"/>
          <w:szCs w:val="20"/>
        </w:rPr>
        <w:t>.</w:t>
      </w:r>
      <w:r w:rsidRPr="007464DB">
        <w:rPr>
          <w:rFonts w:ascii="Arial" w:hAnsi="Arial" w:cs="Arial"/>
          <w:b/>
          <w:sz w:val="20"/>
          <w:szCs w:val="20"/>
        </w:rPr>
        <w:t>D a BOZP</w:t>
      </w:r>
      <w:r>
        <w:rPr>
          <w:rFonts w:ascii="Arial" w:hAnsi="Arial" w:cs="Arial"/>
          <w:b/>
          <w:sz w:val="20"/>
          <w:szCs w:val="20"/>
        </w:rPr>
        <w:t xml:space="preserve"> </w:t>
      </w:r>
      <w:r>
        <w:rPr>
          <w:rFonts w:ascii="Arial" w:hAnsi="Arial" w:cs="Arial"/>
          <w:iCs/>
          <w:sz w:val="20"/>
          <w:szCs w:val="20"/>
        </w:rPr>
        <w:t>– dokládá účastník do nabídky</w:t>
      </w:r>
    </w:p>
    <w:p w14:paraId="406108D6" w14:textId="63FD5F47" w:rsidR="005415D3" w:rsidRPr="007464DB" w:rsidRDefault="005415D3" w:rsidP="005415D3">
      <w:pPr>
        <w:pStyle w:val="Odstavecseseznamem"/>
        <w:rPr>
          <w:rFonts w:ascii="Arial" w:hAnsi="Arial" w:cs="Arial"/>
          <w:b/>
          <w:sz w:val="20"/>
          <w:szCs w:val="20"/>
        </w:rPr>
      </w:pPr>
      <w:r w:rsidRPr="007464DB">
        <w:rPr>
          <w:rFonts w:ascii="Arial" w:hAnsi="Arial" w:cs="Arial"/>
          <w:sz w:val="20"/>
          <w:szCs w:val="20"/>
        </w:rPr>
        <w:t>(pro účely výběrového řízení se Obchodní podmínky EG</w:t>
      </w:r>
      <w:r>
        <w:rPr>
          <w:rFonts w:ascii="Arial" w:hAnsi="Arial" w:cs="Arial"/>
          <w:sz w:val="20"/>
          <w:szCs w:val="20"/>
        </w:rPr>
        <w:t>.</w:t>
      </w:r>
      <w:r w:rsidRPr="007464DB">
        <w:rPr>
          <w:rFonts w:ascii="Arial" w:hAnsi="Arial" w:cs="Arial"/>
          <w:sz w:val="20"/>
          <w:szCs w:val="20"/>
        </w:rPr>
        <w:t>D do nabídky nevkládají, účastník ZŘ pouze do nabídky předloží Čestné prohlášení dodavatele o seznámení se s obchodními podmínkami EG</w:t>
      </w:r>
      <w:r>
        <w:rPr>
          <w:rFonts w:ascii="Arial" w:hAnsi="Arial" w:cs="Arial"/>
          <w:sz w:val="20"/>
          <w:szCs w:val="20"/>
        </w:rPr>
        <w:t>.</w:t>
      </w:r>
      <w:r w:rsidRPr="007464DB">
        <w:rPr>
          <w:rFonts w:ascii="Arial" w:hAnsi="Arial" w:cs="Arial"/>
          <w:sz w:val="20"/>
          <w:szCs w:val="20"/>
        </w:rPr>
        <w:t>D</w:t>
      </w:r>
      <w:r w:rsidR="00140445">
        <w:rPr>
          <w:rFonts w:ascii="Arial" w:hAnsi="Arial" w:cs="Arial"/>
          <w:sz w:val="20"/>
          <w:szCs w:val="20"/>
        </w:rPr>
        <w:t xml:space="preserve"> a BOZP</w:t>
      </w:r>
      <w:r w:rsidRPr="007464DB">
        <w:rPr>
          <w:rFonts w:ascii="Arial" w:hAnsi="Arial" w:cs="Arial"/>
          <w:sz w:val="20"/>
          <w:szCs w:val="20"/>
        </w:rPr>
        <w:t>. Vzor čestného prohlášení je součástí zadávací dokumentace</w:t>
      </w:r>
      <w:r>
        <w:rPr>
          <w:rFonts w:ascii="Arial" w:hAnsi="Arial" w:cs="Arial"/>
          <w:sz w:val="20"/>
          <w:szCs w:val="20"/>
        </w:rPr>
        <w:t>)</w:t>
      </w:r>
      <w:r w:rsidRPr="007464DB">
        <w:rPr>
          <w:rFonts w:ascii="Arial" w:hAnsi="Arial" w:cs="Arial"/>
          <w:sz w:val="20"/>
          <w:szCs w:val="20"/>
        </w:rPr>
        <w:t>.</w:t>
      </w:r>
    </w:p>
    <w:p w14:paraId="659CDC6C" w14:textId="77777777" w:rsidR="005415D3" w:rsidRPr="007464DB" w:rsidRDefault="005415D3" w:rsidP="005415D3">
      <w:pPr>
        <w:pStyle w:val="Odstavecseseznamem"/>
        <w:numPr>
          <w:ilvl w:val="0"/>
          <w:numId w:val="20"/>
        </w:numPr>
        <w:rPr>
          <w:rFonts w:ascii="Arial" w:hAnsi="Arial" w:cs="Arial"/>
          <w:b/>
          <w:sz w:val="20"/>
          <w:szCs w:val="20"/>
        </w:rPr>
      </w:pPr>
      <w:r w:rsidRPr="007464DB">
        <w:rPr>
          <w:rFonts w:ascii="Arial" w:hAnsi="Arial" w:cs="Arial"/>
          <w:b/>
          <w:sz w:val="20"/>
          <w:szCs w:val="20"/>
        </w:rPr>
        <w:t xml:space="preserve">01_Priloha_9a_DPA_GDPR </w:t>
      </w:r>
      <w:r>
        <w:rPr>
          <w:rFonts w:ascii="Arial" w:hAnsi="Arial" w:cs="Arial"/>
          <w:iCs/>
          <w:sz w:val="20"/>
          <w:szCs w:val="20"/>
        </w:rPr>
        <w:t>– dokládá účastník do nabídky</w:t>
      </w:r>
    </w:p>
    <w:p w14:paraId="4DC0FD8A" w14:textId="1BD4D138" w:rsidR="005415D3" w:rsidRDefault="005415D3" w:rsidP="005415D3">
      <w:pPr>
        <w:pStyle w:val="Odstavecseseznamem"/>
        <w:numPr>
          <w:ilvl w:val="0"/>
          <w:numId w:val="20"/>
        </w:numPr>
        <w:rPr>
          <w:rFonts w:ascii="Arial" w:hAnsi="Arial" w:cs="Arial"/>
          <w:b/>
          <w:sz w:val="20"/>
          <w:szCs w:val="20"/>
        </w:rPr>
      </w:pPr>
      <w:r w:rsidRPr="00C02C3E">
        <w:rPr>
          <w:rFonts w:ascii="Arial" w:hAnsi="Arial" w:cs="Arial"/>
          <w:b/>
          <w:sz w:val="20"/>
          <w:szCs w:val="20"/>
        </w:rPr>
        <w:t>01_Priloha_9b_TOM_medium low</w:t>
      </w:r>
      <w:r>
        <w:rPr>
          <w:rFonts w:ascii="Arial" w:hAnsi="Arial" w:cs="Arial"/>
          <w:b/>
          <w:sz w:val="20"/>
          <w:szCs w:val="20"/>
        </w:rPr>
        <w:t xml:space="preserve"> </w:t>
      </w:r>
      <w:r>
        <w:rPr>
          <w:rFonts w:ascii="Arial" w:hAnsi="Arial" w:cs="Arial"/>
          <w:iCs/>
          <w:sz w:val="20"/>
          <w:szCs w:val="20"/>
        </w:rPr>
        <w:t xml:space="preserve">– dokládá účastník </w:t>
      </w:r>
      <w:r w:rsidR="0043547F">
        <w:rPr>
          <w:rFonts w:ascii="Arial" w:hAnsi="Arial" w:cs="Arial"/>
          <w:iCs/>
          <w:sz w:val="20"/>
          <w:szCs w:val="20"/>
        </w:rPr>
        <w:t xml:space="preserve">vyplněné </w:t>
      </w:r>
      <w:r>
        <w:rPr>
          <w:rFonts w:ascii="Arial" w:hAnsi="Arial" w:cs="Arial"/>
          <w:iCs/>
          <w:sz w:val="20"/>
          <w:szCs w:val="20"/>
        </w:rPr>
        <w:t>do nabídky</w:t>
      </w:r>
    </w:p>
    <w:p w14:paraId="7FCB7CF5" w14:textId="7F435541" w:rsidR="005415D3" w:rsidRPr="003C2B76" w:rsidRDefault="005415D3" w:rsidP="005415D3">
      <w:pPr>
        <w:pStyle w:val="Odstavecseseznamem"/>
        <w:numPr>
          <w:ilvl w:val="0"/>
          <w:numId w:val="20"/>
        </w:numPr>
        <w:rPr>
          <w:rFonts w:ascii="Arial" w:hAnsi="Arial" w:cs="Arial"/>
          <w:b/>
          <w:sz w:val="20"/>
          <w:szCs w:val="20"/>
        </w:rPr>
      </w:pPr>
      <w:r w:rsidRPr="007464DB">
        <w:rPr>
          <w:rFonts w:ascii="Arial" w:hAnsi="Arial" w:cs="Arial"/>
          <w:b/>
          <w:sz w:val="20"/>
          <w:szCs w:val="20"/>
        </w:rPr>
        <w:t xml:space="preserve">01_Priloha_10_Zástupci smluvních </w:t>
      </w:r>
      <w:r w:rsidR="005B1A19" w:rsidRPr="007464DB">
        <w:rPr>
          <w:rFonts w:ascii="Arial" w:hAnsi="Arial" w:cs="Arial"/>
          <w:b/>
          <w:sz w:val="20"/>
          <w:szCs w:val="20"/>
        </w:rPr>
        <w:t>stran</w:t>
      </w:r>
      <w:r w:rsidR="005B1A19">
        <w:rPr>
          <w:rFonts w:ascii="Arial" w:hAnsi="Arial" w:cs="Arial"/>
          <w:b/>
          <w:sz w:val="20"/>
          <w:szCs w:val="20"/>
        </w:rPr>
        <w:t xml:space="preserve"> </w:t>
      </w:r>
      <w:r w:rsidR="005B1A19" w:rsidRPr="007464DB">
        <w:rPr>
          <w:rFonts w:ascii="Arial" w:hAnsi="Arial" w:cs="Arial"/>
          <w:b/>
          <w:sz w:val="20"/>
          <w:szCs w:val="20"/>
        </w:rPr>
        <w:t>–</w:t>
      </w:r>
      <w:r>
        <w:rPr>
          <w:rFonts w:ascii="Arial" w:hAnsi="Arial" w:cs="Arial"/>
          <w:iCs/>
          <w:sz w:val="20"/>
          <w:szCs w:val="20"/>
        </w:rPr>
        <w:t xml:space="preserve"> dokládá účastník do nabídky</w:t>
      </w:r>
    </w:p>
    <w:p w14:paraId="35BC7A5F" w14:textId="77777777" w:rsidR="00331D16" w:rsidRPr="007464DB" w:rsidRDefault="00331D16" w:rsidP="00331D16">
      <w:pPr>
        <w:rPr>
          <w:rFonts w:ascii="Arial" w:hAnsi="Arial" w:cs="Arial"/>
          <w:sz w:val="20"/>
          <w:szCs w:val="20"/>
        </w:rPr>
      </w:pPr>
    </w:p>
    <w:p w14:paraId="1AAF68A7" w14:textId="77777777" w:rsidR="00331D16" w:rsidRPr="007464DB" w:rsidRDefault="00331D16" w:rsidP="00331D16">
      <w:pPr>
        <w:rPr>
          <w:rFonts w:ascii="Arial" w:hAnsi="Arial" w:cs="Arial"/>
          <w:iCs/>
          <w:sz w:val="20"/>
          <w:szCs w:val="20"/>
        </w:rPr>
      </w:pPr>
    </w:p>
    <w:p w14:paraId="564E95D9" w14:textId="77777777" w:rsidR="00331D16" w:rsidRPr="007464DB" w:rsidRDefault="00331D16" w:rsidP="00331D16">
      <w:pPr>
        <w:rPr>
          <w:rFonts w:ascii="Arial" w:hAnsi="Arial" w:cs="Arial"/>
          <w:iCs/>
          <w:sz w:val="20"/>
          <w:szCs w:val="20"/>
        </w:rPr>
      </w:pPr>
      <w:r w:rsidRPr="007464DB">
        <w:rPr>
          <w:rFonts w:ascii="Arial" w:hAnsi="Arial" w:cs="Arial"/>
          <w:iCs/>
          <w:sz w:val="20"/>
          <w:szCs w:val="20"/>
        </w:rPr>
        <w:t xml:space="preserve">Zadavatel uveřejňuje všechny části zadávací dokumentace na adrese profilu zadavatele: </w:t>
      </w:r>
      <w:hyperlink r:id="rId14" w:tgtFrame="_blank" w:history="1">
        <w:r w:rsidRPr="007464DB">
          <w:rPr>
            <w:rStyle w:val="Hypertextovodkaz"/>
            <w:rFonts w:ascii="Arial" w:hAnsi="Arial" w:cs="Arial"/>
            <w:sz w:val="20"/>
            <w:szCs w:val="20"/>
          </w:rPr>
          <w:t>https://ezak.eon.cz</w:t>
        </w:r>
      </w:hyperlink>
      <w:r w:rsidRPr="007464DB">
        <w:rPr>
          <w:rFonts w:ascii="Arial" w:hAnsi="Arial" w:cs="Arial"/>
          <w:sz w:val="20"/>
          <w:szCs w:val="20"/>
        </w:rPr>
        <w:t xml:space="preserve"> </w:t>
      </w:r>
      <w:r w:rsidRPr="007464DB">
        <w:rPr>
          <w:rFonts w:ascii="Arial" w:hAnsi="Arial" w:cs="Arial"/>
          <w:iCs/>
          <w:sz w:val="20"/>
          <w:szCs w:val="20"/>
        </w:rPr>
        <w:t>pod názvem veřejné zakázky.</w:t>
      </w:r>
    </w:p>
    <w:p w14:paraId="3F4813A7" w14:textId="77777777" w:rsidR="00331D16" w:rsidRPr="007464DB" w:rsidRDefault="00331D16" w:rsidP="00331D16">
      <w:pPr>
        <w:spacing w:before="240" w:after="240" w:line="276" w:lineRule="auto"/>
        <w:rPr>
          <w:rFonts w:ascii="Arial" w:hAnsi="Arial" w:cs="Arial"/>
          <w:sz w:val="20"/>
          <w:szCs w:val="20"/>
        </w:rPr>
      </w:pPr>
      <w:r w:rsidRPr="007464DB">
        <w:rPr>
          <w:rFonts w:ascii="Arial" w:hAnsi="Arial" w:cs="Arial"/>
          <w:bCs/>
          <w:sz w:val="20"/>
          <w:szCs w:val="20"/>
        </w:rPr>
        <w:lastRenderedPageBreak/>
        <w:t xml:space="preserve">V </w:t>
      </w:r>
      <w:r w:rsidRPr="007464DB">
        <w:rPr>
          <w:rFonts w:ascii="Arial" w:hAnsi="Arial" w:cs="Arial"/>
          <w:sz w:val="20"/>
          <w:szCs w:val="20"/>
        </w:rPr>
        <w:t>Brně</w:t>
      </w:r>
      <w:r w:rsidRPr="007464DB">
        <w:rPr>
          <w:rFonts w:ascii="Arial" w:hAnsi="Arial" w:cs="Arial"/>
          <w:bCs/>
          <w:sz w:val="20"/>
          <w:szCs w:val="20"/>
        </w:rPr>
        <w:t xml:space="preserve"> </w:t>
      </w:r>
    </w:p>
    <w:p w14:paraId="4B26B3F3" w14:textId="77777777" w:rsidR="00331D16" w:rsidRDefault="00331D16" w:rsidP="00331D16">
      <w:pPr>
        <w:rPr>
          <w:rFonts w:ascii="Arial" w:hAnsi="Arial" w:cs="Arial"/>
          <w:b/>
          <w:bCs/>
          <w:sz w:val="20"/>
          <w:szCs w:val="20"/>
          <w:u w:val="single"/>
        </w:rPr>
      </w:pPr>
    </w:p>
    <w:p w14:paraId="6EC6367B" w14:textId="77777777" w:rsidR="00331D16" w:rsidRPr="007464DB" w:rsidRDefault="00331D16" w:rsidP="00331D16">
      <w:pPr>
        <w:rPr>
          <w:rFonts w:ascii="Arial" w:hAnsi="Arial" w:cs="Arial"/>
          <w:b/>
          <w:bCs/>
          <w:sz w:val="20"/>
          <w:szCs w:val="20"/>
          <w:u w:val="single"/>
        </w:rPr>
      </w:pPr>
    </w:p>
    <w:p w14:paraId="4524EC38" w14:textId="77777777" w:rsidR="00331D16" w:rsidRPr="007464DB" w:rsidRDefault="00331D16" w:rsidP="00331D16">
      <w:pPr>
        <w:rPr>
          <w:rFonts w:ascii="Arial" w:hAnsi="Arial" w:cs="Arial"/>
          <w:b/>
          <w:bCs/>
          <w:sz w:val="20"/>
          <w:szCs w:val="20"/>
        </w:rPr>
      </w:pPr>
      <w:r w:rsidRPr="007464DB">
        <w:rPr>
          <w:rFonts w:ascii="Arial" w:hAnsi="Arial" w:cs="Arial"/>
          <w:b/>
          <w:bCs/>
          <w:sz w:val="20"/>
          <w:szCs w:val="20"/>
        </w:rPr>
        <w:t>______________________</w:t>
      </w:r>
      <w:r w:rsidRPr="007464DB">
        <w:rPr>
          <w:rFonts w:ascii="Arial" w:hAnsi="Arial" w:cs="Arial"/>
          <w:b/>
          <w:bCs/>
          <w:sz w:val="20"/>
          <w:szCs w:val="20"/>
        </w:rPr>
        <w:tab/>
      </w:r>
      <w:r w:rsidRPr="007464DB">
        <w:rPr>
          <w:rFonts w:ascii="Arial" w:hAnsi="Arial" w:cs="Arial"/>
          <w:b/>
          <w:bCs/>
          <w:sz w:val="20"/>
          <w:szCs w:val="20"/>
        </w:rPr>
        <w:tab/>
      </w:r>
      <w:r w:rsidRPr="007464DB">
        <w:rPr>
          <w:rFonts w:ascii="Arial" w:hAnsi="Arial" w:cs="Arial"/>
          <w:b/>
          <w:bCs/>
          <w:sz w:val="20"/>
          <w:szCs w:val="20"/>
        </w:rPr>
        <w:tab/>
      </w:r>
    </w:p>
    <w:p w14:paraId="3486EA99" w14:textId="77777777" w:rsidR="00331D16" w:rsidRPr="007464DB" w:rsidRDefault="00331D16" w:rsidP="00331D16">
      <w:pPr>
        <w:rPr>
          <w:rFonts w:ascii="Arial" w:hAnsi="Arial" w:cs="Arial"/>
          <w:bCs/>
          <w:sz w:val="20"/>
          <w:szCs w:val="20"/>
        </w:rPr>
      </w:pPr>
      <w:r w:rsidRPr="007464DB">
        <w:rPr>
          <w:rFonts w:ascii="Arial" w:hAnsi="Arial" w:cs="Arial"/>
          <w:bCs/>
          <w:sz w:val="20"/>
          <w:szCs w:val="20"/>
        </w:rPr>
        <w:t xml:space="preserve">   </w:t>
      </w:r>
      <w:r w:rsidRPr="007464DB">
        <w:rPr>
          <w:rFonts w:ascii="Arial" w:hAnsi="Arial" w:cs="Arial"/>
          <w:bCs/>
          <w:sz w:val="20"/>
          <w:szCs w:val="20"/>
        </w:rPr>
        <w:tab/>
      </w:r>
    </w:p>
    <w:p w14:paraId="36E2C9A6" w14:textId="77777777" w:rsidR="00331D16" w:rsidRPr="007464DB" w:rsidRDefault="00331D16" w:rsidP="00331D16">
      <w:pPr>
        <w:rPr>
          <w:rFonts w:ascii="Arial" w:hAnsi="Arial" w:cs="Arial"/>
          <w:iCs/>
          <w:sz w:val="20"/>
          <w:szCs w:val="20"/>
        </w:rPr>
      </w:pPr>
      <w:r w:rsidRPr="007464DB">
        <w:rPr>
          <w:rFonts w:ascii="Arial" w:hAnsi="Arial" w:cs="Arial"/>
          <w:b/>
          <w:sz w:val="20"/>
          <w:szCs w:val="20"/>
          <w:lang w:eastAsia="ar-SA"/>
        </w:rPr>
        <w:t>EG</w:t>
      </w:r>
      <w:r>
        <w:rPr>
          <w:rFonts w:ascii="Arial" w:hAnsi="Arial" w:cs="Arial"/>
          <w:b/>
          <w:sz w:val="20"/>
          <w:szCs w:val="20"/>
          <w:lang w:eastAsia="ar-SA"/>
        </w:rPr>
        <w:t>.</w:t>
      </w:r>
      <w:r w:rsidRPr="007464DB">
        <w:rPr>
          <w:rFonts w:ascii="Arial" w:hAnsi="Arial" w:cs="Arial"/>
          <w:b/>
          <w:sz w:val="20"/>
          <w:szCs w:val="20"/>
          <w:lang w:eastAsia="ar-SA"/>
        </w:rPr>
        <w:t>D, a.s.</w:t>
      </w:r>
      <w:r w:rsidRPr="007464DB">
        <w:rPr>
          <w:rFonts w:ascii="Arial" w:hAnsi="Arial" w:cs="Arial"/>
          <w:iCs/>
          <w:sz w:val="20"/>
          <w:szCs w:val="20"/>
        </w:rPr>
        <w:t xml:space="preserve"> </w:t>
      </w:r>
      <w:r w:rsidRPr="007464DB">
        <w:rPr>
          <w:rFonts w:ascii="Arial" w:hAnsi="Arial" w:cs="Arial"/>
          <w:iCs/>
          <w:sz w:val="20"/>
          <w:szCs w:val="20"/>
        </w:rPr>
        <w:tab/>
      </w:r>
      <w:r w:rsidRPr="007464DB">
        <w:rPr>
          <w:rFonts w:ascii="Arial" w:hAnsi="Arial" w:cs="Arial"/>
          <w:iCs/>
          <w:sz w:val="20"/>
          <w:szCs w:val="20"/>
        </w:rPr>
        <w:tab/>
      </w:r>
      <w:r w:rsidRPr="007464DB">
        <w:rPr>
          <w:rFonts w:ascii="Arial" w:hAnsi="Arial" w:cs="Arial"/>
          <w:iCs/>
          <w:sz w:val="20"/>
          <w:szCs w:val="20"/>
        </w:rPr>
        <w:tab/>
      </w:r>
      <w:r w:rsidRPr="007464DB">
        <w:rPr>
          <w:rFonts w:ascii="Arial" w:hAnsi="Arial" w:cs="Arial"/>
          <w:iCs/>
          <w:sz w:val="20"/>
          <w:szCs w:val="20"/>
        </w:rPr>
        <w:tab/>
      </w:r>
    </w:p>
    <w:p w14:paraId="307CCB6B" w14:textId="77777777" w:rsidR="00331D16" w:rsidRDefault="00331D16" w:rsidP="00331D16">
      <w:pPr>
        <w:widowControl w:val="0"/>
        <w:spacing w:before="60" w:after="60" w:line="276" w:lineRule="auto"/>
        <w:rPr>
          <w:rFonts w:ascii="Arial" w:hAnsi="Arial" w:cs="Arial"/>
          <w:sz w:val="20"/>
          <w:szCs w:val="20"/>
        </w:rPr>
      </w:pPr>
      <w:r w:rsidRPr="007464DB">
        <w:rPr>
          <w:rFonts w:ascii="Arial" w:hAnsi="Arial" w:cs="Arial"/>
          <w:bCs/>
          <w:noProof/>
          <w:sz w:val="20"/>
          <w:szCs w:val="20"/>
        </w:rPr>
        <w:t>Ing. Lenka Popelková</w:t>
      </w:r>
      <w:r w:rsidRPr="007464DB">
        <w:rPr>
          <w:rFonts w:ascii="Arial" w:hAnsi="Arial" w:cs="Arial"/>
          <w:sz w:val="20"/>
          <w:szCs w:val="20"/>
        </w:rPr>
        <w:tab/>
      </w:r>
    </w:p>
    <w:p w14:paraId="2992D096" w14:textId="3E949400" w:rsidR="00EA4F5F" w:rsidRPr="006304D1" w:rsidRDefault="00331D16" w:rsidP="00331D16">
      <w:pPr>
        <w:widowControl w:val="0"/>
        <w:spacing w:before="60" w:after="60" w:line="276" w:lineRule="auto"/>
        <w:rPr>
          <w:rFonts w:ascii="Arial" w:hAnsi="Arial" w:cs="Arial"/>
        </w:rPr>
      </w:pPr>
      <w:r w:rsidRPr="007464DB">
        <w:rPr>
          <w:rFonts w:ascii="Arial" w:hAnsi="Arial" w:cs="Arial"/>
          <w:bCs/>
          <w:noProof/>
          <w:sz w:val="20"/>
          <w:szCs w:val="20"/>
        </w:rPr>
        <w:t>manažer veřejných zakázek</w:t>
      </w:r>
      <w:r w:rsidRPr="007464DB">
        <w:rPr>
          <w:rFonts w:ascii="Arial" w:hAnsi="Arial" w:cs="Arial"/>
          <w:sz w:val="20"/>
          <w:szCs w:val="20"/>
        </w:rPr>
        <w:t xml:space="preserve"> </w:t>
      </w:r>
      <w:r w:rsidRPr="007464DB">
        <w:rPr>
          <w:rFonts w:ascii="Arial" w:hAnsi="Arial" w:cs="Arial"/>
          <w:sz w:val="20"/>
          <w:szCs w:val="20"/>
        </w:rPr>
        <w:tab/>
      </w:r>
      <w:r w:rsidRPr="007464DB">
        <w:rPr>
          <w:rFonts w:ascii="Arial" w:hAnsi="Arial" w:cs="Arial"/>
          <w:sz w:val="20"/>
          <w:szCs w:val="20"/>
        </w:rPr>
        <w:tab/>
      </w:r>
    </w:p>
    <w:sectPr w:rsidR="00EA4F5F" w:rsidRPr="006304D1" w:rsidSect="006C675B">
      <w:headerReference w:type="default" r:id="rId15"/>
      <w:footerReference w:type="default" r:id="rId16"/>
      <w:footerReference w:type="first" r:id="rId17"/>
      <w:pgSz w:w="11906" w:h="16838"/>
      <w:pgMar w:top="1701" w:right="1417" w:bottom="993" w:left="1417" w:header="708" w:footer="5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63F74" w14:textId="77777777" w:rsidR="00EB563A" w:rsidRDefault="00EB563A" w:rsidP="003D49B5">
      <w:r>
        <w:separator/>
      </w:r>
    </w:p>
  </w:endnote>
  <w:endnote w:type="continuationSeparator" w:id="0">
    <w:p w14:paraId="18AD3AE1" w14:textId="77777777" w:rsidR="00EB563A" w:rsidRDefault="00EB563A" w:rsidP="003D4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5D9DF" w14:textId="77777777" w:rsidR="003F0463" w:rsidRPr="001E32D7" w:rsidRDefault="003F0463" w:rsidP="006C675B">
    <w:pPr>
      <w:pStyle w:val="Zpat"/>
      <w:rPr>
        <w:rFonts w:asciiTheme="minorHAnsi" w:hAnsiTheme="minorHAnsi"/>
      </w:rPr>
    </w:pPr>
  </w:p>
  <w:p w14:paraId="5593E2ED" w14:textId="65122C51" w:rsidR="003F0463" w:rsidRPr="005415D3" w:rsidRDefault="003F0463" w:rsidP="006C675B">
    <w:pPr>
      <w:pStyle w:val="Zpat"/>
      <w:rPr>
        <w:rFonts w:ascii="Arial" w:hAnsi="Arial" w:cs="Arial"/>
        <w:sz w:val="18"/>
        <w:szCs w:val="18"/>
      </w:rPr>
    </w:pPr>
    <w:r w:rsidRPr="001E32D7">
      <w:rPr>
        <w:rFonts w:asciiTheme="minorHAnsi" w:hAnsiTheme="minorHAnsi"/>
      </w:rPr>
      <w:tab/>
    </w:r>
    <w:r w:rsidRPr="001E32D7">
      <w:rPr>
        <w:rFonts w:asciiTheme="minorHAnsi" w:hAnsiTheme="minorHAnsi"/>
      </w:rPr>
      <w:tab/>
    </w:r>
    <w:r w:rsidRPr="005415D3">
      <w:rPr>
        <w:rFonts w:ascii="Arial" w:hAnsi="Arial" w:cs="Arial"/>
        <w:sz w:val="18"/>
        <w:szCs w:val="18"/>
      </w:rPr>
      <w:t xml:space="preserve"> Stránka </w:t>
    </w:r>
    <w:r w:rsidRPr="005415D3">
      <w:rPr>
        <w:rFonts w:ascii="Arial" w:hAnsi="Arial" w:cs="Arial"/>
        <w:b/>
        <w:bCs/>
        <w:sz w:val="18"/>
        <w:szCs w:val="18"/>
      </w:rPr>
      <w:fldChar w:fldCharType="begin"/>
    </w:r>
    <w:r w:rsidRPr="005415D3">
      <w:rPr>
        <w:rFonts w:ascii="Arial" w:hAnsi="Arial" w:cs="Arial"/>
        <w:b/>
        <w:bCs/>
        <w:sz w:val="18"/>
        <w:szCs w:val="18"/>
      </w:rPr>
      <w:instrText>PAGE</w:instrText>
    </w:r>
    <w:r w:rsidRPr="005415D3">
      <w:rPr>
        <w:rFonts w:ascii="Arial" w:hAnsi="Arial" w:cs="Arial"/>
        <w:b/>
        <w:bCs/>
        <w:sz w:val="18"/>
        <w:szCs w:val="18"/>
      </w:rPr>
      <w:fldChar w:fldCharType="separate"/>
    </w:r>
    <w:r w:rsidRPr="005415D3">
      <w:rPr>
        <w:rFonts w:ascii="Arial" w:hAnsi="Arial" w:cs="Arial"/>
        <w:b/>
        <w:bCs/>
        <w:noProof/>
        <w:sz w:val="18"/>
        <w:szCs w:val="18"/>
      </w:rPr>
      <w:t>26</w:t>
    </w:r>
    <w:r w:rsidRPr="005415D3">
      <w:rPr>
        <w:rFonts w:ascii="Arial" w:hAnsi="Arial" w:cs="Arial"/>
        <w:b/>
        <w:bCs/>
        <w:sz w:val="18"/>
        <w:szCs w:val="18"/>
      </w:rPr>
      <w:fldChar w:fldCharType="end"/>
    </w:r>
    <w:r w:rsidRPr="005415D3">
      <w:rPr>
        <w:rFonts w:ascii="Arial" w:hAnsi="Arial" w:cs="Arial"/>
        <w:sz w:val="18"/>
        <w:szCs w:val="18"/>
      </w:rPr>
      <w:t xml:space="preserve"> z </w:t>
    </w:r>
    <w:r w:rsidRPr="005415D3">
      <w:rPr>
        <w:rFonts w:ascii="Arial" w:hAnsi="Arial" w:cs="Arial"/>
        <w:b/>
        <w:bCs/>
        <w:sz w:val="18"/>
        <w:szCs w:val="18"/>
      </w:rPr>
      <w:fldChar w:fldCharType="begin"/>
    </w:r>
    <w:r w:rsidRPr="005415D3">
      <w:rPr>
        <w:rFonts w:ascii="Arial" w:hAnsi="Arial" w:cs="Arial"/>
        <w:b/>
        <w:bCs/>
        <w:sz w:val="18"/>
        <w:szCs w:val="18"/>
      </w:rPr>
      <w:instrText>NUMPAGES</w:instrText>
    </w:r>
    <w:r w:rsidRPr="005415D3">
      <w:rPr>
        <w:rFonts w:ascii="Arial" w:hAnsi="Arial" w:cs="Arial"/>
        <w:b/>
        <w:bCs/>
        <w:sz w:val="18"/>
        <w:szCs w:val="18"/>
      </w:rPr>
      <w:fldChar w:fldCharType="separate"/>
    </w:r>
    <w:r w:rsidRPr="005415D3">
      <w:rPr>
        <w:rFonts w:ascii="Arial" w:hAnsi="Arial" w:cs="Arial"/>
        <w:b/>
        <w:bCs/>
        <w:noProof/>
        <w:sz w:val="18"/>
        <w:szCs w:val="18"/>
      </w:rPr>
      <w:t>26</w:t>
    </w:r>
    <w:r w:rsidRPr="005415D3">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A4A6" w14:textId="77777777" w:rsidR="003F0463" w:rsidRDefault="003F0463">
    <w:pPr>
      <w:pStyle w:val="Zpat"/>
      <w:jc w:val="right"/>
    </w:pPr>
  </w:p>
  <w:p w14:paraId="4D283471" w14:textId="77777777" w:rsidR="003F0463" w:rsidRDefault="003F04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7F128" w14:textId="77777777" w:rsidR="00EB563A" w:rsidRDefault="00EB563A" w:rsidP="003D49B5">
      <w:r>
        <w:separator/>
      </w:r>
    </w:p>
  </w:footnote>
  <w:footnote w:type="continuationSeparator" w:id="0">
    <w:p w14:paraId="48B808C1" w14:textId="77777777" w:rsidR="00EB563A" w:rsidRDefault="00EB563A" w:rsidP="003D4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3766" w14:textId="77777777" w:rsidR="003F0463" w:rsidRDefault="003F0463" w:rsidP="007F490A">
    <w:pPr>
      <w:jc w:val="center"/>
      <w:rPr>
        <w:rFonts w:ascii="Arial Narrow" w:hAnsi="Arial Narrow"/>
        <w:sz w:val="20"/>
        <w:szCs w:val="20"/>
      </w:rPr>
    </w:pPr>
  </w:p>
  <w:p w14:paraId="45B2FDDE" w14:textId="54004EF7" w:rsidR="003F0463" w:rsidRPr="00853A4E" w:rsidRDefault="003F0463" w:rsidP="00232D7D">
    <w:pPr>
      <w:jc w:val="center"/>
      <w:rPr>
        <w:rFonts w:ascii="Arial" w:hAnsi="Arial" w:cs="Arial"/>
        <w:iCs/>
        <w:sz w:val="18"/>
        <w:szCs w:val="18"/>
      </w:rPr>
    </w:pPr>
    <w:r w:rsidRPr="00853A4E">
      <w:rPr>
        <w:rFonts w:ascii="Arial" w:hAnsi="Arial" w:cs="Arial"/>
        <w:sz w:val="18"/>
        <w:szCs w:val="18"/>
      </w:rPr>
      <w:t>„</w:t>
    </w:r>
    <w:r w:rsidR="00122F34">
      <w:rPr>
        <w:rFonts w:ascii="Arial" w:hAnsi="Arial" w:cs="Arial"/>
        <w:bCs/>
        <w:sz w:val="18"/>
        <w:szCs w:val="18"/>
      </w:rPr>
      <w:t>V556 – výměna vedení</w:t>
    </w:r>
    <w:r w:rsidRPr="00853A4E">
      <w:rPr>
        <w:rFonts w:ascii="Arial" w:hAnsi="Arial"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538AFEC"/>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bCs w:val="0"/>
        <w:color w:val="auto"/>
        <w:sz w:val="22"/>
        <w:szCs w:val="22"/>
      </w:rPr>
    </w:lvl>
    <w:lvl w:ilvl="2">
      <w:start w:val="1"/>
      <w:numFmt w:val="decimal"/>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334D8B"/>
    <w:multiLevelType w:val="hybridMultilevel"/>
    <w:tmpl w:val="5282DD1A"/>
    <w:lvl w:ilvl="0" w:tplc="FFFFFFFF">
      <w:start w:val="1"/>
      <w:numFmt w:val="lowerLetter"/>
      <w:lvlText w:val="%1)"/>
      <w:lvlJc w:val="left"/>
      <w:pPr>
        <w:tabs>
          <w:tab w:val="num" w:pos="720"/>
        </w:tabs>
        <w:ind w:left="720" w:hanging="360"/>
      </w:pPr>
    </w:lvl>
    <w:lvl w:ilvl="1" w:tplc="0405001B">
      <w:start w:val="1"/>
      <w:numFmt w:val="lowerRoman"/>
      <w:lvlText w:val="%2."/>
      <w:lvlJc w:val="right"/>
      <w:pPr>
        <w:tabs>
          <w:tab w:val="num" w:pos="1440"/>
        </w:tabs>
        <w:ind w:left="1440" w:hanging="360"/>
      </w:pPr>
      <w:rPr>
        <w:rFonts w:hint="default"/>
      </w:rPr>
    </w:lvl>
    <w:lvl w:ilvl="2" w:tplc="1D48C454">
      <w:numFmt w:val="bullet"/>
      <w:lvlText w:val="-"/>
      <w:lvlJc w:val="left"/>
      <w:pPr>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1E73A7F"/>
    <w:multiLevelType w:val="hybridMultilevel"/>
    <w:tmpl w:val="C74654B2"/>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 w15:restartNumberingAfterBreak="0">
    <w:nsid w:val="069B09FC"/>
    <w:multiLevelType w:val="hybridMultilevel"/>
    <w:tmpl w:val="9246F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920925"/>
    <w:multiLevelType w:val="multilevel"/>
    <w:tmpl w:val="F06CFF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E40402"/>
    <w:multiLevelType w:val="hybridMultilevel"/>
    <w:tmpl w:val="9200A7FE"/>
    <w:lvl w:ilvl="0" w:tplc="53EAB9B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4D15A6"/>
    <w:multiLevelType w:val="hybridMultilevel"/>
    <w:tmpl w:val="8F065F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CB3515"/>
    <w:multiLevelType w:val="hybridMultilevel"/>
    <w:tmpl w:val="8A94F16E"/>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9E43D0"/>
    <w:multiLevelType w:val="hybridMultilevel"/>
    <w:tmpl w:val="70D8773C"/>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AEB7084"/>
    <w:multiLevelType w:val="hybridMultilevel"/>
    <w:tmpl w:val="4AE0EA34"/>
    <w:lvl w:ilvl="0" w:tplc="04050011">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4B4EE4"/>
    <w:multiLevelType w:val="multilevel"/>
    <w:tmpl w:val="8D88408E"/>
    <w:lvl w:ilvl="0">
      <w:start w:val="9"/>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1" w15:restartNumberingAfterBreak="0">
    <w:nsid w:val="238C7C85"/>
    <w:multiLevelType w:val="multilevel"/>
    <w:tmpl w:val="D9AE83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3BD529F"/>
    <w:multiLevelType w:val="hybridMultilevel"/>
    <w:tmpl w:val="E98896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227016"/>
    <w:multiLevelType w:val="multilevel"/>
    <w:tmpl w:val="8D88408E"/>
    <w:lvl w:ilvl="0">
      <w:start w:val="9"/>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4" w15:restartNumberingAfterBreak="0">
    <w:nsid w:val="24870E17"/>
    <w:multiLevelType w:val="hybridMultilevel"/>
    <w:tmpl w:val="C3F056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2B4999"/>
    <w:multiLevelType w:val="hybridMultilevel"/>
    <w:tmpl w:val="2856AF44"/>
    <w:lvl w:ilvl="0" w:tplc="0405000F">
      <w:start w:val="1"/>
      <w:numFmt w:val="decimal"/>
      <w:lvlText w:val="%1."/>
      <w:lvlJc w:val="left"/>
      <w:pPr>
        <w:ind w:left="2436" w:hanging="360"/>
      </w:pPr>
      <w:rPr>
        <w:rFonts w:hint="default"/>
      </w:rPr>
    </w:lvl>
    <w:lvl w:ilvl="1" w:tplc="04050019">
      <w:start w:val="1"/>
      <w:numFmt w:val="lowerLetter"/>
      <w:lvlText w:val="%2."/>
      <w:lvlJc w:val="left"/>
      <w:pPr>
        <w:ind w:left="3090" w:hanging="360"/>
      </w:pPr>
    </w:lvl>
    <w:lvl w:ilvl="2" w:tplc="0405001B">
      <w:start w:val="1"/>
      <w:numFmt w:val="lowerRoman"/>
      <w:lvlText w:val="%3."/>
      <w:lvlJc w:val="right"/>
      <w:pPr>
        <w:ind w:left="3810" w:hanging="180"/>
      </w:pPr>
    </w:lvl>
    <w:lvl w:ilvl="3" w:tplc="0405000F">
      <w:start w:val="1"/>
      <w:numFmt w:val="decimal"/>
      <w:lvlText w:val="%4."/>
      <w:lvlJc w:val="left"/>
      <w:pPr>
        <w:ind w:left="4530" w:hanging="360"/>
      </w:pPr>
    </w:lvl>
    <w:lvl w:ilvl="4" w:tplc="04050019">
      <w:start w:val="1"/>
      <w:numFmt w:val="lowerLetter"/>
      <w:lvlText w:val="%5."/>
      <w:lvlJc w:val="left"/>
      <w:pPr>
        <w:ind w:left="5250" w:hanging="360"/>
      </w:pPr>
    </w:lvl>
    <w:lvl w:ilvl="5" w:tplc="0405001B">
      <w:start w:val="1"/>
      <w:numFmt w:val="lowerRoman"/>
      <w:lvlText w:val="%6."/>
      <w:lvlJc w:val="right"/>
      <w:pPr>
        <w:ind w:left="5970" w:hanging="180"/>
      </w:pPr>
    </w:lvl>
    <w:lvl w:ilvl="6" w:tplc="0405000F">
      <w:start w:val="1"/>
      <w:numFmt w:val="decimal"/>
      <w:lvlText w:val="%7."/>
      <w:lvlJc w:val="left"/>
      <w:pPr>
        <w:ind w:left="6690" w:hanging="360"/>
      </w:pPr>
    </w:lvl>
    <w:lvl w:ilvl="7" w:tplc="04050019">
      <w:start w:val="1"/>
      <w:numFmt w:val="lowerLetter"/>
      <w:lvlText w:val="%8."/>
      <w:lvlJc w:val="left"/>
      <w:pPr>
        <w:ind w:left="7410" w:hanging="360"/>
      </w:pPr>
    </w:lvl>
    <w:lvl w:ilvl="8" w:tplc="0405001B">
      <w:start w:val="1"/>
      <w:numFmt w:val="lowerRoman"/>
      <w:lvlText w:val="%9."/>
      <w:lvlJc w:val="right"/>
      <w:pPr>
        <w:ind w:left="8130" w:hanging="180"/>
      </w:pPr>
    </w:lvl>
  </w:abstractNum>
  <w:abstractNum w:abstractNumId="16" w15:restartNumberingAfterBreak="0">
    <w:nsid w:val="28E06368"/>
    <w:multiLevelType w:val="hybridMultilevel"/>
    <w:tmpl w:val="28A0F346"/>
    <w:lvl w:ilvl="0" w:tplc="1B2A8A0A">
      <w:numFmt w:val="bullet"/>
      <w:lvlText w:val="-"/>
      <w:lvlJc w:val="left"/>
      <w:pPr>
        <w:ind w:left="1068" w:hanging="360"/>
      </w:pPr>
      <w:rPr>
        <w:rFonts w:ascii="Arial Narrow" w:eastAsia="Calibri" w:hAnsi="Arial Narrow"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2E012B2E"/>
    <w:multiLevelType w:val="hybridMultilevel"/>
    <w:tmpl w:val="5C2A4FD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9" w15:restartNumberingAfterBreak="0">
    <w:nsid w:val="2EEF52F9"/>
    <w:multiLevelType w:val="hybridMultilevel"/>
    <w:tmpl w:val="E98896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2D44A9"/>
    <w:multiLevelType w:val="hybridMultilevel"/>
    <w:tmpl w:val="8A426F1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48067488">
      <w:start w:val="1"/>
      <w:numFmt w:val="lowerLetter"/>
      <w:lvlText w:val="%3)"/>
      <w:lvlJc w:val="right"/>
      <w:pPr>
        <w:ind w:left="2160" w:hanging="180"/>
      </w:pPr>
      <w:rPr>
        <w:rFonts w:ascii="Arial Narrow" w:eastAsia="Times New Roman" w:hAnsi="Arial Narrow" w:cs="Arial" w:hint="default"/>
        <w:b/>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64B1315"/>
    <w:multiLevelType w:val="multilevel"/>
    <w:tmpl w:val="3A448EEE"/>
    <w:lvl w:ilvl="0">
      <w:start w:val="1"/>
      <w:numFmt w:val="decimal"/>
      <w:lvlText w:val="%1."/>
      <w:lvlJc w:val="left"/>
      <w:pPr>
        <w:ind w:left="720" w:hanging="360"/>
      </w:pPr>
      <w:rPr>
        <w:rFonts w:ascii="Arial Narrow" w:hAnsi="Arial Narrow" w:cs="Arial" w:hint="default"/>
        <w:b/>
      </w:rPr>
    </w:lvl>
    <w:lvl w:ilvl="1">
      <w:start w:val="1"/>
      <w:numFmt w:val="decimal"/>
      <w:isLgl/>
      <w:lvlText w:val="%1.%2"/>
      <w:lvlJc w:val="left"/>
      <w:pPr>
        <w:ind w:left="9291"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727133C"/>
    <w:multiLevelType w:val="hybridMultilevel"/>
    <w:tmpl w:val="3306C40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3D384FEE"/>
    <w:multiLevelType w:val="hybridMultilevel"/>
    <w:tmpl w:val="308A84F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AF79E2"/>
    <w:multiLevelType w:val="hybridMultilevel"/>
    <w:tmpl w:val="ABF08054"/>
    <w:lvl w:ilvl="0" w:tplc="A194482E">
      <w:start w:val="1"/>
      <w:numFmt w:val="lowerLetter"/>
      <w:lvlText w:val="%1)"/>
      <w:lvlJc w:val="left"/>
      <w:pPr>
        <w:ind w:left="720" w:hanging="360"/>
      </w:pPr>
      <w:rPr>
        <w:rFonts w:ascii="Arial Narrow" w:hAnsi="Arial Narro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F63440F"/>
    <w:multiLevelType w:val="hybridMultilevel"/>
    <w:tmpl w:val="9078B588"/>
    <w:lvl w:ilvl="0" w:tplc="F864B17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7383AED"/>
    <w:multiLevelType w:val="multilevel"/>
    <w:tmpl w:val="8D849AE6"/>
    <w:lvl w:ilvl="0">
      <w:start w:val="5"/>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9" w15:restartNumberingAfterBreak="0">
    <w:nsid w:val="598105DF"/>
    <w:multiLevelType w:val="hybridMultilevel"/>
    <w:tmpl w:val="97E6DD4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BB16369"/>
    <w:multiLevelType w:val="hybridMultilevel"/>
    <w:tmpl w:val="019C35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5D751FD5"/>
    <w:multiLevelType w:val="hybridMultilevel"/>
    <w:tmpl w:val="ABA44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3"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AF1A1F"/>
    <w:multiLevelType w:val="multilevel"/>
    <w:tmpl w:val="048EFB80"/>
    <w:lvl w:ilvl="0">
      <w:start w:val="1"/>
      <w:numFmt w:val="decimal"/>
      <w:isLgl/>
      <w:lvlText w:val="(%1)"/>
      <w:lvlJc w:val="left"/>
      <w:pPr>
        <w:tabs>
          <w:tab w:val="num" w:pos="641"/>
        </w:tabs>
        <w:ind w:left="-141" w:firstLine="425"/>
      </w:pPr>
    </w:lvl>
    <w:lvl w:ilvl="1">
      <w:start w:val="1"/>
      <w:numFmt w:val="lowerLetter"/>
      <w:lvlText w:val="%2)"/>
      <w:lvlJc w:val="left"/>
      <w:pPr>
        <w:tabs>
          <w:tab w:val="num" w:pos="284"/>
        </w:tabs>
        <w:ind w:left="284" w:hanging="425"/>
      </w:pPr>
    </w:lvl>
    <w:lvl w:ilvl="2">
      <w:start w:val="1"/>
      <w:numFmt w:val="decimal"/>
      <w:isLgl/>
      <w:lvlText w:val="%3."/>
      <w:lvlJc w:val="left"/>
      <w:pPr>
        <w:tabs>
          <w:tab w:val="num" w:pos="709"/>
        </w:tabs>
        <w:ind w:left="709" w:hanging="425"/>
      </w:pPr>
    </w:lvl>
    <w:lvl w:ilvl="3">
      <w:start w:val="1"/>
      <w:numFmt w:val="decimal"/>
      <w:lvlText w:val="(%4)"/>
      <w:lvlJc w:val="left"/>
      <w:pPr>
        <w:tabs>
          <w:tab w:val="num" w:pos="1299"/>
        </w:tabs>
        <w:ind w:left="1299" w:hanging="360"/>
      </w:pPr>
    </w:lvl>
    <w:lvl w:ilvl="4">
      <w:start w:val="1"/>
      <w:numFmt w:val="lowerLetter"/>
      <w:lvlText w:val="(%5)"/>
      <w:lvlJc w:val="left"/>
      <w:pPr>
        <w:tabs>
          <w:tab w:val="num" w:pos="1659"/>
        </w:tabs>
        <w:ind w:left="1659" w:hanging="360"/>
      </w:pPr>
    </w:lvl>
    <w:lvl w:ilvl="5">
      <w:start w:val="1"/>
      <w:numFmt w:val="lowerRoman"/>
      <w:lvlText w:val="(%6)"/>
      <w:lvlJc w:val="left"/>
      <w:pPr>
        <w:tabs>
          <w:tab w:val="num" w:pos="2379"/>
        </w:tabs>
        <w:ind w:left="2019" w:hanging="360"/>
      </w:pPr>
    </w:lvl>
    <w:lvl w:ilvl="6">
      <w:start w:val="1"/>
      <w:numFmt w:val="decimal"/>
      <w:lvlText w:val="(%7)"/>
      <w:lvlJc w:val="left"/>
      <w:pPr>
        <w:tabs>
          <w:tab w:val="num" w:pos="644"/>
        </w:tabs>
        <w:ind w:left="-141" w:firstLine="425"/>
      </w:pPr>
    </w:lvl>
    <w:lvl w:ilvl="7">
      <w:start w:val="1"/>
      <w:numFmt w:val="lowerLetter"/>
      <w:lvlText w:val="%8)"/>
      <w:lvlJc w:val="left"/>
      <w:pPr>
        <w:tabs>
          <w:tab w:val="num" w:pos="284"/>
        </w:tabs>
        <w:ind w:left="284" w:hanging="425"/>
      </w:pPr>
    </w:lvl>
    <w:lvl w:ilvl="8">
      <w:start w:val="1"/>
      <w:numFmt w:val="decimal"/>
      <w:lvlText w:val="%9."/>
      <w:lvlJc w:val="left"/>
      <w:pPr>
        <w:tabs>
          <w:tab w:val="num" w:pos="710"/>
        </w:tabs>
        <w:ind w:left="710" w:hanging="426"/>
      </w:pPr>
    </w:lvl>
  </w:abstractNum>
  <w:abstractNum w:abstractNumId="35" w15:restartNumberingAfterBreak="0">
    <w:nsid w:val="6F8334EA"/>
    <w:multiLevelType w:val="hybridMultilevel"/>
    <w:tmpl w:val="20082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E85A9C"/>
    <w:multiLevelType w:val="hybridMultilevel"/>
    <w:tmpl w:val="618A7F7C"/>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1D48C454">
      <w:numFmt w:val="bullet"/>
      <w:lvlText w:val="-"/>
      <w:lvlJc w:val="left"/>
      <w:pPr>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15:restartNumberingAfterBreak="0">
    <w:nsid w:val="7186658A"/>
    <w:multiLevelType w:val="hybridMultilevel"/>
    <w:tmpl w:val="7DE674AC"/>
    <w:lvl w:ilvl="0" w:tplc="BA46A1BE">
      <w:start w:val="638"/>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575647B"/>
    <w:multiLevelType w:val="hybridMultilevel"/>
    <w:tmpl w:val="FD648BF4"/>
    <w:lvl w:ilvl="0" w:tplc="F864B17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3C4DDD"/>
    <w:multiLevelType w:val="hybridMultilevel"/>
    <w:tmpl w:val="F1BEBC3A"/>
    <w:lvl w:ilvl="0" w:tplc="0AD4BBD8">
      <w:start w:val="1"/>
      <w:numFmt w:val="lowerLetter"/>
      <w:lvlText w:val="%1)"/>
      <w:lvlJc w:val="left"/>
      <w:pPr>
        <w:ind w:left="792" w:hanging="360"/>
      </w:pPr>
      <w:rPr>
        <w:rFonts w:hint="default"/>
      </w:rPr>
    </w:lvl>
    <w:lvl w:ilvl="1" w:tplc="04050019">
      <w:start w:val="1"/>
      <w:numFmt w:val="lowerLetter"/>
      <w:lvlText w:val="%2."/>
      <w:lvlJc w:val="left"/>
      <w:pPr>
        <w:ind w:left="1512" w:hanging="360"/>
      </w:pPr>
    </w:lvl>
    <w:lvl w:ilvl="2" w:tplc="0405001B">
      <w:start w:val="1"/>
      <w:numFmt w:val="lowerRoman"/>
      <w:lvlText w:val="%3."/>
      <w:lvlJc w:val="right"/>
      <w:pPr>
        <w:ind w:left="2232" w:hanging="180"/>
      </w:pPr>
    </w:lvl>
    <w:lvl w:ilvl="3" w:tplc="0405000F">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0" w15:restartNumberingAfterBreak="0">
    <w:nsid w:val="7FB47010"/>
    <w:multiLevelType w:val="hybridMultilevel"/>
    <w:tmpl w:val="43465B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8"/>
  </w:num>
  <w:num w:numId="5">
    <w:abstractNumId w:val="6"/>
  </w:num>
  <w:num w:numId="6">
    <w:abstractNumId w:val="15"/>
  </w:num>
  <w:num w:numId="7">
    <w:abstractNumId w:val="18"/>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4"/>
  </w:num>
  <w:num w:numId="13">
    <w:abstractNumId w:val="1"/>
  </w:num>
  <w:num w:numId="14">
    <w:abstractNumId w:val="38"/>
  </w:num>
  <w:num w:numId="15">
    <w:abstractNumId w:val="21"/>
  </w:num>
  <w:num w:numId="16">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4"/>
  </w:num>
  <w:num w:numId="19">
    <w:abstractNumId w:val="10"/>
  </w:num>
  <w:num w:numId="20">
    <w:abstractNumId w:val="35"/>
  </w:num>
  <w:num w:numId="21">
    <w:abstractNumId w:val="13"/>
  </w:num>
  <w:num w:numId="22">
    <w:abstractNumId w:val="31"/>
  </w:num>
  <w:num w:numId="23">
    <w:abstractNumId w:val="2"/>
  </w:num>
  <w:num w:numId="24">
    <w:abstractNumId w:val="8"/>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0"/>
  </w:num>
  <w:num w:numId="28">
    <w:abstractNumId w:val="23"/>
  </w:num>
  <w:num w:numId="29">
    <w:abstractNumId w:val="12"/>
  </w:num>
  <w:num w:numId="30">
    <w:abstractNumId w:val="16"/>
  </w:num>
  <w:num w:numId="31">
    <w:abstractNumId w:val="5"/>
  </w:num>
  <w:num w:numId="32">
    <w:abstractNumId w:val="34"/>
  </w:num>
  <w:num w:numId="33">
    <w:abstractNumId w:val="37"/>
  </w:num>
  <w:num w:numId="34">
    <w:abstractNumId w:val="14"/>
  </w:num>
  <w:num w:numId="35">
    <w:abstractNumId w:val="17"/>
  </w:num>
  <w:num w:numId="36">
    <w:abstractNumId w:val="3"/>
  </w:num>
  <w:num w:numId="37">
    <w:abstractNumId w:val="7"/>
  </w:num>
  <w:num w:numId="38">
    <w:abstractNumId w:val="9"/>
  </w:num>
  <w:num w:numId="39">
    <w:abstractNumId w:val="30"/>
  </w:num>
  <w:num w:numId="40">
    <w:abstractNumId w:val="0"/>
  </w:num>
  <w:num w:numId="41">
    <w:abstractNumId w:val="22"/>
  </w:num>
  <w:num w:numId="42">
    <w:abstractNumId w:val="19"/>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9B5"/>
    <w:rsid w:val="00000968"/>
    <w:rsid w:val="00000F6C"/>
    <w:rsid w:val="00000F75"/>
    <w:rsid w:val="00004C12"/>
    <w:rsid w:val="00005446"/>
    <w:rsid w:val="000060DB"/>
    <w:rsid w:val="00007052"/>
    <w:rsid w:val="000074A4"/>
    <w:rsid w:val="00007D72"/>
    <w:rsid w:val="00010407"/>
    <w:rsid w:val="00011717"/>
    <w:rsid w:val="00011E73"/>
    <w:rsid w:val="00011F97"/>
    <w:rsid w:val="0001473E"/>
    <w:rsid w:val="00014CC8"/>
    <w:rsid w:val="000165CB"/>
    <w:rsid w:val="00017C5F"/>
    <w:rsid w:val="000203D7"/>
    <w:rsid w:val="00021382"/>
    <w:rsid w:val="00024935"/>
    <w:rsid w:val="000252BA"/>
    <w:rsid w:val="0002718B"/>
    <w:rsid w:val="00027FEA"/>
    <w:rsid w:val="00030E64"/>
    <w:rsid w:val="00031D14"/>
    <w:rsid w:val="00032991"/>
    <w:rsid w:val="00033916"/>
    <w:rsid w:val="000344B0"/>
    <w:rsid w:val="00034F81"/>
    <w:rsid w:val="00035973"/>
    <w:rsid w:val="00036B2D"/>
    <w:rsid w:val="0003781A"/>
    <w:rsid w:val="00037DC0"/>
    <w:rsid w:val="000420AF"/>
    <w:rsid w:val="00042A91"/>
    <w:rsid w:val="00042DAC"/>
    <w:rsid w:val="00043BA4"/>
    <w:rsid w:val="00044333"/>
    <w:rsid w:val="00045C0B"/>
    <w:rsid w:val="00045E06"/>
    <w:rsid w:val="0004674D"/>
    <w:rsid w:val="00046DD7"/>
    <w:rsid w:val="0004706F"/>
    <w:rsid w:val="0005083D"/>
    <w:rsid w:val="00050ACE"/>
    <w:rsid w:val="000513F8"/>
    <w:rsid w:val="000521DA"/>
    <w:rsid w:val="000543E9"/>
    <w:rsid w:val="0005482D"/>
    <w:rsid w:val="0005528A"/>
    <w:rsid w:val="0005537C"/>
    <w:rsid w:val="00055AAD"/>
    <w:rsid w:val="00057325"/>
    <w:rsid w:val="000604BA"/>
    <w:rsid w:val="00065155"/>
    <w:rsid w:val="00066241"/>
    <w:rsid w:val="00066814"/>
    <w:rsid w:val="00066F91"/>
    <w:rsid w:val="00070C17"/>
    <w:rsid w:val="000711C7"/>
    <w:rsid w:val="000728AC"/>
    <w:rsid w:val="00072C31"/>
    <w:rsid w:val="00073E45"/>
    <w:rsid w:val="000740CD"/>
    <w:rsid w:val="00075A5B"/>
    <w:rsid w:val="000764AB"/>
    <w:rsid w:val="000766B2"/>
    <w:rsid w:val="00077744"/>
    <w:rsid w:val="000803BB"/>
    <w:rsid w:val="000804BE"/>
    <w:rsid w:val="0008072B"/>
    <w:rsid w:val="00080E84"/>
    <w:rsid w:val="00081BB2"/>
    <w:rsid w:val="000834C7"/>
    <w:rsid w:val="00083A05"/>
    <w:rsid w:val="00084103"/>
    <w:rsid w:val="000856DC"/>
    <w:rsid w:val="000864AC"/>
    <w:rsid w:val="000869FE"/>
    <w:rsid w:val="00090AF5"/>
    <w:rsid w:val="00090CBA"/>
    <w:rsid w:val="00092A13"/>
    <w:rsid w:val="0009351C"/>
    <w:rsid w:val="00093C09"/>
    <w:rsid w:val="0009585F"/>
    <w:rsid w:val="00095BFF"/>
    <w:rsid w:val="000978EB"/>
    <w:rsid w:val="00097C45"/>
    <w:rsid w:val="000A2308"/>
    <w:rsid w:val="000A2F89"/>
    <w:rsid w:val="000A359C"/>
    <w:rsid w:val="000A36BA"/>
    <w:rsid w:val="000A37D8"/>
    <w:rsid w:val="000A5DFF"/>
    <w:rsid w:val="000A5F3B"/>
    <w:rsid w:val="000A7B69"/>
    <w:rsid w:val="000A7FAA"/>
    <w:rsid w:val="000B0991"/>
    <w:rsid w:val="000B1881"/>
    <w:rsid w:val="000C0F68"/>
    <w:rsid w:val="000C18AC"/>
    <w:rsid w:val="000C2DFB"/>
    <w:rsid w:val="000C2EDA"/>
    <w:rsid w:val="000C3B77"/>
    <w:rsid w:val="000C3C02"/>
    <w:rsid w:val="000C3C3D"/>
    <w:rsid w:val="000C440A"/>
    <w:rsid w:val="000C4BBF"/>
    <w:rsid w:val="000C656B"/>
    <w:rsid w:val="000C722E"/>
    <w:rsid w:val="000C789D"/>
    <w:rsid w:val="000D030A"/>
    <w:rsid w:val="000D03C4"/>
    <w:rsid w:val="000D16C4"/>
    <w:rsid w:val="000D379F"/>
    <w:rsid w:val="000D37B2"/>
    <w:rsid w:val="000D5F0E"/>
    <w:rsid w:val="000D73AF"/>
    <w:rsid w:val="000E1A44"/>
    <w:rsid w:val="000E2375"/>
    <w:rsid w:val="000E4FD0"/>
    <w:rsid w:val="000E5280"/>
    <w:rsid w:val="000F027E"/>
    <w:rsid w:val="000F0BFF"/>
    <w:rsid w:val="000F136D"/>
    <w:rsid w:val="000F17E8"/>
    <w:rsid w:val="000F258C"/>
    <w:rsid w:val="000F2B13"/>
    <w:rsid w:val="000F4840"/>
    <w:rsid w:val="000F53BC"/>
    <w:rsid w:val="000F5910"/>
    <w:rsid w:val="001001C3"/>
    <w:rsid w:val="001007A2"/>
    <w:rsid w:val="00104143"/>
    <w:rsid w:val="0010508D"/>
    <w:rsid w:val="00105F78"/>
    <w:rsid w:val="00106349"/>
    <w:rsid w:val="001068D6"/>
    <w:rsid w:val="001074D8"/>
    <w:rsid w:val="00111185"/>
    <w:rsid w:val="0011178D"/>
    <w:rsid w:val="00111BD4"/>
    <w:rsid w:val="0011400E"/>
    <w:rsid w:val="0011468E"/>
    <w:rsid w:val="00114A96"/>
    <w:rsid w:val="00114E33"/>
    <w:rsid w:val="0011526C"/>
    <w:rsid w:val="00115671"/>
    <w:rsid w:val="001157BC"/>
    <w:rsid w:val="00115981"/>
    <w:rsid w:val="00116CB2"/>
    <w:rsid w:val="001174E5"/>
    <w:rsid w:val="001179D1"/>
    <w:rsid w:val="00117CFE"/>
    <w:rsid w:val="00117D40"/>
    <w:rsid w:val="00120F1C"/>
    <w:rsid w:val="00122F34"/>
    <w:rsid w:val="00123536"/>
    <w:rsid w:val="00123E66"/>
    <w:rsid w:val="0012412E"/>
    <w:rsid w:val="001261A5"/>
    <w:rsid w:val="00126272"/>
    <w:rsid w:val="00126299"/>
    <w:rsid w:val="00127DE3"/>
    <w:rsid w:val="00132017"/>
    <w:rsid w:val="00134552"/>
    <w:rsid w:val="0013617E"/>
    <w:rsid w:val="00136C9A"/>
    <w:rsid w:val="001370E4"/>
    <w:rsid w:val="0013734B"/>
    <w:rsid w:val="00137378"/>
    <w:rsid w:val="00140445"/>
    <w:rsid w:val="00143C7B"/>
    <w:rsid w:val="00145168"/>
    <w:rsid w:val="0015041A"/>
    <w:rsid w:val="001510A7"/>
    <w:rsid w:val="001535BF"/>
    <w:rsid w:val="00153DEE"/>
    <w:rsid w:val="00155652"/>
    <w:rsid w:val="0015684A"/>
    <w:rsid w:val="001602DA"/>
    <w:rsid w:val="00160ADC"/>
    <w:rsid w:val="00160C60"/>
    <w:rsid w:val="00161B73"/>
    <w:rsid w:val="0016313A"/>
    <w:rsid w:val="00165BF5"/>
    <w:rsid w:val="0016603A"/>
    <w:rsid w:val="00166A90"/>
    <w:rsid w:val="00167EDB"/>
    <w:rsid w:val="00170696"/>
    <w:rsid w:val="00171B70"/>
    <w:rsid w:val="00172354"/>
    <w:rsid w:val="00173AD3"/>
    <w:rsid w:val="00176B47"/>
    <w:rsid w:val="001778AA"/>
    <w:rsid w:val="00177BBC"/>
    <w:rsid w:val="00177BD2"/>
    <w:rsid w:val="00177E7E"/>
    <w:rsid w:val="00180175"/>
    <w:rsid w:val="0018057B"/>
    <w:rsid w:val="00180F8B"/>
    <w:rsid w:val="00182C17"/>
    <w:rsid w:val="00183180"/>
    <w:rsid w:val="00183CAB"/>
    <w:rsid w:val="00184720"/>
    <w:rsid w:val="00184744"/>
    <w:rsid w:val="00184F7A"/>
    <w:rsid w:val="001859AB"/>
    <w:rsid w:val="00185FEB"/>
    <w:rsid w:val="00186DC0"/>
    <w:rsid w:val="001871A2"/>
    <w:rsid w:val="0019090D"/>
    <w:rsid w:val="001917F5"/>
    <w:rsid w:val="00191A8E"/>
    <w:rsid w:val="001947A8"/>
    <w:rsid w:val="00194E4F"/>
    <w:rsid w:val="00195854"/>
    <w:rsid w:val="00195AE9"/>
    <w:rsid w:val="00195D68"/>
    <w:rsid w:val="001967F0"/>
    <w:rsid w:val="00197680"/>
    <w:rsid w:val="001A0492"/>
    <w:rsid w:val="001A064B"/>
    <w:rsid w:val="001A3E6C"/>
    <w:rsid w:val="001A3FDE"/>
    <w:rsid w:val="001A420B"/>
    <w:rsid w:val="001A5599"/>
    <w:rsid w:val="001A6112"/>
    <w:rsid w:val="001A62AB"/>
    <w:rsid w:val="001A67D3"/>
    <w:rsid w:val="001A6A83"/>
    <w:rsid w:val="001A7134"/>
    <w:rsid w:val="001B03A3"/>
    <w:rsid w:val="001B045E"/>
    <w:rsid w:val="001B14C1"/>
    <w:rsid w:val="001B35F8"/>
    <w:rsid w:val="001B4E97"/>
    <w:rsid w:val="001B4FE5"/>
    <w:rsid w:val="001B6287"/>
    <w:rsid w:val="001B6AFB"/>
    <w:rsid w:val="001B7E7E"/>
    <w:rsid w:val="001C07C4"/>
    <w:rsid w:val="001C18B5"/>
    <w:rsid w:val="001C2814"/>
    <w:rsid w:val="001C32A2"/>
    <w:rsid w:val="001C3E7F"/>
    <w:rsid w:val="001C508C"/>
    <w:rsid w:val="001C6624"/>
    <w:rsid w:val="001D1944"/>
    <w:rsid w:val="001D2FF1"/>
    <w:rsid w:val="001D4BEA"/>
    <w:rsid w:val="001D779E"/>
    <w:rsid w:val="001E39FB"/>
    <w:rsid w:val="001E4267"/>
    <w:rsid w:val="001E4D83"/>
    <w:rsid w:val="001E58BB"/>
    <w:rsid w:val="001E5C70"/>
    <w:rsid w:val="001E5E5B"/>
    <w:rsid w:val="001E5F81"/>
    <w:rsid w:val="001E6517"/>
    <w:rsid w:val="001F27D6"/>
    <w:rsid w:val="001F3CA0"/>
    <w:rsid w:val="001F49B6"/>
    <w:rsid w:val="001F5783"/>
    <w:rsid w:val="001F78AD"/>
    <w:rsid w:val="0020017A"/>
    <w:rsid w:val="002006C1"/>
    <w:rsid w:val="00200AD4"/>
    <w:rsid w:val="0020448F"/>
    <w:rsid w:val="002069CB"/>
    <w:rsid w:val="00207326"/>
    <w:rsid w:val="00212389"/>
    <w:rsid w:val="002134EA"/>
    <w:rsid w:val="002146A4"/>
    <w:rsid w:val="00214DFC"/>
    <w:rsid w:val="00215527"/>
    <w:rsid w:val="00216233"/>
    <w:rsid w:val="00217CBA"/>
    <w:rsid w:val="00220EC4"/>
    <w:rsid w:val="00222E81"/>
    <w:rsid w:val="00223978"/>
    <w:rsid w:val="00224E3D"/>
    <w:rsid w:val="00224F8E"/>
    <w:rsid w:val="00226088"/>
    <w:rsid w:val="00230479"/>
    <w:rsid w:val="00232D7D"/>
    <w:rsid w:val="00233322"/>
    <w:rsid w:val="002362B4"/>
    <w:rsid w:val="00236743"/>
    <w:rsid w:val="0024025D"/>
    <w:rsid w:val="0024152A"/>
    <w:rsid w:val="00243D52"/>
    <w:rsid w:val="0024499B"/>
    <w:rsid w:val="00246D17"/>
    <w:rsid w:val="00246F80"/>
    <w:rsid w:val="00250060"/>
    <w:rsid w:val="002501A5"/>
    <w:rsid w:val="00250210"/>
    <w:rsid w:val="00251BED"/>
    <w:rsid w:val="00254455"/>
    <w:rsid w:val="00256049"/>
    <w:rsid w:val="00256C98"/>
    <w:rsid w:val="00260586"/>
    <w:rsid w:val="00261E5C"/>
    <w:rsid w:val="00262BFA"/>
    <w:rsid w:val="002648A0"/>
    <w:rsid w:val="00266336"/>
    <w:rsid w:val="0027008C"/>
    <w:rsid w:val="002717AF"/>
    <w:rsid w:val="002723AB"/>
    <w:rsid w:val="00272EC5"/>
    <w:rsid w:val="002732E1"/>
    <w:rsid w:val="00276F17"/>
    <w:rsid w:val="002772C7"/>
    <w:rsid w:val="00280856"/>
    <w:rsid w:val="00283204"/>
    <w:rsid w:val="00287F46"/>
    <w:rsid w:val="0029028F"/>
    <w:rsid w:val="002906A4"/>
    <w:rsid w:val="0029115C"/>
    <w:rsid w:val="002925AC"/>
    <w:rsid w:val="00292720"/>
    <w:rsid w:val="002942CC"/>
    <w:rsid w:val="00294A53"/>
    <w:rsid w:val="00295082"/>
    <w:rsid w:val="00295CD2"/>
    <w:rsid w:val="00297619"/>
    <w:rsid w:val="002A1043"/>
    <w:rsid w:val="002A208D"/>
    <w:rsid w:val="002A2FBF"/>
    <w:rsid w:val="002A5D5B"/>
    <w:rsid w:val="002A653A"/>
    <w:rsid w:val="002A6621"/>
    <w:rsid w:val="002A7121"/>
    <w:rsid w:val="002A757C"/>
    <w:rsid w:val="002B0E77"/>
    <w:rsid w:val="002B287D"/>
    <w:rsid w:val="002B3F52"/>
    <w:rsid w:val="002B5630"/>
    <w:rsid w:val="002B681E"/>
    <w:rsid w:val="002C1EED"/>
    <w:rsid w:val="002C712E"/>
    <w:rsid w:val="002D166B"/>
    <w:rsid w:val="002D1F5A"/>
    <w:rsid w:val="002D7BC2"/>
    <w:rsid w:val="002E1BFF"/>
    <w:rsid w:val="002E387C"/>
    <w:rsid w:val="002E7EB8"/>
    <w:rsid w:val="002F06DF"/>
    <w:rsid w:val="002F106D"/>
    <w:rsid w:val="002F2B4E"/>
    <w:rsid w:val="002F4B6D"/>
    <w:rsid w:val="002F6952"/>
    <w:rsid w:val="002F7AFC"/>
    <w:rsid w:val="00301EC1"/>
    <w:rsid w:val="00303B0E"/>
    <w:rsid w:val="00306913"/>
    <w:rsid w:val="00310F0A"/>
    <w:rsid w:val="003115E4"/>
    <w:rsid w:val="003138A2"/>
    <w:rsid w:val="00313B94"/>
    <w:rsid w:val="00314D0A"/>
    <w:rsid w:val="00314F49"/>
    <w:rsid w:val="003170F9"/>
    <w:rsid w:val="0032059E"/>
    <w:rsid w:val="003210EB"/>
    <w:rsid w:val="00321561"/>
    <w:rsid w:val="0032192B"/>
    <w:rsid w:val="00324464"/>
    <w:rsid w:val="0032511B"/>
    <w:rsid w:val="003274EC"/>
    <w:rsid w:val="00330256"/>
    <w:rsid w:val="00330294"/>
    <w:rsid w:val="003307E8"/>
    <w:rsid w:val="00331D16"/>
    <w:rsid w:val="00332EEC"/>
    <w:rsid w:val="00333184"/>
    <w:rsid w:val="00333F1A"/>
    <w:rsid w:val="00333F51"/>
    <w:rsid w:val="00334025"/>
    <w:rsid w:val="00340B60"/>
    <w:rsid w:val="003412BE"/>
    <w:rsid w:val="0034178A"/>
    <w:rsid w:val="003420E5"/>
    <w:rsid w:val="0034293F"/>
    <w:rsid w:val="003433EA"/>
    <w:rsid w:val="003438B2"/>
    <w:rsid w:val="003439B1"/>
    <w:rsid w:val="00343A34"/>
    <w:rsid w:val="00343AD5"/>
    <w:rsid w:val="00343B9B"/>
    <w:rsid w:val="003446A6"/>
    <w:rsid w:val="003520F6"/>
    <w:rsid w:val="00353A6B"/>
    <w:rsid w:val="00355F09"/>
    <w:rsid w:val="0035651A"/>
    <w:rsid w:val="003573C7"/>
    <w:rsid w:val="00360BDB"/>
    <w:rsid w:val="00361064"/>
    <w:rsid w:val="003614C2"/>
    <w:rsid w:val="003631D5"/>
    <w:rsid w:val="003637BB"/>
    <w:rsid w:val="00363D21"/>
    <w:rsid w:val="00364AA7"/>
    <w:rsid w:val="00370A95"/>
    <w:rsid w:val="00370C04"/>
    <w:rsid w:val="00372056"/>
    <w:rsid w:val="0037399E"/>
    <w:rsid w:val="0037405E"/>
    <w:rsid w:val="003747C3"/>
    <w:rsid w:val="00374DF6"/>
    <w:rsid w:val="00375134"/>
    <w:rsid w:val="0038004F"/>
    <w:rsid w:val="00380614"/>
    <w:rsid w:val="003816B9"/>
    <w:rsid w:val="00381B00"/>
    <w:rsid w:val="00390675"/>
    <w:rsid w:val="003949D9"/>
    <w:rsid w:val="003950CB"/>
    <w:rsid w:val="00395D18"/>
    <w:rsid w:val="003A067E"/>
    <w:rsid w:val="003A2F78"/>
    <w:rsid w:val="003A3299"/>
    <w:rsid w:val="003A32D7"/>
    <w:rsid w:val="003A3A57"/>
    <w:rsid w:val="003A47CA"/>
    <w:rsid w:val="003A4B3A"/>
    <w:rsid w:val="003A5674"/>
    <w:rsid w:val="003B0C43"/>
    <w:rsid w:val="003B209C"/>
    <w:rsid w:val="003B42F5"/>
    <w:rsid w:val="003B4C9F"/>
    <w:rsid w:val="003B7424"/>
    <w:rsid w:val="003B7480"/>
    <w:rsid w:val="003B7F0A"/>
    <w:rsid w:val="003B7F29"/>
    <w:rsid w:val="003C017F"/>
    <w:rsid w:val="003C0CCE"/>
    <w:rsid w:val="003C1DCE"/>
    <w:rsid w:val="003C3E71"/>
    <w:rsid w:val="003C4132"/>
    <w:rsid w:val="003C41C0"/>
    <w:rsid w:val="003C4CF0"/>
    <w:rsid w:val="003C6070"/>
    <w:rsid w:val="003C758D"/>
    <w:rsid w:val="003D49B5"/>
    <w:rsid w:val="003E2E0E"/>
    <w:rsid w:val="003E39CA"/>
    <w:rsid w:val="003E5561"/>
    <w:rsid w:val="003E60C5"/>
    <w:rsid w:val="003F0463"/>
    <w:rsid w:val="003F55A2"/>
    <w:rsid w:val="003F64F7"/>
    <w:rsid w:val="003F693F"/>
    <w:rsid w:val="003F6950"/>
    <w:rsid w:val="003F6DE2"/>
    <w:rsid w:val="003F7E40"/>
    <w:rsid w:val="00400A72"/>
    <w:rsid w:val="00401B8C"/>
    <w:rsid w:val="00403B20"/>
    <w:rsid w:val="00404231"/>
    <w:rsid w:val="00404510"/>
    <w:rsid w:val="004050C1"/>
    <w:rsid w:val="00405733"/>
    <w:rsid w:val="004060F6"/>
    <w:rsid w:val="004102CB"/>
    <w:rsid w:val="004107A3"/>
    <w:rsid w:val="00413436"/>
    <w:rsid w:val="0041350D"/>
    <w:rsid w:val="00413D01"/>
    <w:rsid w:val="00414DF5"/>
    <w:rsid w:val="00417246"/>
    <w:rsid w:val="00420787"/>
    <w:rsid w:val="00420D36"/>
    <w:rsid w:val="00420D64"/>
    <w:rsid w:val="0042195B"/>
    <w:rsid w:val="0042251D"/>
    <w:rsid w:val="00430C5A"/>
    <w:rsid w:val="004327D8"/>
    <w:rsid w:val="00432F69"/>
    <w:rsid w:val="00433CEB"/>
    <w:rsid w:val="004347AB"/>
    <w:rsid w:val="00434AF6"/>
    <w:rsid w:val="0043538D"/>
    <w:rsid w:val="0043547F"/>
    <w:rsid w:val="00435CB6"/>
    <w:rsid w:val="00436A42"/>
    <w:rsid w:val="00436DEC"/>
    <w:rsid w:val="00437D48"/>
    <w:rsid w:val="00442554"/>
    <w:rsid w:val="0044302C"/>
    <w:rsid w:val="0044579A"/>
    <w:rsid w:val="00450157"/>
    <w:rsid w:val="004529E4"/>
    <w:rsid w:val="00453A39"/>
    <w:rsid w:val="00453B25"/>
    <w:rsid w:val="00455E81"/>
    <w:rsid w:val="004565EC"/>
    <w:rsid w:val="00456F7F"/>
    <w:rsid w:val="004574DF"/>
    <w:rsid w:val="00457516"/>
    <w:rsid w:val="00457723"/>
    <w:rsid w:val="00457B39"/>
    <w:rsid w:val="00460F0E"/>
    <w:rsid w:val="00463278"/>
    <w:rsid w:val="00466424"/>
    <w:rsid w:val="00472830"/>
    <w:rsid w:val="00473392"/>
    <w:rsid w:val="00475B3F"/>
    <w:rsid w:val="00476D1C"/>
    <w:rsid w:val="00477400"/>
    <w:rsid w:val="0048011A"/>
    <w:rsid w:val="00480194"/>
    <w:rsid w:val="0048042C"/>
    <w:rsid w:val="00482682"/>
    <w:rsid w:val="0048501B"/>
    <w:rsid w:val="00485A22"/>
    <w:rsid w:val="0048635B"/>
    <w:rsid w:val="00487846"/>
    <w:rsid w:val="004908F5"/>
    <w:rsid w:val="00491FF4"/>
    <w:rsid w:val="00493547"/>
    <w:rsid w:val="0049372B"/>
    <w:rsid w:val="00494F90"/>
    <w:rsid w:val="004956F3"/>
    <w:rsid w:val="004A1E72"/>
    <w:rsid w:val="004A3E3D"/>
    <w:rsid w:val="004A5538"/>
    <w:rsid w:val="004A7029"/>
    <w:rsid w:val="004B171F"/>
    <w:rsid w:val="004B3BC5"/>
    <w:rsid w:val="004B4891"/>
    <w:rsid w:val="004B75BE"/>
    <w:rsid w:val="004C02A6"/>
    <w:rsid w:val="004C45E4"/>
    <w:rsid w:val="004C487D"/>
    <w:rsid w:val="004C4E61"/>
    <w:rsid w:val="004C61D3"/>
    <w:rsid w:val="004C6E48"/>
    <w:rsid w:val="004D069B"/>
    <w:rsid w:val="004D06D0"/>
    <w:rsid w:val="004D11DA"/>
    <w:rsid w:val="004D1AB4"/>
    <w:rsid w:val="004D1CB8"/>
    <w:rsid w:val="004D424B"/>
    <w:rsid w:val="004D4A50"/>
    <w:rsid w:val="004D4EF2"/>
    <w:rsid w:val="004D57A3"/>
    <w:rsid w:val="004D5E11"/>
    <w:rsid w:val="004D5E4A"/>
    <w:rsid w:val="004E1D1A"/>
    <w:rsid w:val="004E1F79"/>
    <w:rsid w:val="004E316E"/>
    <w:rsid w:val="004E468D"/>
    <w:rsid w:val="004E47CA"/>
    <w:rsid w:val="004E4C6B"/>
    <w:rsid w:val="004E53FE"/>
    <w:rsid w:val="004E5B5F"/>
    <w:rsid w:val="004E6A6F"/>
    <w:rsid w:val="004F192A"/>
    <w:rsid w:val="004F2483"/>
    <w:rsid w:val="004F4DF3"/>
    <w:rsid w:val="004F59C7"/>
    <w:rsid w:val="004F613C"/>
    <w:rsid w:val="004F685D"/>
    <w:rsid w:val="0050046A"/>
    <w:rsid w:val="00500D5A"/>
    <w:rsid w:val="00501450"/>
    <w:rsid w:val="00502081"/>
    <w:rsid w:val="00502DB2"/>
    <w:rsid w:val="005054D8"/>
    <w:rsid w:val="0050697B"/>
    <w:rsid w:val="00507214"/>
    <w:rsid w:val="005105A2"/>
    <w:rsid w:val="00516E46"/>
    <w:rsid w:val="00522812"/>
    <w:rsid w:val="005229F8"/>
    <w:rsid w:val="005232C9"/>
    <w:rsid w:val="00523571"/>
    <w:rsid w:val="00523C2A"/>
    <w:rsid w:val="00526E8E"/>
    <w:rsid w:val="0052761F"/>
    <w:rsid w:val="005308AB"/>
    <w:rsid w:val="00531D81"/>
    <w:rsid w:val="005330B9"/>
    <w:rsid w:val="00533ECC"/>
    <w:rsid w:val="005355DC"/>
    <w:rsid w:val="00535ECC"/>
    <w:rsid w:val="005415D3"/>
    <w:rsid w:val="005431CD"/>
    <w:rsid w:val="0054427E"/>
    <w:rsid w:val="0054461D"/>
    <w:rsid w:val="005448A0"/>
    <w:rsid w:val="00545D13"/>
    <w:rsid w:val="00546DB8"/>
    <w:rsid w:val="00547F0A"/>
    <w:rsid w:val="005503B7"/>
    <w:rsid w:val="00550AE0"/>
    <w:rsid w:val="00550BDB"/>
    <w:rsid w:val="00551BAC"/>
    <w:rsid w:val="0055300B"/>
    <w:rsid w:val="00555F25"/>
    <w:rsid w:val="00557075"/>
    <w:rsid w:val="005607DC"/>
    <w:rsid w:val="00561D14"/>
    <w:rsid w:val="0056476D"/>
    <w:rsid w:val="00565D1D"/>
    <w:rsid w:val="00565DAE"/>
    <w:rsid w:val="00566077"/>
    <w:rsid w:val="0056636C"/>
    <w:rsid w:val="005669C8"/>
    <w:rsid w:val="00566FB3"/>
    <w:rsid w:val="00572721"/>
    <w:rsid w:val="0057310E"/>
    <w:rsid w:val="00573B85"/>
    <w:rsid w:val="00573BE4"/>
    <w:rsid w:val="00573EF1"/>
    <w:rsid w:val="00575BF8"/>
    <w:rsid w:val="00576A54"/>
    <w:rsid w:val="00577DE5"/>
    <w:rsid w:val="005807A8"/>
    <w:rsid w:val="00582EF1"/>
    <w:rsid w:val="005834B1"/>
    <w:rsid w:val="005836AB"/>
    <w:rsid w:val="0058637E"/>
    <w:rsid w:val="005864DD"/>
    <w:rsid w:val="005867A7"/>
    <w:rsid w:val="005879EC"/>
    <w:rsid w:val="00590BCF"/>
    <w:rsid w:val="005921A2"/>
    <w:rsid w:val="00592B55"/>
    <w:rsid w:val="005965FA"/>
    <w:rsid w:val="00597172"/>
    <w:rsid w:val="00597E19"/>
    <w:rsid w:val="005A44C4"/>
    <w:rsid w:val="005A6163"/>
    <w:rsid w:val="005A7843"/>
    <w:rsid w:val="005B0730"/>
    <w:rsid w:val="005B168B"/>
    <w:rsid w:val="005B177A"/>
    <w:rsid w:val="005B1A19"/>
    <w:rsid w:val="005B2BD4"/>
    <w:rsid w:val="005B52FF"/>
    <w:rsid w:val="005B6094"/>
    <w:rsid w:val="005B65B5"/>
    <w:rsid w:val="005B75A6"/>
    <w:rsid w:val="005B7B02"/>
    <w:rsid w:val="005C161E"/>
    <w:rsid w:val="005C1D95"/>
    <w:rsid w:val="005C2C8D"/>
    <w:rsid w:val="005C2E24"/>
    <w:rsid w:val="005C3119"/>
    <w:rsid w:val="005C3A20"/>
    <w:rsid w:val="005C4F16"/>
    <w:rsid w:val="005C57E7"/>
    <w:rsid w:val="005C5D64"/>
    <w:rsid w:val="005C71A5"/>
    <w:rsid w:val="005D082C"/>
    <w:rsid w:val="005D08BF"/>
    <w:rsid w:val="005D1695"/>
    <w:rsid w:val="005D1D29"/>
    <w:rsid w:val="005D30F3"/>
    <w:rsid w:val="005D5F96"/>
    <w:rsid w:val="005D69F4"/>
    <w:rsid w:val="005E0DAF"/>
    <w:rsid w:val="005E6211"/>
    <w:rsid w:val="005E6A17"/>
    <w:rsid w:val="005F02A8"/>
    <w:rsid w:val="005F129C"/>
    <w:rsid w:val="005F13ED"/>
    <w:rsid w:val="005F1F02"/>
    <w:rsid w:val="005F1F6D"/>
    <w:rsid w:val="005F2386"/>
    <w:rsid w:val="005F28B9"/>
    <w:rsid w:val="005F2B83"/>
    <w:rsid w:val="005F3206"/>
    <w:rsid w:val="005F3605"/>
    <w:rsid w:val="005F363A"/>
    <w:rsid w:val="005F396F"/>
    <w:rsid w:val="005F47EB"/>
    <w:rsid w:val="005F66BF"/>
    <w:rsid w:val="005F7725"/>
    <w:rsid w:val="006000D0"/>
    <w:rsid w:val="00600DDF"/>
    <w:rsid w:val="00601835"/>
    <w:rsid w:val="006036E6"/>
    <w:rsid w:val="006047C9"/>
    <w:rsid w:val="00605C9A"/>
    <w:rsid w:val="00606615"/>
    <w:rsid w:val="00611A99"/>
    <w:rsid w:val="006141AF"/>
    <w:rsid w:val="006154D4"/>
    <w:rsid w:val="006159BD"/>
    <w:rsid w:val="00615E21"/>
    <w:rsid w:val="00620F0F"/>
    <w:rsid w:val="00622BD7"/>
    <w:rsid w:val="006237B3"/>
    <w:rsid w:val="006248FB"/>
    <w:rsid w:val="006256A5"/>
    <w:rsid w:val="00625EF5"/>
    <w:rsid w:val="00626012"/>
    <w:rsid w:val="006304D1"/>
    <w:rsid w:val="00631699"/>
    <w:rsid w:val="00631A87"/>
    <w:rsid w:val="006331F3"/>
    <w:rsid w:val="006345C1"/>
    <w:rsid w:val="00634A52"/>
    <w:rsid w:val="0063689D"/>
    <w:rsid w:val="00641FAB"/>
    <w:rsid w:val="00641FF4"/>
    <w:rsid w:val="00642955"/>
    <w:rsid w:val="00644115"/>
    <w:rsid w:val="00644317"/>
    <w:rsid w:val="006449A9"/>
    <w:rsid w:val="00644CF8"/>
    <w:rsid w:val="0064611C"/>
    <w:rsid w:val="00646434"/>
    <w:rsid w:val="006474FB"/>
    <w:rsid w:val="00650029"/>
    <w:rsid w:val="006500FB"/>
    <w:rsid w:val="00650231"/>
    <w:rsid w:val="006506C9"/>
    <w:rsid w:val="00650CF7"/>
    <w:rsid w:val="00650E75"/>
    <w:rsid w:val="006512EC"/>
    <w:rsid w:val="00651C77"/>
    <w:rsid w:val="006538D0"/>
    <w:rsid w:val="00653A3F"/>
    <w:rsid w:val="00654373"/>
    <w:rsid w:val="006551CC"/>
    <w:rsid w:val="00656583"/>
    <w:rsid w:val="0065671B"/>
    <w:rsid w:val="00657228"/>
    <w:rsid w:val="0065730C"/>
    <w:rsid w:val="00660186"/>
    <w:rsid w:val="00660B74"/>
    <w:rsid w:val="00660D30"/>
    <w:rsid w:val="0066146A"/>
    <w:rsid w:val="00662D38"/>
    <w:rsid w:val="00663434"/>
    <w:rsid w:val="00663F7D"/>
    <w:rsid w:val="00664E7F"/>
    <w:rsid w:val="006667E5"/>
    <w:rsid w:val="00666B64"/>
    <w:rsid w:val="006674E5"/>
    <w:rsid w:val="0066758D"/>
    <w:rsid w:val="00667B1E"/>
    <w:rsid w:val="00670EB1"/>
    <w:rsid w:val="006717CE"/>
    <w:rsid w:val="0067223E"/>
    <w:rsid w:val="006722B1"/>
    <w:rsid w:val="006728BB"/>
    <w:rsid w:val="00675A3B"/>
    <w:rsid w:val="00675A78"/>
    <w:rsid w:val="0067606B"/>
    <w:rsid w:val="00676D98"/>
    <w:rsid w:val="00677341"/>
    <w:rsid w:val="00677C87"/>
    <w:rsid w:val="00680140"/>
    <w:rsid w:val="00680705"/>
    <w:rsid w:val="00683738"/>
    <w:rsid w:val="00683D65"/>
    <w:rsid w:val="00684DCD"/>
    <w:rsid w:val="00685C1B"/>
    <w:rsid w:val="0068647D"/>
    <w:rsid w:val="006868B0"/>
    <w:rsid w:val="0069023E"/>
    <w:rsid w:val="0069093E"/>
    <w:rsid w:val="00691FF2"/>
    <w:rsid w:val="0069223B"/>
    <w:rsid w:val="00693136"/>
    <w:rsid w:val="00694071"/>
    <w:rsid w:val="00694C6E"/>
    <w:rsid w:val="00695CCB"/>
    <w:rsid w:val="00697AEC"/>
    <w:rsid w:val="006A1AE0"/>
    <w:rsid w:val="006A1F99"/>
    <w:rsid w:val="006A393F"/>
    <w:rsid w:val="006A474F"/>
    <w:rsid w:val="006A4C4D"/>
    <w:rsid w:val="006A5348"/>
    <w:rsid w:val="006A7C31"/>
    <w:rsid w:val="006B0939"/>
    <w:rsid w:val="006B2B40"/>
    <w:rsid w:val="006B5636"/>
    <w:rsid w:val="006B5835"/>
    <w:rsid w:val="006B5FB8"/>
    <w:rsid w:val="006B7506"/>
    <w:rsid w:val="006C183A"/>
    <w:rsid w:val="006C2D61"/>
    <w:rsid w:val="006C32C9"/>
    <w:rsid w:val="006C3578"/>
    <w:rsid w:val="006C35EE"/>
    <w:rsid w:val="006C4C59"/>
    <w:rsid w:val="006C4F03"/>
    <w:rsid w:val="006C5556"/>
    <w:rsid w:val="006C5929"/>
    <w:rsid w:val="006C62A5"/>
    <w:rsid w:val="006C66FE"/>
    <w:rsid w:val="006C675B"/>
    <w:rsid w:val="006C7A20"/>
    <w:rsid w:val="006C7F3B"/>
    <w:rsid w:val="006D029A"/>
    <w:rsid w:val="006D072A"/>
    <w:rsid w:val="006D14E3"/>
    <w:rsid w:val="006D326D"/>
    <w:rsid w:val="006D387F"/>
    <w:rsid w:val="006D3C98"/>
    <w:rsid w:val="006D4616"/>
    <w:rsid w:val="006D5BC3"/>
    <w:rsid w:val="006D6CF0"/>
    <w:rsid w:val="006E2613"/>
    <w:rsid w:val="006E508F"/>
    <w:rsid w:val="006E50E2"/>
    <w:rsid w:val="006E55DE"/>
    <w:rsid w:val="006E5D06"/>
    <w:rsid w:val="006E6A51"/>
    <w:rsid w:val="006F1720"/>
    <w:rsid w:val="006F2222"/>
    <w:rsid w:val="006F700C"/>
    <w:rsid w:val="006F701F"/>
    <w:rsid w:val="00701BD2"/>
    <w:rsid w:val="00703675"/>
    <w:rsid w:val="00706094"/>
    <w:rsid w:val="007060E3"/>
    <w:rsid w:val="0070755D"/>
    <w:rsid w:val="007102D7"/>
    <w:rsid w:val="00710727"/>
    <w:rsid w:val="00710D3D"/>
    <w:rsid w:val="007130E2"/>
    <w:rsid w:val="007150B3"/>
    <w:rsid w:val="00716624"/>
    <w:rsid w:val="0071689F"/>
    <w:rsid w:val="00716921"/>
    <w:rsid w:val="00716BDF"/>
    <w:rsid w:val="0071785D"/>
    <w:rsid w:val="00717EB6"/>
    <w:rsid w:val="0072083D"/>
    <w:rsid w:val="00723510"/>
    <w:rsid w:val="007264C6"/>
    <w:rsid w:val="0073020E"/>
    <w:rsid w:val="007313F1"/>
    <w:rsid w:val="00731CDE"/>
    <w:rsid w:val="00731D96"/>
    <w:rsid w:val="00732CD5"/>
    <w:rsid w:val="0073397D"/>
    <w:rsid w:val="00734E83"/>
    <w:rsid w:val="00735772"/>
    <w:rsid w:val="00735DFA"/>
    <w:rsid w:val="0073613B"/>
    <w:rsid w:val="00736372"/>
    <w:rsid w:val="0073685C"/>
    <w:rsid w:val="007369EC"/>
    <w:rsid w:val="00737A7A"/>
    <w:rsid w:val="007427E0"/>
    <w:rsid w:val="007430A0"/>
    <w:rsid w:val="007447C5"/>
    <w:rsid w:val="0074526D"/>
    <w:rsid w:val="007460AD"/>
    <w:rsid w:val="00746DE0"/>
    <w:rsid w:val="00753AEF"/>
    <w:rsid w:val="007541AB"/>
    <w:rsid w:val="0075470D"/>
    <w:rsid w:val="0076068D"/>
    <w:rsid w:val="00762FD7"/>
    <w:rsid w:val="0076331D"/>
    <w:rsid w:val="00763D31"/>
    <w:rsid w:val="00764451"/>
    <w:rsid w:val="00765454"/>
    <w:rsid w:val="00765971"/>
    <w:rsid w:val="007661C0"/>
    <w:rsid w:val="007665D3"/>
    <w:rsid w:val="00766D97"/>
    <w:rsid w:val="007700EA"/>
    <w:rsid w:val="007736BF"/>
    <w:rsid w:val="007738E0"/>
    <w:rsid w:val="00776894"/>
    <w:rsid w:val="00776E7C"/>
    <w:rsid w:val="00777DE8"/>
    <w:rsid w:val="007808AA"/>
    <w:rsid w:val="00780D5D"/>
    <w:rsid w:val="00783277"/>
    <w:rsid w:val="00784F59"/>
    <w:rsid w:val="00785472"/>
    <w:rsid w:val="0078779D"/>
    <w:rsid w:val="00790722"/>
    <w:rsid w:val="00795A67"/>
    <w:rsid w:val="007A15CD"/>
    <w:rsid w:val="007A26A0"/>
    <w:rsid w:val="007A3B62"/>
    <w:rsid w:val="007A41F9"/>
    <w:rsid w:val="007A66D6"/>
    <w:rsid w:val="007A6E7D"/>
    <w:rsid w:val="007A6F1A"/>
    <w:rsid w:val="007B289A"/>
    <w:rsid w:val="007B39EC"/>
    <w:rsid w:val="007B528D"/>
    <w:rsid w:val="007B5CE2"/>
    <w:rsid w:val="007B5D7C"/>
    <w:rsid w:val="007C0CA2"/>
    <w:rsid w:val="007C172D"/>
    <w:rsid w:val="007C3E55"/>
    <w:rsid w:val="007C618B"/>
    <w:rsid w:val="007C7750"/>
    <w:rsid w:val="007D028B"/>
    <w:rsid w:val="007D53C5"/>
    <w:rsid w:val="007D6EA9"/>
    <w:rsid w:val="007D7AAA"/>
    <w:rsid w:val="007E0BE9"/>
    <w:rsid w:val="007E1A68"/>
    <w:rsid w:val="007E1D9A"/>
    <w:rsid w:val="007E1F0C"/>
    <w:rsid w:val="007E24BA"/>
    <w:rsid w:val="007E2C23"/>
    <w:rsid w:val="007E2ED8"/>
    <w:rsid w:val="007E4B37"/>
    <w:rsid w:val="007E4C61"/>
    <w:rsid w:val="007E716D"/>
    <w:rsid w:val="007F0F7F"/>
    <w:rsid w:val="007F25A9"/>
    <w:rsid w:val="007F2758"/>
    <w:rsid w:val="007F3069"/>
    <w:rsid w:val="007F3B50"/>
    <w:rsid w:val="007F47C0"/>
    <w:rsid w:val="007F490A"/>
    <w:rsid w:val="007F508F"/>
    <w:rsid w:val="007F56C7"/>
    <w:rsid w:val="007F5BE9"/>
    <w:rsid w:val="007F5E62"/>
    <w:rsid w:val="007F6794"/>
    <w:rsid w:val="0080104C"/>
    <w:rsid w:val="00801B2F"/>
    <w:rsid w:val="00803B88"/>
    <w:rsid w:val="00804190"/>
    <w:rsid w:val="008055A4"/>
    <w:rsid w:val="008060B8"/>
    <w:rsid w:val="00806D5C"/>
    <w:rsid w:val="00807544"/>
    <w:rsid w:val="008076B4"/>
    <w:rsid w:val="008130BA"/>
    <w:rsid w:val="0081389A"/>
    <w:rsid w:val="0082027A"/>
    <w:rsid w:val="00821406"/>
    <w:rsid w:val="00824373"/>
    <w:rsid w:val="00824AC7"/>
    <w:rsid w:val="00825B10"/>
    <w:rsid w:val="00826AA6"/>
    <w:rsid w:val="00827067"/>
    <w:rsid w:val="00827B83"/>
    <w:rsid w:val="00830791"/>
    <w:rsid w:val="00832C1E"/>
    <w:rsid w:val="00832C94"/>
    <w:rsid w:val="0083448E"/>
    <w:rsid w:val="008351A8"/>
    <w:rsid w:val="00835230"/>
    <w:rsid w:val="0083758F"/>
    <w:rsid w:val="00837A07"/>
    <w:rsid w:val="00840AF9"/>
    <w:rsid w:val="008426BA"/>
    <w:rsid w:val="00844A59"/>
    <w:rsid w:val="00844C01"/>
    <w:rsid w:val="0084569B"/>
    <w:rsid w:val="00850E11"/>
    <w:rsid w:val="00851109"/>
    <w:rsid w:val="00853A4E"/>
    <w:rsid w:val="0085467A"/>
    <w:rsid w:val="0085678B"/>
    <w:rsid w:val="008569BA"/>
    <w:rsid w:val="00856FED"/>
    <w:rsid w:val="00857EFF"/>
    <w:rsid w:val="00860BFD"/>
    <w:rsid w:val="00860C58"/>
    <w:rsid w:val="00860C5A"/>
    <w:rsid w:val="00860F0F"/>
    <w:rsid w:val="00861810"/>
    <w:rsid w:val="008642DD"/>
    <w:rsid w:val="00864896"/>
    <w:rsid w:val="008657A4"/>
    <w:rsid w:val="00871A68"/>
    <w:rsid w:val="00871A9E"/>
    <w:rsid w:val="0087290F"/>
    <w:rsid w:val="00872A3B"/>
    <w:rsid w:val="00875E82"/>
    <w:rsid w:val="00877665"/>
    <w:rsid w:val="00877B76"/>
    <w:rsid w:val="00877B90"/>
    <w:rsid w:val="00883B15"/>
    <w:rsid w:val="00883E7F"/>
    <w:rsid w:val="00883F04"/>
    <w:rsid w:val="0088648C"/>
    <w:rsid w:val="00887D9C"/>
    <w:rsid w:val="00887EDE"/>
    <w:rsid w:val="00890C18"/>
    <w:rsid w:val="00891708"/>
    <w:rsid w:val="008924BC"/>
    <w:rsid w:val="00893898"/>
    <w:rsid w:val="00894A8E"/>
    <w:rsid w:val="008954B4"/>
    <w:rsid w:val="008959EC"/>
    <w:rsid w:val="00895CB4"/>
    <w:rsid w:val="00896DD0"/>
    <w:rsid w:val="008979BF"/>
    <w:rsid w:val="00897EB1"/>
    <w:rsid w:val="00897FF4"/>
    <w:rsid w:val="008A2932"/>
    <w:rsid w:val="008A3301"/>
    <w:rsid w:val="008A3B74"/>
    <w:rsid w:val="008A4454"/>
    <w:rsid w:val="008A62C7"/>
    <w:rsid w:val="008A6DB5"/>
    <w:rsid w:val="008A718D"/>
    <w:rsid w:val="008B07AD"/>
    <w:rsid w:val="008B1F74"/>
    <w:rsid w:val="008B44A8"/>
    <w:rsid w:val="008B4681"/>
    <w:rsid w:val="008B5BD0"/>
    <w:rsid w:val="008B7A45"/>
    <w:rsid w:val="008C105C"/>
    <w:rsid w:val="008C1AA8"/>
    <w:rsid w:val="008C1F52"/>
    <w:rsid w:val="008C39DF"/>
    <w:rsid w:val="008C567B"/>
    <w:rsid w:val="008C696E"/>
    <w:rsid w:val="008C6F84"/>
    <w:rsid w:val="008D0C88"/>
    <w:rsid w:val="008D2B02"/>
    <w:rsid w:val="008D362E"/>
    <w:rsid w:val="008D4AAC"/>
    <w:rsid w:val="008E14CB"/>
    <w:rsid w:val="008E15A2"/>
    <w:rsid w:val="008E2F21"/>
    <w:rsid w:val="008E3DD3"/>
    <w:rsid w:val="008E4D25"/>
    <w:rsid w:val="008E723F"/>
    <w:rsid w:val="008F10D5"/>
    <w:rsid w:val="008F12B4"/>
    <w:rsid w:val="008F2D20"/>
    <w:rsid w:val="008F6872"/>
    <w:rsid w:val="008F78BD"/>
    <w:rsid w:val="00903216"/>
    <w:rsid w:val="00904BE4"/>
    <w:rsid w:val="00904FF7"/>
    <w:rsid w:val="00905E82"/>
    <w:rsid w:val="00906DE2"/>
    <w:rsid w:val="00911857"/>
    <w:rsid w:val="00911929"/>
    <w:rsid w:val="0091290C"/>
    <w:rsid w:val="00912B3E"/>
    <w:rsid w:val="0091315E"/>
    <w:rsid w:val="009147B8"/>
    <w:rsid w:val="009162C8"/>
    <w:rsid w:val="00920B76"/>
    <w:rsid w:val="009218EF"/>
    <w:rsid w:val="0092198F"/>
    <w:rsid w:val="0092494B"/>
    <w:rsid w:val="009254B7"/>
    <w:rsid w:val="00927600"/>
    <w:rsid w:val="0093151B"/>
    <w:rsid w:val="00931590"/>
    <w:rsid w:val="009317A3"/>
    <w:rsid w:val="009340C6"/>
    <w:rsid w:val="00934D21"/>
    <w:rsid w:val="0093543E"/>
    <w:rsid w:val="009357B5"/>
    <w:rsid w:val="00937918"/>
    <w:rsid w:val="00937AF9"/>
    <w:rsid w:val="00944D05"/>
    <w:rsid w:val="00945DE4"/>
    <w:rsid w:val="00945E11"/>
    <w:rsid w:val="00947DCE"/>
    <w:rsid w:val="00947DE3"/>
    <w:rsid w:val="00950B54"/>
    <w:rsid w:val="00951EB1"/>
    <w:rsid w:val="00951F85"/>
    <w:rsid w:val="0095207D"/>
    <w:rsid w:val="009532DD"/>
    <w:rsid w:val="00954E37"/>
    <w:rsid w:val="00961792"/>
    <w:rsid w:val="009643AA"/>
    <w:rsid w:val="009674A2"/>
    <w:rsid w:val="00967E8A"/>
    <w:rsid w:val="0097105C"/>
    <w:rsid w:val="00971401"/>
    <w:rsid w:val="00974A14"/>
    <w:rsid w:val="00974B05"/>
    <w:rsid w:val="00975AC3"/>
    <w:rsid w:val="00976DF7"/>
    <w:rsid w:val="00977AAE"/>
    <w:rsid w:val="0098014F"/>
    <w:rsid w:val="00980244"/>
    <w:rsid w:val="00981787"/>
    <w:rsid w:val="00983F77"/>
    <w:rsid w:val="00985688"/>
    <w:rsid w:val="0099001C"/>
    <w:rsid w:val="009901F0"/>
    <w:rsid w:val="00990909"/>
    <w:rsid w:val="0099092D"/>
    <w:rsid w:val="009967C8"/>
    <w:rsid w:val="009A0204"/>
    <w:rsid w:val="009A0C55"/>
    <w:rsid w:val="009A2304"/>
    <w:rsid w:val="009A2406"/>
    <w:rsid w:val="009A253D"/>
    <w:rsid w:val="009A30F6"/>
    <w:rsid w:val="009A4654"/>
    <w:rsid w:val="009A48C8"/>
    <w:rsid w:val="009A6A6A"/>
    <w:rsid w:val="009A7274"/>
    <w:rsid w:val="009B05BB"/>
    <w:rsid w:val="009B060C"/>
    <w:rsid w:val="009B1BFF"/>
    <w:rsid w:val="009B3D3D"/>
    <w:rsid w:val="009B3F62"/>
    <w:rsid w:val="009B4432"/>
    <w:rsid w:val="009C1402"/>
    <w:rsid w:val="009C245A"/>
    <w:rsid w:val="009C2D20"/>
    <w:rsid w:val="009C6046"/>
    <w:rsid w:val="009C6528"/>
    <w:rsid w:val="009C7FA6"/>
    <w:rsid w:val="009D0E02"/>
    <w:rsid w:val="009D1B44"/>
    <w:rsid w:val="009D32C4"/>
    <w:rsid w:val="009D7149"/>
    <w:rsid w:val="009E263F"/>
    <w:rsid w:val="009E2867"/>
    <w:rsid w:val="009E34B8"/>
    <w:rsid w:val="009E474D"/>
    <w:rsid w:val="009E4BF1"/>
    <w:rsid w:val="009E557D"/>
    <w:rsid w:val="009F1496"/>
    <w:rsid w:val="009F3A50"/>
    <w:rsid w:val="009F3AEF"/>
    <w:rsid w:val="009F5EBF"/>
    <w:rsid w:val="009F6146"/>
    <w:rsid w:val="009F69CB"/>
    <w:rsid w:val="009F7615"/>
    <w:rsid w:val="00A02AF5"/>
    <w:rsid w:val="00A043B2"/>
    <w:rsid w:val="00A04AD9"/>
    <w:rsid w:val="00A0505D"/>
    <w:rsid w:val="00A12A1B"/>
    <w:rsid w:val="00A12E0E"/>
    <w:rsid w:val="00A14B55"/>
    <w:rsid w:val="00A15120"/>
    <w:rsid w:val="00A16BA1"/>
    <w:rsid w:val="00A16E3A"/>
    <w:rsid w:val="00A178E6"/>
    <w:rsid w:val="00A2131B"/>
    <w:rsid w:val="00A218DE"/>
    <w:rsid w:val="00A23157"/>
    <w:rsid w:val="00A23A09"/>
    <w:rsid w:val="00A25973"/>
    <w:rsid w:val="00A25FC2"/>
    <w:rsid w:val="00A31719"/>
    <w:rsid w:val="00A318D3"/>
    <w:rsid w:val="00A32112"/>
    <w:rsid w:val="00A33341"/>
    <w:rsid w:val="00A337EE"/>
    <w:rsid w:val="00A3668A"/>
    <w:rsid w:val="00A368C5"/>
    <w:rsid w:val="00A40B43"/>
    <w:rsid w:val="00A4164B"/>
    <w:rsid w:val="00A472B8"/>
    <w:rsid w:val="00A50C2C"/>
    <w:rsid w:val="00A51452"/>
    <w:rsid w:val="00A52C0F"/>
    <w:rsid w:val="00A55060"/>
    <w:rsid w:val="00A55AFE"/>
    <w:rsid w:val="00A5621B"/>
    <w:rsid w:val="00A56A37"/>
    <w:rsid w:val="00A57DCB"/>
    <w:rsid w:val="00A627F5"/>
    <w:rsid w:val="00A6351A"/>
    <w:rsid w:val="00A63670"/>
    <w:rsid w:val="00A64B31"/>
    <w:rsid w:val="00A6605D"/>
    <w:rsid w:val="00A66643"/>
    <w:rsid w:val="00A70FD7"/>
    <w:rsid w:val="00A71C84"/>
    <w:rsid w:val="00A71CBB"/>
    <w:rsid w:val="00A75384"/>
    <w:rsid w:val="00A77693"/>
    <w:rsid w:val="00A8194F"/>
    <w:rsid w:val="00A83A13"/>
    <w:rsid w:val="00A84A5D"/>
    <w:rsid w:val="00A84BC2"/>
    <w:rsid w:val="00A90DDC"/>
    <w:rsid w:val="00A9106F"/>
    <w:rsid w:val="00A91338"/>
    <w:rsid w:val="00A9160D"/>
    <w:rsid w:val="00A91AA0"/>
    <w:rsid w:val="00A91D60"/>
    <w:rsid w:val="00A92A95"/>
    <w:rsid w:val="00A938EA"/>
    <w:rsid w:val="00A95A32"/>
    <w:rsid w:val="00AA2557"/>
    <w:rsid w:val="00AA51BF"/>
    <w:rsid w:val="00AA7151"/>
    <w:rsid w:val="00AA7E82"/>
    <w:rsid w:val="00AB0F0F"/>
    <w:rsid w:val="00AB19B8"/>
    <w:rsid w:val="00AC0BF2"/>
    <w:rsid w:val="00AC0D1B"/>
    <w:rsid w:val="00AC121C"/>
    <w:rsid w:val="00AC1DC7"/>
    <w:rsid w:val="00AC2182"/>
    <w:rsid w:val="00AC35DB"/>
    <w:rsid w:val="00AC3A6E"/>
    <w:rsid w:val="00AC4166"/>
    <w:rsid w:val="00AC4395"/>
    <w:rsid w:val="00AC4F6D"/>
    <w:rsid w:val="00AC60EC"/>
    <w:rsid w:val="00AC6DF1"/>
    <w:rsid w:val="00AD33CE"/>
    <w:rsid w:val="00AD64C4"/>
    <w:rsid w:val="00AD7355"/>
    <w:rsid w:val="00AD748A"/>
    <w:rsid w:val="00AD7D1A"/>
    <w:rsid w:val="00AE13DD"/>
    <w:rsid w:val="00AE2A02"/>
    <w:rsid w:val="00AE47C3"/>
    <w:rsid w:val="00AE4C58"/>
    <w:rsid w:val="00AE6315"/>
    <w:rsid w:val="00AE6504"/>
    <w:rsid w:val="00AE74CE"/>
    <w:rsid w:val="00AF0DC8"/>
    <w:rsid w:val="00AF5708"/>
    <w:rsid w:val="00AF6518"/>
    <w:rsid w:val="00AF6916"/>
    <w:rsid w:val="00AF6B60"/>
    <w:rsid w:val="00AF70B2"/>
    <w:rsid w:val="00AF7903"/>
    <w:rsid w:val="00B0311D"/>
    <w:rsid w:val="00B0532C"/>
    <w:rsid w:val="00B05EF1"/>
    <w:rsid w:val="00B0708C"/>
    <w:rsid w:val="00B07D82"/>
    <w:rsid w:val="00B10FBB"/>
    <w:rsid w:val="00B12310"/>
    <w:rsid w:val="00B12957"/>
    <w:rsid w:val="00B136CF"/>
    <w:rsid w:val="00B13E5F"/>
    <w:rsid w:val="00B13E91"/>
    <w:rsid w:val="00B13F6F"/>
    <w:rsid w:val="00B160E8"/>
    <w:rsid w:val="00B167A0"/>
    <w:rsid w:val="00B20ECC"/>
    <w:rsid w:val="00B22052"/>
    <w:rsid w:val="00B22BC9"/>
    <w:rsid w:val="00B22D9D"/>
    <w:rsid w:val="00B2445B"/>
    <w:rsid w:val="00B24998"/>
    <w:rsid w:val="00B25531"/>
    <w:rsid w:val="00B2561A"/>
    <w:rsid w:val="00B261A9"/>
    <w:rsid w:val="00B26496"/>
    <w:rsid w:val="00B276EA"/>
    <w:rsid w:val="00B30FA0"/>
    <w:rsid w:val="00B31482"/>
    <w:rsid w:val="00B328CC"/>
    <w:rsid w:val="00B37DB2"/>
    <w:rsid w:val="00B40D75"/>
    <w:rsid w:val="00B41412"/>
    <w:rsid w:val="00B44546"/>
    <w:rsid w:val="00B47955"/>
    <w:rsid w:val="00B500FE"/>
    <w:rsid w:val="00B5113F"/>
    <w:rsid w:val="00B523B5"/>
    <w:rsid w:val="00B52809"/>
    <w:rsid w:val="00B560B3"/>
    <w:rsid w:val="00B57FAA"/>
    <w:rsid w:val="00B62EC4"/>
    <w:rsid w:val="00B64C35"/>
    <w:rsid w:val="00B6684D"/>
    <w:rsid w:val="00B66FB1"/>
    <w:rsid w:val="00B67478"/>
    <w:rsid w:val="00B67C35"/>
    <w:rsid w:val="00B7149B"/>
    <w:rsid w:val="00B7274E"/>
    <w:rsid w:val="00B728A5"/>
    <w:rsid w:val="00B73384"/>
    <w:rsid w:val="00B74901"/>
    <w:rsid w:val="00B766B7"/>
    <w:rsid w:val="00B774D5"/>
    <w:rsid w:val="00B8014F"/>
    <w:rsid w:val="00B80332"/>
    <w:rsid w:val="00B80489"/>
    <w:rsid w:val="00B816E1"/>
    <w:rsid w:val="00B83250"/>
    <w:rsid w:val="00B850A7"/>
    <w:rsid w:val="00B8694A"/>
    <w:rsid w:val="00B87E39"/>
    <w:rsid w:val="00B90B86"/>
    <w:rsid w:val="00B9146B"/>
    <w:rsid w:val="00B934D9"/>
    <w:rsid w:val="00B9443B"/>
    <w:rsid w:val="00B94789"/>
    <w:rsid w:val="00B95462"/>
    <w:rsid w:val="00B96EEE"/>
    <w:rsid w:val="00B96F1F"/>
    <w:rsid w:val="00B9737B"/>
    <w:rsid w:val="00BA12C7"/>
    <w:rsid w:val="00BA18C7"/>
    <w:rsid w:val="00BA19A1"/>
    <w:rsid w:val="00BA309D"/>
    <w:rsid w:val="00BA559B"/>
    <w:rsid w:val="00BA55CE"/>
    <w:rsid w:val="00BA6F71"/>
    <w:rsid w:val="00BB0A66"/>
    <w:rsid w:val="00BB1B0B"/>
    <w:rsid w:val="00BB2784"/>
    <w:rsid w:val="00BB2E8E"/>
    <w:rsid w:val="00BB4AA1"/>
    <w:rsid w:val="00BB5642"/>
    <w:rsid w:val="00BB5873"/>
    <w:rsid w:val="00BC2037"/>
    <w:rsid w:val="00BC2E75"/>
    <w:rsid w:val="00BC3831"/>
    <w:rsid w:val="00BC4AD7"/>
    <w:rsid w:val="00BC775A"/>
    <w:rsid w:val="00BD00EA"/>
    <w:rsid w:val="00BD0DC6"/>
    <w:rsid w:val="00BD10A2"/>
    <w:rsid w:val="00BD1AF6"/>
    <w:rsid w:val="00BD50DF"/>
    <w:rsid w:val="00BD5B9D"/>
    <w:rsid w:val="00BD6F65"/>
    <w:rsid w:val="00BE2A46"/>
    <w:rsid w:val="00BE3734"/>
    <w:rsid w:val="00BE385C"/>
    <w:rsid w:val="00BE4299"/>
    <w:rsid w:val="00BE5592"/>
    <w:rsid w:val="00BE753B"/>
    <w:rsid w:val="00BE7F24"/>
    <w:rsid w:val="00BF10BC"/>
    <w:rsid w:val="00BF21C3"/>
    <w:rsid w:val="00BF2830"/>
    <w:rsid w:val="00BF383E"/>
    <w:rsid w:val="00BF38F7"/>
    <w:rsid w:val="00BF72F7"/>
    <w:rsid w:val="00BF7C53"/>
    <w:rsid w:val="00C004B1"/>
    <w:rsid w:val="00C02239"/>
    <w:rsid w:val="00C02D3D"/>
    <w:rsid w:val="00C03D93"/>
    <w:rsid w:val="00C049E9"/>
    <w:rsid w:val="00C066C2"/>
    <w:rsid w:val="00C07E6B"/>
    <w:rsid w:val="00C120ED"/>
    <w:rsid w:val="00C1254A"/>
    <w:rsid w:val="00C12711"/>
    <w:rsid w:val="00C14948"/>
    <w:rsid w:val="00C1658B"/>
    <w:rsid w:val="00C16BA0"/>
    <w:rsid w:val="00C203C7"/>
    <w:rsid w:val="00C20F8C"/>
    <w:rsid w:val="00C223DA"/>
    <w:rsid w:val="00C22C28"/>
    <w:rsid w:val="00C24C5F"/>
    <w:rsid w:val="00C3080F"/>
    <w:rsid w:val="00C31A8A"/>
    <w:rsid w:val="00C33263"/>
    <w:rsid w:val="00C332F9"/>
    <w:rsid w:val="00C33BFD"/>
    <w:rsid w:val="00C33EA8"/>
    <w:rsid w:val="00C35BAA"/>
    <w:rsid w:val="00C3626E"/>
    <w:rsid w:val="00C3694E"/>
    <w:rsid w:val="00C412F9"/>
    <w:rsid w:val="00C44029"/>
    <w:rsid w:val="00C44F98"/>
    <w:rsid w:val="00C45881"/>
    <w:rsid w:val="00C508B0"/>
    <w:rsid w:val="00C512D4"/>
    <w:rsid w:val="00C53005"/>
    <w:rsid w:val="00C53A5B"/>
    <w:rsid w:val="00C563E9"/>
    <w:rsid w:val="00C64A57"/>
    <w:rsid w:val="00C65CFB"/>
    <w:rsid w:val="00C67816"/>
    <w:rsid w:val="00C704B8"/>
    <w:rsid w:val="00C72540"/>
    <w:rsid w:val="00C7388F"/>
    <w:rsid w:val="00C759FF"/>
    <w:rsid w:val="00C76B61"/>
    <w:rsid w:val="00C77012"/>
    <w:rsid w:val="00C7720D"/>
    <w:rsid w:val="00C77830"/>
    <w:rsid w:val="00C80657"/>
    <w:rsid w:val="00C8070A"/>
    <w:rsid w:val="00C81221"/>
    <w:rsid w:val="00C81C20"/>
    <w:rsid w:val="00C82B90"/>
    <w:rsid w:val="00C846E4"/>
    <w:rsid w:val="00C849DC"/>
    <w:rsid w:val="00C92F3F"/>
    <w:rsid w:val="00C93627"/>
    <w:rsid w:val="00C9449D"/>
    <w:rsid w:val="00C96FED"/>
    <w:rsid w:val="00CA05AB"/>
    <w:rsid w:val="00CA06F4"/>
    <w:rsid w:val="00CA1BC0"/>
    <w:rsid w:val="00CA3F4B"/>
    <w:rsid w:val="00CA4885"/>
    <w:rsid w:val="00CA5547"/>
    <w:rsid w:val="00CA5BA2"/>
    <w:rsid w:val="00CB2794"/>
    <w:rsid w:val="00CB3B44"/>
    <w:rsid w:val="00CB4D16"/>
    <w:rsid w:val="00CB5FC6"/>
    <w:rsid w:val="00CB6470"/>
    <w:rsid w:val="00CB649C"/>
    <w:rsid w:val="00CC000C"/>
    <w:rsid w:val="00CC178C"/>
    <w:rsid w:val="00CC29BA"/>
    <w:rsid w:val="00CC2E44"/>
    <w:rsid w:val="00CC3839"/>
    <w:rsid w:val="00CC3B80"/>
    <w:rsid w:val="00CC7B89"/>
    <w:rsid w:val="00CD1BF0"/>
    <w:rsid w:val="00CD2740"/>
    <w:rsid w:val="00CD31B3"/>
    <w:rsid w:val="00CD37B6"/>
    <w:rsid w:val="00CD5D03"/>
    <w:rsid w:val="00CD692B"/>
    <w:rsid w:val="00CD76C7"/>
    <w:rsid w:val="00CD7E1B"/>
    <w:rsid w:val="00CE2C33"/>
    <w:rsid w:val="00CE3BB6"/>
    <w:rsid w:val="00CE4466"/>
    <w:rsid w:val="00CE4E12"/>
    <w:rsid w:val="00CE4F1B"/>
    <w:rsid w:val="00CE5DD7"/>
    <w:rsid w:val="00CE5EE7"/>
    <w:rsid w:val="00CE6588"/>
    <w:rsid w:val="00CE676F"/>
    <w:rsid w:val="00CE6B87"/>
    <w:rsid w:val="00CE71F5"/>
    <w:rsid w:val="00CE72C3"/>
    <w:rsid w:val="00CF0190"/>
    <w:rsid w:val="00CF07D7"/>
    <w:rsid w:val="00CF18FD"/>
    <w:rsid w:val="00CF2508"/>
    <w:rsid w:val="00CF27CB"/>
    <w:rsid w:val="00CF2B8B"/>
    <w:rsid w:val="00CF2D7B"/>
    <w:rsid w:val="00CF42A9"/>
    <w:rsid w:val="00CF5951"/>
    <w:rsid w:val="00D00B5B"/>
    <w:rsid w:val="00D00C0D"/>
    <w:rsid w:val="00D047F8"/>
    <w:rsid w:val="00D051F5"/>
    <w:rsid w:val="00D05EB9"/>
    <w:rsid w:val="00D0655D"/>
    <w:rsid w:val="00D070CF"/>
    <w:rsid w:val="00D07552"/>
    <w:rsid w:val="00D101CD"/>
    <w:rsid w:val="00D10801"/>
    <w:rsid w:val="00D1156C"/>
    <w:rsid w:val="00D1214C"/>
    <w:rsid w:val="00D12474"/>
    <w:rsid w:val="00D132F3"/>
    <w:rsid w:val="00D1358C"/>
    <w:rsid w:val="00D1358F"/>
    <w:rsid w:val="00D156A9"/>
    <w:rsid w:val="00D16D3C"/>
    <w:rsid w:val="00D21738"/>
    <w:rsid w:val="00D223A6"/>
    <w:rsid w:val="00D240C0"/>
    <w:rsid w:val="00D24FDC"/>
    <w:rsid w:val="00D254A5"/>
    <w:rsid w:val="00D2698E"/>
    <w:rsid w:val="00D27464"/>
    <w:rsid w:val="00D27DB3"/>
    <w:rsid w:val="00D32D19"/>
    <w:rsid w:val="00D33514"/>
    <w:rsid w:val="00D359C6"/>
    <w:rsid w:val="00D35C57"/>
    <w:rsid w:val="00D366A2"/>
    <w:rsid w:val="00D3699F"/>
    <w:rsid w:val="00D36AC5"/>
    <w:rsid w:val="00D376CB"/>
    <w:rsid w:val="00D37DFC"/>
    <w:rsid w:val="00D40081"/>
    <w:rsid w:val="00D4044F"/>
    <w:rsid w:val="00D41210"/>
    <w:rsid w:val="00D454D1"/>
    <w:rsid w:val="00D45657"/>
    <w:rsid w:val="00D46861"/>
    <w:rsid w:val="00D47483"/>
    <w:rsid w:val="00D47DF4"/>
    <w:rsid w:val="00D51541"/>
    <w:rsid w:val="00D51C0F"/>
    <w:rsid w:val="00D51D32"/>
    <w:rsid w:val="00D5201B"/>
    <w:rsid w:val="00D52ECD"/>
    <w:rsid w:val="00D53592"/>
    <w:rsid w:val="00D53F85"/>
    <w:rsid w:val="00D5566C"/>
    <w:rsid w:val="00D56D9D"/>
    <w:rsid w:val="00D56DE7"/>
    <w:rsid w:val="00D576CB"/>
    <w:rsid w:val="00D57EA0"/>
    <w:rsid w:val="00D613D8"/>
    <w:rsid w:val="00D61C04"/>
    <w:rsid w:val="00D61D9B"/>
    <w:rsid w:val="00D6269E"/>
    <w:rsid w:val="00D63C70"/>
    <w:rsid w:val="00D6402D"/>
    <w:rsid w:val="00D64176"/>
    <w:rsid w:val="00D644C2"/>
    <w:rsid w:val="00D65B7E"/>
    <w:rsid w:val="00D65CB1"/>
    <w:rsid w:val="00D665DF"/>
    <w:rsid w:val="00D679AF"/>
    <w:rsid w:val="00D67F7D"/>
    <w:rsid w:val="00D701CA"/>
    <w:rsid w:val="00D71B70"/>
    <w:rsid w:val="00D71FCC"/>
    <w:rsid w:val="00D72A89"/>
    <w:rsid w:val="00D74D19"/>
    <w:rsid w:val="00D7595B"/>
    <w:rsid w:val="00D843D4"/>
    <w:rsid w:val="00D85CE9"/>
    <w:rsid w:val="00D86E6B"/>
    <w:rsid w:val="00D902B9"/>
    <w:rsid w:val="00D903F1"/>
    <w:rsid w:val="00D90627"/>
    <w:rsid w:val="00D919DB"/>
    <w:rsid w:val="00D94CA4"/>
    <w:rsid w:val="00D96826"/>
    <w:rsid w:val="00D97123"/>
    <w:rsid w:val="00DA08B7"/>
    <w:rsid w:val="00DA0C9A"/>
    <w:rsid w:val="00DA20A8"/>
    <w:rsid w:val="00DA2302"/>
    <w:rsid w:val="00DA3865"/>
    <w:rsid w:val="00DA5059"/>
    <w:rsid w:val="00DA6499"/>
    <w:rsid w:val="00DB28F8"/>
    <w:rsid w:val="00DB36BD"/>
    <w:rsid w:val="00DB3CA1"/>
    <w:rsid w:val="00DB4908"/>
    <w:rsid w:val="00DB4F89"/>
    <w:rsid w:val="00DB6C90"/>
    <w:rsid w:val="00DB77F1"/>
    <w:rsid w:val="00DC0AF0"/>
    <w:rsid w:val="00DC233F"/>
    <w:rsid w:val="00DC45BB"/>
    <w:rsid w:val="00DC4873"/>
    <w:rsid w:val="00DC632B"/>
    <w:rsid w:val="00DC6C0D"/>
    <w:rsid w:val="00DD04D4"/>
    <w:rsid w:val="00DD06C5"/>
    <w:rsid w:val="00DD1258"/>
    <w:rsid w:val="00DD1997"/>
    <w:rsid w:val="00DD2ED3"/>
    <w:rsid w:val="00DD3E4C"/>
    <w:rsid w:val="00DD55AE"/>
    <w:rsid w:val="00DE0C25"/>
    <w:rsid w:val="00DE138A"/>
    <w:rsid w:val="00DE1648"/>
    <w:rsid w:val="00DE28FE"/>
    <w:rsid w:val="00DE3001"/>
    <w:rsid w:val="00DE31A5"/>
    <w:rsid w:val="00DE337F"/>
    <w:rsid w:val="00DE3AE6"/>
    <w:rsid w:val="00DE3C9F"/>
    <w:rsid w:val="00DE3CA2"/>
    <w:rsid w:val="00DE63DA"/>
    <w:rsid w:val="00DE6AAA"/>
    <w:rsid w:val="00DF07B7"/>
    <w:rsid w:val="00DF0B2F"/>
    <w:rsid w:val="00DF1B54"/>
    <w:rsid w:val="00DF2D77"/>
    <w:rsid w:val="00DF2F9F"/>
    <w:rsid w:val="00DF30DD"/>
    <w:rsid w:val="00DF33C7"/>
    <w:rsid w:val="00DF3436"/>
    <w:rsid w:val="00DF418A"/>
    <w:rsid w:val="00DF437B"/>
    <w:rsid w:val="00DF518B"/>
    <w:rsid w:val="00DF615C"/>
    <w:rsid w:val="00DF6CED"/>
    <w:rsid w:val="00E02CDF"/>
    <w:rsid w:val="00E031B6"/>
    <w:rsid w:val="00E03964"/>
    <w:rsid w:val="00E10D06"/>
    <w:rsid w:val="00E12382"/>
    <w:rsid w:val="00E125C0"/>
    <w:rsid w:val="00E13121"/>
    <w:rsid w:val="00E1596C"/>
    <w:rsid w:val="00E15994"/>
    <w:rsid w:val="00E15E89"/>
    <w:rsid w:val="00E163B9"/>
    <w:rsid w:val="00E16A33"/>
    <w:rsid w:val="00E16AE1"/>
    <w:rsid w:val="00E17537"/>
    <w:rsid w:val="00E22828"/>
    <w:rsid w:val="00E2297B"/>
    <w:rsid w:val="00E22D37"/>
    <w:rsid w:val="00E24982"/>
    <w:rsid w:val="00E2523F"/>
    <w:rsid w:val="00E27611"/>
    <w:rsid w:val="00E27809"/>
    <w:rsid w:val="00E304A7"/>
    <w:rsid w:val="00E322D0"/>
    <w:rsid w:val="00E322F9"/>
    <w:rsid w:val="00E32802"/>
    <w:rsid w:val="00E32FCA"/>
    <w:rsid w:val="00E352ED"/>
    <w:rsid w:val="00E354F9"/>
    <w:rsid w:val="00E3730A"/>
    <w:rsid w:val="00E41432"/>
    <w:rsid w:val="00E4347F"/>
    <w:rsid w:val="00E437C1"/>
    <w:rsid w:val="00E474B3"/>
    <w:rsid w:val="00E47511"/>
    <w:rsid w:val="00E47F30"/>
    <w:rsid w:val="00E5134A"/>
    <w:rsid w:val="00E51F0F"/>
    <w:rsid w:val="00E539BF"/>
    <w:rsid w:val="00E53D4C"/>
    <w:rsid w:val="00E53DDC"/>
    <w:rsid w:val="00E5407B"/>
    <w:rsid w:val="00E54271"/>
    <w:rsid w:val="00E54994"/>
    <w:rsid w:val="00E55878"/>
    <w:rsid w:val="00E56013"/>
    <w:rsid w:val="00E56EDE"/>
    <w:rsid w:val="00E61699"/>
    <w:rsid w:val="00E61A6F"/>
    <w:rsid w:val="00E6398A"/>
    <w:rsid w:val="00E63A16"/>
    <w:rsid w:val="00E63C40"/>
    <w:rsid w:val="00E64281"/>
    <w:rsid w:val="00E7057E"/>
    <w:rsid w:val="00E70990"/>
    <w:rsid w:val="00E70B14"/>
    <w:rsid w:val="00E70B8D"/>
    <w:rsid w:val="00E710D3"/>
    <w:rsid w:val="00E71E65"/>
    <w:rsid w:val="00E72425"/>
    <w:rsid w:val="00E730D0"/>
    <w:rsid w:val="00E765D3"/>
    <w:rsid w:val="00E766B6"/>
    <w:rsid w:val="00E772A1"/>
    <w:rsid w:val="00E77740"/>
    <w:rsid w:val="00E80AEB"/>
    <w:rsid w:val="00E81735"/>
    <w:rsid w:val="00E831F2"/>
    <w:rsid w:val="00E84A54"/>
    <w:rsid w:val="00E84CDE"/>
    <w:rsid w:val="00E85B2A"/>
    <w:rsid w:val="00E86492"/>
    <w:rsid w:val="00E90D91"/>
    <w:rsid w:val="00E93D1F"/>
    <w:rsid w:val="00E93E9F"/>
    <w:rsid w:val="00E962AA"/>
    <w:rsid w:val="00E96488"/>
    <w:rsid w:val="00E9733B"/>
    <w:rsid w:val="00E97680"/>
    <w:rsid w:val="00E97754"/>
    <w:rsid w:val="00E97A56"/>
    <w:rsid w:val="00EA04C2"/>
    <w:rsid w:val="00EA0A48"/>
    <w:rsid w:val="00EA0FAE"/>
    <w:rsid w:val="00EA3F4E"/>
    <w:rsid w:val="00EA4F5F"/>
    <w:rsid w:val="00EA5B93"/>
    <w:rsid w:val="00EA5F8A"/>
    <w:rsid w:val="00EA6566"/>
    <w:rsid w:val="00EA73F0"/>
    <w:rsid w:val="00EA7663"/>
    <w:rsid w:val="00EB0974"/>
    <w:rsid w:val="00EB3282"/>
    <w:rsid w:val="00EB3657"/>
    <w:rsid w:val="00EB3A79"/>
    <w:rsid w:val="00EB4509"/>
    <w:rsid w:val="00EB563A"/>
    <w:rsid w:val="00EB73BE"/>
    <w:rsid w:val="00EC0298"/>
    <w:rsid w:val="00EC049E"/>
    <w:rsid w:val="00EC0FC5"/>
    <w:rsid w:val="00EC364C"/>
    <w:rsid w:val="00EC3924"/>
    <w:rsid w:val="00EC77C5"/>
    <w:rsid w:val="00EC7802"/>
    <w:rsid w:val="00ED11FB"/>
    <w:rsid w:val="00ED1900"/>
    <w:rsid w:val="00ED2395"/>
    <w:rsid w:val="00ED25CC"/>
    <w:rsid w:val="00ED294C"/>
    <w:rsid w:val="00ED3BF2"/>
    <w:rsid w:val="00ED4345"/>
    <w:rsid w:val="00EE1493"/>
    <w:rsid w:val="00EE16F7"/>
    <w:rsid w:val="00EE1AE8"/>
    <w:rsid w:val="00EE268B"/>
    <w:rsid w:val="00EE27C4"/>
    <w:rsid w:val="00EE3BAE"/>
    <w:rsid w:val="00EE67F0"/>
    <w:rsid w:val="00EE6BAC"/>
    <w:rsid w:val="00EE7961"/>
    <w:rsid w:val="00EE7E71"/>
    <w:rsid w:val="00EF1221"/>
    <w:rsid w:val="00F0014C"/>
    <w:rsid w:val="00F0239D"/>
    <w:rsid w:val="00F0350F"/>
    <w:rsid w:val="00F04157"/>
    <w:rsid w:val="00F05C00"/>
    <w:rsid w:val="00F06870"/>
    <w:rsid w:val="00F06E1A"/>
    <w:rsid w:val="00F07D35"/>
    <w:rsid w:val="00F1022C"/>
    <w:rsid w:val="00F117AB"/>
    <w:rsid w:val="00F11D8C"/>
    <w:rsid w:val="00F12C3E"/>
    <w:rsid w:val="00F12D41"/>
    <w:rsid w:val="00F12EF5"/>
    <w:rsid w:val="00F14451"/>
    <w:rsid w:val="00F14A63"/>
    <w:rsid w:val="00F15453"/>
    <w:rsid w:val="00F1591B"/>
    <w:rsid w:val="00F1672B"/>
    <w:rsid w:val="00F17113"/>
    <w:rsid w:val="00F17A1C"/>
    <w:rsid w:val="00F207AF"/>
    <w:rsid w:val="00F24A6F"/>
    <w:rsid w:val="00F25237"/>
    <w:rsid w:val="00F30041"/>
    <w:rsid w:val="00F3308E"/>
    <w:rsid w:val="00F372E0"/>
    <w:rsid w:val="00F3755F"/>
    <w:rsid w:val="00F3772E"/>
    <w:rsid w:val="00F378EA"/>
    <w:rsid w:val="00F37D34"/>
    <w:rsid w:val="00F40459"/>
    <w:rsid w:val="00F40BF0"/>
    <w:rsid w:val="00F40D06"/>
    <w:rsid w:val="00F41273"/>
    <w:rsid w:val="00F42372"/>
    <w:rsid w:val="00F468E2"/>
    <w:rsid w:val="00F4765D"/>
    <w:rsid w:val="00F5156D"/>
    <w:rsid w:val="00F524D5"/>
    <w:rsid w:val="00F52649"/>
    <w:rsid w:val="00F541FE"/>
    <w:rsid w:val="00F5574B"/>
    <w:rsid w:val="00F56474"/>
    <w:rsid w:val="00F56C93"/>
    <w:rsid w:val="00F57DD5"/>
    <w:rsid w:val="00F602DC"/>
    <w:rsid w:val="00F608B0"/>
    <w:rsid w:val="00F60DF2"/>
    <w:rsid w:val="00F61F22"/>
    <w:rsid w:val="00F644DD"/>
    <w:rsid w:val="00F65EF7"/>
    <w:rsid w:val="00F67565"/>
    <w:rsid w:val="00F7028A"/>
    <w:rsid w:val="00F704F1"/>
    <w:rsid w:val="00F71D66"/>
    <w:rsid w:val="00F72B0C"/>
    <w:rsid w:val="00F74010"/>
    <w:rsid w:val="00F83CAE"/>
    <w:rsid w:val="00F8429B"/>
    <w:rsid w:val="00F9078B"/>
    <w:rsid w:val="00F90E11"/>
    <w:rsid w:val="00F92353"/>
    <w:rsid w:val="00F9626D"/>
    <w:rsid w:val="00F9723C"/>
    <w:rsid w:val="00F97994"/>
    <w:rsid w:val="00FA0DF9"/>
    <w:rsid w:val="00FA1295"/>
    <w:rsid w:val="00FA339E"/>
    <w:rsid w:val="00FA751C"/>
    <w:rsid w:val="00FA7AE3"/>
    <w:rsid w:val="00FB03A3"/>
    <w:rsid w:val="00FB3E61"/>
    <w:rsid w:val="00FB53C2"/>
    <w:rsid w:val="00FB56CA"/>
    <w:rsid w:val="00FB7DE2"/>
    <w:rsid w:val="00FC252C"/>
    <w:rsid w:val="00FC2B06"/>
    <w:rsid w:val="00FC3219"/>
    <w:rsid w:val="00FC32EF"/>
    <w:rsid w:val="00FC3381"/>
    <w:rsid w:val="00FC3889"/>
    <w:rsid w:val="00FC6163"/>
    <w:rsid w:val="00FC68C8"/>
    <w:rsid w:val="00FC75D3"/>
    <w:rsid w:val="00FC7D35"/>
    <w:rsid w:val="00FD01F7"/>
    <w:rsid w:val="00FD01F8"/>
    <w:rsid w:val="00FD0EE9"/>
    <w:rsid w:val="00FD20E9"/>
    <w:rsid w:val="00FD273B"/>
    <w:rsid w:val="00FD2AF6"/>
    <w:rsid w:val="00FD3071"/>
    <w:rsid w:val="00FD34F7"/>
    <w:rsid w:val="00FD698F"/>
    <w:rsid w:val="00FD7D71"/>
    <w:rsid w:val="00FE0F97"/>
    <w:rsid w:val="00FE1C16"/>
    <w:rsid w:val="00FE3CE8"/>
    <w:rsid w:val="00FE48F2"/>
    <w:rsid w:val="00FE4C88"/>
    <w:rsid w:val="00FE5642"/>
    <w:rsid w:val="00FE62C9"/>
    <w:rsid w:val="00FE72A5"/>
    <w:rsid w:val="00FE7571"/>
    <w:rsid w:val="00FE7CC9"/>
    <w:rsid w:val="00FF0A2A"/>
    <w:rsid w:val="00FF113C"/>
    <w:rsid w:val="00FF519B"/>
    <w:rsid w:val="00FF7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91467"/>
  <w15:docId w15:val="{2FE86D1D-4993-4A06-9DF4-9BE3577C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9B5"/>
    <w:pPr>
      <w:spacing w:after="0" w:line="240" w:lineRule="auto"/>
      <w:jc w:val="both"/>
    </w:pPr>
    <w:rPr>
      <w:rFonts w:ascii="Times New Roman" w:eastAsia="Calibri" w:hAnsi="Times New Roman" w:cs="Times New Roman"/>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link w:val="Nadpis1Char"/>
    <w:qFormat/>
    <w:rsid w:val="003D49B5"/>
    <w:pPr>
      <w:keepNext/>
      <w:spacing w:before="240" w:after="6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3D49B5"/>
    <w:pPr>
      <w:keepNext/>
      <w:spacing w:before="240" w:after="60"/>
      <w:outlineLvl w:val="1"/>
    </w:pPr>
    <w:rPr>
      <w:rFonts w:ascii="Arial" w:hAnsi="Arial"/>
      <w:i/>
      <w:iCs/>
      <w:sz w:val="28"/>
      <w:szCs w:val="28"/>
      <w:lang w:eastAsia="cs-CZ"/>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F524D5"/>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3D49B5"/>
    <w:pPr>
      <w:keepNext/>
      <w:spacing w:before="240" w:after="60"/>
      <w:outlineLvl w:val="3"/>
    </w:pPr>
    <w:rPr>
      <w:rFonts w:ascii="Calibri" w:eastAsia="Times New Roman" w:hAnsi="Calibri"/>
      <w:b/>
      <w:bCs/>
      <w:sz w:val="28"/>
      <w:szCs w:val="28"/>
    </w:rPr>
  </w:style>
  <w:style w:type="paragraph" w:styleId="Nadpis7">
    <w:name w:val="heading 7"/>
    <w:basedOn w:val="Normln"/>
    <w:next w:val="Normln"/>
    <w:link w:val="Nadpis7Char"/>
    <w:uiPriority w:val="9"/>
    <w:semiHidden/>
    <w:unhideWhenUsed/>
    <w:qFormat/>
    <w:rsid w:val="00457516"/>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9"/>
    <w:qFormat/>
    <w:rsid w:val="003D49B5"/>
    <w:pPr>
      <w:spacing w:before="240" w:after="60"/>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basedOn w:val="Standardnpsmoodstavce"/>
    <w:link w:val="Nadpis1"/>
    <w:uiPriority w:val="99"/>
    <w:rsid w:val="003D49B5"/>
    <w:rPr>
      <w:rFonts w:ascii="Cambria" w:eastAsia="Calibri" w:hAnsi="Cambria" w:cs="Times New Roman"/>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basedOn w:val="Standardnpsmoodstavce"/>
    <w:link w:val="Nadpis2"/>
    <w:uiPriority w:val="99"/>
    <w:rsid w:val="003D49B5"/>
    <w:rPr>
      <w:rFonts w:ascii="Arial" w:eastAsia="Calibri" w:hAnsi="Arial" w:cs="Times New Roman"/>
      <w:i/>
      <w:iCs/>
      <w:sz w:val="28"/>
      <w:szCs w:val="28"/>
      <w:lang w:eastAsia="cs-CZ"/>
    </w:rPr>
  </w:style>
  <w:style w:type="character" w:customStyle="1" w:styleId="Nadpis4Char">
    <w:name w:val="Nadpis 4 Char"/>
    <w:basedOn w:val="Standardnpsmoodstavce"/>
    <w:link w:val="Nadpis4"/>
    <w:semiHidden/>
    <w:rsid w:val="003D49B5"/>
    <w:rPr>
      <w:rFonts w:ascii="Calibri" w:eastAsia="Times New Roman" w:hAnsi="Calibri" w:cs="Times New Roman"/>
      <w:b/>
      <w:bCs/>
      <w:sz w:val="28"/>
      <w:szCs w:val="28"/>
    </w:rPr>
  </w:style>
  <w:style w:type="character" w:customStyle="1" w:styleId="Nadpis8Char">
    <w:name w:val="Nadpis 8 Char"/>
    <w:basedOn w:val="Standardnpsmoodstavce"/>
    <w:link w:val="Nadpis8"/>
    <w:uiPriority w:val="99"/>
    <w:rsid w:val="003D49B5"/>
    <w:rPr>
      <w:rFonts w:ascii="Calibri" w:eastAsia="Calibri" w:hAnsi="Calibri" w:cs="Times New Roman"/>
      <w:i/>
      <w:iCs/>
      <w:sz w:val="24"/>
      <w:szCs w:val="24"/>
    </w:rPr>
  </w:style>
  <w:style w:type="paragraph" w:styleId="Textbubliny">
    <w:name w:val="Balloon Text"/>
    <w:basedOn w:val="Normln"/>
    <w:link w:val="TextbublinyChar"/>
    <w:uiPriority w:val="99"/>
    <w:semiHidden/>
    <w:rsid w:val="003D49B5"/>
    <w:rPr>
      <w:rFonts w:ascii="Tahoma" w:hAnsi="Tahoma"/>
      <w:sz w:val="16"/>
      <w:szCs w:val="16"/>
    </w:rPr>
  </w:style>
  <w:style w:type="character" w:customStyle="1" w:styleId="TextbublinyChar">
    <w:name w:val="Text bubliny Char"/>
    <w:basedOn w:val="Standardnpsmoodstavce"/>
    <w:link w:val="Textbubliny"/>
    <w:uiPriority w:val="99"/>
    <w:semiHidden/>
    <w:rsid w:val="003D49B5"/>
    <w:rPr>
      <w:rFonts w:ascii="Tahoma" w:eastAsia="Calibri" w:hAnsi="Tahoma" w:cs="Times New Roman"/>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3D49B5"/>
    <w:pPr>
      <w:ind w:left="720"/>
    </w:pPr>
  </w:style>
  <w:style w:type="paragraph" w:styleId="Zhlav">
    <w:name w:val="header"/>
    <w:basedOn w:val="Normln"/>
    <w:link w:val="ZhlavChar"/>
    <w:uiPriority w:val="99"/>
    <w:rsid w:val="003D49B5"/>
    <w:pPr>
      <w:tabs>
        <w:tab w:val="center" w:pos="4536"/>
        <w:tab w:val="right" w:pos="9072"/>
      </w:tabs>
    </w:pPr>
    <w:rPr>
      <w:rFonts w:eastAsia="Times New Roman"/>
      <w:sz w:val="20"/>
      <w:szCs w:val="20"/>
    </w:rPr>
  </w:style>
  <w:style w:type="character" w:customStyle="1" w:styleId="ZhlavChar">
    <w:name w:val="Záhlaví Char"/>
    <w:basedOn w:val="Standardnpsmoodstavce"/>
    <w:link w:val="Zhlav"/>
    <w:uiPriority w:val="99"/>
    <w:rsid w:val="003D49B5"/>
    <w:rPr>
      <w:rFonts w:ascii="Times New Roman" w:eastAsia="Times New Roman" w:hAnsi="Times New Roman" w:cs="Times New Roman"/>
      <w:sz w:val="20"/>
      <w:szCs w:val="20"/>
    </w:rPr>
  </w:style>
  <w:style w:type="paragraph" w:styleId="Zpat">
    <w:name w:val="footer"/>
    <w:basedOn w:val="Normln"/>
    <w:link w:val="ZpatChar"/>
    <w:uiPriority w:val="99"/>
    <w:rsid w:val="003D49B5"/>
    <w:pPr>
      <w:tabs>
        <w:tab w:val="center" w:pos="4536"/>
        <w:tab w:val="right" w:pos="9072"/>
      </w:tabs>
    </w:pPr>
    <w:rPr>
      <w:rFonts w:eastAsia="Times New Roman"/>
      <w:sz w:val="20"/>
      <w:szCs w:val="20"/>
    </w:rPr>
  </w:style>
  <w:style w:type="character" w:customStyle="1" w:styleId="ZpatChar">
    <w:name w:val="Zápatí Char"/>
    <w:basedOn w:val="Standardnpsmoodstavce"/>
    <w:link w:val="Zpat"/>
    <w:uiPriority w:val="99"/>
    <w:rsid w:val="003D49B5"/>
    <w:rPr>
      <w:rFonts w:ascii="Times New Roman" w:eastAsia="Times New Roman" w:hAnsi="Times New Roman" w:cs="Times New Roman"/>
      <w:sz w:val="20"/>
      <w:szCs w:val="20"/>
    </w:rPr>
  </w:style>
  <w:style w:type="character" w:styleId="Hypertextovodkaz">
    <w:name w:val="Hyperlink"/>
    <w:uiPriority w:val="99"/>
    <w:rsid w:val="003D49B5"/>
    <w:rPr>
      <w:color w:val="0000FF"/>
      <w:u w:val="single"/>
    </w:rPr>
  </w:style>
  <w:style w:type="paragraph" w:styleId="Textkomente">
    <w:name w:val="annotation text"/>
    <w:basedOn w:val="Normln"/>
    <w:link w:val="TextkomenteChar1"/>
    <w:rsid w:val="003D49B5"/>
    <w:rPr>
      <w:rFonts w:eastAsia="Times New Roman"/>
      <w:sz w:val="20"/>
      <w:szCs w:val="20"/>
      <w:lang w:eastAsia="cs-CZ"/>
    </w:rPr>
  </w:style>
  <w:style w:type="character" w:customStyle="1" w:styleId="TextkomenteChar">
    <w:name w:val="Text komentáře Char"/>
    <w:basedOn w:val="Standardnpsmoodstavce"/>
    <w:rsid w:val="003D49B5"/>
    <w:rPr>
      <w:rFonts w:ascii="Times New Roman" w:eastAsia="Calibri" w:hAnsi="Times New Roman" w:cs="Times New Roman"/>
      <w:sz w:val="20"/>
      <w:szCs w:val="20"/>
    </w:rPr>
  </w:style>
  <w:style w:type="character" w:customStyle="1" w:styleId="TextkomenteChar1">
    <w:name w:val="Text komentáře Char1"/>
    <w:link w:val="Textkomente"/>
    <w:locked/>
    <w:rsid w:val="003D49B5"/>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rsid w:val="003D49B5"/>
    <w:rPr>
      <w:rFonts w:eastAsia="Times New Roman"/>
      <w:b/>
      <w:bCs/>
      <w:sz w:val="28"/>
      <w:szCs w:val="28"/>
      <w:lang w:eastAsia="cs-CZ"/>
    </w:rPr>
  </w:style>
  <w:style w:type="character" w:customStyle="1" w:styleId="ZkladntextChar">
    <w:name w:val="Základní text Char"/>
    <w:basedOn w:val="Standardnpsmoodstavce"/>
    <w:link w:val="Zkladntext"/>
    <w:uiPriority w:val="99"/>
    <w:rsid w:val="003D49B5"/>
    <w:rPr>
      <w:rFonts w:ascii="Times New Roman" w:eastAsia="Times New Roman" w:hAnsi="Times New Roman" w:cs="Times New Roman"/>
      <w:b/>
      <w:bCs/>
      <w:sz w:val="28"/>
      <w:szCs w:val="28"/>
      <w:lang w:eastAsia="cs-CZ"/>
    </w:rPr>
  </w:style>
  <w:style w:type="paragraph" w:styleId="Prosttext">
    <w:name w:val="Plain Text"/>
    <w:basedOn w:val="Normln"/>
    <w:link w:val="ProsttextChar"/>
    <w:rsid w:val="003D49B5"/>
    <w:rPr>
      <w:rFonts w:ascii="Courier New" w:hAnsi="Courier New"/>
      <w:sz w:val="20"/>
      <w:szCs w:val="20"/>
      <w:lang w:eastAsia="cs-CZ"/>
    </w:rPr>
  </w:style>
  <w:style w:type="character" w:customStyle="1" w:styleId="ProsttextChar">
    <w:name w:val="Prostý text Char"/>
    <w:basedOn w:val="Standardnpsmoodstavce"/>
    <w:link w:val="Prosttext"/>
    <w:uiPriority w:val="99"/>
    <w:semiHidden/>
    <w:rsid w:val="003D49B5"/>
    <w:rPr>
      <w:rFonts w:ascii="Courier New" w:eastAsia="Calibri" w:hAnsi="Courier New" w:cs="Times New Roman"/>
      <w:sz w:val="20"/>
      <w:szCs w:val="20"/>
      <w:lang w:eastAsia="cs-CZ"/>
    </w:rPr>
  </w:style>
  <w:style w:type="character" w:styleId="Odkaznakoment">
    <w:name w:val="annotation reference"/>
    <w:rsid w:val="003D49B5"/>
    <w:rPr>
      <w:sz w:val="16"/>
      <w:szCs w:val="16"/>
    </w:rPr>
  </w:style>
  <w:style w:type="paragraph" w:styleId="Pedmtkomente">
    <w:name w:val="annotation subject"/>
    <w:basedOn w:val="Textkomente"/>
    <w:next w:val="Textkomente"/>
    <w:link w:val="PedmtkomenteChar"/>
    <w:uiPriority w:val="99"/>
    <w:semiHidden/>
    <w:rsid w:val="003D49B5"/>
    <w:rPr>
      <w:b/>
      <w:bCs/>
    </w:rPr>
  </w:style>
  <w:style w:type="character" w:customStyle="1" w:styleId="PedmtkomenteChar">
    <w:name w:val="Předmět komentáře Char"/>
    <w:basedOn w:val="TextkomenteChar"/>
    <w:link w:val="Pedmtkomente"/>
    <w:uiPriority w:val="99"/>
    <w:semiHidden/>
    <w:rsid w:val="003D49B5"/>
    <w:rPr>
      <w:rFonts w:ascii="Times New Roman" w:eastAsia="Times New Roman" w:hAnsi="Times New Roman" w:cs="Times New Roman"/>
      <w:b/>
      <w:bCs/>
      <w:sz w:val="20"/>
      <w:szCs w:val="20"/>
      <w:lang w:eastAsia="cs-CZ"/>
    </w:rPr>
  </w:style>
  <w:style w:type="paragraph" w:customStyle="1" w:styleId="Zkladntext31">
    <w:name w:val="Základní text 31"/>
    <w:basedOn w:val="Normln"/>
    <w:uiPriority w:val="99"/>
    <w:rsid w:val="003D49B5"/>
    <w:pPr>
      <w:suppressAutoHyphens/>
      <w:jc w:val="center"/>
    </w:pPr>
    <w:rPr>
      <w:rFonts w:eastAsia="Times New Roman"/>
      <w:b/>
      <w:bCs/>
      <w:lang w:eastAsia="ar-SA"/>
    </w:rPr>
  </w:style>
  <w:style w:type="paragraph" w:styleId="Zkladntextodsazen">
    <w:name w:val="Body Text Indent"/>
    <w:basedOn w:val="Normln"/>
    <w:link w:val="ZkladntextodsazenChar"/>
    <w:uiPriority w:val="99"/>
    <w:semiHidden/>
    <w:rsid w:val="003D49B5"/>
    <w:pPr>
      <w:spacing w:after="120"/>
      <w:ind w:left="283"/>
    </w:pPr>
    <w:rPr>
      <w:sz w:val="24"/>
      <w:szCs w:val="24"/>
    </w:rPr>
  </w:style>
  <w:style w:type="character" w:customStyle="1" w:styleId="ZkladntextodsazenChar">
    <w:name w:val="Základní text odsazený Char"/>
    <w:basedOn w:val="Standardnpsmoodstavce"/>
    <w:link w:val="Zkladntextodsazen"/>
    <w:uiPriority w:val="99"/>
    <w:semiHidden/>
    <w:rsid w:val="003D49B5"/>
    <w:rPr>
      <w:rFonts w:ascii="Times New Roman" w:eastAsia="Calibri" w:hAnsi="Times New Roman" w:cs="Times New Roman"/>
      <w:sz w:val="24"/>
      <w:szCs w:val="24"/>
    </w:rPr>
  </w:style>
  <w:style w:type="paragraph" w:customStyle="1" w:styleId="NadpisVZ">
    <w:name w:val="Nadpis VZ"/>
    <w:basedOn w:val="Nadpis1"/>
    <w:link w:val="NadpisVZChar"/>
    <w:uiPriority w:val="99"/>
    <w:rsid w:val="003D49B5"/>
    <w:rPr>
      <w:rFonts w:ascii="Times New Roman" w:eastAsia="Times New Roman" w:hAnsi="Times New Roman"/>
      <w:sz w:val="28"/>
      <w:szCs w:val="28"/>
    </w:rPr>
  </w:style>
  <w:style w:type="paragraph" w:styleId="Nadpisobsahu">
    <w:name w:val="TOC Heading"/>
    <w:basedOn w:val="Nadpis1"/>
    <w:next w:val="Normln"/>
    <w:uiPriority w:val="99"/>
    <w:qFormat/>
    <w:rsid w:val="003D49B5"/>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3D49B5"/>
    <w:rPr>
      <w:rFonts w:ascii="Times New Roman" w:eastAsia="Times New Roman" w:hAnsi="Times New Roman" w:cs="Times New Roman"/>
      <w:b/>
      <w:bCs/>
      <w:kern w:val="32"/>
      <w:sz w:val="28"/>
      <w:szCs w:val="28"/>
    </w:rPr>
  </w:style>
  <w:style w:type="paragraph" w:styleId="Obsah2">
    <w:name w:val="toc 2"/>
    <w:basedOn w:val="Normln"/>
    <w:next w:val="Normln"/>
    <w:autoRedefine/>
    <w:uiPriority w:val="39"/>
    <w:rsid w:val="003D49B5"/>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FD273B"/>
    <w:pPr>
      <w:tabs>
        <w:tab w:val="left" w:pos="660"/>
        <w:tab w:val="right" w:leader="dot" w:pos="9062"/>
      </w:tabs>
      <w:spacing w:line="360" w:lineRule="auto"/>
    </w:pPr>
    <w:rPr>
      <w:rFonts w:ascii="Calibri" w:eastAsia="Times New Roman" w:hAnsi="Calibri" w:cs="Calibri"/>
    </w:rPr>
  </w:style>
  <w:style w:type="paragraph" w:styleId="Obsah3">
    <w:name w:val="toc 3"/>
    <w:basedOn w:val="Normln"/>
    <w:next w:val="Normln"/>
    <w:autoRedefine/>
    <w:uiPriority w:val="39"/>
    <w:rsid w:val="003D49B5"/>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3D49B5"/>
    <w:pPr>
      <w:spacing w:after="120" w:line="320" w:lineRule="exact"/>
    </w:pPr>
    <w:rPr>
      <w:spacing w:val="3"/>
      <w:sz w:val="24"/>
      <w:szCs w:val="24"/>
    </w:rPr>
  </w:style>
  <w:style w:type="character" w:customStyle="1" w:styleId="Nadpis-normalnitextChar">
    <w:name w:val="Nadpis - normalni text Char"/>
    <w:link w:val="Nadpis-normalnitext"/>
    <w:uiPriority w:val="99"/>
    <w:locked/>
    <w:rsid w:val="003D49B5"/>
    <w:rPr>
      <w:rFonts w:ascii="Times New Roman" w:eastAsia="Calibri" w:hAnsi="Times New Roman" w:cs="Times New Roman"/>
      <w:spacing w:val="3"/>
      <w:sz w:val="24"/>
      <w:szCs w:val="24"/>
    </w:rPr>
  </w:style>
  <w:style w:type="paragraph" w:customStyle="1" w:styleId="Default">
    <w:name w:val="Default"/>
    <w:rsid w:val="003D49B5"/>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Textpsmene">
    <w:name w:val="Text písmene"/>
    <w:basedOn w:val="Normln"/>
    <w:rsid w:val="003D49B5"/>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unhideWhenUsed/>
    <w:rsid w:val="003D49B5"/>
    <w:rPr>
      <w:sz w:val="20"/>
      <w:szCs w:val="20"/>
    </w:rPr>
  </w:style>
  <w:style w:type="character" w:customStyle="1" w:styleId="TextpoznpodarouChar">
    <w:name w:val="Text pozn. pod čarou Char"/>
    <w:basedOn w:val="Standardnpsmoodstavce"/>
    <w:link w:val="Textpoznpodarou"/>
    <w:uiPriority w:val="99"/>
    <w:rsid w:val="003D49B5"/>
    <w:rPr>
      <w:rFonts w:ascii="Times New Roman" w:eastAsia="Calibri" w:hAnsi="Times New Roman" w:cs="Times New Roman"/>
      <w:sz w:val="20"/>
      <w:szCs w:val="20"/>
    </w:rPr>
  </w:style>
  <w:style w:type="character" w:styleId="Znakapoznpodarou">
    <w:name w:val="footnote reference"/>
    <w:uiPriority w:val="99"/>
    <w:unhideWhenUsed/>
    <w:rsid w:val="003D49B5"/>
    <w:rPr>
      <w:vertAlign w:val="superscript"/>
    </w:rPr>
  </w:style>
  <w:style w:type="paragraph" w:customStyle="1" w:styleId="Odstavecodsazen">
    <w:name w:val="Odstavec odsazený"/>
    <w:basedOn w:val="Normln"/>
    <w:rsid w:val="003D49B5"/>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character" w:customStyle="1" w:styleId="platne1">
    <w:name w:val="platne1"/>
    <w:rsid w:val="003D49B5"/>
    <w:rPr>
      <w:rFonts w:ascii="Times New Roman" w:hAnsi="Times New Roman" w:cs="Times New Roman" w:hint="default"/>
    </w:rPr>
  </w:style>
  <w:style w:type="paragraph" w:customStyle="1" w:styleId="B-Zkladn">
    <w:name w:val="B-Základní"/>
    <w:basedOn w:val="Zkladntextodsazen"/>
    <w:next w:val="Normln"/>
    <w:rsid w:val="003D49B5"/>
    <w:pPr>
      <w:keepLines/>
      <w:numPr>
        <w:numId w:val="1"/>
      </w:numPr>
      <w:jc w:val="left"/>
    </w:pPr>
    <w:rPr>
      <w:rFonts w:eastAsia="Times New Roman"/>
      <w:szCs w:val="20"/>
      <w:lang w:eastAsia="cs-CZ"/>
    </w:rPr>
  </w:style>
  <w:style w:type="paragraph" w:customStyle="1" w:styleId="Zkladntext21">
    <w:name w:val="Základní text 21"/>
    <w:basedOn w:val="Normln"/>
    <w:rsid w:val="003D49B5"/>
    <w:pPr>
      <w:overflowPunct w:val="0"/>
      <w:autoSpaceDE w:val="0"/>
      <w:autoSpaceDN w:val="0"/>
      <w:adjustRightInd w:val="0"/>
      <w:ind w:left="709" w:hanging="425"/>
      <w:textAlignment w:val="baseline"/>
    </w:pPr>
    <w:rPr>
      <w:rFonts w:ascii="Arial" w:eastAsia="Times New Roman" w:hAnsi="Arial"/>
      <w:szCs w:val="20"/>
      <w:lang w:eastAsia="cs-CZ"/>
    </w:rPr>
  </w:style>
  <w:style w:type="paragraph" w:styleId="Revize">
    <w:name w:val="Revision"/>
    <w:hidden/>
    <w:uiPriority w:val="99"/>
    <w:semiHidden/>
    <w:rsid w:val="003D49B5"/>
    <w:pPr>
      <w:spacing w:after="0" w:line="240" w:lineRule="auto"/>
    </w:pPr>
    <w:rPr>
      <w:rFonts w:ascii="Times New Roman" w:eastAsia="Calibri" w:hAnsi="Times New Roman" w:cs="Times New Roman"/>
    </w:rPr>
  </w:style>
  <w:style w:type="character" w:styleId="Siln">
    <w:name w:val="Strong"/>
    <w:basedOn w:val="Standardnpsmoodstavce"/>
    <w:uiPriority w:val="22"/>
    <w:qFormat/>
    <w:rsid w:val="003D49B5"/>
    <w:rPr>
      <w:rFonts w:cs="Times New Roman"/>
      <w:b/>
      <w:bCs/>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uiPriority w:val="9"/>
    <w:semiHidden/>
    <w:rsid w:val="00F524D5"/>
    <w:rPr>
      <w:rFonts w:asciiTheme="majorHAnsi" w:eastAsiaTheme="majorEastAsia" w:hAnsiTheme="majorHAnsi" w:cstheme="majorBidi"/>
      <w:b/>
      <w:bCs/>
      <w:color w:val="4F81BD" w:themeColor="accent1"/>
    </w:rPr>
  </w:style>
  <w:style w:type="character" w:styleId="Sledovanodkaz">
    <w:name w:val="FollowedHyperlink"/>
    <w:basedOn w:val="Standardnpsmoodstavce"/>
    <w:uiPriority w:val="99"/>
    <w:semiHidden/>
    <w:unhideWhenUsed/>
    <w:rsid w:val="0092198F"/>
    <w:rPr>
      <w:color w:val="800080" w:themeColor="followedHyperlink"/>
      <w:u w:val="single"/>
    </w:rPr>
  </w:style>
  <w:style w:type="paragraph" w:styleId="FormtovanvHTML">
    <w:name w:val="HTML Preformatted"/>
    <w:basedOn w:val="Normln"/>
    <w:link w:val="FormtovanvHTMLChar"/>
    <w:uiPriority w:val="99"/>
    <w:rsid w:val="0005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GB" w:eastAsia="en-GB"/>
    </w:rPr>
  </w:style>
  <w:style w:type="character" w:customStyle="1" w:styleId="FormtovanvHTMLChar">
    <w:name w:val="Formátovaný v HTML Char"/>
    <w:basedOn w:val="Standardnpsmoodstavce"/>
    <w:link w:val="FormtovanvHTML"/>
    <w:uiPriority w:val="99"/>
    <w:rsid w:val="000521DA"/>
    <w:rPr>
      <w:rFonts w:ascii="Courier New" w:eastAsia="Times New Roman" w:hAnsi="Courier New" w:cs="Times New Roman"/>
      <w:sz w:val="20"/>
      <w:szCs w:val="20"/>
      <w:lang w:val="en-GB" w:eastAsia="en-GB"/>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0E11"/>
    <w:rPr>
      <w:rFonts w:ascii="Times New Roman" w:eastAsia="Calibri" w:hAnsi="Times New Roman" w:cs="Times New Roman"/>
    </w:rPr>
  </w:style>
  <w:style w:type="character" w:customStyle="1" w:styleId="Nadpis7Char">
    <w:name w:val="Nadpis 7 Char"/>
    <w:basedOn w:val="Standardnpsmoodstavce"/>
    <w:link w:val="Nadpis7"/>
    <w:uiPriority w:val="99"/>
    <w:rsid w:val="00457516"/>
    <w:rPr>
      <w:rFonts w:asciiTheme="majorHAnsi" w:eastAsiaTheme="majorEastAsia" w:hAnsiTheme="majorHAnsi" w:cstheme="majorBidi"/>
      <w:i/>
      <w:iCs/>
      <w:color w:val="243F60" w:themeColor="accent1" w:themeShade="7F"/>
    </w:rPr>
  </w:style>
  <w:style w:type="character" w:customStyle="1" w:styleId="cpvselected1">
    <w:name w:val="cpvselected1"/>
    <w:rsid w:val="00DE1648"/>
    <w:rPr>
      <w:color w:val="FF0000"/>
    </w:rPr>
  </w:style>
  <w:style w:type="paragraph" w:styleId="Zkladntext2">
    <w:name w:val="Body Text 2"/>
    <w:basedOn w:val="Normln"/>
    <w:link w:val="Zkladntext2Char"/>
    <w:uiPriority w:val="99"/>
    <w:semiHidden/>
    <w:unhideWhenUsed/>
    <w:rsid w:val="00B9146B"/>
    <w:pPr>
      <w:spacing w:after="120" w:line="480" w:lineRule="auto"/>
    </w:pPr>
  </w:style>
  <w:style w:type="character" w:customStyle="1" w:styleId="Zkladntext2Char">
    <w:name w:val="Základní text 2 Char"/>
    <w:basedOn w:val="Standardnpsmoodstavce"/>
    <w:link w:val="Zkladntext2"/>
    <w:uiPriority w:val="99"/>
    <w:semiHidden/>
    <w:rsid w:val="00B9146B"/>
    <w:rPr>
      <w:rFonts w:ascii="Times New Roman" w:eastAsia="Calibri" w:hAnsi="Times New Roman" w:cs="Times New Roman"/>
    </w:rPr>
  </w:style>
  <w:style w:type="paragraph" w:customStyle="1" w:styleId="dkanormln">
    <w:name w:val="Øádka normální"/>
    <w:basedOn w:val="Normln"/>
    <w:rsid w:val="00C02239"/>
    <w:rPr>
      <w:rFonts w:eastAsia="Times New Roman"/>
      <w:kern w:val="16"/>
      <w:sz w:val="24"/>
      <w:szCs w:val="20"/>
      <w:lang w:eastAsia="cs-CZ"/>
    </w:rPr>
  </w:style>
  <w:style w:type="paragraph" w:customStyle="1" w:styleId="Textodstavce">
    <w:name w:val="Text odstavce"/>
    <w:basedOn w:val="Normln"/>
    <w:rsid w:val="008F10D5"/>
    <w:pPr>
      <w:tabs>
        <w:tab w:val="num" w:pos="644"/>
        <w:tab w:val="left" w:pos="851"/>
      </w:tabs>
      <w:spacing w:before="120" w:after="120"/>
      <w:ind w:left="-141" w:firstLine="425"/>
      <w:outlineLvl w:val="6"/>
    </w:pPr>
    <w:rPr>
      <w:rFonts w:eastAsia="Times New Roman"/>
      <w:sz w:val="24"/>
      <w:szCs w:val="20"/>
      <w:lang w:eastAsia="cs-CZ"/>
    </w:rPr>
  </w:style>
  <w:style w:type="paragraph" w:customStyle="1" w:styleId="Textbodu">
    <w:name w:val="Text bodu"/>
    <w:basedOn w:val="Normln"/>
    <w:rsid w:val="008F10D5"/>
    <w:pPr>
      <w:tabs>
        <w:tab w:val="num" w:pos="710"/>
      </w:tabs>
      <w:ind w:left="710" w:hanging="426"/>
      <w:outlineLvl w:val="8"/>
    </w:pPr>
    <w:rPr>
      <w:rFonts w:eastAsia="Times New Roman"/>
      <w:sz w:val="24"/>
      <w:szCs w:val="20"/>
      <w:lang w:eastAsia="cs-CZ"/>
    </w:rPr>
  </w:style>
  <w:style w:type="character" w:styleId="Zstupntext">
    <w:name w:val="Placeholder Text"/>
    <w:basedOn w:val="Standardnpsmoodstavce"/>
    <w:uiPriority w:val="99"/>
    <w:semiHidden/>
    <w:rsid w:val="003B7F29"/>
    <w:rPr>
      <w:color w:val="808080"/>
    </w:rPr>
  </w:style>
  <w:style w:type="paragraph" w:customStyle="1" w:styleId="Odstavecseseznamem2">
    <w:name w:val="Odstavec se seznamem2"/>
    <w:basedOn w:val="Normln"/>
    <w:uiPriority w:val="99"/>
    <w:rsid w:val="003439B1"/>
    <w:pPr>
      <w:suppressAutoHyphens/>
      <w:ind w:left="720"/>
      <w:jc w:val="left"/>
    </w:pPr>
    <w:rPr>
      <w:rFonts w:eastAsia="Times New Roman" w:cs="Calibri"/>
      <w:sz w:val="24"/>
      <w:szCs w:val="24"/>
      <w:lang w:eastAsia="ar-SA"/>
    </w:rPr>
  </w:style>
  <w:style w:type="character" w:customStyle="1" w:styleId="StylodstavecslovanChar">
    <w:name w:val="Styl odstavec číslovaný Char"/>
    <w:link w:val="Stylodstavecslovan"/>
    <w:locked/>
    <w:rsid w:val="000B0991"/>
    <w:rPr>
      <w:rFonts w:cs="Calibri"/>
    </w:rPr>
  </w:style>
  <w:style w:type="paragraph" w:customStyle="1" w:styleId="Stylodstavecslovan">
    <w:name w:val="Styl odstavec číslovaný"/>
    <w:basedOn w:val="Nadpis2"/>
    <w:link w:val="StylodstavecslovanChar"/>
    <w:rsid w:val="000B0991"/>
    <w:pPr>
      <w:keepNext w:val="0"/>
      <w:tabs>
        <w:tab w:val="num" w:pos="142"/>
      </w:tabs>
      <w:spacing w:before="0" w:after="120" w:line="280" w:lineRule="atLeast"/>
      <w:ind w:left="1154" w:hanging="360"/>
    </w:pPr>
    <w:rPr>
      <w:rFonts w:asciiTheme="minorHAnsi" w:eastAsiaTheme="minorHAnsi" w:hAnsiTheme="minorHAnsi" w:cs="Calibri"/>
      <w:i w:val="0"/>
      <w:iCs w:val="0"/>
      <w:sz w:val="22"/>
      <w:szCs w:val="22"/>
      <w:lang w:eastAsia="en-US"/>
    </w:rPr>
  </w:style>
  <w:style w:type="character" w:customStyle="1" w:styleId="ZKLADNChar">
    <w:name w:val="ZÁKLADNÍ Char"/>
    <w:link w:val="ZKLADN"/>
    <w:uiPriority w:val="99"/>
    <w:locked/>
    <w:rsid w:val="007F6794"/>
    <w:rPr>
      <w:rFonts w:ascii="Garamond" w:hAnsi="Garamond" w:cs="Garamond"/>
    </w:rPr>
  </w:style>
  <w:style w:type="paragraph" w:customStyle="1" w:styleId="ZKLADN">
    <w:name w:val="ZÁKLADNÍ"/>
    <w:basedOn w:val="Zkladntext"/>
    <w:link w:val="ZKLADNChar"/>
    <w:uiPriority w:val="99"/>
    <w:rsid w:val="007F6794"/>
    <w:pPr>
      <w:widowControl w:val="0"/>
      <w:spacing w:before="120" w:after="120" w:line="280" w:lineRule="atLeast"/>
    </w:pPr>
    <w:rPr>
      <w:rFonts w:ascii="Garamond" w:eastAsiaTheme="minorHAnsi" w:hAnsi="Garamond" w:cs="Garamond"/>
      <w:b w:val="0"/>
      <w:bCs w:val="0"/>
      <w:sz w:val="22"/>
      <w:szCs w:val="22"/>
      <w:lang w:eastAsia="en-US"/>
    </w:rPr>
  </w:style>
  <w:style w:type="table" w:styleId="Mkatabulky">
    <w:name w:val="Table Grid"/>
    <w:basedOn w:val="Normlntabulka"/>
    <w:rsid w:val="006674E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E24982"/>
    <w:pPr>
      <w:spacing w:before="100" w:beforeAutospacing="1" w:after="100" w:afterAutospacing="1"/>
      <w:jc w:val="left"/>
    </w:pPr>
    <w:rPr>
      <w:rFonts w:ascii="Arial Unicode MS" w:eastAsia="Arial Unicode MS" w:hAnsi="Arial Unicode MS" w:cs="Arial Unicode MS"/>
      <w:sz w:val="24"/>
      <w:szCs w:val="24"/>
      <w:lang w:eastAsia="cs-CZ"/>
    </w:rPr>
  </w:style>
  <w:style w:type="paragraph" w:customStyle="1" w:styleId="StylGaramond12bPROST">
    <w:name w:val="Styl Garamond 12 b. PROSTÝ"/>
    <w:basedOn w:val="Normln"/>
    <w:uiPriority w:val="99"/>
    <w:rsid w:val="00780D5D"/>
    <w:pPr>
      <w:spacing w:after="120" w:line="320" w:lineRule="atLeast"/>
    </w:pPr>
    <w:rPr>
      <w:rFonts w:ascii="Garamond" w:eastAsia="Times New Roman" w:hAnsi="Garamond" w:cs="Garamond"/>
      <w:color w:val="394A58"/>
      <w:sz w:val="24"/>
      <w:szCs w:val="24"/>
      <w:lang w:eastAsia="cs-CZ"/>
    </w:rPr>
  </w:style>
  <w:style w:type="character" w:styleId="Nevyeenzmnka">
    <w:name w:val="Unresolved Mention"/>
    <w:basedOn w:val="Standardnpsmoodstavce"/>
    <w:uiPriority w:val="99"/>
    <w:semiHidden/>
    <w:unhideWhenUsed/>
    <w:rsid w:val="00DD55AE"/>
    <w:rPr>
      <w:color w:val="605E5C"/>
      <w:shd w:val="clear" w:color="auto" w:fill="E1DFDD"/>
    </w:rPr>
  </w:style>
  <w:style w:type="paragraph" w:customStyle="1" w:styleId="odstavec2">
    <w:name w:val="odstavec2"/>
    <w:basedOn w:val="Normln"/>
    <w:rsid w:val="00331D16"/>
    <w:pPr>
      <w:keepLines/>
      <w:tabs>
        <w:tab w:val="left" w:pos="2041"/>
      </w:tabs>
      <w:spacing w:before="120" w:after="120"/>
      <w:ind w:left="2041" w:hanging="680"/>
    </w:pPr>
    <w:rPr>
      <w:rFonts w:ascii="Arial" w:eastAsia="Times New Roman" w:hAnsi="Arial" w:cs="Arial"/>
      <w:sz w:val="24"/>
      <w:szCs w:val="20"/>
      <w:lang w:val="en-GB" w:eastAsia="cs-CZ"/>
    </w:rPr>
  </w:style>
  <w:style w:type="paragraph" w:customStyle="1" w:styleId="NORMLN0">
    <w:name w:val="NORMÁLNÍ"/>
    <w:link w:val="NORMLNChar"/>
    <w:qFormat/>
    <w:rsid w:val="00331D16"/>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331D16"/>
    <w:rPr>
      <w:rFonts w:ascii="Arial" w:eastAsia="Calibri" w:hAnsi="Arial" w:cs="Calibri"/>
      <w:snapToGrid w:val="0"/>
      <w:sz w:val="20"/>
    </w:rPr>
  </w:style>
  <w:style w:type="paragraph" w:styleId="Zkladntextodsazen2">
    <w:name w:val="Body Text Indent 2"/>
    <w:basedOn w:val="Normln"/>
    <w:link w:val="Zkladntextodsazen2Char"/>
    <w:uiPriority w:val="99"/>
    <w:semiHidden/>
    <w:unhideWhenUsed/>
    <w:rsid w:val="00331D1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31D16"/>
    <w:rPr>
      <w:rFonts w:ascii="Times New Roman" w:eastAsia="Calibri" w:hAnsi="Times New Roman" w:cs="Times New Roman"/>
    </w:rPr>
  </w:style>
  <w:style w:type="paragraph" w:styleId="Bezmezer">
    <w:name w:val="No Spacing"/>
    <w:basedOn w:val="Stylodstavecslovan"/>
    <w:next w:val="Normln"/>
    <w:autoRedefine/>
    <w:uiPriority w:val="1"/>
    <w:qFormat/>
    <w:rsid w:val="0054461D"/>
    <w:pPr>
      <w:tabs>
        <w:tab w:val="clear" w:pos="142"/>
        <w:tab w:val="num" w:pos="4821"/>
      </w:tabs>
      <w:spacing w:line="276" w:lineRule="auto"/>
      <w:ind w:left="567" w:hanging="567"/>
    </w:pPr>
    <w:rPr>
      <w:rFonts w:ascii="Arial" w:hAnsi="Arial" w:cs="Arial"/>
      <w:b/>
      <w:szCs w:val="20"/>
    </w:rPr>
  </w:style>
  <w:style w:type="paragraph" w:customStyle="1" w:styleId="3rove">
    <w:name w:val="3. úroveň"/>
    <w:basedOn w:val="Bezmezer"/>
    <w:qFormat/>
    <w:rsid w:val="0054461D"/>
    <w:pPr>
      <w:tabs>
        <w:tab w:val="clear" w:pos="4821"/>
        <w:tab w:val="num" w:pos="720"/>
      </w:tabs>
    </w:pPr>
    <w:rPr>
      <w:sz w:val="20"/>
    </w:rPr>
  </w:style>
  <w:style w:type="paragraph" w:customStyle="1" w:styleId="StylGaramondZarovnatdoblokudkovnNejmn16b">
    <w:name w:val="Styl Garamond Zarovnat do bloku Řádkování:  Nejméně 16 b."/>
    <w:basedOn w:val="Normln"/>
    <w:link w:val="StylGaramondZarovnatdoblokudkovnNejmn16bChar"/>
    <w:rsid w:val="007B5CE2"/>
    <w:pPr>
      <w:spacing w:after="120" w:line="320" w:lineRule="atLeast"/>
    </w:pPr>
    <w:rPr>
      <w:rFonts w:ascii="Garamond" w:eastAsia="Times New Roman" w:hAnsi="Garamond"/>
      <w:sz w:val="24"/>
      <w:szCs w:val="20"/>
      <w:lang w:val="x-none" w:eastAsia="x-none"/>
    </w:rPr>
  </w:style>
  <w:style w:type="character" w:customStyle="1" w:styleId="StylGaramondZarovnatdoblokudkovnNejmn16bChar">
    <w:name w:val="Styl Garamond Zarovnat do bloku Řádkování:  Nejméně 16 b. Char"/>
    <w:link w:val="StylGaramondZarovnatdoblokudkovnNejmn16b"/>
    <w:rsid w:val="007B5CE2"/>
    <w:rPr>
      <w:rFonts w:ascii="Garamond" w:eastAsia="Times New Roman" w:hAnsi="Garamond"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9798">
      <w:bodyDiv w:val="1"/>
      <w:marLeft w:val="0"/>
      <w:marRight w:val="0"/>
      <w:marTop w:val="0"/>
      <w:marBottom w:val="0"/>
      <w:divBdr>
        <w:top w:val="none" w:sz="0" w:space="0" w:color="auto"/>
        <w:left w:val="none" w:sz="0" w:space="0" w:color="auto"/>
        <w:bottom w:val="none" w:sz="0" w:space="0" w:color="auto"/>
        <w:right w:val="none" w:sz="0" w:space="0" w:color="auto"/>
      </w:divBdr>
    </w:div>
    <w:div w:id="127861945">
      <w:bodyDiv w:val="1"/>
      <w:marLeft w:val="0"/>
      <w:marRight w:val="0"/>
      <w:marTop w:val="0"/>
      <w:marBottom w:val="0"/>
      <w:divBdr>
        <w:top w:val="none" w:sz="0" w:space="0" w:color="auto"/>
        <w:left w:val="none" w:sz="0" w:space="0" w:color="auto"/>
        <w:bottom w:val="none" w:sz="0" w:space="0" w:color="auto"/>
        <w:right w:val="none" w:sz="0" w:space="0" w:color="auto"/>
      </w:divBdr>
    </w:div>
    <w:div w:id="148061281">
      <w:bodyDiv w:val="1"/>
      <w:marLeft w:val="0"/>
      <w:marRight w:val="0"/>
      <w:marTop w:val="0"/>
      <w:marBottom w:val="0"/>
      <w:divBdr>
        <w:top w:val="none" w:sz="0" w:space="0" w:color="auto"/>
        <w:left w:val="none" w:sz="0" w:space="0" w:color="auto"/>
        <w:bottom w:val="none" w:sz="0" w:space="0" w:color="auto"/>
        <w:right w:val="none" w:sz="0" w:space="0" w:color="auto"/>
      </w:divBdr>
    </w:div>
    <w:div w:id="151026782">
      <w:bodyDiv w:val="1"/>
      <w:marLeft w:val="0"/>
      <w:marRight w:val="0"/>
      <w:marTop w:val="0"/>
      <w:marBottom w:val="0"/>
      <w:divBdr>
        <w:top w:val="none" w:sz="0" w:space="0" w:color="auto"/>
        <w:left w:val="none" w:sz="0" w:space="0" w:color="auto"/>
        <w:bottom w:val="none" w:sz="0" w:space="0" w:color="auto"/>
        <w:right w:val="none" w:sz="0" w:space="0" w:color="auto"/>
      </w:divBdr>
    </w:div>
    <w:div w:id="154302032">
      <w:bodyDiv w:val="1"/>
      <w:marLeft w:val="0"/>
      <w:marRight w:val="0"/>
      <w:marTop w:val="0"/>
      <w:marBottom w:val="0"/>
      <w:divBdr>
        <w:top w:val="none" w:sz="0" w:space="0" w:color="auto"/>
        <w:left w:val="none" w:sz="0" w:space="0" w:color="auto"/>
        <w:bottom w:val="none" w:sz="0" w:space="0" w:color="auto"/>
        <w:right w:val="none" w:sz="0" w:space="0" w:color="auto"/>
      </w:divBdr>
    </w:div>
    <w:div w:id="351228482">
      <w:bodyDiv w:val="1"/>
      <w:marLeft w:val="0"/>
      <w:marRight w:val="0"/>
      <w:marTop w:val="0"/>
      <w:marBottom w:val="0"/>
      <w:divBdr>
        <w:top w:val="none" w:sz="0" w:space="0" w:color="auto"/>
        <w:left w:val="none" w:sz="0" w:space="0" w:color="auto"/>
        <w:bottom w:val="none" w:sz="0" w:space="0" w:color="auto"/>
        <w:right w:val="none" w:sz="0" w:space="0" w:color="auto"/>
      </w:divBdr>
    </w:div>
    <w:div w:id="457796430">
      <w:bodyDiv w:val="1"/>
      <w:marLeft w:val="0"/>
      <w:marRight w:val="0"/>
      <w:marTop w:val="0"/>
      <w:marBottom w:val="0"/>
      <w:divBdr>
        <w:top w:val="none" w:sz="0" w:space="0" w:color="auto"/>
        <w:left w:val="none" w:sz="0" w:space="0" w:color="auto"/>
        <w:bottom w:val="none" w:sz="0" w:space="0" w:color="auto"/>
        <w:right w:val="none" w:sz="0" w:space="0" w:color="auto"/>
      </w:divBdr>
    </w:div>
    <w:div w:id="487289251">
      <w:bodyDiv w:val="1"/>
      <w:marLeft w:val="0"/>
      <w:marRight w:val="0"/>
      <w:marTop w:val="0"/>
      <w:marBottom w:val="0"/>
      <w:divBdr>
        <w:top w:val="none" w:sz="0" w:space="0" w:color="auto"/>
        <w:left w:val="none" w:sz="0" w:space="0" w:color="auto"/>
        <w:bottom w:val="none" w:sz="0" w:space="0" w:color="auto"/>
        <w:right w:val="none" w:sz="0" w:space="0" w:color="auto"/>
      </w:divBdr>
    </w:div>
    <w:div w:id="633873219">
      <w:bodyDiv w:val="1"/>
      <w:marLeft w:val="0"/>
      <w:marRight w:val="0"/>
      <w:marTop w:val="0"/>
      <w:marBottom w:val="0"/>
      <w:divBdr>
        <w:top w:val="none" w:sz="0" w:space="0" w:color="auto"/>
        <w:left w:val="none" w:sz="0" w:space="0" w:color="auto"/>
        <w:bottom w:val="none" w:sz="0" w:space="0" w:color="auto"/>
        <w:right w:val="none" w:sz="0" w:space="0" w:color="auto"/>
      </w:divBdr>
    </w:div>
    <w:div w:id="688456407">
      <w:bodyDiv w:val="1"/>
      <w:marLeft w:val="0"/>
      <w:marRight w:val="0"/>
      <w:marTop w:val="0"/>
      <w:marBottom w:val="0"/>
      <w:divBdr>
        <w:top w:val="none" w:sz="0" w:space="0" w:color="auto"/>
        <w:left w:val="none" w:sz="0" w:space="0" w:color="auto"/>
        <w:bottom w:val="none" w:sz="0" w:space="0" w:color="auto"/>
        <w:right w:val="none" w:sz="0" w:space="0" w:color="auto"/>
      </w:divBdr>
    </w:div>
    <w:div w:id="871848267">
      <w:bodyDiv w:val="1"/>
      <w:marLeft w:val="0"/>
      <w:marRight w:val="0"/>
      <w:marTop w:val="0"/>
      <w:marBottom w:val="0"/>
      <w:divBdr>
        <w:top w:val="none" w:sz="0" w:space="0" w:color="auto"/>
        <w:left w:val="none" w:sz="0" w:space="0" w:color="auto"/>
        <w:bottom w:val="none" w:sz="0" w:space="0" w:color="auto"/>
        <w:right w:val="none" w:sz="0" w:space="0" w:color="auto"/>
      </w:divBdr>
    </w:div>
    <w:div w:id="961302802">
      <w:bodyDiv w:val="1"/>
      <w:marLeft w:val="0"/>
      <w:marRight w:val="0"/>
      <w:marTop w:val="0"/>
      <w:marBottom w:val="0"/>
      <w:divBdr>
        <w:top w:val="none" w:sz="0" w:space="0" w:color="auto"/>
        <w:left w:val="none" w:sz="0" w:space="0" w:color="auto"/>
        <w:bottom w:val="none" w:sz="0" w:space="0" w:color="auto"/>
        <w:right w:val="none" w:sz="0" w:space="0" w:color="auto"/>
      </w:divBdr>
    </w:div>
    <w:div w:id="1089694916">
      <w:bodyDiv w:val="1"/>
      <w:marLeft w:val="0"/>
      <w:marRight w:val="0"/>
      <w:marTop w:val="0"/>
      <w:marBottom w:val="0"/>
      <w:divBdr>
        <w:top w:val="none" w:sz="0" w:space="0" w:color="auto"/>
        <w:left w:val="none" w:sz="0" w:space="0" w:color="auto"/>
        <w:bottom w:val="none" w:sz="0" w:space="0" w:color="auto"/>
        <w:right w:val="none" w:sz="0" w:space="0" w:color="auto"/>
      </w:divBdr>
    </w:div>
    <w:div w:id="1203323408">
      <w:bodyDiv w:val="1"/>
      <w:marLeft w:val="0"/>
      <w:marRight w:val="0"/>
      <w:marTop w:val="0"/>
      <w:marBottom w:val="0"/>
      <w:divBdr>
        <w:top w:val="none" w:sz="0" w:space="0" w:color="auto"/>
        <w:left w:val="none" w:sz="0" w:space="0" w:color="auto"/>
        <w:bottom w:val="none" w:sz="0" w:space="0" w:color="auto"/>
        <w:right w:val="none" w:sz="0" w:space="0" w:color="auto"/>
      </w:divBdr>
    </w:div>
    <w:div w:id="1237398827">
      <w:bodyDiv w:val="1"/>
      <w:marLeft w:val="0"/>
      <w:marRight w:val="0"/>
      <w:marTop w:val="0"/>
      <w:marBottom w:val="0"/>
      <w:divBdr>
        <w:top w:val="none" w:sz="0" w:space="0" w:color="auto"/>
        <w:left w:val="none" w:sz="0" w:space="0" w:color="auto"/>
        <w:bottom w:val="none" w:sz="0" w:space="0" w:color="auto"/>
        <w:right w:val="none" w:sz="0" w:space="0" w:color="auto"/>
      </w:divBdr>
    </w:div>
    <w:div w:id="1296062721">
      <w:bodyDiv w:val="1"/>
      <w:marLeft w:val="0"/>
      <w:marRight w:val="0"/>
      <w:marTop w:val="0"/>
      <w:marBottom w:val="0"/>
      <w:divBdr>
        <w:top w:val="none" w:sz="0" w:space="0" w:color="auto"/>
        <w:left w:val="none" w:sz="0" w:space="0" w:color="auto"/>
        <w:bottom w:val="none" w:sz="0" w:space="0" w:color="auto"/>
        <w:right w:val="none" w:sz="0" w:space="0" w:color="auto"/>
      </w:divBdr>
    </w:div>
    <w:div w:id="1320496987">
      <w:bodyDiv w:val="1"/>
      <w:marLeft w:val="0"/>
      <w:marRight w:val="0"/>
      <w:marTop w:val="0"/>
      <w:marBottom w:val="0"/>
      <w:divBdr>
        <w:top w:val="none" w:sz="0" w:space="0" w:color="auto"/>
        <w:left w:val="none" w:sz="0" w:space="0" w:color="auto"/>
        <w:bottom w:val="none" w:sz="0" w:space="0" w:color="auto"/>
        <w:right w:val="none" w:sz="0" w:space="0" w:color="auto"/>
      </w:divBdr>
    </w:div>
    <w:div w:id="1453356256">
      <w:bodyDiv w:val="1"/>
      <w:marLeft w:val="0"/>
      <w:marRight w:val="0"/>
      <w:marTop w:val="0"/>
      <w:marBottom w:val="0"/>
      <w:divBdr>
        <w:top w:val="none" w:sz="0" w:space="0" w:color="auto"/>
        <w:left w:val="none" w:sz="0" w:space="0" w:color="auto"/>
        <w:bottom w:val="none" w:sz="0" w:space="0" w:color="auto"/>
        <w:right w:val="none" w:sz="0" w:space="0" w:color="auto"/>
      </w:divBdr>
    </w:div>
    <w:div w:id="1695422000">
      <w:bodyDiv w:val="1"/>
      <w:marLeft w:val="0"/>
      <w:marRight w:val="0"/>
      <w:marTop w:val="0"/>
      <w:marBottom w:val="0"/>
      <w:divBdr>
        <w:top w:val="none" w:sz="0" w:space="0" w:color="auto"/>
        <w:left w:val="none" w:sz="0" w:space="0" w:color="auto"/>
        <w:bottom w:val="none" w:sz="0" w:space="0" w:color="auto"/>
        <w:right w:val="none" w:sz="0" w:space="0" w:color="auto"/>
      </w:divBdr>
    </w:div>
    <w:div w:id="1714815201">
      <w:bodyDiv w:val="1"/>
      <w:marLeft w:val="0"/>
      <w:marRight w:val="0"/>
      <w:marTop w:val="0"/>
      <w:marBottom w:val="0"/>
      <w:divBdr>
        <w:top w:val="none" w:sz="0" w:space="0" w:color="auto"/>
        <w:left w:val="none" w:sz="0" w:space="0" w:color="auto"/>
        <w:bottom w:val="none" w:sz="0" w:space="0" w:color="auto"/>
        <w:right w:val="none" w:sz="0" w:space="0" w:color="auto"/>
      </w:divBdr>
    </w:div>
    <w:div w:id="1765224140">
      <w:bodyDiv w:val="1"/>
      <w:marLeft w:val="0"/>
      <w:marRight w:val="0"/>
      <w:marTop w:val="0"/>
      <w:marBottom w:val="0"/>
      <w:divBdr>
        <w:top w:val="none" w:sz="0" w:space="0" w:color="auto"/>
        <w:left w:val="none" w:sz="0" w:space="0" w:color="auto"/>
        <w:bottom w:val="none" w:sz="0" w:space="0" w:color="auto"/>
        <w:right w:val="none" w:sz="0" w:space="0" w:color="auto"/>
      </w:divBdr>
    </w:div>
    <w:div w:id="1788700748">
      <w:bodyDiv w:val="1"/>
      <w:marLeft w:val="0"/>
      <w:marRight w:val="0"/>
      <w:marTop w:val="0"/>
      <w:marBottom w:val="0"/>
      <w:divBdr>
        <w:top w:val="none" w:sz="0" w:space="0" w:color="auto"/>
        <w:left w:val="none" w:sz="0" w:space="0" w:color="auto"/>
        <w:bottom w:val="none" w:sz="0" w:space="0" w:color="auto"/>
        <w:right w:val="none" w:sz="0" w:space="0" w:color="auto"/>
      </w:divBdr>
    </w:div>
    <w:div w:id="1793864058">
      <w:bodyDiv w:val="1"/>
      <w:marLeft w:val="0"/>
      <w:marRight w:val="0"/>
      <w:marTop w:val="0"/>
      <w:marBottom w:val="0"/>
      <w:divBdr>
        <w:top w:val="none" w:sz="0" w:space="0" w:color="auto"/>
        <w:left w:val="none" w:sz="0" w:space="0" w:color="auto"/>
        <w:bottom w:val="none" w:sz="0" w:space="0" w:color="auto"/>
        <w:right w:val="none" w:sz="0" w:space="0" w:color="auto"/>
      </w:divBdr>
    </w:div>
    <w:div w:id="1915314112">
      <w:bodyDiv w:val="1"/>
      <w:marLeft w:val="0"/>
      <w:marRight w:val="0"/>
      <w:marTop w:val="0"/>
      <w:marBottom w:val="0"/>
      <w:divBdr>
        <w:top w:val="none" w:sz="0" w:space="0" w:color="auto"/>
        <w:left w:val="none" w:sz="0" w:space="0" w:color="auto"/>
        <w:bottom w:val="none" w:sz="0" w:space="0" w:color="auto"/>
        <w:right w:val="none" w:sz="0" w:space="0" w:color="auto"/>
      </w:divBdr>
    </w:div>
    <w:div w:id="1997293947">
      <w:bodyDiv w:val="1"/>
      <w:marLeft w:val="0"/>
      <w:marRight w:val="0"/>
      <w:marTop w:val="0"/>
      <w:marBottom w:val="0"/>
      <w:divBdr>
        <w:top w:val="none" w:sz="0" w:space="0" w:color="auto"/>
        <w:left w:val="none" w:sz="0" w:space="0" w:color="auto"/>
        <w:bottom w:val="none" w:sz="0" w:space="0" w:color="auto"/>
        <w:right w:val="none" w:sz="0" w:space="0" w:color="auto"/>
      </w:divBdr>
    </w:div>
    <w:div w:id="2048138795">
      <w:bodyDiv w:val="1"/>
      <w:marLeft w:val="0"/>
      <w:marRight w:val="0"/>
      <w:marTop w:val="0"/>
      <w:marBottom w:val="0"/>
      <w:divBdr>
        <w:top w:val="none" w:sz="0" w:space="0" w:color="auto"/>
        <w:left w:val="none" w:sz="0" w:space="0" w:color="auto"/>
        <w:bottom w:val="none" w:sz="0" w:space="0" w:color="auto"/>
        <w:right w:val="none" w:sz="0" w:space="0" w:color="auto"/>
      </w:divBdr>
    </w:div>
    <w:div w:id="214245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k.eon.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zak.eon.cz/" TargetMode="External"/><Relationship Id="rId14" Type="http://schemas.openxmlformats.org/officeDocument/2006/relationships/hyperlink" Target="https://ezak.eon.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F7E9C-4157-4EEA-BD31-99DDECCF896B}">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12420</Words>
  <Characters>73284</Characters>
  <Application>Microsoft Office Word</Application>
  <DocSecurity>0</DocSecurity>
  <Lines>610</Lines>
  <Paragraphs>171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85533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Popelková</dc:creator>
  <cp:keywords/>
  <dc:description/>
  <cp:lastModifiedBy>Popelková, Lenka</cp:lastModifiedBy>
  <cp:revision>9</cp:revision>
  <cp:lastPrinted>2020-07-01T11:43:00Z</cp:lastPrinted>
  <dcterms:created xsi:type="dcterms:W3CDTF">2022-09-16T14:12:00Z</dcterms:created>
  <dcterms:modified xsi:type="dcterms:W3CDTF">2022-09-27T05:31:00Z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2022-09-05T10:57:16Z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3824fcf6-3533-4fee-a5c1-94cbf37f4b1d</vt:lpwstr>
  </property>
  <property fmtid="{D5CDD505-2E9C-101B-9397-08002B2CF9AE}" pid="8" name="MSIP_Label_42f063bf-ce3a-473c-8609-3866002c85b0_ContentBits">
    <vt:lpwstr>0</vt:lpwstr>
  </property>
</Properties>
</file>