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9E6487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BDD4615" w:rsidR="00703492" w:rsidRDefault="006E65F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Velká dodávka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4x2 třímístná</w:t>
      </w:r>
      <w:r w:rsidR="007332B8">
        <w:rPr>
          <w:rFonts w:ascii="Arial" w:hAnsi="Arial" w:cs="Arial"/>
          <w:b/>
          <w:sz w:val="20"/>
        </w:rPr>
        <w:t xml:space="preserve">- </w:t>
      </w:r>
      <w:r w:rsidR="007332B8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BB8E839" w14:textId="77777777" w:rsidR="002F12AD" w:rsidRDefault="002F12A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99D919E" w14:textId="0CE83A29" w:rsidR="002F12AD" w:rsidRDefault="002F12A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18F44722" w14:textId="77777777" w:rsidR="002F12AD" w:rsidRDefault="002F12AD" w:rsidP="002F12AD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740"/>
        <w:gridCol w:w="817"/>
        <w:gridCol w:w="1541"/>
        <w:gridCol w:w="1019"/>
        <w:gridCol w:w="1185"/>
      </w:tblGrid>
      <w:tr w:rsidR="004B2F42" w:rsidRPr="0071228E" w14:paraId="2A5E22A3" w14:textId="77777777" w:rsidTr="00083ADC">
        <w:trPr>
          <w:trHeight w:val="861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EBE78C5" w:rsidR="00703492" w:rsidRPr="0071228E" w:rsidRDefault="003E3F6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2016A0" w:rsidRPr="0071228E" w14:paraId="08625D08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54CF8BD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6 093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D716F65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6811AAA5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569E578C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6BF9B3A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43CB3E4C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22955E4D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B8971C3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2 692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721C3D2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12D29C73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2B364D21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56243CE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34299C35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1F4A711E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54CEEE6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2375DAF4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5CFFA9E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2EF7DB0E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C4DCDA4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46CE75DC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07FBF" w:rsidRPr="0071228E" w14:paraId="29400D5C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B6B8323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3 495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757A6BEB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172DA0E3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9D11E0E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748B0A6F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1D50B697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51C2C1A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279E1E3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FCF4C3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2046C272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59E4E94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4D4AAF2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56C07EDF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AF389AE" w:rsidR="00607FBF" w:rsidRPr="00083ADC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083ADC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7675F85E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DAF0D63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05D2E4C4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607FBF" w:rsidRPr="00703492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E05144A" w:rsidR="00607FBF" w:rsidRPr="00703492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53E83E50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5FA15206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39AB7F7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67C0E064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70C9DBF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115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A0C4FCD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4AD49FD3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46173668" w14:textId="77777777" w:rsidTr="00083ADC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6003F3AC" w:rsidR="00703492" w:rsidRPr="0071228E" w:rsidRDefault="00AA741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539A7AC8" w:rsidR="00703492" w:rsidRPr="00FC574A" w:rsidRDefault="00607FB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38FC95E9" w14:textId="77777777" w:rsidTr="00083ADC">
        <w:trPr>
          <w:trHeight w:val="288"/>
          <w:ins w:id="0" w:author="Kotolanová, Nicola" w:date="2022-12-12T14:19:00Z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0842195" w14:textId="0FFBB3B9" w:rsidR="00F260D4" w:rsidRPr="00F260D4" w:rsidRDefault="00F260D4" w:rsidP="00F260D4">
            <w:pPr>
              <w:pStyle w:val="Normlnweb"/>
              <w:rPr>
                <w:ins w:id="1" w:author="Kotolanová, Nicola" w:date="2022-12-12T14:19:00Z"/>
                <w:rPrChange w:id="2" w:author="Kotolanová, Nicola" w:date="2022-12-12T14:19:00Z">
                  <w:rPr>
                    <w:ins w:id="3" w:author="Kotolanová, Nicola" w:date="2022-12-12T14:19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4:19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4:19:00Z">
              <w:r>
                <w:t>Emisní norma platná v době dodání vozidla</w:t>
              </w:r>
            </w:ins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09438B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ins w:id="6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11359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ins w:id="7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000DBB" w14:textId="27ECDD31" w:rsidR="00F260D4" w:rsidRPr="00F260D4" w:rsidRDefault="00F260D4" w:rsidP="00F260D4">
            <w:pPr>
              <w:pStyle w:val="Normlnweb"/>
              <w:rPr>
                <w:ins w:id="8" w:author="Kotolanová, Nicola" w:date="2022-12-12T14:19:00Z"/>
                <w:rPrChange w:id="9" w:author="Kotolanová, Nicola" w:date="2022-12-12T14:19:00Z">
                  <w:rPr>
                    <w:ins w:id="10" w:author="Kotolanová, Nicola" w:date="2022-12-12T14:19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1" w:author="Kotolanová, Nicola" w:date="2022-12-12T14:19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2" w:author="Kotolanová, Nicola" w:date="2022-12-12T14:19:00Z">
              <w:r>
                <w:t>min. EURO 6</w:t>
              </w:r>
            </w:ins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B94F4" w14:textId="5E22423E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14" w:author="Kotolanová, Nicola" w:date="2022-12-12T14:19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E1C33" w14:textId="63543E6E" w:rsidR="00F260D4" w:rsidRPr="003C1008" w:rsidRDefault="00F260D4" w:rsidP="00F260D4">
            <w:pPr>
              <w:shd w:val="clear" w:color="auto" w:fill="FFFFFF" w:themeFill="background1"/>
              <w:spacing w:after="0"/>
              <w:jc w:val="center"/>
              <w:rPr>
                <w:ins w:id="15" w:author="Kotolanová, Nicola" w:date="2022-12-12T14:19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6" w:author="Kotolanová, Nicola" w:date="2022-12-12T14:1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F260D4" w:rsidRPr="0071228E" w14:paraId="178BA95D" w14:textId="77777777" w:rsidTr="00083ADC">
        <w:trPr>
          <w:trHeight w:val="288"/>
          <w:ins w:id="17" w:author="Kotolanová, Nicola" w:date="2022-12-12T14:19:00Z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3779471" w14:textId="65FA6353" w:rsidR="00F260D4" w:rsidRPr="0071228E" w:rsidRDefault="008B24FF" w:rsidP="00F260D4">
            <w:pPr>
              <w:shd w:val="clear" w:color="auto" w:fill="FFFFFF" w:themeFill="background1"/>
              <w:spacing w:after="0"/>
              <w:rPr>
                <w:ins w:id="18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19" w:author="Kotolanová, Nicola" w:date="2022-12-12T14:19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86730B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ins w:id="20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8251E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ins w:id="21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B4CB9C" w14:textId="5807CC7E" w:rsidR="00F260D4" w:rsidRDefault="008B24FF" w:rsidP="00F260D4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23" w:author="Kotolanová, Nicola" w:date="2022-12-12T14:19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</w:t>
              </w:r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lastRenderedPageBreak/>
                <w:t>nařízení vlády č. 173/2016 Sb.</w:t>
              </w:r>
            </w:ins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40619" w14:textId="2E897EAD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ins w:id="24" w:author="Kotolanová, Nicola" w:date="2022-12-12T14:19:00Z"/>
                <w:rFonts w:ascii="Arial" w:hAnsi="Arial" w:cs="Arial"/>
                <w:noProof w:val="0"/>
                <w:color w:val="000000"/>
                <w:sz w:val="20"/>
              </w:rPr>
            </w:pPr>
            <w:ins w:id="25" w:author="Kotolanová, Nicola" w:date="2022-12-12T14:19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lastRenderedPageBreak/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AD289" w14:textId="6BCD7B60" w:rsidR="00F260D4" w:rsidRPr="003C1008" w:rsidRDefault="00F260D4" w:rsidP="00F260D4">
            <w:pPr>
              <w:shd w:val="clear" w:color="auto" w:fill="FFFFFF" w:themeFill="background1"/>
              <w:spacing w:after="0"/>
              <w:jc w:val="center"/>
              <w:rPr>
                <w:ins w:id="26" w:author="Kotolanová, Nicola" w:date="2022-12-12T14:19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7" w:author="Kotolanová, Nicola" w:date="2022-12-12T14:1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F260D4" w:rsidRPr="0071228E" w14:paraId="7F4A80B9" w14:textId="77777777" w:rsidTr="00083ADC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6217B8BF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524CB069" w14:textId="77777777" w:rsidTr="00083ADC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1259091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3180CE26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349ECFE4" w14:textId="77777777" w:rsidTr="003E3EDA">
        <w:trPr>
          <w:trHeight w:val="529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75519FDE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742EE05D" w14:textId="77777777" w:rsidTr="003E3EDA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413058D6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4E06B13B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576F0B99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1D420BF7" w14:textId="77777777" w:rsidTr="003E3EDA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F260D4" w:rsidRPr="00703492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F260D4" w:rsidRPr="00703492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F260D4" w:rsidRPr="00703492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5A1CC179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75B010E8" w14:textId="77777777" w:rsidTr="003E3EDA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F6381" w14:textId="6018D5F2" w:rsidR="00F260D4" w:rsidRPr="00703492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9409A" w14:textId="5A3AECB2" w:rsidR="00F260D4" w:rsidRPr="00703492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02DA2" w14:textId="21975A2F" w:rsidR="00F260D4" w:rsidRPr="00703492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389F4" w14:textId="1C373772" w:rsidR="00F260D4" w:rsidDel="00120B77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50DB2EC2" w14:textId="77777777" w:rsidTr="00083ADC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E05B024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F260D4" w:rsidRPr="0071228E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F260D4" w:rsidRPr="0071228E" w14:paraId="6BBA5012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2449E3BF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12F45F82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6BE1053D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0D4B98E2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Dělící příčka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B4085F4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56387DA8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70412302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6A1D3093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5AB4D11A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5577D9ED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tísňového volání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570BA970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7023676D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1EBFF4F9" w:rsidR="00F260D4" w:rsidRPr="0071228E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60B95A5" w:rsidR="00F260D4" w:rsidRPr="00FC574A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4EA57B25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8699E" w14:textId="1B3C12B5" w:rsidR="00F260D4" w:rsidDel="00887AA7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Ukazatel vnější teploty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8A6D8" w14:textId="644E9C38" w:rsidR="00F260D4" w:rsidRPr="00BE166D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6E2FDEDB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59605352" w:rsidR="00F260D4" w:rsidDel="00887AA7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potlačení vlivu bočního větru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42FF0" w14:textId="4D58DFE5" w:rsidR="00F260D4" w:rsidRPr="00BE166D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1EAB8DE3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0FDD" w14:textId="1261FA2F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860EF" w14:textId="32BAC910" w:rsidR="00F260D4" w:rsidRPr="00BE166D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36343B92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102A5" w14:textId="33436BB6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F5246" w14:textId="65334B0B" w:rsidR="00F260D4" w:rsidRPr="00BE166D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722A02B4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B682" w14:textId="7F298690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Elektromotor min.85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86D9" w14:textId="64312CE3" w:rsidR="00F260D4" w:rsidRPr="00BE166D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30E3F138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1840D" w14:textId="39676C31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 s přepínači bezpečnostních pásů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3DF22" w14:textId="404C846B" w:rsidR="00F260D4" w:rsidRPr="00FD41B8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7D676C79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2E6CF144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76FC" w14:textId="309AB9BE" w:rsidR="00F260D4" w:rsidRPr="00FD41B8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2364B7C1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5044B" w14:textId="3CD76770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Držadlo u posuvných dveří na dělící stěně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2A083" w14:textId="059284CA" w:rsidR="00F260D4" w:rsidRPr="00FD41B8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260D4" w:rsidRPr="0071228E" w14:paraId="429E4245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71188263" w:rsidR="00F260D4" w:rsidRDefault="00F260D4" w:rsidP="00F260D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Nástupní schůdek u zadních dveří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B9F2" w14:textId="62F7BB81" w:rsidR="00F260D4" w:rsidRPr="00FD41B8" w:rsidRDefault="00F260D4" w:rsidP="00F260D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2B7E" w14:textId="77777777" w:rsidR="001B2785" w:rsidRDefault="001B2785">
      <w:pPr>
        <w:spacing w:after="0"/>
      </w:pPr>
      <w:r>
        <w:separator/>
      </w:r>
    </w:p>
  </w:endnote>
  <w:endnote w:type="continuationSeparator" w:id="0">
    <w:p w14:paraId="30E5EFC0" w14:textId="77777777" w:rsidR="001B2785" w:rsidRDefault="001B27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14F182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4EB8B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7002" w14:textId="77777777" w:rsidR="001B2785" w:rsidRDefault="001B2785">
      <w:pPr>
        <w:spacing w:after="0"/>
      </w:pPr>
      <w:r>
        <w:separator/>
      </w:r>
    </w:p>
  </w:footnote>
  <w:footnote w:type="continuationSeparator" w:id="0">
    <w:p w14:paraId="2A87BA42" w14:textId="77777777" w:rsidR="001B2785" w:rsidRDefault="001B27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8B24F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8B24F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8B24F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8B24FF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8B24FF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53A1C"/>
    <w:rsid w:val="00063FF0"/>
    <w:rsid w:val="00065257"/>
    <w:rsid w:val="000737DE"/>
    <w:rsid w:val="00083ADC"/>
    <w:rsid w:val="0008735F"/>
    <w:rsid w:val="00097A4E"/>
    <w:rsid w:val="000B1B71"/>
    <w:rsid w:val="000F4481"/>
    <w:rsid w:val="00107ABA"/>
    <w:rsid w:val="0011753D"/>
    <w:rsid w:val="00120B77"/>
    <w:rsid w:val="001312D2"/>
    <w:rsid w:val="001354FA"/>
    <w:rsid w:val="00135A6F"/>
    <w:rsid w:val="0013778E"/>
    <w:rsid w:val="0014745C"/>
    <w:rsid w:val="00171466"/>
    <w:rsid w:val="001A6D01"/>
    <w:rsid w:val="001B2785"/>
    <w:rsid w:val="001D7132"/>
    <w:rsid w:val="001F3D0E"/>
    <w:rsid w:val="002016A0"/>
    <w:rsid w:val="00274AC7"/>
    <w:rsid w:val="00284869"/>
    <w:rsid w:val="00290DC8"/>
    <w:rsid w:val="002A400F"/>
    <w:rsid w:val="002E620A"/>
    <w:rsid w:val="002F12AD"/>
    <w:rsid w:val="00356450"/>
    <w:rsid w:val="00376C24"/>
    <w:rsid w:val="003B1BC4"/>
    <w:rsid w:val="003D21E5"/>
    <w:rsid w:val="003E3F65"/>
    <w:rsid w:val="00416B70"/>
    <w:rsid w:val="00461C0D"/>
    <w:rsid w:val="00462604"/>
    <w:rsid w:val="004673FE"/>
    <w:rsid w:val="00472903"/>
    <w:rsid w:val="00483761"/>
    <w:rsid w:val="004843CA"/>
    <w:rsid w:val="00486901"/>
    <w:rsid w:val="004A2CF0"/>
    <w:rsid w:val="004B2F42"/>
    <w:rsid w:val="004B4EC0"/>
    <w:rsid w:val="004C156E"/>
    <w:rsid w:val="004D1262"/>
    <w:rsid w:val="004E25E4"/>
    <w:rsid w:val="00534F1A"/>
    <w:rsid w:val="00545C5A"/>
    <w:rsid w:val="005B167A"/>
    <w:rsid w:val="005B3F91"/>
    <w:rsid w:val="005C280F"/>
    <w:rsid w:val="005C7862"/>
    <w:rsid w:val="00607FBF"/>
    <w:rsid w:val="00613ED9"/>
    <w:rsid w:val="00620A90"/>
    <w:rsid w:val="006336BF"/>
    <w:rsid w:val="006341D0"/>
    <w:rsid w:val="00635B61"/>
    <w:rsid w:val="006A6BAA"/>
    <w:rsid w:val="006B45B4"/>
    <w:rsid w:val="006C3ED5"/>
    <w:rsid w:val="006E2943"/>
    <w:rsid w:val="006E65F2"/>
    <w:rsid w:val="00703492"/>
    <w:rsid w:val="00725F1C"/>
    <w:rsid w:val="007302C4"/>
    <w:rsid w:val="007332B8"/>
    <w:rsid w:val="007505C0"/>
    <w:rsid w:val="0075516A"/>
    <w:rsid w:val="00765C7B"/>
    <w:rsid w:val="00776C81"/>
    <w:rsid w:val="00787CF0"/>
    <w:rsid w:val="007A1109"/>
    <w:rsid w:val="007A7D1E"/>
    <w:rsid w:val="007C782A"/>
    <w:rsid w:val="007D237F"/>
    <w:rsid w:val="008172B3"/>
    <w:rsid w:val="00834FCC"/>
    <w:rsid w:val="00864E48"/>
    <w:rsid w:val="00872F8A"/>
    <w:rsid w:val="00887AA7"/>
    <w:rsid w:val="0089659F"/>
    <w:rsid w:val="008B24FF"/>
    <w:rsid w:val="008D2194"/>
    <w:rsid w:val="008D4022"/>
    <w:rsid w:val="008D64C6"/>
    <w:rsid w:val="008E1A9F"/>
    <w:rsid w:val="008F7798"/>
    <w:rsid w:val="00911B13"/>
    <w:rsid w:val="00915B1F"/>
    <w:rsid w:val="009319B4"/>
    <w:rsid w:val="009351D5"/>
    <w:rsid w:val="009765B5"/>
    <w:rsid w:val="009779C4"/>
    <w:rsid w:val="00980B99"/>
    <w:rsid w:val="00995D31"/>
    <w:rsid w:val="009A5CAE"/>
    <w:rsid w:val="009B0FD4"/>
    <w:rsid w:val="009D108B"/>
    <w:rsid w:val="009D6676"/>
    <w:rsid w:val="009E4644"/>
    <w:rsid w:val="009E6487"/>
    <w:rsid w:val="009F62C0"/>
    <w:rsid w:val="00A06338"/>
    <w:rsid w:val="00A15DA7"/>
    <w:rsid w:val="00A212F5"/>
    <w:rsid w:val="00A34C63"/>
    <w:rsid w:val="00A53089"/>
    <w:rsid w:val="00A72ECB"/>
    <w:rsid w:val="00AA7419"/>
    <w:rsid w:val="00AB2D33"/>
    <w:rsid w:val="00AB6F43"/>
    <w:rsid w:val="00AD0831"/>
    <w:rsid w:val="00AD5C2C"/>
    <w:rsid w:val="00AF5F19"/>
    <w:rsid w:val="00B103E4"/>
    <w:rsid w:val="00B115F9"/>
    <w:rsid w:val="00B2525F"/>
    <w:rsid w:val="00B54C98"/>
    <w:rsid w:val="00B57429"/>
    <w:rsid w:val="00B77AA6"/>
    <w:rsid w:val="00B84116"/>
    <w:rsid w:val="00BB00B1"/>
    <w:rsid w:val="00BB5C73"/>
    <w:rsid w:val="00BE4160"/>
    <w:rsid w:val="00BF1EDA"/>
    <w:rsid w:val="00BF63D4"/>
    <w:rsid w:val="00C45575"/>
    <w:rsid w:val="00C600F0"/>
    <w:rsid w:val="00C66163"/>
    <w:rsid w:val="00C768FB"/>
    <w:rsid w:val="00CA7342"/>
    <w:rsid w:val="00CC36C5"/>
    <w:rsid w:val="00CD1262"/>
    <w:rsid w:val="00CE163D"/>
    <w:rsid w:val="00CF09C1"/>
    <w:rsid w:val="00D256FD"/>
    <w:rsid w:val="00D45AB7"/>
    <w:rsid w:val="00D50FDA"/>
    <w:rsid w:val="00D65E00"/>
    <w:rsid w:val="00D816CE"/>
    <w:rsid w:val="00DD7961"/>
    <w:rsid w:val="00DE1670"/>
    <w:rsid w:val="00DE762A"/>
    <w:rsid w:val="00E06737"/>
    <w:rsid w:val="00E23208"/>
    <w:rsid w:val="00E63BDB"/>
    <w:rsid w:val="00E76CB1"/>
    <w:rsid w:val="00EE72D6"/>
    <w:rsid w:val="00F1294B"/>
    <w:rsid w:val="00F15A97"/>
    <w:rsid w:val="00F260D4"/>
    <w:rsid w:val="00F35586"/>
    <w:rsid w:val="00F81F3D"/>
    <w:rsid w:val="00FA0D90"/>
    <w:rsid w:val="00FA69E9"/>
    <w:rsid w:val="00FB0FD6"/>
    <w:rsid w:val="00FC510D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F260D4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58</cp:revision>
  <dcterms:created xsi:type="dcterms:W3CDTF">2022-04-27T16:40:00Z</dcterms:created>
  <dcterms:modified xsi:type="dcterms:W3CDTF">2022-12-12T13:19:00Z</dcterms:modified>
</cp:coreProperties>
</file>