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4B5DEB" w14:textId="77777777" w:rsidR="00A000E0" w:rsidRPr="006F1866" w:rsidRDefault="00A000E0" w:rsidP="00A000E0">
      <w:pPr>
        <w:ind w:left="1134" w:right="283" w:hanging="1"/>
        <w:jc w:val="center"/>
        <w:rPr>
          <w:b/>
          <w:color w:val="auto"/>
          <w:u w:val="single"/>
        </w:rPr>
      </w:pPr>
      <w:r w:rsidRPr="006F1866">
        <w:rPr>
          <w:b/>
          <w:color w:val="auto"/>
          <w:u w:val="single"/>
        </w:rPr>
        <w:t>Příloha 4</w:t>
      </w:r>
    </w:p>
    <w:p w14:paraId="105ED0FF" w14:textId="77777777" w:rsidR="00A000E0" w:rsidRPr="006F1866" w:rsidRDefault="00A000E0" w:rsidP="00A000E0">
      <w:pPr>
        <w:ind w:left="1134" w:right="283" w:hanging="1"/>
        <w:jc w:val="center"/>
        <w:rPr>
          <w:b/>
          <w:color w:val="auto"/>
        </w:rPr>
      </w:pPr>
      <w:r w:rsidRPr="006F1866">
        <w:rPr>
          <w:b/>
          <w:color w:val="auto"/>
        </w:rPr>
        <w:t xml:space="preserve">Všeobecné </w:t>
      </w:r>
      <w:r>
        <w:rPr>
          <w:b/>
          <w:color w:val="auto"/>
        </w:rPr>
        <w:t>nákupní podmínky společnosti</w:t>
      </w:r>
      <w:r w:rsidRPr="006F1866">
        <w:rPr>
          <w:b/>
          <w:color w:val="auto"/>
        </w:rPr>
        <w:t xml:space="preserve"> E.ON Czech</w:t>
      </w:r>
    </w:p>
    <w:p w14:paraId="20848B33" w14:textId="77777777" w:rsidR="00A000E0" w:rsidRDefault="00A000E0" w:rsidP="00A000E0">
      <w:pPr>
        <w:pStyle w:val="Nadpis1"/>
        <w:tabs>
          <w:tab w:val="center" w:pos="2563"/>
        </w:tabs>
        <w:ind w:left="-15" w:firstLine="0"/>
      </w:pPr>
    </w:p>
    <w:p w14:paraId="17DCDEB9" w14:textId="77777777" w:rsidR="00A000E0" w:rsidRDefault="00A000E0" w:rsidP="00A000E0">
      <w:pPr>
        <w:pStyle w:val="Nadpis1"/>
        <w:tabs>
          <w:tab w:val="center" w:pos="2563"/>
        </w:tabs>
        <w:ind w:left="-15" w:firstLine="0"/>
      </w:pPr>
      <w:r>
        <w:t>1.</w:t>
      </w:r>
      <w:r>
        <w:rPr>
          <w:rFonts w:ascii="Arial" w:hAnsi="Arial"/>
        </w:rPr>
        <w:t xml:space="preserve"> </w:t>
      </w:r>
      <w:r>
        <w:rPr>
          <w:rFonts w:ascii="Arial" w:hAnsi="Arial"/>
        </w:rPr>
        <w:tab/>
      </w:r>
      <w:r>
        <w:t xml:space="preserve">Oblast působnosti, Smluvní strany a předmět smlouvy, Pořadí priorit </w:t>
      </w:r>
    </w:p>
    <w:p w14:paraId="0F5925B8" w14:textId="77777777" w:rsidR="00A000E0" w:rsidRDefault="00A000E0" w:rsidP="00A000E0">
      <w:pPr>
        <w:tabs>
          <w:tab w:val="center" w:pos="466"/>
          <w:tab w:val="right" w:pos="9869"/>
        </w:tabs>
        <w:spacing w:after="9"/>
        <w:ind w:left="785" w:hanging="708"/>
        <w:jc w:val="left"/>
      </w:pPr>
      <w:r>
        <w:rPr>
          <w:sz w:val="22"/>
        </w:rPr>
        <w:tab/>
      </w:r>
      <w:r>
        <w:t xml:space="preserve"> </w:t>
      </w:r>
    </w:p>
    <w:p w14:paraId="6A08B465" w14:textId="77777777" w:rsidR="00A000E0" w:rsidRDefault="00A000E0" w:rsidP="00A000E0">
      <w:pPr>
        <w:tabs>
          <w:tab w:val="center" w:pos="466"/>
          <w:tab w:val="right" w:pos="9869"/>
        </w:tabs>
        <w:spacing w:line="247" w:lineRule="auto"/>
        <w:ind w:left="788" w:hanging="709"/>
      </w:pPr>
      <w:r>
        <w:tab/>
        <w:t>1.1</w:t>
      </w:r>
      <w:r>
        <w:tab/>
        <w:t xml:space="preserve">Tyto všeobecné nákupní podmínky (dále též </w:t>
      </w:r>
      <w:r w:rsidRPr="00620A5F">
        <w:rPr>
          <w:b/>
        </w:rPr>
        <w:t>„V</w:t>
      </w:r>
      <w:r>
        <w:rPr>
          <w:b/>
        </w:rPr>
        <w:t>N</w:t>
      </w:r>
      <w:r w:rsidRPr="00620A5F">
        <w:rPr>
          <w:b/>
        </w:rPr>
        <w:t>P“</w:t>
      </w:r>
      <w:r>
        <w:t xml:space="preserve">) upravují vztahy mezi společností E.ON Distribuce, a.s. a jakoukoli další společností, která je vůči společnosti E.ON Distribuce, a.s., ovládající osobou nebo osobou ovládanou stejnou ovládající osobou jako společnost E.ON Distribuce, a.s. ve smyslu zák. č. 90/2012 Sb., (zákona o obchodních korporacích) (dále jen </w:t>
      </w:r>
      <w:r>
        <w:rPr>
          <w:b/>
        </w:rPr>
        <w:t>„Objednatel, O</w:t>
      </w:r>
      <w:r w:rsidRPr="00620A5F">
        <w:rPr>
          <w:b/>
        </w:rPr>
        <w:t xml:space="preserve">dběratel či </w:t>
      </w:r>
      <w:r>
        <w:rPr>
          <w:b/>
        </w:rPr>
        <w:t>s</w:t>
      </w:r>
      <w:r w:rsidRPr="00620A5F">
        <w:rPr>
          <w:b/>
        </w:rPr>
        <w:t>polečnost E.ON“</w:t>
      </w:r>
      <w:r>
        <w:t xml:space="preserve">) na straně jedné a zhotovitelem, poskytovatelem či dodavatelem nebo prodávajícím (dále jen </w:t>
      </w:r>
      <w:r w:rsidRPr="00620A5F">
        <w:rPr>
          <w:b/>
        </w:rPr>
        <w:t>„</w:t>
      </w:r>
      <w:r>
        <w:rPr>
          <w:b/>
        </w:rPr>
        <w:t>P</w:t>
      </w:r>
      <w:r w:rsidRPr="00620A5F">
        <w:rPr>
          <w:b/>
        </w:rPr>
        <w:t xml:space="preserve">oskytovatel či </w:t>
      </w:r>
      <w:r>
        <w:rPr>
          <w:b/>
        </w:rPr>
        <w:t>D</w:t>
      </w:r>
      <w:r w:rsidRPr="00620A5F">
        <w:rPr>
          <w:b/>
        </w:rPr>
        <w:t>odavatel“</w:t>
      </w:r>
      <w:r>
        <w:t xml:space="preserve">) na straně druhé vznikající mezi těmito subjekty při a v souvislosti </w:t>
      </w:r>
      <w:r>
        <w:br/>
        <w:t>s uzavřením kupní smlouvy, smlouvy o dílo, smlouvy o poskytování služeb či smluv těmto smlouvám obdobným (dále jen „</w:t>
      </w:r>
      <w:r>
        <w:rPr>
          <w:b/>
        </w:rPr>
        <w:t>S</w:t>
      </w:r>
      <w:r w:rsidRPr="00620A5F">
        <w:rPr>
          <w:b/>
        </w:rPr>
        <w:t>mlouva“</w:t>
      </w:r>
      <w:r>
        <w:t xml:space="preserve">). </w:t>
      </w:r>
      <w:r w:rsidRPr="008C3143">
        <w:t xml:space="preserve">Tyto </w:t>
      </w:r>
      <w:r>
        <w:t>VNP</w:t>
      </w:r>
      <w:r w:rsidRPr="00620A5F">
        <w:t xml:space="preserve"> </w:t>
      </w:r>
      <w:r w:rsidRPr="008C3143">
        <w:t>se vztahují na všechny nákupy/objednávky mezi společnost</w:t>
      </w:r>
      <w:r w:rsidRPr="00620A5F">
        <w:t>í ve skupině E.ON SE, která je O</w:t>
      </w:r>
      <w:r w:rsidRPr="008C3143">
        <w:t>bjednatelem těchto nákupů/</w:t>
      </w:r>
      <w:r w:rsidRPr="00620A5F">
        <w:t xml:space="preserve">zadavatelem těchto objednávek </w:t>
      </w:r>
      <w:r w:rsidRPr="008C3143">
        <w:t>a Dodavatelem.</w:t>
      </w:r>
    </w:p>
    <w:p w14:paraId="6AFD7B81" w14:textId="77777777" w:rsidR="00A000E0" w:rsidRDefault="00A000E0" w:rsidP="00A000E0">
      <w:pPr>
        <w:ind w:left="785"/>
      </w:pPr>
      <w:r>
        <w:t>1.2.</w:t>
      </w:r>
      <w:r>
        <w:rPr>
          <w:rFonts w:ascii="Arial" w:hAnsi="Arial"/>
        </w:rPr>
        <w:t xml:space="preserve"> </w:t>
      </w:r>
      <w:r>
        <w:rPr>
          <w:rFonts w:ascii="Arial" w:hAnsi="Arial"/>
        </w:rPr>
        <w:tab/>
      </w:r>
      <w:r>
        <w:t xml:space="preserve">Název </w:t>
      </w:r>
      <w:r w:rsidRPr="00FB32DD">
        <w:t>„</w:t>
      </w:r>
      <w:r>
        <w:rPr>
          <w:b/>
        </w:rPr>
        <w:t>E.ON</w:t>
      </w:r>
      <w:r w:rsidRPr="00FB32DD">
        <w:t>“</w:t>
      </w:r>
      <w:r>
        <w:t xml:space="preserve"> ve smyslu těchto VNP označuje společnost E.ON Distribuce, a.s., se sídlem na adrese </w:t>
      </w:r>
      <w:r w:rsidRPr="00665E0A">
        <w:t xml:space="preserve">F. A. </w:t>
      </w:r>
      <w:proofErr w:type="spellStart"/>
      <w:r w:rsidRPr="00665E0A">
        <w:t>Gerstnera</w:t>
      </w:r>
      <w:proofErr w:type="spellEnd"/>
      <w:r w:rsidRPr="00665E0A">
        <w:t xml:space="preserve"> 2151/6, České Budějovice 7, 370 01 České Budějovice </w:t>
      </w:r>
      <w:r>
        <w:t>a všechny společnosti, které jsou přímo nebo nepřímo se společností E.ON propojeny (tato skupina společností dále jen „</w:t>
      </w:r>
      <w:r>
        <w:rPr>
          <w:b/>
        </w:rPr>
        <w:t>skupina E. ON</w:t>
      </w:r>
      <w:r>
        <w:t xml:space="preserve">“), bez ohledu na jejich vlastnickou strukturu. Pokud se součástí skupiny E.ON stane nová společnost, je považována za společnost ve skupině E.ON ve smyslu těchto VNP bezprostředně po jejím vstupu do skupiny E.ON. Pokud společnost ve skupině E.ON ze skupiny E.ON odejde, je tato společnost i nadále považována za společnost ve skupině E.ON ve smyslu těchto VNP na přechodné období 24 měsíců od data účinnosti odchodu ze skupiny E.ON.  </w:t>
      </w:r>
    </w:p>
    <w:p w14:paraId="1977E486" w14:textId="77777777" w:rsidR="00A000E0" w:rsidRDefault="00A000E0" w:rsidP="00A000E0">
      <w:pPr>
        <w:ind w:left="785"/>
      </w:pPr>
      <w:r>
        <w:t>1.3.</w:t>
      </w:r>
      <w:r>
        <w:rPr>
          <w:rFonts w:ascii="Arial" w:hAnsi="Arial"/>
        </w:rPr>
        <w:t xml:space="preserve"> </w:t>
      </w:r>
      <w:r w:rsidRPr="00620A5F">
        <w:rPr>
          <w:rFonts w:asciiTheme="minorHAnsi" w:hAnsiTheme="minorHAnsi" w:cstheme="minorHAnsi"/>
        </w:rPr>
        <w:tab/>
        <w:t>Obsah</w:t>
      </w:r>
      <w:r>
        <w:rPr>
          <w:rFonts w:ascii="Arial" w:hAnsi="Arial"/>
        </w:rPr>
        <w:t xml:space="preserve"> </w:t>
      </w:r>
      <w:r>
        <w:rPr>
          <w:b/>
        </w:rPr>
        <w:t>Smlouvy</w:t>
      </w:r>
      <w:r>
        <w:t xml:space="preserve"> tvoří jednotlivá ustanovení Smlouvy nebo příslušné objednávky, další smluvní podmínky stanovené ve Smlouvě nebo objednávce, jakož i zvláštní všeobecné podmínky upravující samostatně regulované služby (např. technická zařízení, stavební práce, plánovací činnosti/znalecké posudky, cloudová řešení apod.), tyto Všeobecné nákupní podmínky </w:t>
      </w:r>
      <w:r>
        <w:br/>
        <w:t>a přílohy</w:t>
      </w:r>
      <w:r w:rsidRPr="001D3EC9">
        <w:t xml:space="preserve"> „</w:t>
      </w:r>
      <w:r w:rsidRPr="009064CC">
        <w:rPr>
          <w:rFonts w:asciiTheme="minorHAnsi" w:hAnsiTheme="minorHAnsi" w:cstheme="minorHAnsi"/>
        </w:rPr>
        <w:t>Technicko-organizační opatření bezpečnosti informací a ochrany osobních údajů</w:t>
      </w:r>
      <w:r w:rsidRPr="001D3EC9">
        <w:t>“</w:t>
      </w:r>
      <w:r>
        <w:t xml:space="preserve">. Jednotlivé části Smlouvy se v případě vzájemného rozporu použijí v následujícím sestupném pořadí: </w:t>
      </w:r>
      <w:r>
        <w:rPr>
          <w:b/>
        </w:rPr>
        <w:t xml:space="preserve"> </w:t>
      </w:r>
    </w:p>
    <w:p w14:paraId="2786A872" w14:textId="77777777" w:rsidR="00A000E0" w:rsidRDefault="00A000E0" w:rsidP="00A000E0">
      <w:pPr>
        <w:ind w:left="720" w:firstLine="65"/>
      </w:pPr>
      <w:r>
        <w:t>1.3.1.</w:t>
      </w:r>
      <w:r>
        <w:rPr>
          <w:rFonts w:ascii="Arial" w:hAnsi="Arial"/>
        </w:rPr>
        <w:t xml:space="preserve"> </w:t>
      </w:r>
      <w:r>
        <w:t xml:space="preserve">ustanovení Smlouvy nebo příslušné objednávky  </w:t>
      </w:r>
      <w:r>
        <w:rPr>
          <w:b/>
        </w:rPr>
        <w:t xml:space="preserve"> </w:t>
      </w:r>
    </w:p>
    <w:p w14:paraId="73F8E6FE" w14:textId="77777777" w:rsidR="00A000E0" w:rsidRPr="007B2349" w:rsidRDefault="00A000E0" w:rsidP="00A000E0">
      <w:pPr>
        <w:ind w:left="1224" w:hanging="439"/>
      </w:pPr>
      <w:r>
        <w:t xml:space="preserve">1.3.2. </w:t>
      </w:r>
      <w:r w:rsidRPr="007B2349">
        <w:t>ujednání obsažené v dalších dokumentech jiných obchodních p</w:t>
      </w:r>
      <w:r>
        <w:t>odmínek odběratele než těchto VNP</w:t>
      </w:r>
      <w:r w:rsidRPr="007B2349">
        <w:t>, na které se smlouva odkazuje</w:t>
      </w:r>
      <w:r>
        <w:t xml:space="preserve"> (</w:t>
      </w:r>
      <w:r w:rsidRPr="007B2349">
        <w:t>technická zařízení, stavební práce, plánovací činnosti/znalecké posudky, cloudová řešení apod</w:t>
      </w:r>
      <w:r>
        <w:t>.)</w:t>
      </w:r>
    </w:p>
    <w:p w14:paraId="2EC2865A" w14:textId="77777777" w:rsidR="00A000E0" w:rsidRDefault="00A000E0" w:rsidP="00A000E0">
      <w:pPr>
        <w:ind w:left="720" w:firstLine="65"/>
      </w:pPr>
      <w:r>
        <w:t>1.3.3.</w:t>
      </w:r>
      <w:r>
        <w:rPr>
          <w:rFonts w:ascii="Arial" w:hAnsi="Arial"/>
        </w:rPr>
        <w:t xml:space="preserve"> </w:t>
      </w:r>
      <w:r>
        <w:t>tyto Všeobecné nákupní podmínky</w:t>
      </w:r>
      <w:r>
        <w:rPr>
          <w:b/>
        </w:rPr>
        <w:t xml:space="preserve"> </w:t>
      </w:r>
    </w:p>
    <w:p w14:paraId="77A8E9B5" w14:textId="77777777" w:rsidR="00A000E0" w:rsidRDefault="00A000E0" w:rsidP="00A000E0">
      <w:pPr>
        <w:spacing w:after="85"/>
        <w:ind w:left="1224" w:right="-8" w:hanging="439"/>
      </w:pPr>
      <w:r>
        <w:t>1.3.4.</w:t>
      </w:r>
      <w:r>
        <w:rPr>
          <w:rFonts w:ascii="Arial" w:hAnsi="Arial"/>
        </w:rPr>
        <w:t xml:space="preserve"> </w:t>
      </w:r>
      <w:r w:rsidRPr="00620A5F">
        <w:rPr>
          <w:rFonts w:asciiTheme="minorHAnsi" w:hAnsiTheme="minorHAnsi" w:cstheme="minorHAnsi"/>
        </w:rPr>
        <w:t>přílohy „</w:t>
      </w:r>
      <w:r w:rsidRPr="009064CC">
        <w:rPr>
          <w:rFonts w:asciiTheme="minorHAnsi" w:hAnsiTheme="minorHAnsi" w:cstheme="minorHAnsi"/>
        </w:rPr>
        <w:t>Technicko-organizační opatření bezpečnosti informací a ochrany osobních údajů</w:t>
      </w:r>
      <w:r w:rsidRPr="00620A5F">
        <w:rPr>
          <w:rFonts w:asciiTheme="minorHAnsi" w:hAnsiTheme="minorHAnsi" w:cstheme="minorHAnsi"/>
        </w:rPr>
        <w:t xml:space="preserve">“.   </w:t>
      </w:r>
      <w:r w:rsidRPr="00620A5F">
        <w:rPr>
          <w:rFonts w:asciiTheme="minorHAnsi" w:hAnsiTheme="minorHAnsi" w:cstheme="minorHAnsi"/>
          <w:b/>
        </w:rPr>
        <w:t xml:space="preserve"> </w:t>
      </w:r>
    </w:p>
    <w:p w14:paraId="261ABBBE" w14:textId="77777777" w:rsidR="00A000E0" w:rsidRDefault="00A000E0" w:rsidP="00A000E0">
      <w:pPr>
        <w:spacing w:after="85"/>
        <w:ind w:right="-8"/>
      </w:pPr>
      <w:r>
        <w:t>1.4.</w:t>
      </w:r>
      <w:r>
        <w:tab/>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6AA12C95" w14:textId="77777777" w:rsidR="00A000E0" w:rsidRDefault="00A000E0" w:rsidP="00A000E0">
      <w:pPr>
        <w:spacing w:after="85"/>
        <w:ind w:right="-8"/>
      </w:pPr>
      <w:r>
        <w:t>1.5.</w:t>
      </w:r>
      <w:r>
        <w:tab/>
        <w:t xml:space="preserve">Tyto VNP, stejně jako jiné obchodní podmínky odběratele, na které se smlouva ve smyslu § 1751 zák. č. 89/2012 Sb. odkazuje (společně dále jen „obchodní podmínky“), Objednatel zveřejňuje na internetové adrese: </w:t>
      </w:r>
    </w:p>
    <w:p w14:paraId="443831B0" w14:textId="77777777" w:rsidR="00A000E0" w:rsidRDefault="00A000E0" w:rsidP="00A000E0">
      <w:pPr>
        <w:spacing w:after="85"/>
        <w:ind w:right="-8" w:firstLine="0"/>
        <w:jc w:val="left"/>
      </w:pPr>
      <w:r w:rsidRPr="003F1D9A">
        <w:rPr>
          <w:color w:val="auto"/>
          <w:u w:val="single"/>
          <w:lang w:eastAsia="de-DE"/>
        </w:rPr>
        <w:t>http://www.eon.cz/o-nas/o-skupine-eon/pro-partnery/vseobecne-nakupni-podminky</w:t>
      </w:r>
    </w:p>
    <w:p w14:paraId="3AD6F372" w14:textId="77777777" w:rsidR="00A000E0" w:rsidRDefault="00A000E0" w:rsidP="00A000E0">
      <w:pPr>
        <w:spacing w:after="85"/>
        <w:ind w:right="-8" w:hanging="15"/>
      </w:pPr>
      <w:r>
        <w:t>Smluvní strany se dohodly, že Objednatel je oprávněn tyto obchodní podmínky jednostranně měnit a/nebo doplňovat. Objednatel však musí o takových případných změnách svých obchodních podmínek Poskytovatele informovat, a to písemným oznámením na adresu P</w:t>
      </w:r>
      <w:r w:rsidRPr="00742BE5">
        <w:t>oskytovatele nebo elektronickou poštou na emailovou adresu, obojí uvedené v záhlaví smlouvy. Aktualizované znění obchodních podmínek pak bude také vždy k dispozici na výše zmíněné internetové adrese. S takovouto jednostran</w:t>
      </w:r>
      <w:r>
        <w:t>nou změnou obchodních podmínek Objednatele je P</w:t>
      </w:r>
      <w:r w:rsidRPr="00742BE5">
        <w:t xml:space="preserve">oskytovatel oprávněn vyslovit nesouhlas, a to do 14-ti dnů od data doručení oznámení o změně stejným způsobem, jako mu bylo oznámení o změně doručeno, jinak se má za to, že se změnou souhlasí. </w:t>
      </w:r>
      <w:r>
        <w:t>V případě vyslovení nesouhlasu P</w:t>
      </w:r>
      <w:r w:rsidRPr="00742BE5">
        <w:t>oskytovatele</w:t>
      </w:r>
      <w:r>
        <w:t xml:space="preserve"> se změnou obchodních podmínek O</w:t>
      </w:r>
      <w:r w:rsidRPr="00742BE5">
        <w:t xml:space="preserve">bjednatele je </w:t>
      </w:r>
      <w:r>
        <w:t>O</w:t>
      </w:r>
      <w:r w:rsidRPr="00742BE5">
        <w:t>bjednatel oprávněn od smlouvy odstoupit, a to v přiměřené lhůtě.</w:t>
      </w:r>
    </w:p>
    <w:p w14:paraId="63463354" w14:textId="77777777" w:rsidR="00A000E0" w:rsidRDefault="00A000E0" w:rsidP="00A000E0">
      <w:pPr>
        <w:spacing w:after="48"/>
        <w:ind w:left="785"/>
      </w:pPr>
      <w:r>
        <w:t>1.6.</w:t>
      </w:r>
      <w:r>
        <w:rPr>
          <w:rFonts w:ascii="Arial" w:hAnsi="Arial"/>
        </w:rPr>
        <w:t xml:space="preserve"> </w:t>
      </w:r>
      <w:r>
        <w:rPr>
          <w:rFonts w:ascii="Arial" w:hAnsi="Arial"/>
        </w:rPr>
        <w:tab/>
      </w:r>
      <w:r>
        <w:t xml:space="preserve">Tyto VNP se vztahují pouze na podnikatele ve smyslu § 420 zákona č. 89/2012 Sb., občanský zákoník, ve znění pozdějších předpisů (dále jen „občanský zákoník“) nebo právnické osoby podle veřejného práva.  </w:t>
      </w:r>
    </w:p>
    <w:p w14:paraId="172C1255" w14:textId="77777777" w:rsidR="00A000E0" w:rsidRDefault="00A000E0" w:rsidP="00A000E0">
      <w:pPr>
        <w:spacing w:after="71" w:line="259" w:lineRule="auto"/>
        <w:ind w:left="1224" w:firstLine="0"/>
        <w:jc w:val="left"/>
      </w:pPr>
      <w:r>
        <w:t xml:space="preserve"> </w:t>
      </w:r>
    </w:p>
    <w:p w14:paraId="10C8012D" w14:textId="77777777" w:rsidR="00A000E0" w:rsidRDefault="00A000E0" w:rsidP="00A000E0">
      <w:pPr>
        <w:pStyle w:val="Nadpis1"/>
        <w:tabs>
          <w:tab w:val="center" w:pos="1809"/>
        </w:tabs>
        <w:ind w:left="-15" w:firstLine="0"/>
      </w:pPr>
      <w:r>
        <w:t>2.</w:t>
      </w:r>
      <w:r>
        <w:rPr>
          <w:rFonts w:ascii="Arial" w:hAnsi="Arial"/>
        </w:rPr>
        <w:t xml:space="preserve"> </w:t>
      </w:r>
      <w:r>
        <w:rPr>
          <w:rFonts w:ascii="Arial" w:hAnsi="Arial"/>
        </w:rPr>
        <w:tab/>
      </w:r>
      <w:r>
        <w:t xml:space="preserve">Objednávky a změny Smlouvy  </w:t>
      </w:r>
    </w:p>
    <w:p w14:paraId="63E1DAF6" w14:textId="77777777" w:rsidR="00A000E0" w:rsidRDefault="00A000E0" w:rsidP="00A000E0">
      <w:pPr>
        <w:ind w:left="785"/>
      </w:pPr>
      <w:r>
        <w:t>2.1.</w:t>
      </w:r>
      <w:r>
        <w:rPr>
          <w:rFonts w:ascii="Arial" w:hAnsi="Arial"/>
        </w:rPr>
        <w:t xml:space="preserve"> </w:t>
      </w:r>
      <w:r>
        <w:rPr>
          <w:rFonts w:ascii="Arial" w:hAnsi="Arial"/>
        </w:rPr>
        <w:tab/>
      </w:r>
      <w:r>
        <w:t xml:space="preserve">Objednávky a Smlouvy musí mít písemnou formu. To platí i pro následné změny Smlouvy a doplnění objednávek. </w:t>
      </w:r>
    </w:p>
    <w:p w14:paraId="6A99F15F" w14:textId="77777777" w:rsidR="00A000E0" w:rsidRDefault="00A000E0" w:rsidP="00A000E0">
      <w:pPr>
        <w:ind w:left="785"/>
      </w:pPr>
      <w:r>
        <w:t>2.2.</w:t>
      </w:r>
      <w:r>
        <w:rPr>
          <w:rFonts w:ascii="Arial" w:hAnsi="Arial"/>
        </w:rPr>
        <w:t xml:space="preserve"> </w:t>
      </w:r>
      <w:r>
        <w:rPr>
          <w:rFonts w:ascii="Arial" w:hAnsi="Arial"/>
        </w:rPr>
        <w:tab/>
      </w:r>
      <w:r w:rsidRPr="00A015DC">
        <w:t xml:space="preserve">Dodavatel je povinen společnost E.ON bez zbytečného odkladu a v písemné podobě informovat o změnách a/nebo rozšířeních rozsahu </w:t>
      </w:r>
      <w:r>
        <w:t>předmětu plnění</w:t>
      </w:r>
      <w:r w:rsidRPr="00A015DC">
        <w:t xml:space="preserve">, jež vyhodnotí v průběhu plnění Smlouvy na základě informací, které bude mít dispozici, jako nezbytné. K takovým změnám nebo rozšířením musí společnost E.ON udělit předchozí souhlas v písemné podobě. </w:t>
      </w:r>
    </w:p>
    <w:p w14:paraId="2ECDB9D5" w14:textId="77777777" w:rsidR="00A000E0" w:rsidRPr="00620A5F" w:rsidRDefault="00A000E0" w:rsidP="00A000E0">
      <w:pPr>
        <w:rPr>
          <w:highlight w:val="yellow"/>
        </w:rPr>
      </w:pPr>
      <w:r>
        <w:lastRenderedPageBreak/>
        <w:t>2.3.</w:t>
      </w:r>
      <w:r>
        <w:tab/>
        <w:t xml:space="preserve">Změny objednávky představují každá jednotlivě samostatnou objednávku s jinak dohodnutým předmětem plnění a s jinak dohodnutými právy a povinnosti smluvních stran. </w:t>
      </w:r>
      <w:r w:rsidRPr="00D96B7E">
        <w:t xml:space="preserve">Práva společnosti E.ON na vypovězení Smlouvy a/nebo odstoupení od Smlouvy z titulu porušení povinností Dodavatele zakládají právo společnosti E.ON vztah plnění zcela nebo zčásti ukončit. </w:t>
      </w:r>
    </w:p>
    <w:p w14:paraId="255EDE92" w14:textId="77777777" w:rsidR="00A000E0" w:rsidRDefault="00A000E0" w:rsidP="00A000E0">
      <w:pPr>
        <w:spacing w:after="71" w:line="259" w:lineRule="auto"/>
        <w:ind w:left="0" w:firstLine="0"/>
        <w:jc w:val="left"/>
      </w:pPr>
    </w:p>
    <w:p w14:paraId="438D57BD" w14:textId="77777777" w:rsidR="00A000E0" w:rsidRDefault="00A000E0" w:rsidP="00A000E0">
      <w:pPr>
        <w:pStyle w:val="Nadpis1"/>
        <w:tabs>
          <w:tab w:val="center" w:pos="1573"/>
        </w:tabs>
        <w:ind w:left="-15" w:firstLine="0"/>
      </w:pPr>
      <w:r>
        <w:t>3.</w:t>
      </w:r>
      <w:r>
        <w:rPr>
          <w:rFonts w:ascii="Arial" w:hAnsi="Arial"/>
        </w:rPr>
        <w:t xml:space="preserve"> </w:t>
      </w:r>
      <w:r>
        <w:rPr>
          <w:rFonts w:ascii="Arial" w:hAnsi="Arial"/>
        </w:rPr>
        <w:tab/>
      </w:r>
      <w:r>
        <w:t xml:space="preserve">Povaha předmětu plnění, Pracovníci </w:t>
      </w:r>
    </w:p>
    <w:p w14:paraId="206BB931" w14:textId="77777777" w:rsidR="00A000E0" w:rsidRDefault="00A000E0" w:rsidP="00A000E0">
      <w:pPr>
        <w:ind w:left="785"/>
      </w:pPr>
      <w:r>
        <w:t>3.1.</w:t>
      </w:r>
      <w:r>
        <w:rPr>
          <w:rFonts w:ascii="Arial" w:hAnsi="Arial"/>
        </w:rPr>
        <w:t xml:space="preserve"> </w:t>
      </w:r>
      <w:r>
        <w:rPr>
          <w:rFonts w:ascii="Arial" w:hAnsi="Arial"/>
        </w:rPr>
        <w:tab/>
      </w:r>
      <w:r>
        <w:t xml:space="preserve">Dodavatel poskytne předmět plnění v souladu s nejnovějším stavem techniky v době uzavření Smlouvy a je povinen využívat pracovníky s náležitou kvalifikací </w:t>
      </w:r>
      <w:r w:rsidRPr="0025759F">
        <w:t>a zdravotní způsobilostí</w:t>
      </w:r>
      <w:r>
        <w:t xml:space="preserve"> k poskytování předmětu plnění. Dodavatel je povinen informovat společnost E.ON o veškerých relevantních změnách v současném stavu techniky, pokud mají dopad na plnění Smlouvy. </w:t>
      </w:r>
    </w:p>
    <w:p w14:paraId="5FAC43DF" w14:textId="77777777" w:rsidR="00A000E0" w:rsidRDefault="00A000E0" w:rsidP="00A000E0">
      <w:pPr>
        <w:ind w:left="785"/>
      </w:pPr>
      <w:r>
        <w:t>3.2.</w:t>
      </w:r>
      <w:r>
        <w:rPr>
          <w:rFonts w:ascii="Arial" w:hAnsi="Arial"/>
        </w:rPr>
        <w:t xml:space="preserve"> </w:t>
      </w:r>
      <w:r>
        <w:rPr>
          <w:rFonts w:ascii="Arial" w:hAnsi="Arial"/>
        </w:rPr>
        <w:tab/>
      </w:r>
      <w:r>
        <w:t xml:space="preserve">Dodavatel zajistí, aby předmět plnění byl vhodný pro účely vyplývající ze Smlouvy a použitelný v souladu s platnými zákony. </w:t>
      </w:r>
    </w:p>
    <w:p w14:paraId="6EB4AF41" w14:textId="77777777" w:rsidR="00A000E0" w:rsidRDefault="00A000E0" w:rsidP="00A000E0">
      <w:pPr>
        <w:ind w:left="785"/>
      </w:pPr>
      <w:r>
        <w:t>3.3.</w:t>
      </w:r>
      <w:r>
        <w:rPr>
          <w:rFonts w:ascii="Arial" w:hAnsi="Arial"/>
        </w:rPr>
        <w:t xml:space="preserve"> </w:t>
      </w:r>
      <w:r>
        <w:rPr>
          <w:rFonts w:ascii="Arial" w:hAnsi="Arial"/>
        </w:rPr>
        <w:tab/>
      </w:r>
      <w:r>
        <w:t xml:space="preserve">Dodavatel je povinen testovat výrobky v souladu s českými technickými normami a na vyžádání poskytnout společnosti E.ON zdarma výsledky těchto testů. Společnost E.ON je rovněž oprávněna testovat výrobky. Testy ve smyslu tohoto odstavce se nepovažují za přejímací zkoušky. </w:t>
      </w:r>
    </w:p>
    <w:p w14:paraId="24B44A60" w14:textId="77777777" w:rsidR="00A000E0" w:rsidRDefault="00A000E0" w:rsidP="00A000E0">
      <w:pPr>
        <w:ind w:left="785"/>
      </w:pPr>
      <w:r>
        <w:t>3.4.</w:t>
      </w:r>
      <w:r>
        <w:rPr>
          <w:rFonts w:ascii="Arial" w:hAnsi="Arial"/>
        </w:rPr>
        <w:t xml:space="preserve"> </w:t>
      </w:r>
      <w:r>
        <w:rPr>
          <w:rFonts w:ascii="Arial" w:hAnsi="Arial"/>
        </w:rPr>
        <w:tab/>
      </w:r>
      <w:r>
        <w:t xml:space="preserve">Dodavatel bez zbytečného odkladu vyrozumí společnost E.ON o případných výhradách ohledně předpokládaného způsobu provedení nebo plnění ze strany jiných dodavatelů, pokud se týkají oblasti působnosti Dodavatele při plnění objednávky. </w:t>
      </w:r>
    </w:p>
    <w:p w14:paraId="3395FECC" w14:textId="77777777" w:rsidR="00A000E0" w:rsidRDefault="00A000E0" w:rsidP="00A000E0">
      <w:pPr>
        <w:ind w:left="785"/>
      </w:pPr>
      <w:r>
        <w:t xml:space="preserve">3.5. </w:t>
      </w:r>
      <w:r>
        <w:tab/>
        <w:t xml:space="preserve">Poskytovatel a jeho poddodavatelé budou využívat pouze kvalifikované a poučené zaměstnance a budou v plné míře dodržovat povinnosti v oblasti bezpečnosti a ochrany zdraví při práci, zejména povinnosti uložené jim ustanoveními §§ 101 až 106 zák. č. 262/2006 Sb. Na přání odběratele Poskytovatel předloží odpovídající doklady o kvalifikaci osob a provedených preventivních zdravotních prohlídkách svých zaměstnanců a zaměstnanců svých poddodavatelů. Objednatel si vyhrazuje právo na provedení kontroly dodržování předpisů na ochranu zdraví při práci ze strany Poskytovatele a jím nasazených poddodavatelů v průběhu vykonávání prací. </w:t>
      </w:r>
    </w:p>
    <w:p w14:paraId="1C5C9B3F" w14:textId="77777777" w:rsidR="00A000E0" w:rsidRDefault="00A000E0" w:rsidP="00A000E0">
      <w:pPr>
        <w:spacing w:after="90" w:line="241" w:lineRule="auto"/>
        <w:ind w:left="775" w:right="-8" w:hanging="491"/>
      </w:pPr>
      <w:r>
        <w:t xml:space="preserve"> 3.6.</w:t>
      </w:r>
      <w:r>
        <w:rPr>
          <w:rFonts w:ascii="Arial" w:hAnsi="Arial"/>
        </w:rPr>
        <w:t xml:space="preserve"> </w:t>
      </w:r>
      <w:r>
        <w:rPr>
          <w:rFonts w:ascii="Arial" w:hAnsi="Arial"/>
        </w:rPr>
        <w:tab/>
      </w:r>
      <w:r w:rsidRPr="00620A5F">
        <w:rPr>
          <w:rFonts w:asciiTheme="minorHAnsi" w:hAnsiTheme="minorHAnsi" w:cstheme="minorHAnsi"/>
        </w:rPr>
        <w:t xml:space="preserve">Odběratel má právo v závažných případech požadovat výměnu personálu </w:t>
      </w:r>
      <w:r>
        <w:rPr>
          <w:rFonts w:asciiTheme="minorHAnsi" w:hAnsiTheme="minorHAnsi" w:cstheme="minorHAnsi"/>
        </w:rPr>
        <w:t>P</w:t>
      </w:r>
      <w:r w:rsidRPr="00620A5F">
        <w:rPr>
          <w:rFonts w:asciiTheme="minorHAnsi" w:hAnsiTheme="minorHAnsi" w:cstheme="minorHAnsi"/>
        </w:rPr>
        <w:t xml:space="preserve">oskytovatele. Tato zásada platí především </w:t>
      </w:r>
      <w:r>
        <w:rPr>
          <w:rFonts w:asciiTheme="minorHAnsi" w:hAnsiTheme="minorHAnsi" w:cstheme="minorHAnsi"/>
        </w:rPr>
        <w:br/>
      </w:r>
      <w:r w:rsidRPr="00620A5F">
        <w:rPr>
          <w:rFonts w:asciiTheme="minorHAnsi" w:hAnsiTheme="minorHAnsi" w:cstheme="minorHAnsi"/>
        </w:rPr>
        <w:t xml:space="preserve">v případě, kdy existují oprávněné pochybnosti o nezbytných zkušenostech nebo kvalifikaci, použitých zaměstnanců, resp. kdy nejsou dodržována ustanovení ochrany bezpečnosti práce / ochrany životního prostředí. Poskytovatel se zavazuje, že se </w:t>
      </w:r>
      <w:r>
        <w:rPr>
          <w:rFonts w:asciiTheme="minorHAnsi" w:hAnsiTheme="minorHAnsi" w:cstheme="minorHAnsi"/>
        </w:rPr>
        <w:br/>
      </w:r>
      <w:r w:rsidRPr="00620A5F">
        <w:rPr>
          <w:rFonts w:asciiTheme="minorHAnsi" w:hAnsiTheme="minorHAnsi" w:cstheme="minorHAnsi"/>
        </w:rPr>
        <w:t>v těchto případech postará o kvalifikovanou náhradu. Sjednané termíny poskytnutí plnění zůstávají tímto nedotčeny</w:t>
      </w:r>
      <w:r>
        <w:rPr>
          <w:rFonts w:asciiTheme="minorHAnsi" w:hAnsiTheme="minorHAnsi" w:cstheme="minorHAnsi"/>
        </w:rPr>
        <w:t>.</w:t>
      </w:r>
    </w:p>
    <w:p w14:paraId="27BC9023" w14:textId="77777777" w:rsidR="00A000E0" w:rsidRDefault="00A000E0" w:rsidP="00A000E0">
      <w:pPr>
        <w:spacing w:after="90" w:line="241" w:lineRule="auto"/>
        <w:ind w:left="775" w:right="-8" w:hanging="430"/>
        <w:jc w:val="left"/>
      </w:pPr>
      <w:r>
        <w:t>3.7.</w:t>
      </w:r>
      <w:r>
        <w:rPr>
          <w:rFonts w:ascii="Arial" w:hAnsi="Arial"/>
        </w:rPr>
        <w:t xml:space="preserve"> </w:t>
      </w:r>
      <w:r>
        <w:rPr>
          <w:rFonts w:ascii="Arial" w:hAnsi="Arial"/>
        </w:rPr>
        <w:tab/>
      </w:r>
      <w:r>
        <w:t xml:space="preserve">Dodavatel se zavazuje, že výměnu původně pověřených pracovníků provede výhradně s ohledem na zájmy společnosti E.ON. Dodavatel ponese veškeré další výdaje (např. v souvislosti se školením, předáváním znalostí a odstraňováním nedostatků </w:t>
      </w:r>
      <w:r>
        <w:br/>
        <w:t xml:space="preserve">v produktivitě). V tomto ohledu důkazní břemeno nese Dodavatel. </w:t>
      </w:r>
    </w:p>
    <w:p w14:paraId="07F256CD" w14:textId="77777777" w:rsidR="00A000E0" w:rsidRDefault="00A000E0" w:rsidP="00A000E0">
      <w:pPr>
        <w:ind w:left="785"/>
      </w:pPr>
      <w:r>
        <w:t>3.8.</w:t>
      </w:r>
      <w:r>
        <w:rPr>
          <w:rFonts w:ascii="Arial" w:hAnsi="Arial"/>
        </w:rPr>
        <w:t xml:space="preserve"> </w:t>
      </w:r>
      <w:r>
        <w:rPr>
          <w:rFonts w:ascii="Arial" w:hAnsi="Arial"/>
        </w:rPr>
        <w:tab/>
      </w:r>
      <w:r w:rsidRPr="00620A5F">
        <w:rPr>
          <w:rFonts w:asciiTheme="minorHAnsi" w:hAnsiTheme="minorHAnsi" w:cstheme="minorHAnsi"/>
        </w:rPr>
        <w:t>Pokud Dodavatel během doby trvání Smlouvy překlasifikuje kvalifikaci původně zapojených pracovníků do vyšší kvalifikační úrovně, povinnosti týkající se poskytnutí odměny tím nejsou dotčeny.</w:t>
      </w:r>
      <w:r w:rsidRPr="004D40BF">
        <w:rPr>
          <w:rFonts w:ascii="Arial" w:hAnsi="Arial"/>
        </w:rPr>
        <w:t xml:space="preserve"> </w:t>
      </w:r>
    </w:p>
    <w:p w14:paraId="76F89FE8" w14:textId="77777777" w:rsidR="00A000E0" w:rsidRDefault="00A000E0" w:rsidP="00A000E0">
      <w:pPr>
        <w:spacing w:after="48"/>
        <w:ind w:left="785"/>
      </w:pPr>
      <w:r>
        <w:t>3.9.</w:t>
      </w:r>
      <w:r>
        <w:rPr>
          <w:rFonts w:ascii="Arial" w:hAnsi="Arial"/>
        </w:rPr>
        <w:t xml:space="preserve"> </w:t>
      </w:r>
      <w:r>
        <w:rPr>
          <w:rFonts w:ascii="Arial" w:hAnsi="Arial"/>
        </w:rPr>
        <w:tab/>
      </w:r>
      <w:r w:rsidRPr="00620A5F">
        <w:rPr>
          <w:rFonts w:asciiTheme="minorHAnsi" w:hAnsiTheme="minorHAnsi" w:cstheme="minorHAnsi"/>
        </w:rPr>
        <w:t xml:space="preserve">Dodavatel se zavazuje, že společnosti E.ON poskytne náhradu veškerých škod a nákladů (včetně nákladů souvisejících </w:t>
      </w:r>
      <w:r>
        <w:rPr>
          <w:rFonts w:asciiTheme="minorHAnsi" w:hAnsiTheme="minorHAnsi" w:cstheme="minorHAnsi"/>
        </w:rPr>
        <w:br/>
      </w:r>
      <w:r w:rsidRPr="00620A5F">
        <w:rPr>
          <w:rFonts w:asciiTheme="minorHAnsi" w:hAnsiTheme="minorHAnsi" w:cstheme="minorHAnsi"/>
        </w:rPr>
        <w:t>s uplatněním nároků u soudu) vyplývajících z porušení právních norem, za něž nese výhradní odpovědnost Dodavatel nebo kterýkoli z jeho zaměstnanců nebo subdodavatelů.</w:t>
      </w:r>
      <w:r w:rsidRPr="004D40BF">
        <w:rPr>
          <w:rFonts w:ascii="Arial" w:hAnsi="Arial"/>
        </w:rPr>
        <w:t xml:space="preserve">  </w:t>
      </w:r>
    </w:p>
    <w:p w14:paraId="3B1B7248" w14:textId="77777777" w:rsidR="00A000E0" w:rsidRDefault="00A000E0" w:rsidP="00A000E0">
      <w:pPr>
        <w:spacing w:after="70" w:line="259" w:lineRule="auto"/>
        <w:ind w:left="792" w:firstLine="0"/>
        <w:jc w:val="left"/>
      </w:pPr>
      <w:r>
        <w:t xml:space="preserve"> </w:t>
      </w:r>
    </w:p>
    <w:p w14:paraId="26FBF652" w14:textId="77777777" w:rsidR="00A000E0" w:rsidRDefault="00A000E0" w:rsidP="00A000E0">
      <w:pPr>
        <w:pStyle w:val="Nadpis1"/>
        <w:tabs>
          <w:tab w:val="center" w:pos="776"/>
        </w:tabs>
        <w:ind w:left="-15" w:firstLine="0"/>
      </w:pPr>
      <w:r>
        <w:t>4.</w:t>
      </w:r>
      <w:r>
        <w:rPr>
          <w:rFonts w:ascii="Arial" w:hAnsi="Arial"/>
        </w:rPr>
        <w:t xml:space="preserve"> </w:t>
      </w:r>
      <w:r>
        <w:rPr>
          <w:rFonts w:ascii="Arial" w:hAnsi="Arial"/>
        </w:rPr>
        <w:tab/>
      </w:r>
      <w:r>
        <w:t xml:space="preserve">Příjemce  </w:t>
      </w:r>
    </w:p>
    <w:p w14:paraId="2B256A2D" w14:textId="77777777" w:rsidR="00A000E0" w:rsidRDefault="00A000E0" w:rsidP="00A000E0">
      <w:pPr>
        <w:spacing w:after="0"/>
        <w:ind w:left="785" w:firstLine="0"/>
      </w:pPr>
      <w:r>
        <w:t>Pojmem „</w:t>
      </w:r>
      <w:r>
        <w:rPr>
          <w:b/>
        </w:rPr>
        <w:t>Příjemce</w:t>
      </w:r>
      <w:r>
        <w:t xml:space="preserve">“ se rozumí neomezený počet osob, které jsou společností E.ON kvalifikovány. Tyto osoby mohou být zejména zákazníci a zaměstnanci společnosti E.ON, jakož i třetí strany nebo jejich zaměstnanci pověření plněním předmětu plnění nebo zapojení do předmětu plnění společností E.ON.  </w:t>
      </w:r>
    </w:p>
    <w:p w14:paraId="556717A3" w14:textId="77777777" w:rsidR="00A000E0" w:rsidRDefault="00A000E0" w:rsidP="00A000E0">
      <w:pPr>
        <w:spacing w:after="0"/>
        <w:ind w:left="785"/>
      </w:pPr>
    </w:p>
    <w:p w14:paraId="6F02B981" w14:textId="77777777" w:rsidR="00A000E0" w:rsidRDefault="00A000E0" w:rsidP="00A000E0">
      <w:pPr>
        <w:pStyle w:val="Nadpis1"/>
        <w:tabs>
          <w:tab w:val="center" w:pos="3476"/>
        </w:tabs>
        <w:ind w:left="-15" w:firstLine="0"/>
      </w:pPr>
      <w:r>
        <w:t>5.</w:t>
      </w:r>
      <w:r>
        <w:rPr>
          <w:rFonts w:ascii="Arial" w:hAnsi="Arial"/>
        </w:rPr>
        <w:t xml:space="preserve"> </w:t>
      </w:r>
      <w:r>
        <w:rPr>
          <w:rFonts w:ascii="Arial" w:hAnsi="Arial"/>
        </w:rPr>
        <w:tab/>
        <w:t xml:space="preserve">      </w:t>
      </w:r>
      <w:r>
        <w:t xml:space="preserve">Spolupráce Smluvních stran, profesní bezúhonnost a dodržování předpisů, bezpečnost při práci </w:t>
      </w:r>
    </w:p>
    <w:p w14:paraId="56937C47" w14:textId="77777777" w:rsidR="00A000E0" w:rsidRPr="00620A5F" w:rsidRDefault="00A000E0" w:rsidP="00A000E0">
      <w:pPr>
        <w:ind w:left="785"/>
        <w:rPr>
          <w:rFonts w:asciiTheme="minorHAnsi" w:hAnsiTheme="minorHAnsi" w:cstheme="minorHAnsi"/>
        </w:rPr>
      </w:pPr>
      <w:r>
        <w:t>5.1.</w:t>
      </w:r>
      <w:r>
        <w:rPr>
          <w:rFonts w:ascii="Arial" w:hAnsi="Arial"/>
        </w:rPr>
        <w:t xml:space="preserve"> </w:t>
      </w:r>
      <w:r>
        <w:rPr>
          <w:rFonts w:ascii="Arial" w:hAnsi="Arial"/>
        </w:rPr>
        <w:tab/>
      </w:r>
      <w:r w:rsidRPr="00620A5F">
        <w:rPr>
          <w:rFonts w:asciiTheme="minorHAnsi" w:hAnsiTheme="minorHAnsi" w:cstheme="minorHAnsi"/>
        </w:rPr>
        <w:t xml:space="preserve">Dodavatel zaručuje, že má rozsáhlé odborné znalosti a zkušenosti, pokud jde o </w:t>
      </w:r>
      <w:r>
        <w:rPr>
          <w:rFonts w:asciiTheme="minorHAnsi" w:hAnsiTheme="minorHAnsi" w:cstheme="minorHAnsi"/>
        </w:rPr>
        <w:t>předmět plnění</w:t>
      </w:r>
      <w:r w:rsidRPr="00620A5F">
        <w:rPr>
          <w:rFonts w:asciiTheme="minorHAnsi" w:hAnsiTheme="minorHAnsi" w:cstheme="minorHAnsi"/>
        </w:rPr>
        <w:t xml:space="preserve"> a jejich užívání pro účely Smlouvy, na které se společnost E.ON může spolehnout. Mezi Smluvními stranami tím nevzniká žádný speciální vztah podle práva obchodních společností.  </w:t>
      </w:r>
    </w:p>
    <w:p w14:paraId="731397B7" w14:textId="77777777" w:rsidR="00A000E0" w:rsidRDefault="00A000E0" w:rsidP="00A000E0">
      <w:pPr>
        <w:ind w:left="785"/>
      </w:pPr>
      <w:r>
        <w:t>5.2.</w:t>
      </w:r>
      <w:r>
        <w:rPr>
          <w:rFonts w:ascii="Arial" w:hAnsi="Arial"/>
        </w:rPr>
        <w:t xml:space="preserve"> </w:t>
      </w:r>
      <w:r>
        <w:rPr>
          <w:rFonts w:ascii="Arial" w:hAnsi="Arial"/>
        </w:rPr>
        <w:tab/>
      </w:r>
      <w:r>
        <w:t xml:space="preserve">Po uzavření Smlouvy jmenuje Dodavatel kompetentní oficiální kontaktní osobu pro společnost E.ON v rámci své organizace, která bude moci poskytovat potřebné informace a přijímat rozhodnutí jménem Dodavatele. Společnost E.ON sdělí své pokyny týkající se předmětu plnění výhradně této kontaktní osobě. </w:t>
      </w:r>
    </w:p>
    <w:p w14:paraId="51B04536" w14:textId="77777777" w:rsidR="00A000E0" w:rsidRDefault="00A000E0" w:rsidP="00A000E0">
      <w:pPr>
        <w:ind w:left="785"/>
      </w:pPr>
      <w:r>
        <w:t>5.3.</w:t>
      </w:r>
      <w:r>
        <w:rPr>
          <w:rFonts w:ascii="Arial" w:hAnsi="Arial"/>
        </w:rPr>
        <w:t xml:space="preserve"> </w:t>
      </w:r>
      <w:r>
        <w:rPr>
          <w:rFonts w:ascii="Arial" w:hAnsi="Arial"/>
        </w:rPr>
        <w:tab/>
      </w:r>
      <w:r>
        <w:t xml:space="preserve">Profesní bezúhonnost a dodržování předpisů mají pro společnost E.ON mimořádný význam. Společnost E.ON také v rámci své podnikatelské činnosti přikládá velký význam společenské odpovědnosti v rámci podnikatelských aktivit. Na základě těchto principů se Dodavatel zavazuje, že přijme veškerá nezbytná opatření k předcházení korupci a dalším trestným činům </w:t>
      </w:r>
      <w:r>
        <w:br/>
        <w:t>a dodržování norem stanovených v Kodexu dodavatele společnosti E.ON v době vyhotovení příslušné objednávky – jež jsou k dispozici v aktuálním znění</w:t>
      </w:r>
      <w:hyperlink r:id="rId8">
        <w:r>
          <w:t xml:space="preserve"> </w:t>
        </w:r>
      </w:hyperlink>
      <w:r>
        <w:t>Kodexu dodavatele, (</w:t>
      </w:r>
      <w:r w:rsidRPr="003F1D9A">
        <w:rPr>
          <w:color w:val="auto"/>
        </w:rPr>
        <w:t xml:space="preserve">lze vyhledat na </w:t>
      </w:r>
      <w:r w:rsidRPr="003F1D9A">
        <w:rPr>
          <w:color w:val="auto"/>
          <w:u w:val="single"/>
          <w:lang w:eastAsia="de-DE"/>
        </w:rPr>
        <w:t>http://www.eon.cz/o-nas/o-skupine-eon/pro-partnery/vseobecne-nakupni-podminky</w:t>
      </w:r>
      <w:r w:rsidRPr="003F1D9A">
        <w:rPr>
          <w:color w:val="auto"/>
          <w:lang w:eastAsia="de-DE"/>
        </w:rPr>
        <w:t>)</w:t>
      </w:r>
      <w:r>
        <w:rPr>
          <w:color w:val="auto"/>
          <w:lang w:eastAsia="de-DE"/>
        </w:rPr>
        <w:t>.</w:t>
      </w:r>
      <w:hyperlink r:id="rId9">
        <w:r>
          <w:t xml:space="preserve"> </w:t>
        </w:r>
      </w:hyperlink>
      <w:r>
        <w:t xml:space="preserve">Dodavatel je povinen zajistit, aby se jeho zaměstnanci a jejich poddodavatelé, které zapojí do plnění svých smluvních závazků vůči společnosti E.ON, zavázali k dodržování Kodexu dodavatele. </w:t>
      </w:r>
      <w:r w:rsidRPr="00073B89">
        <w:t xml:space="preserve">Na žádost </w:t>
      </w:r>
      <w:r>
        <w:t>společnosti E.ON prokáže P</w:t>
      </w:r>
      <w:r w:rsidRPr="00073B89">
        <w:t xml:space="preserve">oskytovatel závazek svých pracovníků a poddodavatelů vůči </w:t>
      </w:r>
      <w:r>
        <w:t>společnosti E.ON</w:t>
      </w:r>
      <w:r w:rsidRPr="00073B89">
        <w:t>.</w:t>
      </w:r>
      <w:r>
        <w:t xml:space="preserve"> </w:t>
      </w:r>
    </w:p>
    <w:p w14:paraId="725BFAA9" w14:textId="77777777" w:rsidR="00A000E0" w:rsidRDefault="00A000E0" w:rsidP="00A000E0">
      <w:pPr>
        <w:ind w:left="785"/>
      </w:pPr>
      <w:r>
        <w:lastRenderedPageBreak/>
        <w:t>5.4.</w:t>
      </w:r>
      <w:r>
        <w:rPr>
          <w:rFonts w:ascii="Arial" w:hAnsi="Arial"/>
        </w:rPr>
        <w:t xml:space="preserve"> </w:t>
      </w:r>
      <w:r>
        <w:rPr>
          <w:rFonts w:ascii="Arial" w:hAnsi="Arial"/>
        </w:rPr>
        <w:tab/>
      </w:r>
      <w:r>
        <w:t xml:space="preserve">Vedle provozních pravidel a předpisů společnosti E.ON musí Dodavatel dodržovat zejména </w:t>
      </w:r>
      <w:r w:rsidRPr="009822F9">
        <w:t>platné právní a ostatní předpisy</w:t>
      </w:r>
      <w:r>
        <w:t xml:space="preserve"> </w:t>
      </w:r>
      <w:r>
        <w:br/>
        <w:t xml:space="preserve">v rámci minimálních požadavků v oblasti zdraví, bezpečnosti a životního prostředí na partnerské společnosti, za předpokladu, že jsou tyto požadavky a podmínky předány Dodavatelům spolu s těmito VNP.  </w:t>
      </w:r>
    </w:p>
    <w:p w14:paraId="4DAC21A0" w14:textId="77777777" w:rsidR="00A000E0" w:rsidRDefault="00A000E0" w:rsidP="00A000E0">
      <w:r>
        <w:t>5.5.</w:t>
      </w:r>
      <w:r>
        <w:tab/>
      </w:r>
      <w:r w:rsidRPr="0047597F">
        <w:t xml:space="preserve">Poskytovatel je povinen disponovat po celou dobu realizace smlouvy veškerými oprávněními, která jsou potřebná pro realizaci dané smlouvy, a/nebo která jsou pro realizaci dané smlouvy českými veřejnoprávními předpisy vyžadována, zejména příslušným oprávněním k podnikání. Existenci těchto oprávnění je </w:t>
      </w:r>
      <w:r>
        <w:t>P</w:t>
      </w:r>
      <w:r w:rsidRPr="0047597F">
        <w:t xml:space="preserve">oskytovatel povinen na vyžádání odběratele doložit, </w:t>
      </w:r>
      <w:r>
        <w:br/>
      </w:r>
      <w:r w:rsidRPr="0047597F">
        <w:t xml:space="preserve">k čemuž zároveň ve smlouvě o </w:t>
      </w:r>
      <w:r w:rsidRPr="001A42A9">
        <w:t>poddodávkách</w:t>
      </w:r>
      <w:r w:rsidRPr="0047597F">
        <w:t xml:space="preserve"> zaváže poddodavatele, pokud je využije pro realizaci části smlouvy</w:t>
      </w:r>
    </w:p>
    <w:p w14:paraId="5F92D742" w14:textId="77777777" w:rsidR="00A000E0" w:rsidRDefault="00A000E0" w:rsidP="00A000E0">
      <w:r>
        <w:t>5.6.</w:t>
      </w:r>
      <w:r>
        <w:tab/>
        <w:t>Při dodávce látek a směsí s nebezpečnými vlastnostmi podle právních předpisů o nebezpečných směsích a nebezpečných přípravcích musí být Poskytovatelem Objednateli předány včas a před dodáním na místo informace o tomto výrobku, zvláště pak aktuální bezpečnostní listy v českém jazyce. V případě pravidelné či opakující se dodávky se bezpečnostní list předává jen při prvním předání a při jeho aktualizaci. Totéž platí i pro informace o materiálech, u nichž je zákonem podmíněně omezeno uvádění na trh. Při přepravě materiálů musí být dodržena mezinárodní Dohoda ADR (Evropská dohoda o mezinárodní silniční přepravě nebezpečných věcí). Při nakládání s nebezpečnými látkami, nebezpečnými směsmi nebo ropnými látkami musí být Poskytovatel vybaven tak, aby zachytil a odstranil případný havarijní únik těchto látek nebo směsí z používané techniky (vybavení odpovídající havarijní soupravou).</w:t>
      </w:r>
    </w:p>
    <w:p w14:paraId="1F58DA8B" w14:textId="77777777" w:rsidR="00A000E0" w:rsidRDefault="00A000E0" w:rsidP="00A000E0">
      <w:r>
        <w:t>5.7.</w:t>
      </w:r>
      <w:r>
        <w:tab/>
      </w:r>
      <w:r w:rsidRPr="00E70FF4">
        <w:t xml:space="preserve">Obecně je </w:t>
      </w:r>
      <w:r>
        <w:t>P</w:t>
      </w:r>
      <w:r w:rsidRPr="00E70FF4">
        <w:t xml:space="preserve">oskytovatel povinen vyhnout se použití látek klasifikovaných jako karcinogenní, mutagenní a toxické pro reprodukci. Bude-li nutné se od tohoto pravidla odchýlit, musí být o tom </w:t>
      </w:r>
      <w:r>
        <w:t>O</w:t>
      </w:r>
      <w:r w:rsidRPr="00E70FF4">
        <w:t>dběratel před dodáním / použitím takových látek písemně informován. Ochranná opatření z toho vyplývající je třeba společně odsouhlasit.</w:t>
      </w:r>
    </w:p>
    <w:p w14:paraId="2EC4B8A0" w14:textId="77777777" w:rsidR="00A000E0" w:rsidRDefault="00A000E0" w:rsidP="00A000E0">
      <w:r>
        <w:t>5.8.</w:t>
      </w:r>
      <w:r>
        <w:tab/>
        <w:t>Poskytovatel musí Odběratele informovat o všech důležitých okolnostech dotýkajících se ochrany životního prostředí zejména o vzniku a řešení událostí s možným dopadem na životní prostředí (situace havarijního ohrožení, environmentální havárie).</w:t>
      </w:r>
    </w:p>
    <w:p w14:paraId="4BEB9975" w14:textId="77777777" w:rsidR="00A000E0" w:rsidRDefault="00A000E0" w:rsidP="00A000E0">
      <w:pPr>
        <w:ind w:left="785"/>
      </w:pPr>
      <w:r>
        <w:t>5.9.</w:t>
      </w:r>
      <w:r>
        <w:rPr>
          <w:rFonts w:ascii="Arial" w:hAnsi="Arial"/>
        </w:rPr>
        <w:t xml:space="preserve"> </w:t>
      </w:r>
      <w:r>
        <w:rPr>
          <w:rFonts w:ascii="Arial" w:hAnsi="Arial"/>
        </w:rPr>
        <w:tab/>
      </w:r>
      <w:r w:rsidRPr="00B4135B">
        <w:t xml:space="preserve">Poskytovatel bude evidovat všechny pracovní úrazy a úrazy během služební cesty svých zaměstnanců, resp. zaměstnanců svých poddodavatelů. Tato evidence bude sloužit ke zlepšení bezpečnosti práce. Utrpí-li zaměstnanec </w:t>
      </w:r>
      <w:r>
        <w:t>P</w:t>
      </w:r>
      <w:r w:rsidRPr="00B4135B">
        <w:t xml:space="preserve">oskytovatele nebo jeho poddodavatele pracovní úraz v souvislosti s poskytováním plnění </w:t>
      </w:r>
      <w:r>
        <w:t>P</w:t>
      </w:r>
      <w:r w:rsidRPr="00B4135B">
        <w:t xml:space="preserve">oskytovatele </w:t>
      </w:r>
      <w:r>
        <w:t>O</w:t>
      </w:r>
      <w:r w:rsidRPr="00B4135B">
        <w:t xml:space="preserve">dběrateli, sdělí </w:t>
      </w:r>
      <w:r>
        <w:t>P</w:t>
      </w:r>
      <w:r w:rsidRPr="00B4135B">
        <w:t xml:space="preserve">oskytovatel tuto skutečnost, jakož i další podrobnosti úrazu neprodleně písemně místnímu zástupci </w:t>
      </w:r>
      <w:r>
        <w:t>O</w:t>
      </w:r>
      <w:r w:rsidRPr="00B4135B">
        <w:t xml:space="preserve">dběratele zodpovědnému za bezpečnost práce. Hlášení o úrazu nezprošťuje </w:t>
      </w:r>
      <w:r>
        <w:t>P</w:t>
      </w:r>
      <w:r w:rsidRPr="00B4135B">
        <w:t>oskytovatele existujících zákonných ohlašovacích povinností, především vůči příslušnému inspektorátu práce, vůči příslušné úrazové pojišťovně a je-li dle předpisů třeba také vůči Policii České republiky.</w:t>
      </w:r>
    </w:p>
    <w:p w14:paraId="286AF459" w14:textId="77777777" w:rsidR="00A000E0" w:rsidRDefault="00A000E0" w:rsidP="00A000E0">
      <w:pPr>
        <w:ind w:left="785"/>
      </w:pPr>
      <w:r>
        <w:t>5.10.</w:t>
      </w:r>
      <w:r>
        <w:rPr>
          <w:rFonts w:ascii="Arial" w:hAnsi="Arial"/>
        </w:rPr>
        <w:t xml:space="preserve"> </w:t>
      </w:r>
      <w:r>
        <w:rPr>
          <w:rFonts w:ascii="Arial" w:hAnsi="Arial"/>
        </w:rPr>
        <w:tab/>
      </w:r>
      <w:r>
        <w:t xml:space="preserve">Poskytovatelé služeb zůstávají být z organizačního hlediska zaměstnanci Dodavatele nebo jeho poddodavatelů, bez ohledu na to, zda jsou ve společnosti E.ON umístěni na delší dobu. Pouze Dodavatel je oprávněn zadávat pokyny svým Poskytovatelům služeb a řídit je, přičemž je Dodavatel povinen řídit je nezávisle. S Poskytovateli služeb není společnost E.ON povinna uzavírat pracovní poměr, a to ani v případě, že budou poskytovat služby v prostorách společnosti E.ON.  </w:t>
      </w:r>
    </w:p>
    <w:p w14:paraId="2A2CC1D1" w14:textId="77777777" w:rsidR="00A000E0" w:rsidRDefault="00A000E0" w:rsidP="00A000E0">
      <w:pPr>
        <w:spacing w:after="51"/>
        <w:ind w:left="785"/>
      </w:pPr>
      <w:r>
        <w:t>5.11.</w:t>
      </w:r>
      <w:r>
        <w:rPr>
          <w:rFonts w:ascii="Arial" w:hAnsi="Arial"/>
        </w:rPr>
        <w:t xml:space="preserve"> </w:t>
      </w:r>
      <w:r>
        <w:rPr>
          <w:rFonts w:ascii="Arial" w:hAnsi="Arial"/>
        </w:rPr>
        <w:tab/>
      </w:r>
      <w:r>
        <w:t xml:space="preserve">Dodavatel se zavazuje, že bude dodržovat ustanovení nařízení ES č. 881/2002 a nařízení ES č. 2580/2001 a dalších vnitrostátních a mezinárodních předpisů upravujících embargo a předpisů v oblasti kontroly obchodu. Pro účely boje proti terorismu zejména platí zákaz přímého nebo nepřímého poskytování prostředků nebo hospodářských zdrojů určitým fyzickým nebo právnickým osobám, skupinám nebo organizacím. Dodavatel se zavazuje, že prověří své obchodní partnery </w:t>
      </w:r>
      <w:r>
        <w:br/>
        <w:t xml:space="preserve">a zaměstnance s cílem zjistit, zda jejich jméno a totožnost figuruje v seznamech fyzických nebo právnických osob, skupin či organizací zveřejněných v přílohách výše uvedených nařízení. Pokud jejich jméno a totožnost v těchto seznamech uvedeno je, není dovoleno s těmito osobami, skupinami nebo organizacemi v jakékoli podobě obchodovat. </w:t>
      </w:r>
    </w:p>
    <w:p w14:paraId="12142D58" w14:textId="77777777" w:rsidR="00A000E0" w:rsidRDefault="00A000E0" w:rsidP="00A000E0">
      <w:r>
        <w:t>5.12.</w:t>
      </w:r>
      <w:r>
        <w:tab/>
        <w:t xml:space="preserve">Poskytovatel je povinen dodržovat technologické postupy, platné technické či právní normy, požadavky státních orgánů </w:t>
      </w:r>
      <w:r>
        <w:br/>
        <w:t>a provozní pravidla a předpisy Odběratele s ohledem na potenciální vliv na významné užití energie.</w:t>
      </w:r>
    </w:p>
    <w:p w14:paraId="2B1C4836" w14:textId="77777777" w:rsidR="00A000E0" w:rsidRDefault="00A000E0" w:rsidP="00A000E0">
      <w:pPr>
        <w:spacing w:after="71" w:line="259" w:lineRule="auto"/>
        <w:ind w:left="358" w:firstLine="0"/>
        <w:jc w:val="left"/>
      </w:pPr>
      <w:r>
        <w:t xml:space="preserve"> </w:t>
      </w:r>
    </w:p>
    <w:p w14:paraId="770AFEC7" w14:textId="77777777" w:rsidR="00A000E0" w:rsidRDefault="00A000E0" w:rsidP="00A000E0">
      <w:pPr>
        <w:pStyle w:val="Nadpis1"/>
        <w:tabs>
          <w:tab w:val="center" w:pos="1090"/>
        </w:tabs>
        <w:ind w:left="-15" w:firstLine="0"/>
      </w:pPr>
      <w:r>
        <w:t>6.</w:t>
      </w:r>
      <w:r>
        <w:rPr>
          <w:rFonts w:ascii="Arial" w:hAnsi="Arial"/>
        </w:rPr>
        <w:t xml:space="preserve"> </w:t>
      </w:r>
      <w:r>
        <w:rPr>
          <w:rFonts w:ascii="Arial" w:hAnsi="Arial"/>
        </w:rPr>
        <w:tab/>
      </w:r>
      <w:r>
        <w:t xml:space="preserve">Doba poskytování plnění </w:t>
      </w:r>
    </w:p>
    <w:p w14:paraId="7BDD1D36" w14:textId="77777777" w:rsidR="00A000E0" w:rsidRDefault="00A000E0" w:rsidP="00A000E0">
      <w:pPr>
        <w:ind w:left="785"/>
      </w:pPr>
      <w:r>
        <w:t>6.1.</w:t>
      </w:r>
      <w:r>
        <w:rPr>
          <w:rFonts w:ascii="Arial" w:hAnsi="Arial"/>
        </w:rPr>
        <w:t xml:space="preserve"> </w:t>
      </w:r>
      <w:r>
        <w:rPr>
          <w:rFonts w:ascii="Arial" w:hAnsi="Arial"/>
        </w:rPr>
        <w:tab/>
      </w:r>
      <w:r>
        <w:t xml:space="preserve">Dodavatel je povinen dodržet všechny lhůty stanovené ve Smlouvě. Dodavatel je povinen bez zbytečného odkladu písemně informovat společnost E.ON, pokud nastanou okolnosti nebo se dozví o okolnostech, z kterých vyplývá, že sjednané termíny nebude možné dodržet a dohodnout se se společností E.ON na novém termínu. Pro účely uplatnění nároků Smluvních stran platí původně sjednané termíny dodání bez ohledu na sjednání nových termínů dodání. </w:t>
      </w:r>
    </w:p>
    <w:p w14:paraId="6CB6A9CF" w14:textId="77777777" w:rsidR="00A000E0" w:rsidRDefault="00A000E0" w:rsidP="00A000E0">
      <w:pPr>
        <w:spacing w:after="48"/>
        <w:ind w:left="785"/>
      </w:pPr>
      <w:r>
        <w:t>6.2.</w:t>
      </w:r>
      <w:r>
        <w:rPr>
          <w:rFonts w:ascii="Arial" w:hAnsi="Arial"/>
        </w:rPr>
        <w:t xml:space="preserve"> </w:t>
      </w:r>
      <w:r>
        <w:rPr>
          <w:rFonts w:ascii="Arial" w:hAnsi="Arial"/>
        </w:rPr>
        <w:tab/>
      </w:r>
      <w:r>
        <w:t xml:space="preserve">Dodavatel se může odvolávat na neplnění požadovaných smluvně dohodnutých povinností spolupráce ze strany společnosti E.ON pouze v případě, že navzdory tomu, že si Dodavatel tuto spolupráci písemně vyžádal, nebyla mu v písemně potvrzené lhůtě poskytnuta. </w:t>
      </w:r>
    </w:p>
    <w:p w14:paraId="369D5A85" w14:textId="77777777" w:rsidR="00A000E0" w:rsidRDefault="00A000E0" w:rsidP="00A000E0">
      <w:pPr>
        <w:spacing w:after="71" w:line="259" w:lineRule="auto"/>
        <w:ind w:left="792" w:firstLine="0"/>
        <w:jc w:val="left"/>
      </w:pPr>
      <w:r>
        <w:t xml:space="preserve"> </w:t>
      </w:r>
    </w:p>
    <w:p w14:paraId="4DA65E95" w14:textId="77777777" w:rsidR="00A000E0" w:rsidRDefault="00A000E0" w:rsidP="00A000E0">
      <w:pPr>
        <w:pStyle w:val="Nadpis1"/>
        <w:tabs>
          <w:tab w:val="center" w:pos="1503"/>
        </w:tabs>
        <w:ind w:left="-15" w:firstLine="0"/>
      </w:pPr>
      <w:r>
        <w:t>7.</w:t>
      </w:r>
      <w:r>
        <w:rPr>
          <w:rFonts w:ascii="Arial" w:hAnsi="Arial"/>
        </w:rPr>
        <w:t xml:space="preserve"> </w:t>
      </w:r>
      <w:r>
        <w:rPr>
          <w:rFonts w:ascii="Arial" w:hAnsi="Arial"/>
        </w:rPr>
        <w:tab/>
      </w:r>
      <w:r>
        <w:t xml:space="preserve">Místo plnění/Doprava </w:t>
      </w:r>
    </w:p>
    <w:p w14:paraId="028751CD" w14:textId="77777777" w:rsidR="00A000E0" w:rsidRDefault="00A000E0" w:rsidP="00A000E0">
      <w:pPr>
        <w:ind w:left="785"/>
      </w:pPr>
      <w:r>
        <w:t>7.1.</w:t>
      </w:r>
      <w:r>
        <w:rPr>
          <w:rFonts w:ascii="Arial" w:hAnsi="Arial"/>
        </w:rPr>
        <w:t xml:space="preserve"> </w:t>
      </w:r>
      <w:r>
        <w:rPr>
          <w:rFonts w:ascii="Arial" w:hAnsi="Arial"/>
        </w:rPr>
        <w:tab/>
      </w:r>
      <w:r>
        <w:t xml:space="preserve">Veškeré služby a zboží musí být poskytovány s dodáním zdarma do místa jejich užívání podle pravidla DDP </w:t>
      </w:r>
      <w:proofErr w:type="spellStart"/>
      <w:r>
        <w:t>Incoterms</w:t>
      </w:r>
      <w:proofErr w:type="spellEnd"/>
      <w:r>
        <w:t xml:space="preserve"> 2010. Součástí každého plnění musí být dodací list nebo jiný ověřitelný doklad. Doprava na místo určení se uskuteční na náklady </w:t>
      </w:r>
      <w:r>
        <w:br/>
        <w:t xml:space="preserve">a riziko Dodavatele.  </w:t>
      </w:r>
    </w:p>
    <w:p w14:paraId="1C59C685" w14:textId="77777777" w:rsidR="00A000E0" w:rsidRDefault="00A000E0" w:rsidP="00A000E0">
      <w:pPr>
        <w:ind w:left="785"/>
      </w:pPr>
      <w:r>
        <w:lastRenderedPageBreak/>
        <w:t>7.2.</w:t>
      </w:r>
      <w:r>
        <w:tab/>
        <w:t>V případě, že se doprava uskuteční na základě zvláštní smlouvy uzavřené v písemné nebo textové podobě na náklady společnosti E.ON, bude vybrána možnost dopravy, která je pro společnost E.ON nejvýhodnější, ledaže se Smluvní strany výslovně dohodly na konkrétních přepravních podmínkách. Zásilky musí být zabaleny tak, aby se zabránilo poškození jejich obsahu při přepravě.</w:t>
      </w:r>
    </w:p>
    <w:p w14:paraId="3B2193C4" w14:textId="77777777" w:rsidR="00A000E0" w:rsidRDefault="00A000E0" w:rsidP="00A000E0">
      <w:pPr>
        <w:ind w:left="785"/>
      </w:pPr>
      <w:r>
        <w:t xml:space="preserve"> 7.3.</w:t>
      </w:r>
      <w:r>
        <w:rPr>
          <w:rFonts w:ascii="Arial" w:hAnsi="Arial"/>
        </w:rPr>
        <w:t xml:space="preserve"> </w:t>
      </w:r>
      <w:r>
        <w:rPr>
          <w:rFonts w:ascii="Arial" w:hAnsi="Arial"/>
        </w:rPr>
        <w:tab/>
      </w:r>
      <w:r w:rsidRPr="000612BB">
        <w:t>V přepravní dokumentaci musí být uvedeny údaje týkající se objednávky (číslo objednávky, datum objednávky, místo dodání a případně jméno příjemce zásilky a číslo materiálu) spolu s adresou místa dodání</w:t>
      </w:r>
      <w:r w:rsidRPr="00345B34">
        <w:t xml:space="preserve">. </w:t>
      </w:r>
    </w:p>
    <w:p w14:paraId="122EA092" w14:textId="77777777" w:rsidR="00A000E0" w:rsidRDefault="00A000E0" w:rsidP="00A000E0">
      <w:pPr>
        <w:ind w:left="709" w:hanging="364"/>
      </w:pPr>
      <w:r>
        <w:t>7.4.</w:t>
      </w:r>
      <w:r>
        <w:rPr>
          <w:rFonts w:ascii="Arial" w:hAnsi="Arial"/>
        </w:rPr>
        <w:t xml:space="preserve"> </w:t>
      </w:r>
      <w:r>
        <w:rPr>
          <w:rFonts w:ascii="Arial" w:hAnsi="Arial"/>
        </w:rPr>
        <w:tab/>
      </w:r>
      <w:r>
        <w:t xml:space="preserve">Náklady, které vzniknou v důsledku dodávek dodaných na nesprávné místo nese Dodavatel, pokud převezme odpovědnost za přepravu nebo pokud dodání na nesprávné místo způsobil. </w:t>
      </w:r>
    </w:p>
    <w:p w14:paraId="21D2B6C4" w14:textId="77777777" w:rsidR="00A000E0" w:rsidRDefault="00A000E0" w:rsidP="00A000E0">
      <w:pPr>
        <w:ind w:left="785"/>
      </w:pPr>
      <w:r>
        <w:t>7.5.</w:t>
      </w:r>
      <w:r>
        <w:rPr>
          <w:rFonts w:ascii="Arial" w:hAnsi="Arial"/>
        </w:rPr>
        <w:t xml:space="preserve"> </w:t>
      </w:r>
      <w:r>
        <w:rPr>
          <w:rFonts w:ascii="Arial" w:hAnsi="Arial"/>
        </w:rPr>
        <w:tab/>
      </w:r>
      <w:r>
        <w:t xml:space="preserve">Dodavatel je oprávněn poskytnout částečné dodávky nebo částečné plnění pouze s předchozím souhlasem společnosti E.ON v písemné nebo textové podobě. </w:t>
      </w:r>
    </w:p>
    <w:p w14:paraId="2BBA39BF" w14:textId="77777777" w:rsidR="00A000E0" w:rsidRDefault="00A000E0" w:rsidP="00A000E0">
      <w:pPr>
        <w:ind w:left="785"/>
      </w:pPr>
      <w:r>
        <w:t>7.6.</w:t>
      </w:r>
      <w:r>
        <w:rPr>
          <w:rFonts w:ascii="Arial" w:hAnsi="Arial"/>
        </w:rPr>
        <w:t xml:space="preserve"> </w:t>
      </w:r>
      <w:r>
        <w:rPr>
          <w:rFonts w:ascii="Arial" w:hAnsi="Arial"/>
        </w:rPr>
        <w:tab/>
      </w:r>
      <w:r w:rsidRPr="003F2B24">
        <w:t xml:space="preserve">Podpis dodacího listu ze strany </w:t>
      </w:r>
      <w:r>
        <w:t>O</w:t>
      </w:r>
      <w:r w:rsidRPr="003F2B24">
        <w:t xml:space="preserve">dběratele nelze vykládat jako vzdání se jakéhokoli práva </w:t>
      </w:r>
      <w:r>
        <w:t>O</w:t>
      </w:r>
      <w:r w:rsidRPr="003F2B24">
        <w:t xml:space="preserve">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w:t>
      </w:r>
      <w:r w:rsidRPr="009B70B3">
        <w:t>písemné</w:t>
      </w:r>
      <w:r w:rsidRPr="003F2B24">
        <w:t xml:space="preserve"> smlouvě či objednáno v souladu s</w:t>
      </w:r>
      <w:r w:rsidRPr="00620A5F">
        <w:t xml:space="preserve"> těmito </w:t>
      </w:r>
      <w:r>
        <w:t>VNP</w:t>
      </w:r>
      <w:r w:rsidRPr="003F2B24">
        <w:t>.</w:t>
      </w:r>
    </w:p>
    <w:p w14:paraId="2246253D" w14:textId="77777777" w:rsidR="00A000E0" w:rsidRPr="00620A5F" w:rsidRDefault="00A000E0" w:rsidP="00A000E0">
      <w:pPr>
        <w:spacing w:line="247" w:lineRule="auto"/>
        <w:ind w:left="788" w:hanging="442"/>
        <w:rPr>
          <w:rFonts w:asciiTheme="minorHAnsi" w:hAnsiTheme="minorHAnsi" w:cstheme="minorHAnsi"/>
        </w:rPr>
      </w:pPr>
      <w:r>
        <w:t>7.7.</w:t>
      </w:r>
      <w:r>
        <w:rPr>
          <w:rFonts w:ascii="Arial" w:hAnsi="Arial"/>
        </w:rPr>
        <w:t xml:space="preserve"> </w:t>
      </w:r>
      <w:r>
        <w:rPr>
          <w:rFonts w:ascii="Arial" w:hAnsi="Arial"/>
        </w:rPr>
        <w:tab/>
      </w:r>
      <w:r w:rsidRPr="00620A5F">
        <w:rPr>
          <w:rFonts w:asciiTheme="minorHAnsi" w:hAnsiTheme="minorHAnsi" w:cstheme="minorHAnsi"/>
        </w:rPr>
        <w:t>Poskytovatel</w:t>
      </w:r>
      <w:r>
        <w:rPr>
          <w:rFonts w:asciiTheme="minorHAnsi" w:hAnsiTheme="minorHAnsi" w:cstheme="minorHAnsi"/>
        </w:rPr>
        <w:t xml:space="preserve"> a jeho poddodavatelé</w:t>
      </w:r>
      <w:r w:rsidRPr="00620A5F">
        <w:rPr>
          <w:rFonts w:asciiTheme="minorHAnsi" w:hAnsiTheme="minorHAnsi" w:cstheme="minorHAnsi"/>
        </w:rPr>
        <w:t xml:space="preserve"> j</w:t>
      </w:r>
      <w:r>
        <w:rPr>
          <w:rFonts w:asciiTheme="minorHAnsi" w:hAnsiTheme="minorHAnsi" w:cstheme="minorHAnsi"/>
        </w:rPr>
        <w:t>sou</w:t>
      </w:r>
      <w:r w:rsidRPr="00620A5F">
        <w:rPr>
          <w:rFonts w:asciiTheme="minorHAnsi" w:hAnsiTheme="minorHAnsi" w:cstheme="minorHAnsi"/>
        </w:rPr>
        <w:t xml:space="preserve"> povin</w:t>
      </w:r>
      <w:r>
        <w:rPr>
          <w:rFonts w:asciiTheme="minorHAnsi" w:hAnsiTheme="minorHAnsi" w:cstheme="minorHAnsi"/>
        </w:rPr>
        <w:t>ni</w:t>
      </w:r>
      <w:r w:rsidRPr="00620A5F">
        <w:rPr>
          <w:rFonts w:asciiTheme="minorHAnsi" w:hAnsiTheme="minorHAnsi" w:cstheme="minorHAnsi"/>
        </w:rPr>
        <w:t xml:space="preserve"> v první řadě zabránit vzniku odpadů z jím dodaných/zajištěných materiálů</w:t>
      </w:r>
      <w:r>
        <w:rPr>
          <w:rFonts w:asciiTheme="minorHAnsi" w:hAnsiTheme="minorHAnsi" w:cstheme="minorHAnsi"/>
        </w:rPr>
        <w:t>. Přesto, p</w:t>
      </w:r>
      <w:r w:rsidRPr="00620A5F">
        <w:rPr>
          <w:rFonts w:asciiTheme="minorHAnsi" w:hAnsiTheme="minorHAnsi" w:cstheme="minorHAnsi"/>
        </w:rPr>
        <w:t xml:space="preserve">okud při realizaci dodávek/prací budou vznikat odpady a pokud nebude </w:t>
      </w:r>
      <w:r w:rsidRPr="009B70B3">
        <w:rPr>
          <w:rFonts w:asciiTheme="minorHAnsi" w:hAnsiTheme="minorHAnsi" w:cstheme="minorHAnsi"/>
        </w:rPr>
        <w:t>písemně</w:t>
      </w:r>
      <w:r w:rsidRPr="00620A5F">
        <w:rPr>
          <w:rFonts w:asciiTheme="minorHAnsi" w:hAnsiTheme="minorHAnsi" w:cstheme="minorHAnsi"/>
        </w:rPr>
        <w:t xml:space="preserve"> dohodnut jiný postup, stává se původcem odpadů a vlastníkem odpadu </w:t>
      </w:r>
      <w:r>
        <w:rPr>
          <w:rFonts w:asciiTheme="minorHAnsi" w:hAnsiTheme="minorHAnsi" w:cstheme="minorHAnsi"/>
        </w:rPr>
        <w:t>P</w:t>
      </w:r>
      <w:r w:rsidRPr="00620A5F">
        <w:rPr>
          <w:rFonts w:asciiTheme="minorHAnsi" w:hAnsiTheme="minorHAnsi" w:cstheme="minorHAnsi"/>
        </w:rPr>
        <w:t xml:space="preserve">oskytovatel, při jehož činnosti odpady vznikají. Poskytovatel zajistí další nakládání </w:t>
      </w:r>
      <w:r>
        <w:rPr>
          <w:rFonts w:asciiTheme="minorHAnsi" w:hAnsiTheme="minorHAnsi" w:cstheme="minorHAnsi"/>
        </w:rPr>
        <w:br/>
      </w:r>
      <w:r w:rsidRPr="00620A5F">
        <w:rPr>
          <w:rFonts w:asciiTheme="minorHAnsi" w:hAnsiTheme="minorHAnsi" w:cstheme="minorHAnsi"/>
        </w:rPr>
        <w:t xml:space="preserve">s těmito odpady na vlastní náklady a v souladu s českými právními předpisy v oblasti nakládání s odpady. Povinnosti stanovené právními předpisy pro původce odpadů, rizika s odpadem spojená a právní odpovědnost za odpad přecházejí na </w:t>
      </w:r>
      <w:r>
        <w:rPr>
          <w:rFonts w:asciiTheme="minorHAnsi" w:hAnsiTheme="minorHAnsi" w:cstheme="minorHAnsi"/>
        </w:rPr>
        <w:t>P</w:t>
      </w:r>
      <w:r w:rsidRPr="00620A5F">
        <w:rPr>
          <w:rFonts w:asciiTheme="minorHAnsi" w:hAnsiTheme="minorHAnsi" w:cstheme="minorHAnsi"/>
        </w:rPr>
        <w:t xml:space="preserve">oskytovatele v okamžiku vzniku odpadu. </w:t>
      </w:r>
    </w:p>
    <w:p w14:paraId="780F4842" w14:textId="77777777" w:rsidR="00A000E0" w:rsidRDefault="00A000E0" w:rsidP="00A000E0">
      <w:pPr>
        <w:spacing w:after="72" w:line="259" w:lineRule="auto"/>
        <w:ind w:left="792" w:firstLine="0"/>
        <w:jc w:val="left"/>
      </w:pPr>
      <w:r>
        <w:t xml:space="preserve"> </w:t>
      </w:r>
    </w:p>
    <w:p w14:paraId="7D540788" w14:textId="77777777" w:rsidR="00A000E0" w:rsidRDefault="00A000E0" w:rsidP="00A000E0">
      <w:pPr>
        <w:pStyle w:val="Nadpis1"/>
        <w:tabs>
          <w:tab w:val="center" w:pos="1945"/>
        </w:tabs>
        <w:ind w:left="-15" w:firstLine="0"/>
      </w:pPr>
      <w:r>
        <w:t>8.</w:t>
      </w:r>
      <w:r>
        <w:rPr>
          <w:rFonts w:ascii="Arial" w:hAnsi="Arial"/>
        </w:rPr>
        <w:t xml:space="preserve"> </w:t>
      </w:r>
      <w:r>
        <w:rPr>
          <w:rFonts w:ascii="Arial" w:hAnsi="Arial"/>
        </w:rPr>
        <w:tab/>
      </w:r>
      <w:r>
        <w:t xml:space="preserve">Přejímka/Přechod vlastnického práva/Přechod nebezpečí škody </w:t>
      </w:r>
    </w:p>
    <w:p w14:paraId="1BB1DA7A" w14:textId="77777777" w:rsidR="00A000E0" w:rsidRDefault="00A000E0" w:rsidP="00A000E0">
      <w:pPr>
        <w:ind w:left="785"/>
      </w:pPr>
      <w:r>
        <w:t>8.1.</w:t>
      </w:r>
      <w:r>
        <w:rPr>
          <w:rFonts w:ascii="Arial" w:hAnsi="Arial"/>
        </w:rPr>
        <w:t xml:space="preserve"> </w:t>
      </w:r>
      <w:r>
        <w:rPr>
          <w:rFonts w:ascii="Arial" w:hAnsi="Arial"/>
        </w:rPr>
        <w:tab/>
      </w:r>
      <w:r w:rsidRPr="00D80860">
        <w:t xml:space="preserve">Odběratel přejímá plnění výhradně formalizovaným způsobem. Přejímka musí být </w:t>
      </w:r>
      <w:r w:rsidRPr="009B70B3">
        <w:t>písemně</w:t>
      </w:r>
      <w:r w:rsidRPr="00D80860">
        <w:t xml:space="preserve"> zaprotokolována. Dílčí přejímky jsou možné jen v případě, že jsou </w:t>
      </w:r>
      <w:r>
        <w:t>O</w:t>
      </w:r>
      <w:r w:rsidRPr="00D80860">
        <w:t>dběratelem výslovně písemně požadovány.</w:t>
      </w:r>
    </w:p>
    <w:p w14:paraId="11174DB8" w14:textId="77777777" w:rsidR="00A000E0" w:rsidRDefault="00A000E0" w:rsidP="00A000E0">
      <w:pPr>
        <w:ind w:left="785"/>
      </w:pPr>
      <w:r>
        <w:t>8.2.</w:t>
      </w:r>
      <w:r>
        <w:tab/>
        <w:t>Pokud v rámci plnění smlouvy předává Poskytovatel Odběrateli věc, přechází nebezpečí škody na této věci v době, kdy Odběratel převezme věc od Poskytovatele. Nebezpečí škody na věci však na Odběratele nepřechází dříve, než protokolárním předáním věci Odběrateli bez ohledu na to, kdy měl věc přejmout.</w:t>
      </w:r>
    </w:p>
    <w:p w14:paraId="460D45B0" w14:textId="77777777" w:rsidR="00A000E0" w:rsidRDefault="00A000E0" w:rsidP="00A000E0">
      <w:pPr>
        <w:ind w:left="785"/>
      </w:pPr>
      <w:r>
        <w:t>8.3.</w:t>
      </w:r>
      <w:r>
        <w:tab/>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06375379" w14:textId="77777777" w:rsidR="00A000E0" w:rsidRDefault="00A000E0" w:rsidP="00A000E0">
      <w:pPr>
        <w:ind w:left="785"/>
      </w:pPr>
      <w:r>
        <w:t>8.4.</w:t>
      </w:r>
      <w:r>
        <w:tab/>
        <w:t>Je-li předmětem plnění smlouvy údržba, oprava či úprava věci, nese po dobu trvání smlouvy nebezpečí škody na této věci Poskytovatel.</w:t>
      </w:r>
    </w:p>
    <w:p w14:paraId="1389F6F7" w14:textId="77777777" w:rsidR="00A000E0" w:rsidRDefault="00A000E0" w:rsidP="00A000E0">
      <w:pPr>
        <w:ind w:left="785"/>
      </w:pPr>
      <w:r>
        <w:t>8.5.</w:t>
      </w:r>
      <w:r>
        <w:tab/>
        <w:t xml:space="preserve">Vlastnické právo k věcem tvořícím součást předmětu plnění smlouvy přechází, pokud již nejsou ve vlastnictví Odběratele, </w:t>
      </w:r>
      <w:r>
        <w:br/>
        <w:t>z Poskytovatele na Odběratele okamžikem jejich dodání na staveniště nebo jiné místo plnění smlouvy, u služeb, prací či jiných výkonů okamžikem jejich provedení.</w:t>
      </w:r>
    </w:p>
    <w:p w14:paraId="2ED42970" w14:textId="77777777" w:rsidR="00A000E0" w:rsidRDefault="00A000E0" w:rsidP="00A000E0">
      <w:pPr>
        <w:spacing w:after="9"/>
        <w:ind w:left="705" w:right="-8" w:hanging="360"/>
        <w:jc w:val="left"/>
      </w:pPr>
    </w:p>
    <w:p w14:paraId="1C468103" w14:textId="77777777" w:rsidR="00A000E0" w:rsidRDefault="00A000E0" w:rsidP="00A000E0">
      <w:pPr>
        <w:pStyle w:val="Nadpis1"/>
        <w:tabs>
          <w:tab w:val="center" w:pos="1480"/>
        </w:tabs>
        <w:spacing w:after="41"/>
        <w:ind w:left="-15" w:firstLine="0"/>
      </w:pPr>
      <w:r>
        <w:t>9.</w:t>
      </w:r>
      <w:r>
        <w:rPr>
          <w:rFonts w:ascii="Arial" w:hAnsi="Arial"/>
        </w:rPr>
        <w:t xml:space="preserve"> </w:t>
      </w:r>
      <w:r>
        <w:t xml:space="preserve">Reklamace vad </w:t>
      </w:r>
    </w:p>
    <w:p w14:paraId="57D002F7" w14:textId="77777777" w:rsidR="00A000E0" w:rsidRPr="003F1D9A" w:rsidRDefault="00A000E0" w:rsidP="00A000E0">
      <w:pPr>
        <w:ind w:left="426" w:right="88" w:firstLine="0"/>
        <w:rPr>
          <w:color w:val="auto"/>
        </w:rPr>
      </w:pPr>
      <w:r w:rsidRPr="003F1D9A">
        <w:rPr>
          <w:color w:val="auto"/>
        </w:rPr>
        <w:t xml:space="preserve">Při předání předmětu plnění je </w:t>
      </w:r>
      <w:r>
        <w:rPr>
          <w:color w:val="auto"/>
        </w:rPr>
        <w:t>O</w:t>
      </w:r>
      <w:r w:rsidRPr="003F1D9A">
        <w:rPr>
          <w:color w:val="auto"/>
        </w:rPr>
        <w:t>dběratel povinen předmět plnění prohlédnout nebo zařídi</w:t>
      </w:r>
      <w:r>
        <w:rPr>
          <w:color w:val="auto"/>
        </w:rPr>
        <w:t xml:space="preserve">t jeho prohlídku podle možností </w:t>
      </w:r>
      <w:r w:rsidRPr="003F1D9A">
        <w:rPr>
          <w:color w:val="auto"/>
        </w:rPr>
        <w:t xml:space="preserve">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w:t>
      </w:r>
      <w:r>
        <w:rPr>
          <w:color w:val="auto"/>
        </w:rPr>
        <w:t>O</w:t>
      </w:r>
      <w:r w:rsidRPr="003F1D9A">
        <w:rPr>
          <w:color w:val="auto"/>
        </w:rPr>
        <w:t xml:space="preserve">dběratelem. </w:t>
      </w:r>
    </w:p>
    <w:p w14:paraId="620EA461" w14:textId="77777777" w:rsidR="00A000E0" w:rsidRDefault="00A000E0" w:rsidP="00A000E0">
      <w:pPr>
        <w:spacing w:after="71" w:line="259" w:lineRule="auto"/>
        <w:ind w:left="0" w:firstLine="0"/>
        <w:jc w:val="left"/>
      </w:pPr>
      <w:r>
        <w:t xml:space="preserve"> </w:t>
      </w:r>
    </w:p>
    <w:p w14:paraId="66C51798" w14:textId="77777777" w:rsidR="00A000E0" w:rsidRDefault="00A000E0" w:rsidP="00A000E0">
      <w:pPr>
        <w:pStyle w:val="Nadpis1"/>
        <w:ind w:left="-5"/>
      </w:pPr>
      <w:r>
        <w:t>10.</w:t>
      </w:r>
      <w:r>
        <w:rPr>
          <w:rFonts w:ascii="Arial" w:hAnsi="Arial"/>
        </w:rPr>
        <w:t xml:space="preserve"> </w:t>
      </w:r>
      <w:r>
        <w:t xml:space="preserve">Dokumentace </w:t>
      </w:r>
    </w:p>
    <w:p w14:paraId="322713D0" w14:textId="77777777" w:rsidR="00A000E0" w:rsidRDefault="00A000E0" w:rsidP="00A000E0">
      <w:pPr>
        <w:ind w:left="785"/>
      </w:pPr>
      <w:r>
        <w:t>10.1.</w:t>
      </w:r>
      <w:r>
        <w:rPr>
          <w:rFonts w:ascii="Arial" w:hAnsi="Arial"/>
        </w:rPr>
        <w:t xml:space="preserve"> </w:t>
      </w:r>
      <w:r>
        <w:t>V případě, že mají být společnosti E.ON předány dokumenty v souladu s touto Smlouvou, musí být vyhotoveny v českém jazyce, není-li dohodnuto jinak, a to v příslušných verzích programů MS Word, MS Excel a MS Project používaných společností E.ON a dodány společnosti E.ON v dohodnutých formátech a v elektronické podobě (prostá kopie).</w:t>
      </w:r>
      <w:r>
        <w:cr/>
      </w:r>
    </w:p>
    <w:p w14:paraId="202FD421" w14:textId="77777777" w:rsidR="00A000E0" w:rsidRDefault="00A000E0" w:rsidP="00A000E0">
      <w:pPr>
        <w:spacing w:after="104"/>
        <w:ind w:left="345" w:firstLine="0"/>
      </w:pPr>
      <w:r>
        <w:t>10.2.</w:t>
      </w:r>
      <w:r>
        <w:rPr>
          <w:rFonts w:ascii="Arial" w:hAnsi="Arial"/>
        </w:rPr>
        <w:t xml:space="preserve"> </w:t>
      </w:r>
      <w:r w:rsidRPr="00620A5F">
        <w:rPr>
          <w:rFonts w:asciiTheme="minorHAnsi" w:hAnsiTheme="minorHAnsi" w:cstheme="minorHAnsi"/>
        </w:rPr>
        <w:t xml:space="preserve">Poskytovatel je povinen u náhradních rezervních dílů uvést všechny jednoznačně popsané atributy, např.: </w:t>
      </w:r>
      <w:r>
        <w:t xml:space="preserve"> </w:t>
      </w:r>
    </w:p>
    <w:p w14:paraId="65E9A6FD" w14:textId="77777777" w:rsidR="00A000E0" w:rsidRDefault="00A000E0" w:rsidP="00A000E0">
      <w:pPr>
        <w:numPr>
          <w:ilvl w:val="0"/>
          <w:numId w:val="1"/>
        </w:numPr>
        <w:spacing w:after="9"/>
        <w:ind w:left="1507" w:hanging="355"/>
      </w:pPr>
      <w:r>
        <w:t xml:space="preserve">výrobce, </w:t>
      </w:r>
    </w:p>
    <w:p w14:paraId="4FB8302B" w14:textId="77777777" w:rsidR="00A000E0" w:rsidRDefault="00A000E0" w:rsidP="00A000E0">
      <w:pPr>
        <w:numPr>
          <w:ilvl w:val="0"/>
          <w:numId w:val="1"/>
        </w:numPr>
        <w:spacing w:after="9"/>
        <w:ind w:left="1507" w:hanging="355"/>
      </w:pPr>
      <w:r>
        <w:t xml:space="preserve">typ, </w:t>
      </w:r>
    </w:p>
    <w:p w14:paraId="681CCFEA" w14:textId="77777777" w:rsidR="00A000E0" w:rsidRDefault="00A000E0" w:rsidP="00A000E0">
      <w:pPr>
        <w:numPr>
          <w:ilvl w:val="0"/>
          <w:numId w:val="1"/>
        </w:numPr>
        <w:spacing w:after="9"/>
        <w:ind w:left="1507" w:hanging="355"/>
      </w:pPr>
      <w:r>
        <w:t xml:space="preserve">číslo objednávky/číslo výrobku/identifikační číslo, </w:t>
      </w:r>
    </w:p>
    <w:p w14:paraId="34612C3C" w14:textId="77777777" w:rsidR="00A000E0" w:rsidRDefault="00A000E0" w:rsidP="00A000E0">
      <w:pPr>
        <w:numPr>
          <w:ilvl w:val="0"/>
          <w:numId w:val="1"/>
        </w:numPr>
        <w:spacing w:after="9"/>
        <w:ind w:left="1507" w:hanging="355"/>
      </w:pPr>
      <w:r>
        <w:t xml:space="preserve">rozměry, </w:t>
      </w:r>
    </w:p>
    <w:p w14:paraId="0EEAC6AD" w14:textId="77777777" w:rsidR="00A000E0" w:rsidRDefault="00A000E0" w:rsidP="00A000E0">
      <w:pPr>
        <w:numPr>
          <w:ilvl w:val="0"/>
          <w:numId w:val="1"/>
        </w:numPr>
        <w:spacing w:after="9"/>
        <w:ind w:left="1507" w:hanging="355"/>
      </w:pPr>
      <w:r>
        <w:lastRenderedPageBreak/>
        <w:t xml:space="preserve">materiál, </w:t>
      </w:r>
    </w:p>
    <w:p w14:paraId="5FD49C42" w14:textId="77777777" w:rsidR="00A000E0" w:rsidRDefault="00A000E0" w:rsidP="00A000E0">
      <w:pPr>
        <w:numPr>
          <w:ilvl w:val="0"/>
          <w:numId w:val="1"/>
        </w:numPr>
        <w:spacing w:after="9"/>
        <w:ind w:left="1507" w:hanging="355"/>
      </w:pPr>
      <w:r>
        <w:t xml:space="preserve">označení normy, např. ČSN, DIN, IEC, ISO atd. </w:t>
      </w:r>
    </w:p>
    <w:p w14:paraId="7A7B7FC4" w14:textId="77777777" w:rsidR="00A000E0" w:rsidRDefault="00A000E0" w:rsidP="00A000E0">
      <w:pPr>
        <w:spacing w:after="72" w:line="259" w:lineRule="auto"/>
        <w:ind w:left="358" w:firstLine="0"/>
        <w:jc w:val="left"/>
      </w:pPr>
      <w:r>
        <w:t xml:space="preserve"> </w:t>
      </w:r>
    </w:p>
    <w:p w14:paraId="6EE182B4" w14:textId="77777777" w:rsidR="00A000E0" w:rsidRDefault="00A000E0" w:rsidP="00A000E0">
      <w:pPr>
        <w:numPr>
          <w:ilvl w:val="0"/>
          <w:numId w:val="2"/>
        </w:numPr>
        <w:spacing w:after="74" w:line="259" w:lineRule="auto"/>
        <w:ind w:hanging="360"/>
        <w:jc w:val="left"/>
      </w:pPr>
      <w:r>
        <w:rPr>
          <w:b/>
        </w:rPr>
        <w:t xml:space="preserve">Nároky z vad, promlčení </w:t>
      </w:r>
    </w:p>
    <w:p w14:paraId="5C602102" w14:textId="77777777" w:rsidR="00A000E0" w:rsidRDefault="00A000E0" w:rsidP="00A000E0">
      <w:pPr>
        <w:numPr>
          <w:ilvl w:val="1"/>
          <w:numId w:val="2"/>
        </w:numPr>
      </w:pPr>
      <w:r>
        <w:t>Bez ohledu na to, zda je dodáním zboží s vadami, předáním díla s vadami či dodáním jiného vadného plnění smlouva porušena podstatným způsobem či nikoli, může Odběratel:</w:t>
      </w:r>
    </w:p>
    <w:p w14:paraId="6EDF4009" w14:textId="77777777" w:rsidR="00A000E0" w:rsidRDefault="00A000E0" w:rsidP="00A000E0">
      <w:pPr>
        <w:ind w:left="777" w:firstLine="0"/>
      </w:pPr>
      <w:r>
        <w:t>a) požadovat odstranění vad dodáním náhradního zboží, díla, výkonu či práce (dále jen „předmět plnění“) za vadný předmět plnění, dodání chybějící části předmětu plnění a požadovat odstranění právních vad,</w:t>
      </w:r>
    </w:p>
    <w:p w14:paraId="05A89235" w14:textId="77777777" w:rsidR="00A000E0" w:rsidRDefault="00A000E0" w:rsidP="00A000E0">
      <w:pPr>
        <w:ind w:left="777" w:firstLine="0"/>
      </w:pPr>
      <w:r>
        <w:t xml:space="preserve">b) požadovat odstranění vad předmětu plnění opravou zboží, je-li to z povahy věci možné, </w:t>
      </w:r>
    </w:p>
    <w:p w14:paraId="2EFDB553" w14:textId="77777777" w:rsidR="00A000E0" w:rsidRDefault="00A000E0" w:rsidP="00A000E0">
      <w:pPr>
        <w:ind w:left="777" w:firstLine="0"/>
      </w:pPr>
      <w:r>
        <w:t>a jestliže vady jsou opravitelné,</w:t>
      </w:r>
    </w:p>
    <w:p w14:paraId="56220239" w14:textId="77777777" w:rsidR="00A000E0" w:rsidRDefault="00A000E0" w:rsidP="00A000E0">
      <w:pPr>
        <w:ind w:left="777" w:firstLine="0"/>
      </w:pPr>
      <w:r>
        <w:t>c) požadovat přiměřenou slevu z ceny předmětu plnění, nebo</w:t>
      </w:r>
    </w:p>
    <w:p w14:paraId="71BC3313" w14:textId="77777777" w:rsidR="00A000E0" w:rsidRDefault="00A000E0" w:rsidP="00A000E0">
      <w:pPr>
        <w:ind w:left="777" w:firstLine="0"/>
      </w:pPr>
      <w:r>
        <w:t>d) odstoupit od smlouvy.</w:t>
      </w:r>
    </w:p>
    <w:p w14:paraId="5C004F18" w14:textId="77777777" w:rsidR="00A000E0" w:rsidRDefault="00A000E0" w:rsidP="00A000E0">
      <w:pPr>
        <w:ind w:left="777" w:firstLine="0"/>
      </w:pPr>
      <w: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12E73AD7" w14:textId="77777777" w:rsidR="00A000E0" w:rsidRDefault="00A000E0" w:rsidP="00A000E0">
      <w:pPr>
        <w:numPr>
          <w:ilvl w:val="1"/>
          <w:numId w:val="2"/>
        </w:numPr>
        <w:spacing w:after="90" w:line="241" w:lineRule="auto"/>
        <w:ind w:hanging="432"/>
      </w:pPr>
      <w:r>
        <w:t xml:space="preserve">Pokud několik částí dodávky, které jsou z hlediska stavu techniky podobné, vykazuje vady, jedná se o nepřípustné dílčí plnění. V případě takového nepřípustného částečného dílčího plnění je Dodavatel obvykle povinen </w:t>
      </w:r>
      <w:r w:rsidRPr="00AE44F3">
        <w:t>vzít zpět</w:t>
      </w:r>
      <w:r>
        <w:t xml:space="preserve"> všechny části této dodávky včetně těch, u které nebyla doposud zjištěna žádná konkrétní vada a nahradit je</w:t>
      </w:r>
      <w:r w:rsidDel="00DA3E14">
        <w:t xml:space="preserve"> </w:t>
      </w:r>
      <w:r>
        <w:t>zbožím bez vady.</w:t>
      </w:r>
    </w:p>
    <w:p w14:paraId="4BC90BE4" w14:textId="77777777" w:rsidR="00A000E0" w:rsidRDefault="00A000E0" w:rsidP="00A000E0">
      <w:pPr>
        <w:numPr>
          <w:ilvl w:val="1"/>
          <w:numId w:val="2"/>
        </w:numPr>
        <w:spacing w:after="90" w:line="241" w:lineRule="auto"/>
        <w:ind w:hanging="432"/>
      </w:pPr>
      <w:r>
        <w:t>N</w:t>
      </w:r>
      <w:r w:rsidRPr="008A39A6">
        <w:t>áklady na dodatečná plnění související s uvedenou výměnou nebo náhradou</w:t>
      </w:r>
      <w:r>
        <w:t xml:space="preserve"> dle předchozích odstavců nese</w:t>
      </w:r>
      <w:r w:rsidRPr="008A39A6">
        <w:t xml:space="preserve"> </w:t>
      </w:r>
      <w:r>
        <w:t>P</w:t>
      </w:r>
      <w:r w:rsidRPr="008A39A6">
        <w:t>oskytovatel. Poskytovatel nese také stavební náklady např. na demontáž, přepravu, montáž, vypracování dokumentace, které vznikají při dodatečném plnění.</w:t>
      </w:r>
    </w:p>
    <w:p w14:paraId="7ADA1619" w14:textId="77777777" w:rsidR="00A000E0" w:rsidRDefault="00A000E0" w:rsidP="00A000E0">
      <w:pPr>
        <w:pStyle w:val="Odstavecseseznamem"/>
        <w:numPr>
          <w:ilvl w:val="1"/>
          <w:numId w:val="2"/>
        </w:numPr>
        <w:spacing w:line="247" w:lineRule="auto"/>
        <w:ind w:hanging="442"/>
        <w:contextualSpacing w:val="0"/>
      </w:pPr>
      <w:r w:rsidRPr="00BE02C7">
        <w:t>Dodavatel také ponese veškeré výdaje spojené s prověřením předmětu plnění a dodatečným plněním, pokud se ukáže, že plnění je ve skutečnosti bez vady.</w:t>
      </w:r>
      <w:r>
        <w:t xml:space="preserve"> Společnost E.ON ponese výdaje podle předchozí věty v případě, že Dodavateli výslovně potvrdila, že plnění žádné vady nemá nebo pokud Dodavateli v důsledku hrubé nedbalosti nepotvrdila, že plnění žádné vady nemá.</w:t>
      </w:r>
    </w:p>
    <w:p w14:paraId="1B8EA8FB" w14:textId="77777777" w:rsidR="00A000E0" w:rsidRPr="00AE44F3" w:rsidRDefault="00A000E0" w:rsidP="00A000E0">
      <w:pPr>
        <w:pStyle w:val="Odstavecseseznamem"/>
        <w:numPr>
          <w:ilvl w:val="1"/>
          <w:numId w:val="2"/>
        </w:numPr>
        <w:spacing w:line="247" w:lineRule="auto"/>
        <w:ind w:hanging="442"/>
        <w:contextualSpacing w:val="0"/>
      </w:pPr>
      <w:r w:rsidRPr="00AE44F3">
        <w:t xml:space="preserve">Změní-li se části předmětu plnění smlouvy v rámci uplatňování nároků z vad nebo budou-li nahrazeny odlišnými částmi, je </w:t>
      </w:r>
      <w:r>
        <w:t>P</w:t>
      </w:r>
      <w:r w:rsidRPr="00AE44F3">
        <w:t xml:space="preserve">oskytovatel povinen na své náklady změnit nebo vyměnit odpovídající náhradní a rezervní díly. </w:t>
      </w:r>
    </w:p>
    <w:p w14:paraId="4AF56E3D" w14:textId="77777777" w:rsidR="00A000E0" w:rsidRPr="00CA3599" w:rsidRDefault="00A000E0" w:rsidP="00A000E0">
      <w:pPr>
        <w:pStyle w:val="Odstavecseseznamem"/>
        <w:numPr>
          <w:ilvl w:val="1"/>
          <w:numId w:val="2"/>
        </w:numPr>
      </w:pPr>
      <w:r w:rsidRPr="00CA3599">
        <w:t>V případě odstoup</w:t>
      </w:r>
      <w:r>
        <w:t>ení od smlouvy nese Dodavatel</w:t>
      </w:r>
      <w:r w:rsidRPr="00CA3599">
        <w:t xml:space="preserve"> náklady na případnou demontáž/odstranění předmětu plnění, je-li takového úkonu zapotřebí, nese náklady na jeho další přepravu a odpovídá za jeho likvidaci. </w:t>
      </w:r>
    </w:p>
    <w:p w14:paraId="4492F7D2" w14:textId="77777777" w:rsidR="00A000E0" w:rsidRDefault="00A000E0" w:rsidP="00A000E0">
      <w:pPr>
        <w:numPr>
          <w:ilvl w:val="1"/>
          <w:numId w:val="2"/>
        </w:numPr>
        <w:ind w:hanging="432"/>
      </w:pPr>
      <w:r>
        <w:t xml:space="preserve">Promlčecí lhůta u nároků z vad se prodlužuje o období nacházející se mezi doručením oznámení o reklamaci vady a jejím odstraněním. </w:t>
      </w:r>
    </w:p>
    <w:p w14:paraId="553A0F13" w14:textId="77777777" w:rsidR="00A000E0" w:rsidRDefault="00A000E0" w:rsidP="00A000E0">
      <w:pPr>
        <w:ind w:left="360" w:firstLine="0"/>
      </w:pPr>
      <w:r>
        <w:t xml:space="preserve">11.8. </w:t>
      </w:r>
      <w:r w:rsidRPr="00437917">
        <w:t>Promlčecí lhůta</w:t>
      </w:r>
      <w:r>
        <w:t xml:space="preserve"> je tři roky od data úplného dodání předmětu plnění.</w:t>
      </w:r>
    </w:p>
    <w:p w14:paraId="2F61394D" w14:textId="77777777" w:rsidR="00A000E0" w:rsidRDefault="00A000E0" w:rsidP="00A000E0">
      <w:pPr>
        <w:spacing w:after="71" w:line="259" w:lineRule="auto"/>
        <w:ind w:left="358" w:firstLine="0"/>
        <w:jc w:val="left"/>
      </w:pPr>
    </w:p>
    <w:p w14:paraId="3FDFF9F1" w14:textId="77777777" w:rsidR="00A000E0" w:rsidRDefault="00A000E0" w:rsidP="00A000E0">
      <w:pPr>
        <w:pStyle w:val="Nadpis1"/>
        <w:spacing w:after="39"/>
        <w:ind w:left="-5"/>
      </w:pPr>
      <w:r>
        <w:t>12.</w:t>
      </w:r>
      <w:r>
        <w:rPr>
          <w:rFonts w:ascii="Arial" w:hAnsi="Arial"/>
        </w:rPr>
        <w:t xml:space="preserve"> </w:t>
      </w:r>
      <w:r>
        <w:rPr>
          <w:rFonts w:ascii="Arial" w:hAnsi="Arial"/>
        </w:rPr>
        <w:tab/>
      </w:r>
      <w:r>
        <w:t xml:space="preserve">Užívací práva </w:t>
      </w:r>
    </w:p>
    <w:p w14:paraId="0E846A85" w14:textId="77777777" w:rsidR="00A000E0" w:rsidRDefault="00A000E0" w:rsidP="00A000E0">
      <w:pPr>
        <w:spacing w:after="71" w:line="259" w:lineRule="auto"/>
        <w:ind w:left="440" w:firstLine="0"/>
      </w:pPr>
      <w:r>
        <w:t>Společnost E.ON je oprávněna bez omezení využívat předmět dodávky a služby a/nebo zhotovené dílo (předmět smlouvy) včetně patentových a jiných ochranných práv, které s předmětem smlouvy souvisí. Toto užívací právo Odběratele nebo jím pověřené osoby opravňuje také ke změnám a udržování předmětu plnění smlouvy a zahrnuje rovněž vyobrazení, výkresy, výpočty, analytické metody, receptury a ostatní dokumenty, které Poskytovatel vyhotoví nebo vyvine při vzniku a realizaci smlouvy. Za účelem udržování a/nebo dodatečného vyhotovení náhradních a rezervních dílů smí společnost E.ON poskytnout veškeré výše uvedené dokumenty třetím stranám. Poskytovatel ujišťuje Odběratele, že práva třetích stran, především jeho poddodavatelů, nebrání užívání předmětu plnění smlouvy v uvedeném rozsahu a odpovídá Odběrateli za jakoukoli škodu způsobenou mu případnými nároky těchto osob včetně veškerých nákladů, které Odběratel v souvislosti s těmito nároky vynaloží.</w:t>
      </w:r>
    </w:p>
    <w:p w14:paraId="08F72D3D" w14:textId="77777777" w:rsidR="00A000E0" w:rsidRDefault="00A000E0" w:rsidP="00A000E0">
      <w:pPr>
        <w:spacing w:after="71" w:line="259" w:lineRule="auto"/>
        <w:ind w:left="358" w:firstLine="0"/>
        <w:jc w:val="left"/>
      </w:pPr>
      <w:r>
        <w:t xml:space="preserve"> </w:t>
      </w:r>
    </w:p>
    <w:p w14:paraId="0D8F2420" w14:textId="77777777" w:rsidR="00A000E0" w:rsidRDefault="00A000E0" w:rsidP="00A000E0">
      <w:pPr>
        <w:pStyle w:val="Nadpis1"/>
        <w:ind w:left="-5"/>
      </w:pPr>
      <w:r>
        <w:t>13.</w:t>
      </w:r>
      <w:r>
        <w:rPr>
          <w:rFonts w:ascii="Arial" w:hAnsi="Arial"/>
        </w:rPr>
        <w:t xml:space="preserve"> </w:t>
      </w:r>
      <w:r>
        <w:t xml:space="preserve">Porušení práv duševního vlastnictví </w:t>
      </w:r>
    </w:p>
    <w:p w14:paraId="4769A47C" w14:textId="77777777" w:rsidR="00A000E0" w:rsidRDefault="00A000E0" w:rsidP="00A000E0">
      <w:pPr>
        <w:ind w:left="785"/>
      </w:pPr>
      <w:r>
        <w:t>13.1.</w:t>
      </w:r>
      <w:r>
        <w:rPr>
          <w:rFonts w:ascii="Arial" w:hAnsi="Arial"/>
        </w:rPr>
        <w:t xml:space="preserve"> </w:t>
      </w:r>
      <w:r>
        <w:rPr>
          <w:rFonts w:ascii="Arial" w:hAnsi="Arial"/>
        </w:rPr>
        <w:tab/>
      </w:r>
      <w:r w:rsidRPr="00620A5F">
        <w:rPr>
          <w:rFonts w:asciiTheme="minorHAnsi" w:hAnsiTheme="minorHAnsi" w:cstheme="minorHAnsi"/>
        </w:rPr>
        <w:t xml:space="preserve">Poskytovatel odpovídá za to, že dodáním a užíváním předmětů smlouvy nebudou porušena průmyslová ochranná práva, autorská práva nebo jiná práva duševního vlastnictví třetích stran. Poskytovatel odpovídá </w:t>
      </w:r>
      <w:r>
        <w:rPr>
          <w:rFonts w:asciiTheme="minorHAnsi" w:hAnsiTheme="minorHAnsi" w:cstheme="minorHAnsi"/>
        </w:rPr>
        <w:t>O</w:t>
      </w:r>
      <w:r w:rsidRPr="00620A5F">
        <w:rPr>
          <w:rFonts w:asciiTheme="minorHAnsi" w:hAnsiTheme="minorHAnsi" w:cstheme="minorHAnsi"/>
        </w:rPr>
        <w:t xml:space="preserve">dběrateli za jakoukoli škodu způsobenou mu případnými nároky těchto osob včetně veškerých nákladů, které </w:t>
      </w:r>
      <w:r>
        <w:rPr>
          <w:rFonts w:asciiTheme="minorHAnsi" w:hAnsiTheme="minorHAnsi" w:cstheme="minorHAnsi"/>
        </w:rPr>
        <w:t>O</w:t>
      </w:r>
      <w:r w:rsidRPr="00620A5F">
        <w:rPr>
          <w:rFonts w:asciiTheme="minorHAnsi" w:hAnsiTheme="minorHAnsi" w:cstheme="minorHAnsi"/>
        </w:rPr>
        <w:t>dběratel v souvislosti s těmito nároky vynaloží.</w:t>
      </w:r>
      <w:r w:rsidRPr="00F87762">
        <w:rPr>
          <w:rFonts w:ascii="Arial" w:hAnsi="Arial"/>
        </w:rPr>
        <w:t xml:space="preserve"> </w:t>
      </w:r>
      <w:r w:rsidRPr="00AE44F3">
        <w:rPr>
          <w:rFonts w:asciiTheme="minorHAnsi" w:hAnsiTheme="minorHAnsi" w:cstheme="minorHAnsi"/>
        </w:rPr>
        <w:t xml:space="preserve">Přestože poskytovatel vlastní k předmětu plnění smlouvy průmyslová ochranná práva, smí </w:t>
      </w:r>
      <w:r>
        <w:rPr>
          <w:rFonts w:asciiTheme="minorHAnsi" w:hAnsiTheme="minorHAnsi" w:cstheme="minorHAnsi"/>
        </w:rPr>
        <w:t>O</w:t>
      </w:r>
      <w:r w:rsidRPr="00636E4A">
        <w:rPr>
          <w:rFonts w:asciiTheme="minorHAnsi" w:hAnsiTheme="minorHAnsi" w:cstheme="minorHAnsi"/>
        </w:rPr>
        <w:t>dběratel nebo jeho zmocněnci v této souvislosti provádět opravy.</w:t>
      </w:r>
    </w:p>
    <w:p w14:paraId="3AD8001D" w14:textId="77777777" w:rsidR="00A000E0" w:rsidRDefault="00A000E0" w:rsidP="00A000E0">
      <w:pPr>
        <w:spacing w:after="50"/>
        <w:ind w:left="785"/>
      </w:pPr>
      <w:r>
        <w:t>13.2.</w:t>
      </w:r>
      <w:r>
        <w:rPr>
          <w:rFonts w:ascii="Arial" w:hAnsi="Arial"/>
        </w:rPr>
        <w:t xml:space="preserve"> </w:t>
      </w:r>
      <w:r w:rsidRPr="00620A5F">
        <w:rPr>
          <w:rFonts w:asciiTheme="minorHAnsi" w:hAnsiTheme="minorHAnsi" w:cstheme="minorHAnsi"/>
        </w:rPr>
        <w:t xml:space="preserve">Jsou-li dohodnutými dodávkami a/nebo službami nebo jejich užíváním porušena práva třetích stran, Dodavatel zajistí na vlastní náklady pro společnost E.ON právo na ničím nezatížené užívání těchto dodávek a/nebo služeb nebo bezodkladně na vlastní </w:t>
      </w:r>
      <w:r w:rsidRPr="00620A5F">
        <w:rPr>
          <w:rFonts w:asciiTheme="minorHAnsi" w:hAnsiTheme="minorHAnsi" w:cstheme="minorHAnsi"/>
        </w:rPr>
        <w:lastRenderedPageBreak/>
        <w:t>náklady dotčené dodávky a/nebo služby upraví tak, aby tyto dotčené dodávky a/nebo služby již neporušovaly vlastnická práva, přesto však splňovaly požada</w:t>
      </w:r>
      <w:r>
        <w:rPr>
          <w:rFonts w:asciiTheme="minorHAnsi" w:hAnsiTheme="minorHAnsi" w:cstheme="minorHAnsi"/>
        </w:rPr>
        <w:t xml:space="preserve">vky definované v této Smlouvě. </w:t>
      </w:r>
      <w:r w:rsidRPr="00620A5F">
        <w:rPr>
          <w:rFonts w:asciiTheme="minorHAnsi" w:hAnsiTheme="minorHAnsi" w:cstheme="minorHAnsi"/>
        </w:rPr>
        <w:t>Další nároky a práva společnosti E.ON tím nejsou dotčeny.</w:t>
      </w:r>
      <w:r w:rsidRPr="00676E23">
        <w:rPr>
          <w:rFonts w:ascii="Arial" w:hAnsi="Arial"/>
        </w:rPr>
        <w:t xml:space="preserve"> </w:t>
      </w:r>
    </w:p>
    <w:p w14:paraId="0B8934ED" w14:textId="77777777" w:rsidR="00A000E0" w:rsidRDefault="00A000E0" w:rsidP="00A000E0">
      <w:pPr>
        <w:spacing w:after="71" w:line="259" w:lineRule="auto"/>
        <w:ind w:left="792" w:firstLine="0"/>
        <w:jc w:val="left"/>
      </w:pPr>
      <w:r>
        <w:t xml:space="preserve"> </w:t>
      </w:r>
    </w:p>
    <w:p w14:paraId="29C01A27" w14:textId="77777777" w:rsidR="00A000E0" w:rsidRDefault="00A000E0" w:rsidP="00A000E0">
      <w:pPr>
        <w:spacing w:after="39" w:line="259" w:lineRule="auto"/>
        <w:ind w:left="-5" w:hanging="10"/>
        <w:jc w:val="left"/>
      </w:pPr>
      <w:r>
        <w:rPr>
          <w:b/>
        </w:rPr>
        <w:t>14.</w:t>
      </w:r>
      <w:r>
        <w:rPr>
          <w:rFonts w:ascii="Arial" w:hAnsi="Arial"/>
          <w:b/>
        </w:rPr>
        <w:t xml:space="preserve"> </w:t>
      </w:r>
      <w:r>
        <w:rPr>
          <w:b/>
        </w:rPr>
        <w:t xml:space="preserve">Povinnosti spolupráce společnosti E.ON </w:t>
      </w:r>
    </w:p>
    <w:p w14:paraId="49B80A88" w14:textId="77777777" w:rsidR="00A000E0" w:rsidRDefault="00A000E0" w:rsidP="00A000E0">
      <w:pPr>
        <w:spacing w:after="52"/>
        <w:ind w:left="345" w:firstLine="0"/>
      </w:pPr>
      <w: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3478DE5F" w14:textId="77777777" w:rsidR="00A000E0" w:rsidRDefault="00A000E0" w:rsidP="00A000E0">
      <w:pPr>
        <w:spacing w:after="71" w:line="259" w:lineRule="auto"/>
        <w:ind w:left="792" w:firstLine="0"/>
        <w:jc w:val="left"/>
      </w:pPr>
      <w:r>
        <w:t xml:space="preserve"> </w:t>
      </w:r>
    </w:p>
    <w:p w14:paraId="1BF7A99F" w14:textId="77777777" w:rsidR="00A000E0" w:rsidRDefault="00A000E0" w:rsidP="00A000E0">
      <w:pPr>
        <w:pStyle w:val="Nadpis1"/>
        <w:ind w:left="-5"/>
      </w:pPr>
      <w:r>
        <w:t>15.</w:t>
      </w:r>
      <w:r>
        <w:rPr>
          <w:rFonts w:ascii="Arial" w:hAnsi="Arial"/>
        </w:rPr>
        <w:t xml:space="preserve"> </w:t>
      </w:r>
      <w:r>
        <w:t xml:space="preserve">Odměna a platební podmínky </w:t>
      </w:r>
    </w:p>
    <w:p w14:paraId="0732FAB4" w14:textId="77777777" w:rsidR="00A000E0" w:rsidRDefault="00A000E0" w:rsidP="00A000E0">
      <w:pPr>
        <w:ind w:left="785"/>
        <w:rPr>
          <w:rFonts w:ascii="Arial" w:hAnsi="Arial"/>
        </w:rPr>
      </w:pPr>
      <w:r>
        <w:t>15.1.</w:t>
      </w:r>
      <w:r>
        <w:rPr>
          <w:rFonts w:ascii="Arial" w:hAnsi="Arial"/>
        </w:rPr>
        <w:t xml:space="preserve"> </w:t>
      </w:r>
      <w:r w:rsidRPr="00620A5F">
        <w:rPr>
          <w:rFonts w:asciiTheme="minorHAnsi" w:hAnsiTheme="minorHAnsi" w:cstheme="minorHAnsi"/>
        </w:rPr>
        <w:t xml:space="preserve">Ceny uvedené ve smlouvě či v akceptované objednávce </w:t>
      </w:r>
      <w:r>
        <w:rPr>
          <w:rFonts w:asciiTheme="minorHAnsi" w:hAnsiTheme="minorHAnsi" w:cstheme="minorHAnsi"/>
        </w:rPr>
        <w:t>O</w:t>
      </w:r>
      <w:r w:rsidRPr="00620A5F">
        <w:rPr>
          <w:rFonts w:asciiTheme="minorHAnsi" w:hAnsiTheme="minorHAnsi" w:cstheme="minorHAnsi"/>
        </w:rPr>
        <w:t xml:space="preserve">dběratele jsou pevnými cenami včetně veškerých slev a příplatků. </w:t>
      </w:r>
      <w:r>
        <w:rPr>
          <w:rFonts w:asciiTheme="minorHAnsi" w:hAnsiTheme="minorHAnsi" w:cstheme="minorHAnsi"/>
        </w:rPr>
        <w:br/>
      </w:r>
      <w:r w:rsidRPr="00620A5F">
        <w:rPr>
          <w:rFonts w:asciiTheme="minorHAnsi" w:hAnsiTheme="minorHAnsi" w:cstheme="minorHAnsi"/>
        </w:rPr>
        <w:t>K uvedeným cenám bude dopočtena daň z přidané hodnoty v zákonné výši platné k datu uskutečněného zdanitelného plnění.</w:t>
      </w:r>
    </w:p>
    <w:p w14:paraId="49C878DF" w14:textId="77777777" w:rsidR="00A000E0" w:rsidRDefault="00A000E0" w:rsidP="00A000E0">
      <w:pPr>
        <w:ind w:left="785"/>
      </w:pPr>
      <w:r>
        <w:t>15.2.</w:t>
      </w:r>
      <w:r>
        <w:rPr>
          <w:rFonts w:ascii="Arial" w:hAnsi="Arial"/>
        </w:rPr>
        <w:t xml:space="preserve"> </w:t>
      </w:r>
      <w:r>
        <w:t xml:space="preserve">Po uskutečnění dodávky/plnění se faktury zasílají – zvlášť podle jednotlivých objednávek – v papírové formě na korespondenční adresu Odběratele nebo </w:t>
      </w:r>
      <w:r w:rsidRPr="00A336EE">
        <w:t xml:space="preserve">elektronicky ve formátu </w:t>
      </w:r>
      <w:proofErr w:type="spellStart"/>
      <w:r w:rsidRPr="00A336EE">
        <w:t>pdf</w:t>
      </w:r>
      <w:proofErr w:type="spellEnd"/>
      <w:r w:rsidRPr="00A336EE">
        <w:t xml:space="preserve"> (velikost tohoto souboru nesmí přesáhnout 10 MB)</w:t>
      </w:r>
      <w:r>
        <w:t xml:space="preserve"> na email, </w:t>
      </w:r>
      <w:r w:rsidRPr="00CF70A8">
        <w:rPr>
          <w:rFonts w:asciiTheme="minorHAnsi" w:hAnsiTheme="minorHAnsi" w:cstheme="minorHAnsi"/>
          <w:szCs w:val="18"/>
        </w:rPr>
        <w:t>v souladu s příslušnými ustanoveními zákona č. 235/2004 Sb., o dani z přidané hodnoty</w:t>
      </w:r>
      <w:r>
        <w:rPr>
          <w:rFonts w:asciiTheme="minorHAnsi" w:hAnsiTheme="minorHAnsi" w:cstheme="minorHAnsi"/>
          <w:szCs w:val="18"/>
        </w:rPr>
        <w:t>.</w:t>
      </w:r>
    </w:p>
    <w:p w14:paraId="2AD1E6AB" w14:textId="77777777" w:rsidR="00A000E0" w:rsidRDefault="00A000E0" w:rsidP="00A000E0">
      <w:pPr>
        <w:ind w:left="785" w:firstLine="0"/>
      </w:pPr>
      <w:r>
        <w:t xml:space="preserve">V případě, že je Odběratelem </w:t>
      </w:r>
      <w:r w:rsidRPr="00427339">
        <w:rPr>
          <w:b/>
        </w:rPr>
        <w:t>E.ON Energie, a.s.</w:t>
      </w:r>
      <w:r>
        <w:t xml:space="preserve">: E.ON Energie Faktury, P. O. Box 01, Sazečská 9, 225 01 Praha; </w:t>
      </w:r>
      <w:hyperlink r:id="rId10" w:history="1">
        <w:r w:rsidRPr="004807B9">
          <w:rPr>
            <w:rStyle w:val="Hypertextovodkaz"/>
          </w:rPr>
          <w:t>faktury-eon.energie@eon.cz</w:t>
        </w:r>
      </w:hyperlink>
      <w:r>
        <w:t>;</w:t>
      </w:r>
    </w:p>
    <w:p w14:paraId="518AF7ED" w14:textId="77777777" w:rsidR="00A000E0" w:rsidRDefault="00A000E0" w:rsidP="00A000E0">
      <w:pPr>
        <w:ind w:left="785" w:firstLine="0"/>
      </w:pPr>
      <w:r>
        <w:t xml:space="preserve">v případě, že je Odběratelem </w:t>
      </w:r>
      <w:r w:rsidRPr="00427339">
        <w:rPr>
          <w:b/>
        </w:rPr>
        <w:t>E.ON Česká republika, s.r.o.</w:t>
      </w:r>
      <w:r>
        <w:t xml:space="preserve">: E.ON Česká republika Faktury, P. O. Box 03, Sazečská 9, 225 03 Praha; </w:t>
      </w:r>
      <w:hyperlink r:id="rId11" w:history="1">
        <w:r w:rsidRPr="00427339">
          <w:rPr>
            <w:rStyle w:val="Hypertextovodkaz"/>
          </w:rPr>
          <w:t>faktury-eon.ceska.republika@eon.cz</w:t>
        </w:r>
      </w:hyperlink>
      <w:r>
        <w:t>;</w:t>
      </w:r>
    </w:p>
    <w:p w14:paraId="5B5615B7" w14:textId="77777777" w:rsidR="00A000E0" w:rsidRDefault="00A000E0" w:rsidP="00A000E0">
      <w:pPr>
        <w:ind w:left="785" w:firstLine="0"/>
      </w:pPr>
      <w:r>
        <w:t xml:space="preserve">v případě, že je Odběratelem </w:t>
      </w:r>
      <w:r w:rsidRPr="00427339">
        <w:rPr>
          <w:b/>
        </w:rPr>
        <w:t>E.ON Servisní, s.r.o.</w:t>
      </w:r>
      <w:r>
        <w:t>: E.ON Servisní Faktury, P. O. Box 31, Sazečská 9, 225 31 Praha;</w:t>
      </w:r>
      <w:r>
        <w:br/>
      </w:r>
      <w:hyperlink r:id="rId12" w:history="1">
        <w:r w:rsidRPr="00427339">
          <w:rPr>
            <w:rStyle w:val="Hypertextovodkaz"/>
          </w:rPr>
          <w:t>faktury-eon.servisni@eon.cz</w:t>
        </w:r>
      </w:hyperlink>
      <w:r>
        <w:t>;</w:t>
      </w:r>
    </w:p>
    <w:p w14:paraId="108BE66C" w14:textId="77777777" w:rsidR="00A000E0" w:rsidRDefault="00A000E0" w:rsidP="00A000E0">
      <w:pPr>
        <w:ind w:left="785" w:firstLine="0"/>
      </w:pPr>
      <w:r>
        <w:t xml:space="preserve">v případě, že je Odběratelem </w:t>
      </w:r>
      <w:r w:rsidRPr="00427339">
        <w:rPr>
          <w:b/>
        </w:rPr>
        <w:t>Jihočeská plynárenská, a.s.</w:t>
      </w:r>
      <w:r>
        <w:t>: Jihočeská plynárenská Faktury, P. O. Box 11, Sazečská 9, 225 11 Praha;</w:t>
      </w:r>
    </w:p>
    <w:p w14:paraId="62138803" w14:textId="77777777" w:rsidR="00A000E0" w:rsidRDefault="00A000E0" w:rsidP="00A000E0">
      <w:pPr>
        <w:ind w:left="785" w:firstLine="0"/>
      </w:pPr>
      <w:r>
        <w:t xml:space="preserve">v případě, že je Odběratelem </w:t>
      </w:r>
      <w:r w:rsidRPr="00427339">
        <w:rPr>
          <w:b/>
        </w:rPr>
        <w:t xml:space="preserve">E.ON Business </w:t>
      </w:r>
      <w:proofErr w:type="spellStart"/>
      <w:r w:rsidRPr="00427339">
        <w:rPr>
          <w:b/>
        </w:rPr>
        <w:t>Services</w:t>
      </w:r>
      <w:proofErr w:type="spellEnd"/>
      <w:r w:rsidRPr="00427339">
        <w:rPr>
          <w:b/>
        </w:rPr>
        <w:t xml:space="preserve"> Czech Republic s.r.o.</w:t>
      </w:r>
      <w:r>
        <w:t xml:space="preserve">: E.ON Business </w:t>
      </w:r>
      <w:proofErr w:type="spellStart"/>
      <w:r>
        <w:t>Services</w:t>
      </w:r>
      <w:proofErr w:type="spellEnd"/>
      <w:r>
        <w:t xml:space="preserve"> Czech Republic Faktury, P. O. Box 53, Sazečská 9, 225 53 Praha; </w:t>
      </w:r>
      <w:hyperlink r:id="rId13" w:history="1">
        <w:r w:rsidRPr="00757FD8">
          <w:rPr>
            <w:rStyle w:val="Hypertextovodkaz"/>
          </w:rPr>
          <w:t>faktury-ebscz@eon.cz</w:t>
        </w:r>
      </w:hyperlink>
      <w:r>
        <w:t>;</w:t>
      </w:r>
    </w:p>
    <w:p w14:paraId="2255BF92" w14:textId="77777777" w:rsidR="00A000E0" w:rsidRDefault="00A000E0" w:rsidP="00A000E0">
      <w:pPr>
        <w:ind w:left="785" w:firstLine="0"/>
      </w:pPr>
      <w:r>
        <w:t xml:space="preserve">v případě, že je Odběratelem </w:t>
      </w:r>
      <w:r w:rsidRPr="00427339">
        <w:rPr>
          <w:b/>
        </w:rPr>
        <w:t>E.ON Distribuce, a.s.</w:t>
      </w:r>
      <w:r>
        <w:t xml:space="preserve">: E.ON Distribuce Faktury, P. O. Box 13, Sazečská 9, 225 13 Praha, </w:t>
      </w:r>
      <w:r>
        <w:br/>
      </w:r>
      <w:hyperlink r:id="rId14" w:history="1">
        <w:r w:rsidRPr="00757FD8">
          <w:rPr>
            <w:rStyle w:val="Hypertextovodkaz"/>
          </w:rPr>
          <w:t>faktury-eon.distribuce@eon.cz</w:t>
        </w:r>
      </w:hyperlink>
      <w:r>
        <w:t>;</w:t>
      </w:r>
    </w:p>
    <w:p w14:paraId="4EA30DC5" w14:textId="77777777" w:rsidR="00A000E0" w:rsidRDefault="00A000E0" w:rsidP="00A000E0">
      <w:pPr>
        <w:ind w:left="785" w:firstLine="0"/>
      </w:pPr>
      <w:r>
        <w:t xml:space="preserve">v případě, že je Odběratelem </w:t>
      </w:r>
      <w:r w:rsidRPr="00427339">
        <w:rPr>
          <w:b/>
        </w:rPr>
        <w:t xml:space="preserve">E.ON </w:t>
      </w:r>
      <w:proofErr w:type="spellStart"/>
      <w:r>
        <w:rPr>
          <w:b/>
        </w:rPr>
        <w:t>Telco</w:t>
      </w:r>
      <w:proofErr w:type="spellEnd"/>
      <w:r w:rsidRPr="00427339">
        <w:rPr>
          <w:b/>
        </w:rPr>
        <w:t>, s.</w:t>
      </w:r>
      <w:r>
        <w:rPr>
          <w:b/>
        </w:rPr>
        <w:t>r.o.</w:t>
      </w:r>
      <w:r>
        <w:t xml:space="preserve">: E.ON </w:t>
      </w:r>
      <w:proofErr w:type="spellStart"/>
      <w:r>
        <w:t>Telco</w:t>
      </w:r>
      <w:proofErr w:type="spellEnd"/>
      <w:r>
        <w:t xml:space="preserve"> Faktury, P</w:t>
      </w:r>
      <w:r w:rsidRPr="00C35C9C">
        <w:t xml:space="preserve">. O. Box 73, Sazečská 9, 225 73 Praha, </w:t>
      </w:r>
      <w:r w:rsidRPr="00C35C9C">
        <w:br/>
      </w:r>
      <w:r w:rsidRPr="00C35C9C">
        <w:rPr>
          <w:rStyle w:val="Hypertextovodkaz"/>
        </w:rPr>
        <w:t>faktury-telco@eon.cz</w:t>
      </w:r>
    </w:p>
    <w:p w14:paraId="60540E37" w14:textId="77777777" w:rsidR="00A000E0" w:rsidRDefault="00A000E0" w:rsidP="00A000E0">
      <w:pPr>
        <w:ind w:left="785" w:firstLine="0"/>
      </w:pPr>
      <w:r>
        <w:t>nestanoví-li Odběratel jinak.</w:t>
      </w:r>
    </w:p>
    <w:p w14:paraId="13B2310B" w14:textId="77777777" w:rsidR="00A000E0" w:rsidRDefault="00A000E0" w:rsidP="00A000E0">
      <w:pPr>
        <w:ind w:left="785"/>
      </w:pPr>
      <w:r>
        <w:t>15.3.</w:t>
      </w:r>
      <w:r>
        <w:tab/>
        <w:t>Dodavatel</w:t>
      </w:r>
      <w:r w:rsidRPr="008A6CBE">
        <w:t xml:space="preserve"> vždy na faktuře uvede číslo objednávky a připojí dle charakteru smlouvy a dle jejích požadavků veškeré potřebné fakturační podklady (např. dodací listy, předávací protokoly, kusovníky, uvedení skutečného rozsahu prací či pracovní výkazy). </w:t>
      </w:r>
      <w:r>
        <w:t>Pokud Dodavateli nebylo přiděleno číslo objednávky, musí být vždy uvedena značka objednávky nebo přiložen jiný doklad objednávky. Každá faktura musí být vystavena v souladu se zákonem č. 235/2004 Sb., o dani z přidané hodnoty, v platném znění, a s § 11 zákona č. 563/1991 Sb., o účetnictví, v platném znění. Splatnost faktury je definována počtem kalendářních dnů od data jejího doručení, když tento počet dnů je stanoven odlišně dle výše celkové ceny plnění sjednané ve smlouvě takto:</w:t>
      </w:r>
    </w:p>
    <w:p w14:paraId="36103D67" w14:textId="77777777" w:rsidR="00A000E0" w:rsidRDefault="00A000E0" w:rsidP="00A000E0">
      <w:pPr>
        <w:ind w:left="785" w:firstLine="0"/>
      </w:pPr>
      <w:r>
        <w:t>- je-li celková cena plnění sjednaná smlouvou (bez DPH) nižší či rovna 275 tis. CZK, činí splatnost 30 dnů od data jejího doručení.</w:t>
      </w:r>
    </w:p>
    <w:p w14:paraId="28105A0F" w14:textId="77777777" w:rsidR="00A000E0" w:rsidRDefault="00A000E0" w:rsidP="00A000E0">
      <w:pPr>
        <w:ind w:left="785" w:firstLine="0"/>
      </w:pPr>
      <w:r>
        <w:t xml:space="preserve">- je-li celková cena plnění sjednaná smlouvou (bez DPH) vyšší než 275 tis. CZK, činí splatnost faktury 60 dnů od data jejího doručení. </w:t>
      </w:r>
    </w:p>
    <w:p w14:paraId="165BA96C" w14:textId="77777777" w:rsidR="00A000E0" w:rsidRPr="00757FD8" w:rsidRDefault="00A000E0" w:rsidP="00A000E0">
      <w:pPr>
        <w:ind w:left="785" w:firstLine="0"/>
        <w:rPr>
          <w:rFonts w:asciiTheme="minorHAnsi" w:hAnsiTheme="minorHAnsi" w:cstheme="minorHAnsi"/>
        </w:rPr>
      </w:pPr>
      <w:r w:rsidRPr="00757FD8">
        <w:rPr>
          <w:rFonts w:asciiTheme="minorHAnsi" w:hAnsiTheme="minorHAnsi" w:cstheme="minorHAnsi"/>
        </w:rPr>
        <w:t>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w:t>
      </w:r>
    </w:p>
    <w:p w14:paraId="557F6202" w14:textId="77777777" w:rsidR="00A000E0" w:rsidRDefault="00A000E0" w:rsidP="00A000E0">
      <w:pPr>
        <w:ind w:left="785" w:firstLine="0"/>
      </w:pPr>
      <w:r>
        <w:t>Datum uskutečněného zdanitelného plnění uvedené na faktuře musí být stanoveno v souladu se zákonem o dani z přidané hodnoty.</w:t>
      </w:r>
    </w:p>
    <w:p w14:paraId="12DFD566" w14:textId="77777777" w:rsidR="00A000E0" w:rsidRDefault="00A000E0" w:rsidP="00A000E0">
      <w:pPr>
        <w:ind w:left="785"/>
      </w:pPr>
      <w:r>
        <w:t>15.4</w:t>
      </w:r>
      <w:r w:rsidRPr="00620A5F">
        <w:rPr>
          <w:rFonts w:asciiTheme="minorHAnsi" w:hAnsiTheme="minorHAnsi" w:cstheme="minorHAnsi"/>
        </w:rPr>
        <w:t>. Faktury za dílčí dodávky / plnění je nutné opatřit poznámkou „faktura za dílčí dodávku/ plnění“. V konečné faktuře, která bude vystavena na zbývající část dodávky/plnění budou vypořádány již vystavené dílčí faktury</w:t>
      </w:r>
      <w:r>
        <w:t xml:space="preserve">. Konečné faktury je dále nutné opatřit poznámkou „Faktura za zbytkovou dodávku“ nebo „Faktura za zbytkové plnění“. </w:t>
      </w:r>
    </w:p>
    <w:p w14:paraId="300A6865" w14:textId="77777777" w:rsidR="00A000E0" w:rsidRDefault="00A000E0" w:rsidP="00A000E0">
      <w:pPr>
        <w:ind w:left="785"/>
      </w:pPr>
      <w:r>
        <w:t>15.5</w:t>
      </w:r>
      <w:r w:rsidRPr="00620A5F">
        <w:rPr>
          <w:rFonts w:asciiTheme="minorHAnsi" w:hAnsiTheme="minorHAnsi" w:cstheme="minorHAnsi"/>
        </w:rPr>
        <w:t>. Každá faktura musí jako samostatné položky vykazovat zákonem předepsaný základ daně, základní nebo sníženou sazbu daně nebo sdělení, že se jedná o plnění osvobozené od daně nebo přenesenou daňovou povinnost s odkazem na příslušné ustanovení zákona o dani z přidané hodnoty a celkovou výši daně z přidané hodnoty. Originál faktury nesmí být přiložen přímo</w:t>
      </w:r>
      <w:r>
        <w:rPr>
          <w:rFonts w:asciiTheme="minorHAnsi" w:hAnsiTheme="minorHAnsi" w:cstheme="minorHAnsi"/>
        </w:rPr>
        <w:t xml:space="preserve"> </w:t>
      </w:r>
      <w:r w:rsidRPr="00620A5F">
        <w:rPr>
          <w:rFonts w:asciiTheme="minorHAnsi" w:hAnsiTheme="minorHAnsi" w:cstheme="minorHAnsi"/>
        </w:rPr>
        <w:t>k dodávce zboží.</w:t>
      </w:r>
      <w:r w:rsidRPr="00EB46D5">
        <w:rPr>
          <w:rFonts w:ascii="Arial" w:hAnsi="Arial"/>
        </w:rPr>
        <w:t xml:space="preserve"> </w:t>
      </w:r>
    </w:p>
    <w:p w14:paraId="1A53C954" w14:textId="77777777" w:rsidR="00A000E0" w:rsidRDefault="00A000E0" w:rsidP="00A000E0">
      <w:pPr>
        <w:ind w:left="785"/>
      </w:pPr>
      <w:r>
        <w:t>15.6.</w:t>
      </w:r>
      <w:r>
        <w:rPr>
          <w:rFonts w:ascii="Arial" w:hAnsi="Arial"/>
        </w:rPr>
        <w:t xml:space="preserve"> </w:t>
      </w:r>
      <w:r>
        <w:t xml:space="preserve">Dodavatel je odpovědný za veškeré důsledky vyplývající z nedodržení povinností uvedených v článcích 15.1. až 15.5. </w:t>
      </w:r>
    </w:p>
    <w:p w14:paraId="1B5F5ECE" w14:textId="77777777" w:rsidR="00A000E0" w:rsidRDefault="00A000E0" w:rsidP="00A000E0">
      <w:pPr>
        <w:pStyle w:val="Prosttext"/>
        <w:spacing w:after="83" w:line="247" w:lineRule="auto"/>
        <w:ind w:left="788" w:hanging="442"/>
        <w:jc w:val="both"/>
        <w:rPr>
          <w:sz w:val="18"/>
          <w:szCs w:val="18"/>
        </w:rPr>
      </w:pPr>
      <w:r w:rsidRPr="00757FD8">
        <w:rPr>
          <w:sz w:val="18"/>
          <w:szCs w:val="18"/>
        </w:rPr>
        <w:lastRenderedPageBreak/>
        <w:t>15.</w:t>
      </w:r>
      <w:r>
        <w:rPr>
          <w:sz w:val="18"/>
          <w:szCs w:val="18"/>
        </w:rPr>
        <w:t>7</w:t>
      </w:r>
      <w:r w:rsidRPr="00757FD8">
        <w:rPr>
          <w:sz w:val="18"/>
          <w:szCs w:val="18"/>
        </w:rPr>
        <w:t>.</w:t>
      </w:r>
      <w:r w:rsidRPr="00757FD8">
        <w:rPr>
          <w:rFonts w:ascii="Arial" w:hAnsi="Arial"/>
          <w:sz w:val="18"/>
          <w:szCs w:val="18"/>
        </w:rPr>
        <w:t xml:space="preserve"> </w:t>
      </w:r>
      <w:r w:rsidRPr="00757FD8">
        <w:rPr>
          <w:rFonts w:ascii="Arial" w:hAnsi="Arial"/>
          <w:sz w:val="18"/>
          <w:szCs w:val="18"/>
        </w:rPr>
        <w:tab/>
      </w:r>
      <w:r w:rsidRPr="00757FD8">
        <w:rPr>
          <w:sz w:val="18"/>
          <w:szCs w:val="18"/>
        </w:rPr>
        <w:t xml:space="preserve">Dodavatel v případě, že je plátcem DPH </w:t>
      </w:r>
      <w:r w:rsidRPr="00757FD8">
        <w:rPr>
          <w:b/>
          <w:sz w:val="18"/>
          <w:szCs w:val="18"/>
        </w:rPr>
        <w:t xml:space="preserve">a že jím poskytnuté zdanitelné plnění nepodléhá režimu přenesení daňové povinnosti, </w:t>
      </w:r>
      <w:r w:rsidRPr="00757FD8">
        <w:rPr>
          <w:sz w:val="18"/>
          <w:szCs w:val="18"/>
        </w:rPr>
        <w:t>se jako poskytovatel tohoto plnění zavazuje, že povinnosti plynoucí mu ze zákona č. 235/2004 Sb., o dani z přidané hodnoty, ve znění pozdějších předpisů (dále jen „zákon o DPH“) bude plnit řádně a včas. Zejména se zavazuje, že nebude úmyslně vystavovat Odběratele riziku plnění z</w:t>
      </w:r>
      <w:r>
        <w:rPr>
          <w:sz w:val="18"/>
          <w:szCs w:val="18"/>
        </w:rPr>
        <w:t> </w:t>
      </w:r>
      <w:r w:rsidRPr="00757FD8">
        <w:rPr>
          <w:sz w:val="18"/>
          <w:szCs w:val="18"/>
        </w:rPr>
        <w:t xml:space="preserve">titulu ručení za nezaplacenou daň dle § 109 zákona o DPH. 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w:t>
      </w:r>
      <w:r>
        <w:rPr>
          <w:sz w:val="18"/>
          <w:szCs w:val="18"/>
        </w:rPr>
        <w:br/>
      </w:r>
      <w:r w:rsidRPr="00757FD8">
        <w:rPr>
          <w:sz w:val="18"/>
          <w:szCs w:val="18"/>
        </w:rPr>
        <w:t>o tuto daň snížena úhrada. Aplikací výše uvedeného postupu zaniká závazek ve výši DPH uhrazené za Dodavatele. Uplatnění tohoto postupu úhrady daně se Odběratel zavazuje Dodavateli neprodleně písemně oznámit.</w:t>
      </w:r>
    </w:p>
    <w:p w14:paraId="34C4BCA9" w14:textId="77777777" w:rsidR="00A000E0" w:rsidRDefault="00A000E0" w:rsidP="00A000E0">
      <w:pPr>
        <w:ind w:left="785"/>
      </w:pPr>
      <w:r>
        <w:t>15.8.</w:t>
      </w:r>
      <w:r>
        <w:rPr>
          <w:rFonts w:ascii="Arial" w:hAnsi="Arial"/>
        </w:rPr>
        <w:t xml:space="preserve"> </w:t>
      </w:r>
      <w:r>
        <w:rPr>
          <w:rFonts w:ascii="Arial" w:hAnsi="Arial"/>
        </w:rPr>
        <w:tab/>
      </w:r>
      <w:r w:rsidRPr="00EB06F1">
        <w:t>Nebude-li společnost E.ON akceptovat obdržené faktury / dobropisy na základě nesplnění odborných, zákonných nebo daňově právních požadavků, vrátí tyto</w:t>
      </w:r>
      <w:r>
        <w:t xml:space="preserve"> elektronicky</w:t>
      </w:r>
      <w:r w:rsidRPr="00EB06F1">
        <w:t xml:space="preserve"> </w:t>
      </w:r>
      <w:r>
        <w:t>P</w:t>
      </w:r>
      <w:r w:rsidRPr="00EB06F1">
        <w:t xml:space="preserve">oskytovateli k doplnění a přepracování tak, aby byly vystaveny v souladu </w:t>
      </w:r>
      <w:r>
        <w:t>s platnými právními předpisy</w:t>
      </w:r>
      <w:r w:rsidRPr="00EB06F1">
        <w:t>.</w:t>
      </w:r>
    </w:p>
    <w:p w14:paraId="7A865F3B" w14:textId="77777777" w:rsidR="00A000E0" w:rsidRDefault="00A000E0" w:rsidP="00A000E0">
      <w:pPr>
        <w:ind w:left="709" w:hanging="364"/>
      </w:pPr>
      <w:r>
        <w:t xml:space="preserve">15.9. </w:t>
      </w:r>
      <w:r w:rsidRPr="00620A5F">
        <w:rPr>
          <w:rFonts w:asciiTheme="minorHAnsi" w:hAnsiTheme="minorHAnsi" w:cstheme="minorHAnsi"/>
        </w:rPr>
        <w:t>Platby společnosti E.ON se nepovažují za potvrzení, schválení plnění, ani vzdání se oznámení vady.</w:t>
      </w:r>
      <w:r w:rsidRPr="005866D0">
        <w:rPr>
          <w:rFonts w:ascii="Arial" w:hAnsi="Arial"/>
        </w:rPr>
        <w:t xml:space="preserve"> </w:t>
      </w:r>
    </w:p>
    <w:p w14:paraId="10005159" w14:textId="77777777" w:rsidR="00A000E0" w:rsidRDefault="00A000E0" w:rsidP="00A000E0">
      <w:pPr>
        <w:spacing w:after="71" w:line="259" w:lineRule="auto"/>
        <w:ind w:left="0" w:firstLine="0"/>
        <w:jc w:val="left"/>
      </w:pPr>
      <w:r>
        <w:t xml:space="preserve"> </w:t>
      </w:r>
    </w:p>
    <w:p w14:paraId="773D80FF" w14:textId="77777777" w:rsidR="00A000E0" w:rsidRDefault="00A000E0" w:rsidP="00A000E0">
      <w:pPr>
        <w:pStyle w:val="Nadpis1"/>
        <w:ind w:left="-5"/>
      </w:pPr>
      <w:r>
        <w:t>16.</w:t>
      </w:r>
      <w:r>
        <w:rPr>
          <w:rFonts w:ascii="Arial" w:hAnsi="Arial"/>
        </w:rPr>
        <w:t xml:space="preserve"> </w:t>
      </w:r>
      <w:r>
        <w:t xml:space="preserve">Poddodavatelé </w:t>
      </w:r>
    </w:p>
    <w:p w14:paraId="0D8AA349" w14:textId="77777777" w:rsidR="00A000E0" w:rsidRDefault="00A000E0" w:rsidP="00A000E0">
      <w:r>
        <w:t>16.1.</w:t>
      </w:r>
      <w:r>
        <w:rPr>
          <w:rFonts w:ascii="Arial" w:hAnsi="Arial"/>
        </w:rPr>
        <w:t xml:space="preserve"> </w:t>
      </w:r>
      <w:r w:rsidRPr="003F1D9A">
        <w:rPr>
          <w:color w:val="auto"/>
        </w:rPr>
        <w:t>Bez předchozí</w:t>
      </w:r>
      <w:r>
        <w:rPr>
          <w:color w:val="auto"/>
        </w:rPr>
        <w:t>ho písemného souhlasu společnosti E.ON nesmí Dodavatel</w:t>
      </w:r>
      <w:r w:rsidRPr="003F1D9A">
        <w:rPr>
          <w:color w:val="auto"/>
        </w:rPr>
        <w:t xml:space="preserve"> své závazky vyplývající ze smlouvy přenést ani zcela, ani částečně na jiné osoby a nesmí ke splnění svých povinností ze smlouvy využít jiné osoby. </w:t>
      </w:r>
      <w:r>
        <w:t>To platí i pro služby, na které se Dodavatel nespecializuje.</w:t>
      </w:r>
      <w:r w:rsidRPr="00377F08">
        <w:rPr>
          <w:color w:val="auto"/>
        </w:rPr>
        <w:t xml:space="preserve"> </w:t>
      </w:r>
      <w:r w:rsidRPr="003F1D9A">
        <w:rPr>
          <w:color w:val="auto"/>
        </w:rPr>
        <w:t xml:space="preserve">K zadání dílčích plnění poddodavatelem další osobě je rovněž třeba předchozí písemný souhlas </w:t>
      </w:r>
      <w:r>
        <w:rPr>
          <w:color w:val="auto"/>
        </w:rPr>
        <w:t>společnosti E.ON</w:t>
      </w:r>
      <w:r w:rsidRPr="003F1D9A">
        <w:rPr>
          <w:color w:val="auto"/>
        </w:rPr>
        <w:t>.</w:t>
      </w:r>
      <w:r>
        <w:t xml:space="preserve"> </w:t>
      </w:r>
    </w:p>
    <w:p w14:paraId="1AA6E9AF" w14:textId="77777777" w:rsidR="00A000E0" w:rsidRDefault="00A000E0" w:rsidP="00A000E0">
      <w:r>
        <w:t>16.2.</w:t>
      </w:r>
      <w:r>
        <w:rPr>
          <w:rFonts w:ascii="Arial" w:hAnsi="Arial"/>
        </w:rPr>
        <w:t xml:space="preserve"> </w:t>
      </w:r>
      <w:r w:rsidRPr="00620A5F">
        <w:rPr>
          <w:rFonts w:asciiTheme="minorHAnsi" w:hAnsiTheme="minorHAnsi" w:cstheme="minorHAnsi"/>
        </w:rPr>
        <w:t xml:space="preserve">Poskytovatel je povinen zavázat poddodavatele ve smlouvě o </w:t>
      </w:r>
      <w:r>
        <w:rPr>
          <w:rFonts w:asciiTheme="minorHAnsi" w:hAnsiTheme="minorHAnsi" w:cstheme="minorHAnsi"/>
        </w:rPr>
        <w:t>pod</w:t>
      </w:r>
      <w:r w:rsidRPr="00822BCF">
        <w:rPr>
          <w:rFonts w:asciiTheme="minorHAnsi" w:hAnsiTheme="minorHAnsi" w:cstheme="minorHAnsi"/>
        </w:rPr>
        <w:t>dodávkách k tomu, aby společnosti E.</w:t>
      </w:r>
      <w:r>
        <w:rPr>
          <w:rFonts w:asciiTheme="minorHAnsi" w:hAnsiTheme="minorHAnsi" w:cstheme="minorHAnsi"/>
        </w:rPr>
        <w:t>ON</w:t>
      </w:r>
      <w:r w:rsidRPr="00620A5F">
        <w:rPr>
          <w:rFonts w:asciiTheme="minorHAnsi" w:hAnsiTheme="minorHAnsi" w:cstheme="minorHAnsi"/>
        </w:rPr>
        <w:t xml:space="preserve"> na jeho případné vyžádání prostřednictvím </w:t>
      </w:r>
      <w:r>
        <w:rPr>
          <w:rFonts w:asciiTheme="minorHAnsi" w:hAnsiTheme="minorHAnsi" w:cstheme="minorHAnsi"/>
        </w:rPr>
        <w:t>P</w:t>
      </w:r>
      <w:r w:rsidRPr="00620A5F">
        <w:rPr>
          <w:rFonts w:asciiTheme="minorHAnsi" w:hAnsiTheme="minorHAnsi" w:cstheme="minorHAnsi"/>
        </w:rPr>
        <w:t xml:space="preserve">oskytovatele předali potřebná osvědčení a prohlášení v </w:t>
      </w:r>
      <w:r w:rsidRPr="00822BCF">
        <w:rPr>
          <w:rFonts w:asciiTheme="minorHAnsi" w:hAnsiTheme="minorHAnsi" w:cstheme="minorHAnsi"/>
        </w:rPr>
        <w:t>rozsahu požadovaném společností E.</w:t>
      </w:r>
      <w:r>
        <w:rPr>
          <w:rFonts w:asciiTheme="minorHAnsi" w:hAnsiTheme="minorHAnsi" w:cstheme="minorHAnsi"/>
        </w:rPr>
        <w:t>ON</w:t>
      </w:r>
      <w:r w:rsidRPr="00620A5F">
        <w:rPr>
          <w:rFonts w:asciiTheme="minorHAnsi" w:hAnsiTheme="minorHAnsi" w:cstheme="minorHAnsi"/>
        </w:rPr>
        <w:t xml:space="preserve">, zejména osvědčení dokazující, že poddodavatelé nemají nedoplatky na daních či na odvodech do systému zdravotního </w:t>
      </w:r>
      <w:r>
        <w:rPr>
          <w:rFonts w:asciiTheme="minorHAnsi" w:hAnsiTheme="minorHAnsi" w:cstheme="minorHAnsi"/>
        </w:rPr>
        <w:br/>
      </w:r>
      <w:r w:rsidRPr="00620A5F">
        <w:rPr>
          <w:rFonts w:asciiTheme="minorHAnsi" w:hAnsiTheme="minorHAnsi" w:cstheme="minorHAnsi"/>
        </w:rPr>
        <w:t xml:space="preserve">a sociálního zabezpečení, a dále pracovní povolení zaměstnanců poddodavatelů, je-li pro ně takového povolení zapotřebí. Poskytovatel je povinen uložit poddodavateli veškeré povinnosti týkající se úloh a závazků jím od </w:t>
      </w:r>
      <w:r>
        <w:rPr>
          <w:rFonts w:asciiTheme="minorHAnsi" w:hAnsiTheme="minorHAnsi" w:cstheme="minorHAnsi"/>
        </w:rPr>
        <w:t>O</w:t>
      </w:r>
      <w:r w:rsidRPr="00620A5F">
        <w:rPr>
          <w:rFonts w:asciiTheme="minorHAnsi" w:hAnsiTheme="minorHAnsi" w:cstheme="minorHAnsi"/>
        </w:rPr>
        <w:t xml:space="preserve">dběratele převzatých </w:t>
      </w:r>
      <w:r>
        <w:rPr>
          <w:rFonts w:asciiTheme="minorHAnsi" w:hAnsiTheme="minorHAnsi" w:cstheme="minorHAnsi"/>
        </w:rPr>
        <w:br/>
      </w:r>
      <w:r w:rsidRPr="00620A5F">
        <w:rPr>
          <w:rFonts w:asciiTheme="minorHAnsi" w:hAnsiTheme="minorHAnsi" w:cstheme="minorHAnsi"/>
        </w:rPr>
        <w:t>a zajistit jejich dodržování.</w:t>
      </w:r>
      <w:r w:rsidRPr="00377F08">
        <w:rPr>
          <w:rFonts w:ascii="Arial" w:hAnsi="Arial"/>
        </w:rPr>
        <w:t xml:space="preserve"> </w:t>
      </w:r>
    </w:p>
    <w:p w14:paraId="105FA0F7" w14:textId="77777777" w:rsidR="00A000E0" w:rsidRDefault="00A000E0" w:rsidP="00A000E0">
      <w:pPr>
        <w:ind w:left="785"/>
      </w:pPr>
      <w:r>
        <w:t>16.3.</w:t>
      </w:r>
      <w:r>
        <w:rPr>
          <w:rFonts w:ascii="Arial" w:hAnsi="Arial"/>
        </w:rPr>
        <w:t xml:space="preserve"> </w:t>
      </w:r>
      <w:r w:rsidRPr="00822BCF">
        <w:rPr>
          <w:rFonts w:asciiTheme="minorHAnsi" w:hAnsiTheme="minorHAnsi" w:cstheme="minorHAnsi"/>
        </w:rPr>
        <w:t>V případě, že společnost E.</w:t>
      </w:r>
      <w:r>
        <w:rPr>
          <w:rFonts w:asciiTheme="minorHAnsi" w:hAnsiTheme="minorHAnsi" w:cstheme="minorHAnsi"/>
        </w:rPr>
        <w:t>ON</w:t>
      </w:r>
      <w:r w:rsidRPr="00620A5F">
        <w:rPr>
          <w:rFonts w:asciiTheme="minorHAnsi" w:hAnsiTheme="minorHAnsi" w:cstheme="minorHAnsi"/>
        </w:rPr>
        <w:t xml:space="preserve"> k využití poddodavatelů svolil</w:t>
      </w:r>
      <w:r>
        <w:rPr>
          <w:rFonts w:asciiTheme="minorHAnsi" w:hAnsiTheme="minorHAnsi" w:cstheme="minorHAnsi"/>
        </w:rPr>
        <w:t>a</w:t>
      </w:r>
      <w:r w:rsidRPr="00620A5F">
        <w:rPr>
          <w:rFonts w:asciiTheme="minorHAnsi" w:hAnsiTheme="minorHAnsi" w:cstheme="minorHAnsi"/>
        </w:rPr>
        <w:t xml:space="preserve">, je </w:t>
      </w:r>
      <w:r>
        <w:rPr>
          <w:rFonts w:asciiTheme="minorHAnsi" w:hAnsiTheme="minorHAnsi" w:cstheme="minorHAnsi"/>
        </w:rPr>
        <w:t>P</w:t>
      </w:r>
      <w:r w:rsidRPr="00620A5F">
        <w:rPr>
          <w:rFonts w:asciiTheme="minorHAnsi" w:hAnsiTheme="minorHAnsi" w:cstheme="minorHAnsi"/>
        </w:rPr>
        <w:t xml:space="preserve">oskytovatel povinen uložit poddodavatelům všechny své povinnosti související s plněními, která poddodavatelé </w:t>
      </w:r>
      <w:r>
        <w:rPr>
          <w:rFonts w:asciiTheme="minorHAnsi" w:hAnsiTheme="minorHAnsi" w:cstheme="minorHAnsi"/>
        </w:rPr>
        <w:t>P</w:t>
      </w:r>
      <w:r w:rsidRPr="00620A5F">
        <w:rPr>
          <w:rFonts w:asciiTheme="minorHAnsi" w:hAnsiTheme="minorHAnsi" w:cstheme="minorHAnsi"/>
        </w:rPr>
        <w:t xml:space="preserve">oskytovateli pro účely plnění smlouvy poskytnou, a zajistit jejich dodržování tak, jako kdyby plnění poskytoval sám. V případě, že </w:t>
      </w:r>
      <w:r>
        <w:rPr>
          <w:rFonts w:asciiTheme="minorHAnsi" w:hAnsiTheme="minorHAnsi" w:cstheme="minorHAnsi"/>
        </w:rPr>
        <w:t>P</w:t>
      </w:r>
      <w:r w:rsidRPr="00620A5F">
        <w:rPr>
          <w:rFonts w:asciiTheme="minorHAnsi" w:hAnsiTheme="minorHAnsi" w:cstheme="minorHAnsi"/>
        </w:rPr>
        <w:t xml:space="preserve">oskytovatel využije při realizaci smlouvy, jejímž předmětem je provádění staveb ve smyslu zák. č. 183/2006 Sb., provádění montážních prací či jiných obdobných předmětů plnění, poddodavatele, je povinen ve smyslu zák. č. 309/2006 Sb. zajistit na staveništi či jiném obdobném místě plnění koordinátora bezpečnosti práce. </w:t>
      </w:r>
    </w:p>
    <w:p w14:paraId="3FAED4A9" w14:textId="77777777" w:rsidR="00A000E0" w:rsidRDefault="00A000E0" w:rsidP="00A000E0">
      <w:r w:rsidRPr="00620A5F">
        <w:rPr>
          <w:rFonts w:asciiTheme="minorHAnsi" w:hAnsiTheme="minorHAnsi" w:cstheme="minorHAnsi"/>
        </w:rPr>
        <w:t>16.4</w:t>
      </w:r>
      <w:r>
        <w:rPr>
          <w:rFonts w:ascii="Arial" w:hAnsi="Arial"/>
        </w:rPr>
        <w:t>.</w:t>
      </w:r>
      <w:r>
        <w:rPr>
          <w:rFonts w:ascii="Arial" w:hAnsi="Arial"/>
        </w:rPr>
        <w:tab/>
      </w:r>
      <w:r w:rsidRPr="00620A5F">
        <w:rPr>
          <w:rFonts w:asciiTheme="minorHAnsi" w:hAnsiTheme="minorHAnsi" w:cstheme="minorHAnsi"/>
        </w:rPr>
        <w:t xml:space="preserve">Poskytovatel nesmí svým poddodavatelům bránit v tom, aby s </w:t>
      </w:r>
      <w:r>
        <w:rPr>
          <w:rFonts w:asciiTheme="minorHAnsi" w:hAnsiTheme="minorHAnsi" w:cstheme="minorHAnsi"/>
        </w:rPr>
        <w:t>O</w:t>
      </w:r>
      <w:r w:rsidRPr="00620A5F">
        <w:rPr>
          <w:rFonts w:asciiTheme="minorHAnsi" w:hAnsiTheme="minorHAnsi" w:cstheme="minorHAnsi"/>
        </w:rPr>
        <w:t xml:space="preserve">dběratelem uzavírali smlouvy o poskytnutí dalších plnění či jim uzavření takových smluv ztěžovat. Nepřípustné jsou zejména dohody o exkluzivitě se třetími stranami, které by </w:t>
      </w:r>
      <w:r>
        <w:rPr>
          <w:rFonts w:asciiTheme="minorHAnsi" w:hAnsiTheme="minorHAnsi" w:cstheme="minorHAnsi"/>
        </w:rPr>
        <w:t>společnosti E.ON</w:t>
      </w:r>
      <w:r w:rsidRPr="00620A5F">
        <w:rPr>
          <w:rFonts w:asciiTheme="minorHAnsi" w:hAnsiTheme="minorHAnsi" w:cstheme="minorHAnsi"/>
        </w:rPr>
        <w:t xml:space="preserve"> nebo poddodavateli bránily v získávání nebo v odebírán</w:t>
      </w:r>
      <w:r w:rsidRPr="00822BCF">
        <w:rPr>
          <w:rFonts w:asciiTheme="minorHAnsi" w:hAnsiTheme="minorHAnsi" w:cstheme="minorHAnsi"/>
        </w:rPr>
        <w:t>í takových plnění pro společnost E.</w:t>
      </w:r>
      <w:r>
        <w:rPr>
          <w:rFonts w:asciiTheme="minorHAnsi" w:hAnsiTheme="minorHAnsi" w:cstheme="minorHAnsi"/>
        </w:rPr>
        <w:t>ON</w:t>
      </w:r>
      <w:r w:rsidRPr="00620A5F">
        <w:rPr>
          <w:rFonts w:asciiTheme="minorHAnsi" w:hAnsiTheme="minorHAnsi" w:cstheme="minorHAnsi"/>
        </w:rPr>
        <w:t xml:space="preserve">, která </w:t>
      </w:r>
      <w:r>
        <w:rPr>
          <w:rFonts w:asciiTheme="minorHAnsi" w:hAnsiTheme="minorHAnsi" w:cstheme="minorHAnsi"/>
        </w:rPr>
        <w:t>O</w:t>
      </w:r>
      <w:r w:rsidRPr="00620A5F">
        <w:rPr>
          <w:rFonts w:asciiTheme="minorHAnsi" w:hAnsiTheme="minorHAnsi" w:cstheme="minorHAnsi"/>
        </w:rPr>
        <w:t xml:space="preserve">dběratel sám potřebuje nebo která potřebuje poddodavatel pro realizaci takových zakázek.  </w:t>
      </w:r>
    </w:p>
    <w:p w14:paraId="31212253" w14:textId="77777777" w:rsidR="00A000E0" w:rsidRDefault="00A000E0" w:rsidP="00A000E0">
      <w:pPr>
        <w:ind w:left="785"/>
      </w:pPr>
      <w:r>
        <w:t>16.5.</w:t>
      </w:r>
      <w:r>
        <w:rPr>
          <w:rFonts w:ascii="Arial" w:hAnsi="Arial"/>
        </w:rPr>
        <w:t xml:space="preserve"> </w:t>
      </w:r>
      <w:r>
        <w:rPr>
          <w:rFonts w:ascii="Arial" w:hAnsi="Arial"/>
        </w:rPr>
        <w:tab/>
      </w:r>
      <w:r>
        <w:rPr>
          <w:rFonts w:asciiTheme="minorHAnsi" w:hAnsiTheme="minorHAnsi" w:cstheme="minorHAnsi"/>
        </w:rPr>
        <w:t>Společnost E.ON</w:t>
      </w:r>
      <w:r w:rsidRPr="00620A5F">
        <w:rPr>
          <w:rFonts w:asciiTheme="minorHAnsi" w:hAnsiTheme="minorHAnsi" w:cstheme="minorHAnsi"/>
        </w:rPr>
        <w:t xml:space="preserve"> je vždy oprávněn</w:t>
      </w:r>
      <w:r>
        <w:rPr>
          <w:rFonts w:asciiTheme="minorHAnsi" w:hAnsiTheme="minorHAnsi" w:cstheme="minorHAnsi"/>
        </w:rPr>
        <w:t>a</w:t>
      </w:r>
      <w:r w:rsidRPr="00620A5F">
        <w:rPr>
          <w:rFonts w:asciiTheme="minorHAnsi" w:hAnsiTheme="minorHAnsi" w:cstheme="minorHAnsi"/>
        </w:rPr>
        <w:t xml:space="preserve"> odmítnout jakéhokoli poddodavatele ze závažných důvodů. To platí zejména v případě, existují-li odůvodněné pochybnosti ohledně potřebných zkušeností nebo kvalifikace, popř. nejsou-li dodržována ustanovení bezpečnosti práce, ochrany životního prostředí nebo </w:t>
      </w:r>
      <w:r w:rsidRPr="00636E4A">
        <w:rPr>
          <w:rFonts w:asciiTheme="minorHAnsi" w:hAnsiTheme="minorHAnsi" w:cstheme="minorHAnsi"/>
        </w:rPr>
        <w:t>informační bezpečnosti</w:t>
      </w:r>
      <w:r w:rsidRPr="00620A5F">
        <w:rPr>
          <w:rFonts w:asciiTheme="minorHAnsi" w:hAnsiTheme="minorHAnsi" w:cstheme="minorHAnsi"/>
        </w:rPr>
        <w:t xml:space="preserve">. </w:t>
      </w:r>
      <w:r>
        <w:rPr>
          <w:rFonts w:asciiTheme="minorHAnsi" w:hAnsiTheme="minorHAnsi" w:cstheme="minorHAnsi"/>
        </w:rPr>
        <w:t>Dodavatel</w:t>
      </w:r>
      <w:r w:rsidRPr="00620A5F">
        <w:rPr>
          <w:rFonts w:asciiTheme="minorHAnsi" w:hAnsiTheme="minorHAnsi" w:cstheme="minorHAnsi"/>
        </w:rPr>
        <w:t xml:space="preserve"> se zavazuje, že v těchto případech bezodkladně zajistí kvalifikovanou náhradu. Zpoždění vzniklé na základě odmítnutí poddodavatele jdou k tíži </w:t>
      </w:r>
      <w:r>
        <w:rPr>
          <w:rFonts w:asciiTheme="minorHAnsi" w:hAnsiTheme="minorHAnsi" w:cstheme="minorHAnsi"/>
        </w:rPr>
        <w:t>dodavatele</w:t>
      </w:r>
      <w:r w:rsidRPr="00620A5F">
        <w:rPr>
          <w:rFonts w:asciiTheme="minorHAnsi" w:hAnsiTheme="minorHAnsi" w:cstheme="minorHAnsi"/>
        </w:rPr>
        <w:t>.</w:t>
      </w:r>
    </w:p>
    <w:p w14:paraId="5F2E9634" w14:textId="77777777" w:rsidR="00A000E0" w:rsidRDefault="00A000E0" w:rsidP="00A000E0">
      <w:pPr>
        <w:spacing w:after="49"/>
        <w:ind w:left="785"/>
      </w:pPr>
      <w:r>
        <w:t>16.6.</w:t>
      </w:r>
      <w:r>
        <w:rPr>
          <w:rFonts w:ascii="Arial" w:hAnsi="Arial"/>
        </w:rPr>
        <w:t xml:space="preserve"> </w:t>
      </w:r>
      <w:r w:rsidRPr="00636E4A">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r>
        <w:t xml:space="preserve"> </w:t>
      </w:r>
    </w:p>
    <w:p w14:paraId="194530BE" w14:textId="77777777" w:rsidR="00A000E0" w:rsidRDefault="00A000E0" w:rsidP="00A000E0">
      <w:pPr>
        <w:spacing w:after="70" w:line="259" w:lineRule="auto"/>
        <w:ind w:left="0" w:firstLine="0"/>
        <w:jc w:val="left"/>
      </w:pPr>
      <w:r>
        <w:t xml:space="preserve"> </w:t>
      </w:r>
    </w:p>
    <w:p w14:paraId="0E6BB96D" w14:textId="77777777" w:rsidR="00A000E0" w:rsidRDefault="00A000E0" w:rsidP="00A000E0">
      <w:pPr>
        <w:pStyle w:val="Nadpis1"/>
        <w:spacing w:after="39"/>
        <w:ind w:left="-5"/>
      </w:pPr>
      <w:r>
        <w:t>17.</w:t>
      </w:r>
      <w:r>
        <w:rPr>
          <w:rFonts w:ascii="Arial" w:hAnsi="Arial"/>
        </w:rPr>
        <w:t xml:space="preserve"> </w:t>
      </w:r>
      <w:r>
        <w:t xml:space="preserve">Pojištění </w:t>
      </w:r>
    </w:p>
    <w:p w14:paraId="55B53A40" w14:textId="77777777" w:rsidR="00A000E0" w:rsidRPr="003F1D9A" w:rsidRDefault="00A000E0" w:rsidP="00A000E0">
      <w:pPr>
        <w:spacing w:after="51"/>
        <w:ind w:left="360" w:firstLine="0"/>
        <w:rPr>
          <w:color w:val="auto"/>
        </w:rPr>
      </w:pPr>
      <w:r w:rsidRPr="00636E4A">
        <w:rPr>
          <w:color w:val="auto"/>
        </w:rPr>
        <w:t xml:space="preserve">Poskytovatel musí mít po celou dobu trvání smlouvy, včetně záručních dob a promlčecích lhůt pro případ nároků z vad či pro případ jiných nároků </w:t>
      </w:r>
      <w:r>
        <w:rPr>
          <w:color w:val="auto"/>
        </w:rPr>
        <w:t>O</w:t>
      </w:r>
      <w:r w:rsidRPr="00636E4A">
        <w:rPr>
          <w:color w:val="auto"/>
        </w:rPr>
        <w:t xml:space="preserve">dběratele, sjednáno pojištění odpovědnosti za škodu způsobenou provozní činností nebo/a vadou výrobku </w:t>
      </w:r>
      <w:r>
        <w:rPr>
          <w:color w:val="auto"/>
        </w:rPr>
        <w:t>O</w:t>
      </w:r>
      <w:r w:rsidRPr="00636E4A">
        <w:rPr>
          <w:color w:val="auto"/>
        </w:rPr>
        <w:t xml:space="preserve">dběrateli nebo/a třetím osobám za podmínek běžných v daném odvětví, a to v minimální výši pojistného krytí 30 milionů CZK nebo, je-li tato vyšší než 30 milionů CZK, ve výši ceny předmětu plnění smlouvy za jednu škodní událost, pokud ve smlouvě či </w:t>
      </w:r>
      <w:r>
        <w:rPr>
          <w:color w:val="auto"/>
        </w:rPr>
        <w:br/>
      </w:r>
      <w:r w:rsidRPr="00636E4A">
        <w:rPr>
          <w:color w:val="auto"/>
        </w:rPr>
        <w:t xml:space="preserve">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w:t>
      </w:r>
      <w:r>
        <w:rPr>
          <w:color w:val="auto"/>
        </w:rPr>
        <w:br/>
      </w:r>
      <w:r w:rsidRPr="00636E4A">
        <w:rPr>
          <w:color w:val="auto"/>
        </w:rPr>
        <w:t xml:space="preserve">a je povinen sjednané pojištění na žádost </w:t>
      </w:r>
      <w:r>
        <w:rPr>
          <w:color w:val="auto"/>
        </w:rPr>
        <w:t>O</w:t>
      </w:r>
      <w:r w:rsidRPr="00636E4A">
        <w:rPr>
          <w:color w:val="auto"/>
        </w:rPr>
        <w:t>dběratele prokázat.</w:t>
      </w:r>
    </w:p>
    <w:p w14:paraId="2488972C" w14:textId="77777777" w:rsidR="00A000E0" w:rsidRDefault="00A000E0" w:rsidP="00A000E0">
      <w:pPr>
        <w:spacing w:after="71" w:line="259" w:lineRule="auto"/>
        <w:ind w:left="358" w:firstLine="0"/>
        <w:jc w:val="left"/>
      </w:pPr>
      <w:r>
        <w:t xml:space="preserve"> </w:t>
      </w:r>
    </w:p>
    <w:p w14:paraId="271C385F" w14:textId="77777777" w:rsidR="00A000E0" w:rsidRDefault="00A000E0" w:rsidP="00A000E0">
      <w:pPr>
        <w:pStyle w:val="Nadpis1"/>
        <w:ind w:left="-5"/>
      </w:pPr>
      <w:r>
        <w:lastRenderedPageBreak/>
        <w:t>18.</w:t>
      </w:r>
      <w:r>
        <w:rPr>
          <w:rFonts w:ascii="Arial" w:hAnsi="Arial"/>
        </w:rPr>
        <w:t xml:space="preserve"> </w:t>
      </w:r>
      <w:r>
        <w:t xml:space="preserve">Postoupení práv a povinností, Zadržovací právo </w:t>
      </w:r>
    </w:p>
    <w:p w14:paraId="00AB4FA2" w14:textId="77777777" w:rsidR="00A000E0" w:rsidRDefault="00A000E0" w:rsidP="00A000E0">
      <w:pPr>
        <w:spacing w:after="85"/>
        <w:ind w:left="785" w:right="-8"/>
      </w:pPr>
      <w:r>
        <w:t>18.1.</w:t>
      </w:r>
      <w:r>
        <w:rPr>
          <w:rFonts w:ascii="Arial" w:hAnsi="Arial"/>
        </w:rPr>
        <w:t xml:space="preserve"> </w:t>
      </w:r>
      <w:r>
        <w:t xml:space="preserve">Společnost E.ON je oprávněna se souhlasem Dodavatele zcela nebo zčásti převést smluvní práva a povinnosti na třetí strany. Dodavatel udělí k takovému převodu souhlas, ledaže by převod způsobil zhoršení hospodářské situace Dodavatele nebo práva či povinnosti měly být převedeny na přímého konkurenta Dodavatele. Souhlas Dodavatele se nevyžaduje, je-li třetí stranou společnost ve skupině E.ON. </w:t>
      </w:r>
    </w:p>
    <w:p w14:paraId="471AB964" w14:textId="77777777" w:rsidR="00A000E0" w:rsidRDefault="00A000E0" w:rsidP="00A000E0">
      <w:pPr>
        <w:ind w:left="785"/>
      </w:pPr>
      <w:r>
        <w:t>18.2.</w:t>
      </w:r>
      <w:r>
        <w:rPr>
          <w:rFonts w:ascii="Arial" w:hAnsi="Arial"/>
        </w:rPr>
        <w:t xml:space="preserve"> </w:t>
      </w:r>
      <w:r w:rsidRPr="00620A5F">
        <w:rPr>
          <w:rFonts w:asciiTheme="minorHAnsi" w:hAnsiTheme="minorHAnsi" w:cstheme="minorHAnsi"/>
        </w:rPr>
        <w:t xml:space="preserve">Poskytovatel je oprávněn postoupit nebo jinak převést jakékoli své právo či povinnost ze smlouvy pouze na základě předchozího </w:t>
      </w:r>
      <w:r w:rsidRPr="00636E4A">
        <w:rPr>
          <w:rFonts w:asciiTheme="minorHAnsi" w:hAnsiTheme="minorHAnsi" w:cstheme="minorHAnsi"/>
        </w:rPr>
        <w:t>písemného</w:t>
      </w:r>
      <w:r w:rsidRPr="00620A5F">
        <w:rPr>
          <w:rFonts w:asciiTheme="minorHAnsi" w:hAnsiTheme="minorHAnsi" w:cstheme="minorHAnsi"/>
        </w:rPr>
        <w:t xml:space="preserve"> souhlasu </w:t>
      </w:r>
      <w:r>
        <w:rPr>
          <w:rFonts w:asciiTheme="minorHAnsi" w:hAnsiTheme="minorHAnsi" w:cstheme="minorHAnsi"/>
        </w:rPr>
        <w:t>O</w:t>
      </w:r>
      <w:r w:rsidRPr="00620A5F">
        <w:rPr>
          <w:rFonts w:asciiTheme="minorHAnsi" w:hAnsiTheme="minorHAnsi" w:cstheme="minorHAnsi"/>
        </w:rPr>
        <w:t>dběratele. Bez udělení tohoto souhlasu je postoupení práva či povinnosti absolutně neplatné.</w:t>
      </w:r>
    </w:p>
    <w:p w14:paraId="67470C5D" w14:textId="77777777" w:rsidR="00A000E0" w:rsidRDefault="00A000E0" w:rsidP="00A000E0">
      <w:pPr>
        <w:spacing w:after="71" w:line="259" w:lineRule="auto"/>
        <w:ind w:left="0" w:firstLine="0"/>
        <w:jc w:val="left"/>
      </w:pPr>
    </w:p>
    <w:p w14:paraId="2BB24BB0" w14:textId="77777777" w:rsidR="00A000E0" w:rsidRDefault="00A000E0" w:rsidP="00A000E0">
      <w:pPr>
        <w:pStyle w:val="Nadpis1"/>
        <w:ind w:left="-5"/>
      </w:pPr>
      <w:r>
        <w:t>19.</w:t>
      </w:r>
      <w:r>
        <w:rPr>
          <w:rFonts w:ascii="Arial" w:hAnsi="Arial"/>
        </w:rPr>
        <w:t xml:space="preserve"> </w:t>
      </w:r>
      <w:r>
        <w:t xml:space="preserve">Doba trvání a ukončení platnosti Smlouvy </w:t>
      </w:r>
    </w:p>
    <w:p w14:paraId="720E7B19" w14:textId="77777777" w:rsidR="00A000E0" w:rsidRDefault="00A000E0" w:rsidP="00A000E0">
      <w:r>
        <w:t>19.1.</w:t>
      </w:r>
      <w:r>
        <w:rPr>
          <w:rFonts w:ascii="Arial" w:hAnsi="Arial"/>
        </w:rPr>
        <w:t xml:space="preserve"> </w:t>
      </w:r>
      <w:r>
        <w:t xml:space="preserve">Doba trvání Smlouvy a veškerá ustanovení týkající se řádného ukončení platnosti Smlouvy jsou upraveny v příslušné Smlouvě či objednávce. </w:t>
      </w:r>
    </w:p>
    <w:p w14:paraId="309557F5" w14:textId="77777777" w:rsidR="00A000E0" w:rsidRDefault="00A000E0" w:rsidP="00A000E0">
      <w:r>
        <w:t>19.2.</w:t>
      </w:r>
      <w:r>
        <w:tab/>
        <w:t>Až do zhotovení díla může Odběratel od smlouvy odstoupit i bez udání důvodu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6C5C1ECE" w14:textId="77777777" w:rsidR="00A000E0" w:rsidRDefault="00A000E0" w:rsidP="00A000E0">
      <w:r>
        <w:t>19.3.</w:t>
      </w:r>
      <w:r>
        <w:tab/>
        <w:t>Poskytovatel i Odběratel jsou oprávněni odstoupit od smlouvy v případech, které stanoví smlouva, tyto VNP nebo zák. č. 89/2012 Sb., občanský zákoník. Za podstatné porušení smluvní povinnosti Poskytovatelem se při tom považují zejména následující situace:</w:t>
      </w:r>
    </w:p>
    <w:p w14:paraId="2516A5A5" w14:textId="77777777" w:rsidR="00A000E0" w:rsidRDefault="00A000E0" w:rsidP="00A000E0">
      <w:pPr>
        <w:pStyle w:val="Odstavecseseznamem"/>
        <w:numPr>
          <w:ilvl w:val="1"/>
          <w:numId w:val="8"/>
        </w:numPr>
        <w:contextualSpacing w:val="0"/>
      </w:pPr>
      <w:r>
        <w:t>Poskytovatel je více jak 30 kalendářních dní v prodlení s plněním jakéhokoli termínu realizace předmětu plnění smlouvy.</w:t>
      </w:r>
    </w:p>
    <w:p w14:paraId="70DD787D" w14:textId="77777777" w:rsidR="00A000E0" w:rsidRDefault="00A000E0" w:rsidP="00A000E0">
      <w:pPr>
        <w:pStyle w:val="Odstavecseseznamem"/>
        <w:numPr>
          <w:ilvl w:val="1"/>
          <w:numId w:val="8"/>
        </w:numPr>
        <w:contextualSpacing w:val="0"/>
      </w:pPr>
      <w:r>
        <w:t>Poskytovatel v souvislosti s realizací předmětu plnění smlouvy poruší předepsaný technologický postup či veřejnoprávní předpis.</w:t>
      </w:r>
    </w:p>
    <w:p w14:paraId="7B645389" w14:textId="77777777" w:rsidR="00A000E0" w:rsidRDefault="00A000E0" w:rsidP="00A000E0">
      <w:pPr>
        <w:pStyle w:val="Odstavecseseznamem"/>
        <w:numPr>
          <w:ilvl w:val="1"/>
          <w:numId w:val="8"/>
        </w:numPr>
        <w:spacing w:line="247" w:lineRule="auto"/>
        <w:ind w:left="1434" w:hanging="357"/>
        <w:contextualSpacing w:val="0"/>
      </w:pPr>
      <w:r>
        <w:t>Poskytovatel v souvislosti s realizací předmětu plnění smlouvy poruší svoji povinnost v oblasti bezpečnosti a ochrany zdraví při práci.</w:t>
      </w:r>
    </w:p>
    <w:p w14:paraId="52E59FFC" w14:textId="77777777" w:rsidR="00A000E0" w:rsidRDefault="00A000E0" w:rsidP="00A000E0">
      <w:pPr>
        <w:pStyle w:val="Odstavecseseznamem"/>
        <w:numPr>
          <w:ilvl w:val="1"/>
          <w:numId w:val="8"/>
        </w:numPr>
        <w:contextualSpacing w:val="0"/>
      </w:pPr>
      <w:r>
        <w:t>P</w:t>
      </w:r>
      <w:r w:rsidRPr="00A318A4">
        <w:t>lnění podle</w:t>
      </w:r>
      <w:r>
        <w:t xml:space="preserve"> Smlouvy nelze převzít z důvodů na straně Poskytovatele.</w:t>
      </w:r>
    </w:p>
    <w:p w14:paraId="4E377212" w14:textId="77777777" w:rsidR="00A000E0" w:rsidRDefault="00A000E0" w:rsidP="00A000E0">
      <w:pPr>
        <w:pStyle w:val="Odstavecseseznamem"/>
        <w:numPr>
          <w:ilvl w:val="1"/>
          <w:numId w:val="8"/>
        </w:numPr>
        <w:contextualSpacing w:val="0"/>
      </w:pPr>
      <w:r>
        <w:t>Poskytovatel nesplní své povinnosti stanovené v článku 23 v přiměřené lhůtě nebo úmyslně či z hrubé nedbalosti poruší ustanovení o ochraně údajů.</w:t>
      </w:r>
    </w:p>
    <w:p w14:paraId="401FE91E" w14:textId="77777777" w:rsidR="00A000E0" w:rsidRDefault="00A000E0" w:rsidP="00A000E0">
      <w:pPr>
        <w:ind w:firstLine="0"/>
      </w:pPr>
      <w:r>
        <w:t>Za podstatné porušení smluvní povinnosti Odběratelem se považuje zejména prodlení Odběratele s placením ceny plnění poskytovaného na základě smlouvy či jakékoli části této ceny trvající déle než 30 kalendářních dní.</w:t>
      </w:r>
    </w:p>
    <w:p w14:paraId="233EEFCE" w14:textId="77777777" w:rsidR="00A000E0" w:rsidRDefault="00A000E0" w:rsidP="00A000E0">
      <w:r>
        <w:t>19.4.</w:t>
      </w:r>
      <w:r>
        <w:tab/>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40826563" w14:textId="77777777" w:rsidR="00A000E0" w:rsidRDefault="00A000E0" w:rsidP="00A000E0">
      <w:pPr>
        <w:pStyle w:val="Odstavecseseznamem"/>
        <w:numPr>
          <w:ilvl w:val="0"/>
          <w:numId w:val="9"/>
        </w:numPr>
        <w:spacing w:line="247" w:lineRule="auto"/>
        <w:ind w:left="1519" w:hanging="357"/>
        <w:contextualSpacing w:val="0"/>
      </w:pPr>
      <w:r>
        <w:t>tak, jak je stanoví zák.č.89/2012 Sb., občanského zákoníku, zejména ve svém ustanovení § 2001 a násl., nebo zda</w:t>
      </w:r>
    </w:p>
    <w:p w14:paraId="65785F9A" w14:textId="77777777" w:rsidR="00A000E0" w:rsidRDefault="00A000E0" w:rsidP="00A000E0">
      <w:pPr>
        <w:pStyle w:val="Odstavecseseznamem"/>
        <w:numPr>
          <w:ilvl w:val="0"/>
          <w:numId w:val="9"/>
        </w:numPr>
      </w:pPr>
      <w:r>
        <w:t xml:space="preserve">bude Poskytovatel po obdržení oznámení o odstoupení povinen buď okamžitě, nebo k datu stanovenému v oznámení o odstoupení splnit povinnosti uvedené v odstavci </w:t>
      </w:r>
      <w:r w:rsidRPr="00636E4A">
        <w:t>19.5</w:t>
      </w:r>
      <w:r>
        <w:t>. těchto VNP.</w:t>
      </w:r>
    </w:p>
    <w:p w14:paraId="55F89293" w14:textId="77777777" w:rsidR="00A000E0" w:rsidRDefault="00A000E0" w:rsidP="00A000E0">
      <w:r>
        <w:t>19.5.</w:t>
      </w:r>
      <w:r>
        <w:tab/>
        <w:t xml:space="preserve">V případě, že Odběratel v rámci odstoupení od smlouvy zvolí variantu uvedenou v odstavci </w:t>
      </w:r>
      <w:r w:rsidRPr="00636E4A">
        <w:t>19.</w:t>
      </w:r>
      <w:r>
        <w:t>4. těchto VNP pod písmenem b), bude Poskytovatel povinen:</w:t>
      </w:r>
    </w:p>
    <w:p w14:paraId="3C1C065E" w14:textId="77777777" w:rsidR="00A000E0" w:rsidRDefault="00A000E0" w:rsidP="00A000E0">
      <w:pPr>
        <w:pStyle w:val="Odstavecseseznamem"/>
        <w:numPr>
          <w:ilvl w:val="0"/>
          <w:numId w:val="10"/>
        </w:numPr>
        <w:spacing w:line="247" w:lineRule="auto"/>
        <w:ind w:left="1519" w:hanging="357"/>
        <w:contextualSpacing w:val="0"/>
      </w:pPr>
      <w:r>
        <w:t xml:space="preserve">přestat se všemi dalšími pracemi a výkony, vyjma těch prací a výkonů, které Odběratel eventuálně specifikoval v oznámení o odstoupení s účelem ochránit tu část předmětu plnění smlouvy, která již byla realizována, </w:t>
      </w:r>
    </w:p>
    <w:p w14:paraId="1A2D0C62" w14:textId="77777777" w:rsidR="00A000E0" w:rsidRDefault="00A000E0" w:rsidP="00A000E0">
      <w:pPr>
        <w:pStyle w:val="Odstavecseseznamem"/>
        <w:numPr>
          <w:ilvl w:val="0"/>
          <w:numId w:val="10"/>
        </w:numPr>
        <w:spacing w:line="247" w:lineRule="auto"/>
        <w:ind w:left="1519" w:hanging="357"/>
        <w:contextualSpacing w:val="0"/>
      </w:pPr>
      <w:r>
        <w:t xml:space="preserve">předat Odběrateli všechny části předmětu plnění smlouvy realizované Poskytovatelem do data odstoupení, </w:t>
      </w:r>
    </w:p>
    <w:p w14:paraId="4D40C2F9" w14:textId="77777777" w:rsidR="00A000E0" w:rsidRDefault="00A000E0" w:rsidP="00A000E0">
      <w:pPr>
        <w:pStyle w:val="Odstavecseseznamem"/>
        <w:numPr>
          <w:ilvl w:val="0"/>
          <w:numId w:val="10"/>
        </w:numPr>
        <w:spacing w:line="247" w:lineRule="auto"/>
        <w:ind w:left="1519" w:hanging="357"/>
        <w:contextualSpacing w:val="0"/>
      </w:pPr>
      <w:r>
        <w:t xml:space="preserve">ukončit všechny smlouvy s poddodavateli, kromě těch, které mají být Odběrateli postoupeny podle písmene d) níže, </w:t>
      </w:r>
    </w:p>
    <w:p w14:paraId="4884AD36" w14:textId="77777777" w:rsidR="00A000E0" w:rsidRDefault="00A000E0" w:rsidP="00A000E0">
      <w:pPr>
        <w:pStyle w:val="Odstavecseseznamem"/>
        <w:numPr>
          <w:ilvl w:val="0"/>
          <w:numId w:val="10"/>
        </w:numPr>
        <w:spacing w:line="247" w:lineRule="auto"/>
        <w:ind w:left="1519" w:hanging="357"/>
        <w:contextualSpacing w:val="0"/>
      </w:pPr>
      <w: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24F5D9E5" w14:textId="77777777" w:rsidR="00A000E0" w:rsidRDefault="00A000E0" w:rsidP="00A000E0">
      <w:pPr>
        <w:pStyle w:val="Odstavecseseznamem"/>
        <w:numPr>
          <w:ilvl w:val="0"/>
          <w:numId w:val="10"/>
        </w:numPr>
        <w:spacing w:line="247" w:lineRule="auto"/>
        <w:ind w:left="1519" w:hanging="357"/>
        <w:contextualSpacing w:val="0"/>
      </w:pPr>
      <w:r>
        <w:t>dodat Odběrateli veškerou dokumentaci, výkresy, specifikace a ostatní dokumentaci vypracovanou Poskytovatelem a jeho poddodavateli v souvislosti s předmětem plnění smlouvy k datu odstoupení.</w:t>
      </w:r>
    </w:p>
    <w:p w14:paraId="06B4E18A" w14:textId="77777777" w:rsidR="00A000E0" w:rsidRDefault="00A000E0" w:rsidP="00A000E0">
      <w:r>
        <w:t>19.6.</w:t>
      </w:r>
      <w:r>
        <w:tab/>
        <w:t xml:space="preserve">V případě, že Odběratel v rámci odstoupení od smlouvy zvolí variantu uvedenou v odstavci </w:t>
      </w:r>
      <w:r w:rsidRPr="00636E4A">
        <w:t>19.</w:t>
      </w:r>
      <w:r>
        <w:t xml:space="preserve">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w:t>
      </w:r>
      <w:r>
        <w:lastRenderedPageBreak/>
        <w:t>Poskytovatele ponížen o částku, o kterou účelně vynaložené náklady Odběratele eventuelně přesáhnou cenu předmětu plnění sjednanou ve smlouvě.</w:t>
      </w:r>
    </w:p>
    <w:p w14:paraId="643D1936" w14:textId="77777777" w:rsidR="00A000E0" w:rsidRDefault="00A000E0" w:rsidP="00A000E0">
      <w:r>
        <w:t>19.7.</w:t>
      </w:r>
      <w:r>
        <w:tab/>
        <w:t xml:space="preserve">V případě, že Odběratel v rámci odstoupení od smlouvy zvolí variantu uvedenou v odstavci </w:t>
      </w:r>
      <w:r w:rsidRPr="00636E4A">
        <w:t>19.</w:t>
      </w:r>
      <w:r>
        <w:t>4. těchto VNP pod písmenem b), nedotýká se odstoupení od smlouvy jeho nároku na náhradu škody vzniklé porušením smlouvy Poskytovatelem ani ustanovení smlouvy týkajících se volby práva nebo řešení sporů mezi smluvními stranami a jiných ustanovení, která podle projevené vůle stran smlouvy nebo vzhledem ke své povaze mají trvat i po ukončení smlouvy.</w:t>
      </w:r>
    </w:p>
    <w:p w14:paraId="16FD21A8" w14:textId="77777777" w:rsidR="00A000E0" w:rsidRDefault="00A000E0" w:rsidP="00A000E0">
      <w:r>
        <w:t>19.8.</w:t>
      </w:r>
      <w:r>
        <w:tab/>
        <w:t>Odstoupí-li jedna ze smluvních stran jakýmkoli způsobem a z jakéhokoli důvodu od smlouvy, je Poskytovatel povinen bezodkladně vyklidit staveniště a předat je Odběrateli a vydat mu všechny podklady nutné pro pokračování prací či jiných výkonů.</w:t>
      </w:r>
    </w:p>
    <w:p w14:paraId="0800F93C" w14:textId="77777777" w:rsidR="00A000E0" w:rsidRDefault="00A000E0" w:rsidP="00A000E0">
      <w:r>
        <w:t>19.9.</w:t>
      </w:r>
      <w:r>
        <w:tab/>
        <w:t>Odběratel je oprávněn od smlouvy odstoupit s účinností v okamžiku doručení oznámení o odstoupení rovněž v případě, pokud bude ve věci Poskytovatele jako dlužníka zahájeno insolvenční řízení nebo pokud bude insolvenční návrh ve věci Poskytovatele jako dlužníka zamítnut pro nedostatek jeho majetku.</w:t>
      </w:r>
    </w:p>
    <w:p w14:paraId="2866260D" w14:textId="77777777" w:rsidR="00A000E0" w:rsidRDefault="00A000E0" w:rsidP="00A000E0">
      <w:pPr>
        <w:spacing w:after="61"/>
        <w:ind w:left="345" w:firstLine="0"/>
      </w:pPr>
      <w:r>
        <w:t>19.10.</w:t>
      </w:r>
      <w:r>
        <w:rPr>
          <w:rFonts w:ascii="Arial" w:hAnsi="Arial"/>
        </w:rPr>
        <w:t xml:space="preserve"> </w:t>
      </w:r>
      <w:r>
        <w:t xml:space="preserve">Ustanovení článku 26 tím zůstávají nedotčena. </w:t>
      </w:r>
    </w:p>
    <w:p w14:paraId="71CE7D7D" w14:textId="77777777" w:rsidR="00A000E0" w:rsidRDefault="00A000E0" w:rsidP="00A000E0">
      <w:pPr>
        <w:spacing w:after="39" w:line="259" w:lineRule="auto"/>
        <w:ind w:left="792" w:firstLine="0"/>
        <w:jc w:val="left"/>
      </w:pPr>
      <w:r>
        <w:rPr>
          <w:i/>
        </w:rPr>
        <w:t xml:space="preserve"> </w:t>
      </w:r>
    </w:p>
    <w:p w14:paraId="19B10A2A" w14:textId="77777777" w:rsidR="00A000E0" w:rsidRDefault="00A000E0" w:rsidP="00A000E0">
      <w:pPr>
        <w:pStyle w:val="Nadpis1"/>
        <w:ind w:left="-5"/>
      </w:pPr>
      <w:r>
        <w:t>20.</w:t>
      </w:r>
      <w:r>
        <w:rPr>
          <w:rFonts w:ascii="Arial" w:hAnsi="Arial"/>
        </w:rPr>
        <w:t xml:space="preserve"> </w:t>
      </w:r>
      <w:r>
        <w:t xml:space="preserve">Povinnosti po skončení účinnosti Smlouvy </w:t>
      </w:r>
    </w:p>
    <w:p w14:paraId="37DFBA82" w14:textId="77777777" w:rsidR="00A000E0" w:rsidRPr="00620A5F" w:rsidRDefault="00A000E0" w:rsidP="00A000E0">
      <w:pPr>
        <w:rPr>
          <w:rFonts w:asciiTheme="minorHAnsi" w:hAnsiTheme="minorHAnsi" w:cstheme="minorHAnsi"/>
        </w:rPr>
      </w:pPr>
      <w:r w:rsidRPr="00620A5F">
        <w:rPr>
          <w:rFonts w:asciiTheme="minorHAnsi" w:hAnsiTheme="minorHAnsi" w:cstheme="minorHAnsi"/>
        </w:rPr>
        <w:t xml:space="preserve">20.1. </w:t>
      </w:r>
      <w:r>
        <w:rPr>
          <w:rFonts w:asciiTheme="minorHAnsi" w:hAnsiTheme="minorHAnsi" w:cstheme="minorHAnsi"/>
        </w:rPr>
        <w:t>V případě s</w:t>
      </w:r>
      <w:r w:rsidRPr="00620A5F">
        <w:rPr>
          <w:rFonts w:asciiTheme="minorHAnsi" w:hAnsiTheme="minorHAnsi" w:cstheme="minorHAnsi"/>
        </w:rPr>
        <w:t xml:space="preserve">končení </w:t>
      </w:r>
      <w:r>
        <w:rPr>
          <w:rFonts w:asciiTheme="minorHAnsi" w:hAnsiTheme="minorHAnsi" w:cstheme="minorHAnsi"/>
        </w:rPr>
        <w:t>účinnosti</w:t>
      </w:r>
      <w:r w:rsidRPr="00620A5F">
        <w:rPr>
          <w:rFonts w:asciiTheme="minorHAnsi" w:hAnsiTheme="minorHAnsi" w:cstheme="minorHAnsi"/>
        </w:rPr>
        <w:t xml:space="preserve"> této Smlouvy vydá Dodavatel – pokud společnost E.ON nevyžaduje něco jiného (přičemž tento požadavek musí vznést </w:t>
      </w:r>
      <w:r>
        <w:rPr>
          <w:rFonts w:asciiTheme="minorHAnsi" w:hAnsiTheme="minorHAnsi" w:cstheme="minorHAnsi"/>
        </w:rPr>
        <w:t>v písemné</w:t>
      </w:r>
      <w:r w:rsidRPr="00620A5F">
        <w:rPr>
          <w:rFonts w:asciiTheme="minorHAnsi" w:hAnsiTheme="minorHAnsi" w:cstheme="minorHAnsi"/>
        </w:rPr>
        <w:t xml:space="preserve"> podobě) – bez zbytečného odkladu, aniž by k tomu musel být výslovně vyzván, společnosti E.ON veškeré informace, jako jsou soubory, dokumenty, elektronicky uložená data a dokumentace, včetně všech kopií, které Dodavatel na základě Smlouvy obdržel nebo vyhotovil pro společnost E.ON nebo příjemce určené společností E.ON, nebo tyto informace na výslovnou žádost společnosti E.ON vymaže. Elektronicky uložená data zahrnují také zejména data aplikací, databáze a databázová díla, jakož i data vytvořená v rámci zálohování dat a protokolování. Podle požadavku společnosti E.ON je třeba je předat buď ve standardním formátu na elektronických nosičích dat nebo elektronicky. </w:t>
      </w:r>
    </w:p>
    <w:p w14:paraId="1D02F17C" w14:textId="77777777" w:rsidR="00A000E0" w:rsidRDefault="00A000E0" w:rsidP="00A000E0">
      <w:r>
        <w:t>20.2.</w:t>
      </w:r>
      <w:r>
        <w:rPr>
          <w:rFonts w:ascii="Arial" w:hAnsi="Arial"/>
        </w:rPr>
        <w:t xml:space="preserve"> </w:t>
      </w:r>
      <w:r w:rsidRPr="00620A5F">
        <w:rPr>
          <w:rFonts w:asciiTheme="minorHAnsi" w:hAnsiTheme="minorHAnsi" w:cstheme="minorHAnsi"/>
        </w:rPr>
        <w:t xml:space="preserve">S výhradou platných předpisů o ochraně údajů může Dodavatel uchovávat informace potřebné pro uplatnění případných nároků nebo obhajobu proti případným nárokům až do uplynutí </w:t>
      </w:r>
      <w:r>
        <w:rPr>
          <w:rFonts w:asciiTheme="minorHAnsi" w:hAnsiTheme="minorHAnsi" w:cstheme="minorHAnsi"/>
        </w:rPr>
        <w:t xml:space="preserve">promlčecí lhůty těchto nároků. </w:t>
      </w:r>
      <w:r w:rsidRPr="00620A5F">
        <w:rPr>
          <w:rFonts w:asciiTheme="minorHAnsi" w:hAnsiTheme="minorHAnsi" w:cstheme="minorHAnsi"/>
        </w:rPr>
        <w:t>Totéž platí pro informace, které je Dodavatel povinen uchovávat na základě příslušné zákonné povinnosti po dobu trvání této povinnosti.</w:t>
      </w:r>
      <w:r w:rsidRPr="00970A17">
        <w:rPr>
          <w:rFonts w:ascii="Arial" w:hAnsi="Arial"/>
        </w:rPr>
        <w:t xml:space="preserve"> </w:t>
      </w:r>
    </w:p>
    <w:p w14:paraId="14F6D6E0" w14:textId="77777777" w:rsidR="00A000E0" w:rsidRDefault="00A000E0" w:rsidP="00A000E0">
      <w:pPr>
        <w:ind w:left="785"/>
      </w:pPr>
      <w:r>
        <w:t>20.3.</w:t>
      </w:r>
      <w:r>
        <w:rPr>
          <w:rFonts w:ascii="Arial" w:hAnsi="Arial"/>
        </w:rPr>
        <w:t xml:space="preserve"> </w:t>
      </w:r>
      <w:r w:rsidRPr="00620A5F">
        <w:rPr>
          <w:rFonts w:asciiTheme="minorHAnsi" w:hAnsiTheme="minorHAnsi" w:cstheme="minorHAnsi"/>
        </w:rPr>
        <w:t xml:space="preserve">Po vydání všech informací uvedených v článku 20.1 nebo v případě, že společnost E.ON na jejich vydání netrvá, eventuálně po uplynutí lhůt uvedených v článku 20.2, pokud má Dodavatel k dispozici kopie těchto informací, tyto informace bezodkladně </w:t>
      </w:r>
      <w:r>
        <w:rPr>
          <w:rFonts w:asciiTheme="minorHAnsi" w:hAnsiTheme="minorHAnsi" w:cstheme="minorHAnsi"/>
        </w:rPr>
        <w:br/>
      </w:r>
      <w:r w:rsidRPr="00620A5F">
        <w:rPr>
          <w:rFonts w:asciiTheme="minorHAnsi" w:hAnsiTheme="minorHAnsi" w:cstheme="minorHAnsi"/>
        </w:rPr>
        <w:t>a v souladu s předpisy o ochraně údajů vym</w:t>
      </w:r>
      <w:r>
        <w:rPr>
          <w:rFonts w:asciiTheme="minorHAnsi" w:hAnsiTheme="minorHAnsi" w:cstheme="minorHAnsi"/>
        </w:rPr>
        <w:t>aže a společnosti E.ON v písemné</w:t>
      </w:r>
      <w:r w:rsidRPr="00620A5F">
        <w:rPr>
          <w:rFonts w:asciiTheme="minorHAnsi" w:hAnsiTheme="minorHAnsi" w:cstheme="minorHAnsi"/>
        </w:rPr>
        <w:t xml:space="preserve"> podobě oznámí jejich výmaz.</w:t>
      </w:r>
      <w:r w:rsidRPr="005D4BBB">
        <w:rPr>
          <w:rFonts w:ascii="Arial" w:hAnsi="Arial"/>
        </w:rPr>
        <w:t xml:space="preserve">  </w:t>
      </w:r>
    </w:p>
    <w:p w14:paraId="5C9E0506" w14:textId="77777777" w:rsidR="00A000E0" w:rsidRDefault="00A000E0" w:rsidP="00A000E0">
      <w:pPr>
        <w:spacing w:after="50"/>
        <w:ind w:left="785"/>
      </w:pPr>
      <w:r>
        <w:t>20.4.</w:t>
      </w:r>
      <w:r>
        <w:rPr>
          <w:rFonts w:ascii="Arial" w:hAnsi="Arial"/>
        </w:rPr>
        <w:t xml:space="preserve"> </w:t>
      </w:r>
      <w:r w:rsidRPr="00620A5F">
        <w:rPr>
          <w:rFonts w:asciiTheme="minorHAnsi" w:hAnsiTheme="minorHAnsi" w:cstheme="minorHAnsi"/>
        </w:rPr>
        <w:t xml:space="preserve">Dodavatel také přijme veškerá opatření, která připadají v úvahu a která umožní poskytování </w:t>
      </w:r>
      <w:r>
        <w:rPr>
          <w:rFonts w:asciiTheme="minorHAnsi" w:hAnsiTheme="minorHAnsi" w:cstheme="minorHAnsi"/>
        </w:rPr>
        <w:t xml:space="preserve">předmětu plnění bez přerušení </w:t>
      </w:r>
      <w:r>
        <w:rPr>
          <w:rFonts w:asciiTheme="minorHAnsi" w:hAnsiTheme="minorHAnsi" w:cstheme="minorHAnsi"/>
        </w:rPr>
        <w:br/>
        <w:t>i po s</w:t>
      </w:r>
      <w:r w:rsidRPr="00620A5F">
        <w:rPr>
          <w:rFonts w:asciiTheme="minorHAnsi" w:hAnsiTheme="minorHAnsi" w:cstheme="minorHAnsi"/>
        </w:rPr>
        <w:t xml:space="preserve">končení </w:t>
      </w:r>
      <w:r>
        <w:rPr>
          <w:rFonts w:asciiTheme="minorHAnsi" w:hAnsiTheme="minorHAnsi" w:cstheme="minorHAnsi"/>
        </w:rPr>
        <w:t>účinnosti</w:t>
      </w:r>
      <w:r w:rsidRPr="00620A5F">
        <w:rPr>
          <w:rFonts w:asciiTheme="minorHAnsi" w:hAnsiTheme="minorHAnsi" w:cstheme="minorHAnsi"/>
        </w:rPr>
        <w:t xml:space="preserve"> Smlouvy společností E.ON nebo třetí stranou. Jedná se zejména o povinnost předat své zkušenosti, odborné znalosti i poznatky týkající se dosavadn</w:t>
      </w:r>
      <w:r>
        <w:rPr>
          <w:rFonts w:asciiTheme="minorHAnsi" w:hAnsiTheme="minorHAnsi" w:cstheme="minorHAnsi"/>
        </w:rPr>
        <w:t>ího</w:t>
      </w:r>
      <w:r w:rsidRPr="00620A5F">
        <w:rPr>
          <w:rFonts w:asciiTheme="minorHAnsi" w:hAnsiTheme="minorHAnsi" w:cstheme="minorHAnsi"/>
        </w:rPr>
        <w:t xml:space="preserve"> poskytov</w:t>
      </w:r>
      <w:r>
        <w:rPr>
          <w:rFonts w:asciiTheme="minorHAnsi" w:hAnsiTheme="minorHAnsi" w:cstheme="minorHAnsi"/>
        </w:rPr>
        <w:t>ání</w:t>
      </w:r>
      <w:r w:rsidRPr="00620A5F">
        <w:rPr>
          <w:rFonts w:asciiTheme="minorHAnsi" w:hAnsiTheme="minorHAnsi" w:cstheme="minorHAnsi"/>
        </w:rPr>
        <w:t xml:space="preserve"> </w:t>
      </w:r>
      <w:r>
        <w:rPr>
          <w:rFonts w:asciiTheme="minorHAnsi" w:hAnsiTheme="minorHAnsi" w:cstheme="minorHAnsi"/>
        </w:rPr>
        <w:t>předmětu plnění</w:t>
      </w:r>
      <w:r w:rsidRPr="00620A5F">
        <w:rPr>
          <w:rFonts w:asciiTheme="minorHAnsi" w:hAnsiTheme="minorHAnsi" w:cstheme="minorHAnsi"/>
        </w:rPr>
        <w:t xml:space="preserve"> společnosti E.ON nebo třetí straně a jinak napomáhat při předání </w:t>
      </w:r>
      <w:r>
        <w:rPr>
          <w:rFonts w:asciiTheme="minorHAnsi" w:hAnsiTheme="minorHAnsi" w:cstheme="minorHAnsi"/>
        </w:rPr>
        <w:t>předmětu plnění</w:t>
      </w:r>
      <w:r w:rsidRPr="00620A5F">
        <w:rPr>
          <w:rFonts w:asciiTheme="minorHAnsi" w:hAnsiTheme="minorHAnsi" w:cstheme="minorHAnsi"/>
        </w:rPr>
        <w:t xml:space="preserve">. Společnost E.ON je na oplátku povinna Dodavateli vyplatit přiměřenou odměnu </w:t>
      </w:r>
      <w:r>
        <w:rPr>
          <w:rFonts w:asciiTheme="minorHAnsi" w:hAnsiTheme="minorHAnsi" w:cstheme="minorHAnsi"/>
        </w:rPr>
        <w:br/>
      </w:r>
      <w:r w:rsidRPr="00620A5F">
        <w:rPr>
          <w:rFonts w:asciiTheme="minorHAnsi" w:hAnsiTheme="minorHAnsi" w:cstheme="minorHAnsi"/>
        </w:rPr>
        <w:t>v závislosti na požadovaném úsilí a v souladu s nejnovějšími pravidly dohodnutými mezi Smluvními stranami. Pokud za příslušné potřebné služby žádná odměna dohodnuta nebyla, uplatní se odměna v přiměřené výši.</w:t>
      </w:r>
      <w:r w:rsidRPr="00B86080">
        <w:rPr>
          <w:rFonts w:ascii="Arial" w:hAnsi="Arial"/>
        </w:rPr>
        <w:t xml:space="preserve">  </w:t>
      </w:r>
    </w:p>
    <w:p w14:paraId="3533931E" w14:textId="77777777" w:rsidR="00A000E0" w:rsidRDefault="00A000E0" w:rsidP="00A000E0">
      <w:pPr>
        <w:spacing w:after="71" w:line="259" w:lineRule="auto"/>
        <w:ind w:left="792" w:firstLine="0"/>
        <w:jc w:val="left"/>
      </w:pPr>
      <w:r>
        <w:rPr>
          <w:b/>
        </w:rPr>
        <w:t xml:space="preserve"> </w:t>
      </w:r>
    </w:p>
    <w:p w14:paraId="169FBADF" w14:textId="77777777" w:rsidR="00A000E0" w:rsidRDefault="00A000E0" w:rsidP="00A000E0">
      <w:pPr>
        <w:pStyle w:val="Nadpis1"/>
        <w:ind w:left="-5"/>
      </w:pPr>
      <w:r>
        <w:t>21.</w:t>
      </w:r>
      <w:r>
        <w:rPr>
          <w:rFonts w:ascii="Arial" w:hAnsi="Arial"/>
        </w:rPr>
        <w:t xml:space="preserve"> </w:t>
      </w:r>
      <w:r>
        <w:t xml:space="preserve">Důvěrná povaha </w:t>
      </w:r>
    </w:p>
    <w:p w14:paraId="08D0AFBE" w14:textId="77777777" w:rsidR="00A000E0" w:rsidRDefault="00A000E0" w:rsidP="00A000E0">
      <w:pPr>
        <w:ind w:left="785"/>
        <w:rPr>
          <w:rFonts w:ascii="Arial" w:hAnsi="Arial"/>
        </w:rPr>
      </w:pPr>
      <w:r>
        <w:t>21.1.</w:t>
      </w:r>
      <w:r>
        <w:rPr>
          <w:rFonts w:ascii="Arial" w:hAnsi="Arial"/>
        </w:rPr>
        <w:t xml:space="preserve"> </w:t>
      </w:r>
      <w:r w:rsidRPr="00620A5F">
        <w:rPr>
          <w:rFonts w:asciiTheme="minorHAnsi" w:hAnsiTheme="minorHAnsi" w:cstheme="minorHAnsi"/>
        </w:rPr>
        <w:t>Dodavatel je povinen nakládat s veškerými informacemi, které mu společnost E.ON v souvislosti se Smlouvou poskytne, jako se zcela důvěrnými (dále jen „Důvěrné informace“) a použije je výhradně za účelem plnění Smlouvy.</w:t>
      </w:r>
      <w:r w:rsidRPr="00853803">
        <w:rPr>
          <w:rFonts w:ascii="Arial" w:hAnsi="Arial"/>
        </w:rPr>
        <w:t xml:space="preserve">  </w:t>
      </w:r>
    </w:p>
    <w:p w14:paraId="48F2BE60" w14:textId="77777777" w:rsidR="00A000E0" w:rsidRDefault="00A000E0" w:rsidP="00A000E0">
      <w:pPr>
        <w:ind w:left="785"/>
      </w:pPr>
      <w:r w:rsidRPr="00620A5F">
        <w:rPr>
          <w:rFonts w:asciiTheme="minorHAnsi" w:hAnsiTheme="minorHAnsi" w:cstheme="minorHAnsi"/>
          <w:szCs w:val="18"/>
        </w:rPr>
        <w:t>21.2.</w:t>
      </w:r>
      <w:r>
        <w:t xml:space="preserve"> Poskytovatel se zavazuje, že bude zachovávat mlčenlivost o všech informacích a skutečnostech, které se v souvislosti s realizací smlouvy dozví a které nejsou všeobecně známé a přístupné, a že je bude používat výlučně pro naplnění smlouvy. Není přitom rozhodné, zda byla tato informace explicitně označena slovem "citlivé", „důvěrné“ nebo jeho obdobou. Rovněž se Poskytovatel zavazuje, že neposkytne tyto informace třetí osobě. Tato povinnost mlčenlivosti platí bez ohledu na dobu trvání smlouvy, tedy i pro dobu po jejím skončení. Poskytovatel se zavazuje, že bude zachovávat mlčenlivost zejména o údajích, které se týkají zákazníků Odběratele nebo zákazníků společnosti, která je ve vztahu k Odběrateli ovládající osobou nebo osobou ovládanou stejnou ovládající osobou jako Odběratel ve smyslu zák. č. 90/2012 Sb., zákona o obchodních korporacích, pokud se takové informace v souvislosti s realizací smlouvy dozví. Jde zejména o následující údaje v souvislosti s výrobou, dodávkou a distribucí či rozvodem energetických komodit:</w:t>
      </w:r>
    </w:p>
    <w:p w14:paraId="237E451D" w14:textId="77777777" w:rsidR="00A000E0" w:rsidRDefault="00A000E0" w:rsidP="00A000E0">
      <w:pPr>
        <w:pStyle w:val="Odstavecseseznamem"/>
        <w:numPr>
          <w:ilvl w:val="0"/>
          <w:numId w:val="6"/>
        </w:numPr>
      </w:pPr>
      <w:r>
        <w:t>jakékoli údaje identifikující zákazníka jako fyzickou či právnickou osobu, jako jsou např. jméno a příjmení či obchodní firma, datum narození, rodné číslo či IČ, adresa bydliště či sídla</w:t>
      </w:r>
    </w:p>
    <w:p w14:paraId="3E2E3404" w14:textId="77777777" w:rsidR="00A000E0" w:rsidRDefault="00A000E0" w:rsidP="00A000E0">
      <w:pPr>
        <w:pStyle w:val="Odstavecseseznamem"/>
        <w:numPr>
          <w:ilvl w:val="0"/>
          <w:numId w:val="6"/>
        </w:numPr>
      </w:pPr>
      <w:r>
        <w:t>údaje o odběrném místě zákazníka, údaje o historii spotřeby zákazníka, údaje o odběrovém diagramu odběrného místa zákazníka</w:t>
      </w:r>
    </w:p>
    <w:p w14:paraId="0D8E4610" w14:textId="77777777" w:rsidR="00A000E0" w:rsidRDefault="00A000E0" w:rsidP="00A000E0">
      <w:pPr>
        <w:pStyle w:val="Odstavecseseznamem"/>
        <w:numPr>
          <w:ilvl w:val="0"/>
          <w:numId w:val="6"/>
        </w:numPr>
      </w:pPr>
      <w:r>
        <w:t>údaj o tom, kdo je dodavatelem zákazníka</w:t>
      </w:r>
    </w:p>
    <w:p w14:paraId="262287AA" w14:textId="77777777" w:rsidR="00A000E0" w:rsidRDefault="00A000E0" w:rsidP="00A000E0">
      <w:pPr>
        <w:pStyle w:val="Odstavecseseznamem"/>
        <w:numPr>
          <w:ilvl w:val="0"/>
          <w:numId w:val="6"/>
        </w:numPr>
      </w:pPr>
      <w:r>
        <w:t>údaje o platebních či jiných schopnostech zákazníka.</w:t>
      </w:r>
    </w:p>
    <w:p w14:paraId="15BB52E9" w14:textId="77777777" w:rsidR="00A000E0" w:rsidRDefault="00A000E0" w:rsidP="00A000E0">
      <w:pPr>
        <w:ind w:left="345" w:firstLine="0"/>
      </w:pPr>
      <w:r>
        <w:lastRenderedPageBreak/>
        <w:t xml:space="preserve">Jde také o následující údaje týkající se distribuční soustavy společnosti E.ON Distribuce, a.s., IČ 28085400, se sídlem F. A. </w:t>
      </w:r>
      <w:proofErr w:type="spellStart"/>
      <w:r>
        <w:t>Gerstnera</w:t>
      </w:r>
      <w:proofErr w:type="spellEnd"/>
      <w:r>
        <w:t xml:space="preserve"> 2151/6, České Budějovice 7, 370 01 České Budějovice, vedené u Krajského soudu v Českých Budějovicích pod B 1772 (dále jen „E.ON Distribuce, a.s.“)</w:t>
      </w:r>
    </w:p>
    <w:p w14:paraId="4E68796E" w14:textId="77777777" w:rsidR="00A000E0" w:rsidRDefault="00A000E0" w:rsidP="00A000E0">
      <w:pPr>
        <w:pStyle w:val="Odstavecseseznamem"/>
        <w:numPr>
          <w:ilvl w:val="0"/>
          <w:numId w:val="6"/>
        </w:numPr>
        <w:spacing w:line="247" w:lineRule="auto"/>
        <w:contextualSpacing w:val="0"/>
      </w:pPr>
      <w:r>
        <w:t>údaje o kritické infrastruktuře správce E.ON Distribuce, a.s., ve smyslu zák. č. 240/2000 Sb., (krizový zákon),</w:t>
      </w:r>
    </w:p>
    <w:p w14:paraId="19074110" w14:textId="77777777" w:rsidR="00A000E0" w:rsidRDefault="00A000E0" w:rsidP="00A000E0">
      <w:pPr>
        <w:pStyle w:val="Odstavecseseznamem"/>
        <w:numPr>
          <w:ilvl w:val="0"/>
          <w:numId w:val="6"/>
        </w:numPr>
        <w:spacing w:line="247" w:lineRule="auto"/>
        <w:contextualSpacing w:val="0"/>
      </w:pPr>
      <w:r>
        <w:t>údaje o kritické informační infrastruktuře správce E.ON Distribuce, a.s., ve smyslu zák. č. 181/2014 Sb., (zákon o kybernetické bezpečnosti),</w:t>
      </w:r>
    </w:p>
    <w:p w14:paraId="4657BCF5" w14:textId="77777777" w:rsidR="00A000E0" w:rsidRDefault="00A000E0" w:rsidP="00A000E0">
      <w:pPr>
        <w:pStyle w:val="Odstavecseseznamem"/>
        <w:numPr>
          <w:ilvl w:val="0"/>
          <w:numId w:val="6"/>
        </w:numPr>
        <w:spacing w:line="247" w:lineRule="auto"/>
        <w:contextualSpacing w:val="0"/>
      </w:pPr>
      <w:r>
        <w:t>údaje o informačních a komunikačních systémech zajišťujících provoz distribuční soustavy E.ON Distribuce, a.s.,</w:t>
      </w:r>
    </w:p>
    <w:p w14:paraId="2EF8DB0C" w14:textId="77777777" w:rsidR="00A000E0" w:rsidRDefault="00A000E0" w:rsidP="00A000E0">
      <w:pPr>
        <w:pStyle w:val="Odstavecseseznamem"/>
        <w:numPr>
          <w:ilvl w:val="0"/>
          <w:numId w:val="6"/>
        </w:numPr>
        <w:spacing w:line="247" w:lineRule="auto"/>
        <w:contextualSpacing w:val="0"/>
      </w:pPr>
      <w:r>
        <w:t xml:space="preserve">údaje o fyzickém zabezpečení objektů a prvků distribuční soustavy E.ON Distribuce, a.s. </w:t>
      </w:r>
    </w:p>
    <w:p w14:paraId="1BF81F3F" w14:textId="77777777" w:rsidR="00A000E0" w:rsidRDefault="00A000E0" w:rsidP="00A000E0">
      <w:pPr>
        <w:ind w:left="345" w:firstLine="0"/>
      </w:pPr>
      <w:r>
        <w:t>21.3.</w:t>
      </w:r>
      <w:r>
        <w:rPr>
          <w:rFonts w:ascii="Arial" w:hAnsi="Arial"/>
        </w:rPr>
        <w:t xml:space="preserve"> </w:t>
      </w:r>
      <w:r>
        <w:t xml:space="preserve">Pokud Důvěrné informace obsahují osobní údaje, použijí se přednostně ustanovení článku 23. </w:t>
      </w:r>
    </w:p>
    <w:p w14:paraId="18D37D18" w14:textId="77777777" w:rsidR="00A000E0" w:rsidRDefault="00A000E0" w:rsidP="00A000E0">
      <w:r w:rsidRPr="00620A5F">
        <w:rPr>
          <w:rFonts w:asciiTheme="minorHAnsi" w:hAnsiTheme="minorHAnsi" w:cstheme="minorHAnsi"/>
        </w:rPr>
        <w:t>21.4.</w:t>
      </w:r>
      <w:r>
        <w:rPr>
          <w:rFonts w:asciiTheme="minorHAnsi" w:hAnsiTheme="minorHAnsi" w:cstheme="minorHAnsi"/>
        </w:rPr>
        <w:tab/>
      </w:r>
      <w:r w:rsidRPr="00620A5F">
        <w:rPr>
          <w:rFonts w:asciiTheme="minorHAnsi" w:hAnsiTheme="minorHAnsi" w:cstheme="minorHAnsi"/>
        </w:rPr>
        <w:t xml:space="preserve">Poskytovatel se zavazuje, že umožní přístup k informacím, které se v souvislosti s realizací smlouvy dozví, pouze takovým svým zaměstnancům a poddodavatelům, kteří byli pověřeni poskytováním výkonů v rámci plnění smlouvy a kteří se prokazatelným způsobem zavázali k zachování mlčenlivosti minimálně v rozsahu stanoveném těmito </w:t>
      </w:r>
      <w:r>
        <w:rPr>
          <w:rFonts w:asciiTheme="minorHAnsi" w:hAnsiTheme="minorHAnsi" w:cstheme="minorHAnsi"/>
        </w:rPr>
        <w:t>VNP</w:t>
      </w:r>
      <w:r w:rsidRPr="00620A5F">
        <w:rPr>
          <w:rFonts w:asciiTheme="minorHAnsi" w:hAnsiTheme="minorHAnsi" w:cstheme="minorHAnsi"/>
        </w:rPr>
        <w:t xml:space="preserve"> pro samotného </w:t>
      </w:r>
      <w:r>
        <w:rPr>
          <w:rFonts w:asciiTheme="minorHAnsi" w:hAnsiTheme="minorHAnsi" w:cstheme="minorHAnsi"/>
        </w:rPr>
        <w:t>P</w:t>
      </w:r>
      <w:r w:rsidRPr="00620A5F">
        <w:rPr>
          <w:rFonts w:asciiTheme="minorHAnsi" w:hAnsiTheme="minorHAnsi" w:cstheme="minorHAnsi"/>
        </w:rPr>
        <w:t xml:space="preserve">oskytovatele. Poskytovatel je povinen na žádost </w:t>
      </w:r>
      <w:r>
        <w:rPr>
          <w:rFonts w:asciiTheme="minorHAnsi" w:hAnsiTheme="minorHAnsi" w:cstheme="minorHAnsi"/>
        </w:rPr>
        <w:t>O</w:t>
      </w:r>
      <w:r w:rsidRPr="00620A5F">
        <w:rPr>
          <w:rFonts w:asciiTheme="minorHAnsi" w:hAnsiTheme="minorHAnsi" w:cstheme="minorHAnsi"/>
        </w:rPr>
        <w:t>dběratele předání této povinnosti doložit.</w:t>
      </w:r>
    </w:p>
    <w:p w14:paraId="0472C6F5" w14:textId="77777777" w:rsidR="00A000E0" w:rsidRDefault="00A000E0" w:rsidP="00A000E0">
      <w:pPr>
        <w:ind w:left="785"/>
      </w:pPr>
      <w:r>
        <w:t>21.5.</w:t>
      </w:r>
      <w:r>
        <w:rPr>
          <w:rFonts w:ascii="Arial" w:hAnsi="Arial"/>
        </w:rPr>
        <w:t xml:space="preserve"> </w:t>
      </w:r>
      <w:r w:rsidRPr="00620A5F">
        <w:rPr>
          <w:rFonts w:asciiTheme="minorHAnsi" w:hAnsiTheme="minorHAnsi" w:cstheme="minorHAnsi"/>
        </w:rPr>
        <w:t>Veškeré informace poskytnuté společností E.ON zůstanou vlastnictvím společnosti E.ON. Totéž platí i pro všechny kopie, a to i v případě, že je vyhotovil Dodavatel. Dodavatel nemá právo uchovávat informace, kopie nebo elektronické nosiče dat.</w:t>
      </w:r>
      <w:r w:rsidRPr="00B83C0D">
        <w:rPr>
          <w:rFonts w:ascii="Arial" w:hAnsi="Arial"/>
        </w:rPr>
        <w:t xml:space="preserve">  </w:t>
      </w:r>
    </w:p>
    <w:p w14:paraId="42475230" w14:textId="77777777" w:rsidR="00A000E0" w:rsidRDefault="00A000E0" w:rsidP="00A000E0">
      <w:pPr>
        <w:ind w:left="785"/>
      </w:pPr>
      <w:r>
        <w:t>21.6.</w:t>
      </w:r>
      <w:r>
        <w:rPr>
          <w:rFonts w:ascii="Arial" w:hAnsi="Arial"/>
        </w:rPr>
        <w:t xml:space="preserve"> </w:t>
      </w:r>
      <w:r>
        <w:t xml:space="preserve">Dodavatel je povinen bez zbytečného odkladu informovat společnost E.ON při všech náznacích porušení jakýchkoli podmínek tohoto článku 21.  </w:t>
      </w:r>
    </w:p>
    <w:p w14:paraId="4528C338" w14:textId="77777777" w:rsidR="00A000E0" w:rsidRDefault="00A000E0" w:rsidP="00A000E0">
      <w:pPr>
        <w:ind w:left="345" w:firstLine="0"/>
      </w:pPr>
      <w:r>
        <w:t>21.7.</w:t>
      </w:r>
      <w:r>
        <w:rPr>
          <w:rFonts w:ascii="Arial" w:hAnsi="Arial"/>
        </w:rPr>
        <w:t xml:space="preserve"> </w:t>
      </w:r>
      <w:r>
        <w:t xml:space="preserve">Povinnosti vyplývající z tohoto článku 21 nejsou ukončením Smlouvy dotčeny. </w:t>
      </w:r>
    </w:p>
    <w:p w14:paraId="47D615A2" w14:textId="77777777" w:rsidR="00A000E0" w:rsidRDefault="00A000E0" w:rsidP="00A000E0">
      <w:pPr>
        <w:spacing w:after="49"/>
        <w:ind w:left="785"/>
      </w:pPr>
      <w:r>
        <w:t>21.8.</w:t>
      </w:r>
      <w:r>
        <w:rPr>
          <w:rFonts w:ascii="Arial" w:hAnsi="Arial"/>
        </w:rPr>
        <w:t xml:space="preserve"> </w:t>
      </w:r>
      <w:r w:rsidRPr="00620A5F">
        <w:rPr>
          <w:rFonts w:asciiTheme="minorHAnsi" w:hAnsiTheme="minorHAnsi" w:cstheme="minorHAnsi"/>
        </w:rPr>
        <w:t>Společnost E.ON je oprávněna od Smlouvy zcela nebo zčásti odstoupit, pokud Dodavatel nesplní své povinnosti podle tohoto článku „Důvěrná povaha“ v přiměřené lhůtě. Dodavatel je vůči společnosti E.ON odpovědný za veškeré škody, které společnosti E.ON vzniknou v důsledku porušení povinností Dodavatele.</w:t>
      </w:r>
      <w:r w:rsidRPr="004609C4">
        <w:rPr>
          <w:rFonts w:ascii="Arial" w:hAnsi="Arial"/>
        </w:rPr>
        <w:t xml:space="preserve"> </w:t>
      </w:r>
    </w:p>
    <w:p w14:paraId="7B08BCF8" w14:textId="77777777" w:rsidR="00A000E0" w:rsidRDefault="00A000E0" w:rsidP="00A000E0">
      <w:pPr>
        <w:spacing w:after="72" w:line="259" w:lineRule="auto"/>
        <w:ind w:left="792" w:firstLine="0"/>
        <w:jc w:val="left"/>
      </w:pPr>
      <w:r>
        <w:t xml:space="preserve"> </w:t>
      </w:r>
    </w:p>
    <w:p w14:paraId="19465D1F" w14:textId="77777777" w:rsidR="00A000E0" w:rsidRDefault="00A000E0" w:rsidP="00A000E0">
      <w:pPr>
        <w:pStyle w:val="Nadpis1"/>
        <w:ind w:left="-5"/>
      </w:pPr>
      <w:r>
        <w:t>22.</w:t>
      </w:r>
      <w:r>
        <w:rPr>
          <w:rFonts w:ascii="Arial" w:hAnsi="Arial"/>
        </w:rPr>
        <w:t xml:space="preserve"> </w:t>
      </w:r>
      <w:r w:rsidRPr="00620A5F">
        <w:rPr>
          <w:rFonts w:asciiTheme="minorHAnsi" w:hAnsiTheme="minorHAnsi" w:cstheme="minorHAnsi"/>
        </w:rPr>
        <w:t xml:space="preserve">Povinnosti </w:t>
      </w:r>
      <w:r>
        <w:rPr>
          <w:rFonts w:asciiTheme="minorHAnsi" w:hAnsiTheme="minorHAnsi" w:cstheme="minorHAnsi"/>
        </w:rPr>
        <w:t>P</w:t>
      </w:r>
      <w:r w:rsidRPr="00620A5F">
        <w:rPr>
          <w:rFonts w:asciiTheme="minorHAnsi" w:hAnsiTheme="minorHAnsi" w:cstheme="minorHAnsi"/>
        </w:rPr>
        <w:t>oskytovatele v souvislosti se zák. č. 458/2000 Sb.</w:t>
      </w:r>
    </w:p>
    <w:p w14:paraId="3B6F3ECF" w14:textId="77777777" w:rsidR="00A000E0" w:rsidRPr="00F86029" w:rsidRDefault="00A000E0" w:rsidP="00A000E0">
      <w:pPr>
        <w:ind w:left="345" w:firstLine="0"/>
      </w:pPr>
      <w:r w:rsidRPr="00F86029">
        <w:t xml:space="preserve">Bude-li Poskytovatel při realizaci smlouvy jednat jménem držitele licence podle § 3 a násl. zák. č. 458/2000 Sb., energetický zákon, nebo se bude jinak podílet na realizaci práv a povinností těchto držitelů licence, jejichž rozsah je stanoven tímto zákonem, je povinen jednat tak, aby na základě jeho jednání či opomenutí nedošlo k porušení pravidel stanovených tímto zákonem, zejména aby nedošlo k porušení, za které by byl držitel licence na distribuci elektřiny či na distribuci plynu odpovědný (např. porušení </w:t>
      </w:r>
      <w:proofErr w:type="spellStart"/>
      <w:r w:rsidRPr="00F86029">
        <w:t>ust</w:t>
      </w:r>
      <w:proofErr w:type="spellEnd"/>
      <w:r w:rsidRPr="00F86029">
        <w:t>. § 25a a § 59a tohoto zákona).</w:t>
      </w:r>
    </w:p>
    <w:p w14:paraId="35C96F28" w14:textId="77777777" w:rsidR="00A000E0" w:rsidRDefault="00A000E0" w:rsidP="00A000E0">
      <w:pPr>
        <w:spacing w:after="72" w:line="259" w:lineRule="auto"/>
        <w:ind w:left="1080" w:firstLine="0"/>
        <w:jc w:val="left"/>
      </w:pPr>
    </w:p>
    <w:p w14:paraId="0BBA10D9" w14:textId="77777777" w:rsidR="00A000E0" w:rsidRDefault="00A000E0" w:rsidP="00A000E0">
      <w:pPr>
        <w:pStyle w:val="Nadpis1"/>
        <w:ind w:left="-5"/>
      </w:pPr>
      <w:r>
        <w:t>23.</w:t>
      </w:r>
      <w:r>
        <w:rPr>
          <w:rFonts w:ascii="Arial" w:hAnsi="Arial"/>
        </w:rPr>
        <w:t xml:space="preserve"> </w:t>
      </w:r>
      <w:r>
        <w:t xml:space="preserve">Ochrana údajů, Zadávání zakázek v celé skupině  </w:t>
      </w:r>
      <w:r>
        <w:rPr>
          <w:b w:val="0"/>
        </w:rPr>
        <w:t xml:space="preserve"> </w:t>
      </w:r>
    </w:p>
    <w:p w14:paraId="7C251AF6" w14:textId="77777777" w:rsidR="00A000E0" w:rsidRDefault="00A000E0" w:rsidP="00A000E0">
      <w:pPr>
        <w:ind w:left="785"/>
      </w:pPr>
      <w:r>
        <w:t>23.1.</w:t>
      </w:r>
      <w:r>
        <w:rPr>
          <w:rFonts w:ascii="Arial" w:hAnsi="Arial"/>
        </w:rPr>
        <w:t xml:space="preserve"> </w:t>
      </w:r>
      <w:r w:rsidRPr="00620A5F">
        <w:rPr>
          <w:rFonts w:asciiTheme="minorHAnsi" w:hAnsiTheme="minorHAnsi" w:cstheme="minorHAnsi"/>
        </w:rPr>
        <w:t>Společnost E.ON zpracovává osobní údaje zaměstnanců Dodavatele a další údaje (společně dále jen „Údaje“) poskytnuté Dodavatelem v souvislosti s touto Smlouvou mezi společností E.ON a Dodavatelem za účelem vzniku, plnění a ukončení smluvního vztahu. Společnost E.ON Údaje předá ostatním</w:t>
      </w:r>
      <w:r>
        <w:rPr>
          <w:rFonts w:asciiTheme="minorHAnsi" w:hAnsiTheme="minorHAnsi" w:cstheme="minorHAnsi"/>
        </w:rPr>
        <w:t xml:space="preserve"> společnostem ve skupině E.ON</w:t>
      </w:r>
      <w:r w:rsidRPr="00620A5F">
        <w:rPr>
          <w:rFonts w:asciiTheme="minorHAnsi" w:hAnsiTheme="minorHAnsi" w:cstheme="minorHAnsi"/>
        </w:rPr>
        <w:t>, je-li to nezbytné pro účely zadávání zakázek v celé skupině. Údaje nejsou předávány jiným třetím stranám.</w:t>
      </w:r>
      <w:r w:rsidRPr="00776E11">
        <w:rPr>
          <w:rFonts w:ascii="Arial" w:hAnsi="Arial"/>
        </w:rPr>
        <w:t xml:space="preserve"> </w:t>
      </w:r>
    </w:p>
    <w:p w14:paraId="3688502B" w14:textId="77777777" w:rsidR="00A000E0" w:rsidRPr="00620A5F" w:rsidRDefault="00A000E0" w:rsidP="00A000E0">
      <w:pPr>
        <w:ind w:left="785"/>
        <w:rPr>
          <w:rFonts w:asciiTheme="minorHAnsi" w:hAnsiTheme="minorHAnsi" w:cstheme="minorHAnsi"/>
        </w:rPr>
      </w:pPr>
      <w:r>
        <w:t>23.2.</w:t>
      </w:r>
      <w:r>
        <w:rPr>
          <w:rFonts w:ascii="Arial" w:hAnsi="Arial"/>
        </w:rPr>
        <w:t xml:space="preserve"> </w:t>
      </w:r>
      <w:r w:rsidRPr="00620A5F">
        <w:rPr>
          <w:rFonts w:asciiTheme="minorHAnsi" w:hAnsiTheme="minorHAnsi" w:cstheme="minorHAnsi"/>
        </w:rPr>
        <w:t xml:space="preserve">Po ukončení smluvního vztahu společnost E.ON uloží údaje relevantní pro tento smluvní vztah po dobu trvání zákonné povinnosti uchovávat údaje a po uplynutí této doby provede jejich výmaz. To se netýká osobních údajů zaměstnanců Dodavatele uložených společností E.ON podle článku 23.3. </w:t>
      </w:r>
    </w:p>
    <w:p w14:paraId="267864C1" w14:textId="77777777" w:rsidR="00A000E0" w:rsidRDefault="00A000E0" w:rsidP="00A000E0">
      <w:pPr>
        <w:ind w:left="785"/>
      </w:pPr>
      <w:r>
        <w:t>23.3.</w:t>
      </w:r>
      <w:r>
        <w:rPr>
          <w:rFonts w:ascii="Arial" w:hAnsi="Arial"/>
        </w:rPr>
        <w:t xml:space="preserve"> </w:t>
      </w:r>
      <w:r>
        <w:t xml:space="preserve">Osobní údaje zaměstnanců Dodavatele poskytnuté Dodavatelem budou uloženy v databázi a společnost E.ON je použije za účelem případných dalších objednávek mezi společností E.ON a Dodavatelem, až do okamžiku, kdy Dodavatel nebo společnost E.ON již nebudou mít zájem o další pokračování obchodního vztahu. Dodavatel společnost E.ON vyrozumí, pokud již nebude mít zájem o další pokračování obchodního vztahu se společností E.ON. </w:t>
      </w:r>
    </w:p>
    <w:p w14:paraId="73BDFF80" w14:textId="77777777" w:rsidR="00A000E0" w:rsidRPr="00AC307C" w:rsidRDefault="00A000E0" w:rsidP="00A000E0">
      <w:pPr>
        <w:spacing w:after="0" w:line="247" w:lineRule="auto"/>
        <w:ind w:left="788" w:hanging="442"/>
        <w:rPr>
          <w:rFonts w:asciiTheme="minorHAnsi" w:hAnsiTheme="minorHAnsi" w:cstheme="minorHAnsi"/>
        </w:rPr>
      </w:pPr>
      <w:r>
        <w:t>23.4.</w:t>
      </w:r>
      <w:r>
        <w:rPr>
          <w:rFonts w:ascii="Arial" w:hAnsi="Arial"/>
        </w:rPr>
        <w:t xml:space="preserve"> </w:t>
      </w:r>
      <w:r w:rsidRPr="00AC307C">
        <w:rPr>
          <w:rFonts w:asciiTheme="minorHAnsi" w:hAnsiTheme="minorHAnsi" w:cstheme="minorHAnsi"/>
        </w:rPr>
        <w:t>Dodavatel je povinen informovat své zaměstnance o rozsahu, v němž společnost E.ON a společnosti ve skupině E.ON zpracovávají údaje o zaměstnancích Dodavatele v souladu s informačním materiálem obsahujícím poučení o ochraně údajů, který je k dispozici v době dokončení příslušné objednávky na internetové adrese:</w:t>
      </w:r>
    </w:p>
    <w:p w14:paraId="5AFFC4F7" w14:textId="77777777" w:rsidR="00A000E0" w:rsidRPr="00AC307C" w:rsidRDefault="00A000E0" w:rsidP="00A000E0">
      <w:pPr>
        <w:ind w:left="785" w:firstLine="66"/>
        <w:rPr>
          <w:rFonts w:asciiTheme="minorHAnsi" w:hAnsiTheme="minorHAnsi" w:cstheme="minorHAnsi"/>
        </w:rPr>
      </w:pPr>
      <w:hyperlink r:id="rId15" w:history="1">
        <w:r w:rsidRPr="00AC307C">
          <w:rPr>
            <w:rStyle w:val="Hypertextovodkaz"/>
            <w:lang w:eastAsia="de-DE"/>
          </w:rPr>
          <w:t>http://www.eon.cz/o-nas/o-skupine-eon/pro-partnery/vseobecne-nakupni-podminky</w:t>
        </w:r>
      </w:hyperlink>
    </w:p>
    <w:p w14:paraId="21340E20" w14:textId="77777777" w:rsidR="00A000E0" w:rsidRDefault="00A000E0" w:rsidP="00A000E0">
      <w:pPr>
        <w:ind w:left="709" w:firstLine="0"/>
      </w:pPr>
      <w:r w:rsidRPr="00AC307C">
        <w:rPr>
          <w:rFonts w:asciiTheme="minorHAnsi" w:hAnsiTheme="minorHAnsi" w:cstheme="minorHAnsi"/>
        </w:rPr>
        <w:t xml:space="preserve"> Jste-li naším smluvním partnerem a například jako osoba samostatně výdělečně činná spadáte pod ochranný účel zákona</w:t>
      </w:r>
      <w:r w:rsidRPr="00AC307C">
        <w:rPr>
          <w:rFonts w:asciiTheme="minorHAnsi" w:hAnsiTheme="minorHAnsi" w:cstheme="minorHAnsi"/>
        </w:rPr>
        <w:br/>
        <w:t xml:space="preserve"> o ochraně osobních údajů, tyto informace o nakládání s vašimi osobními údaji se týkají i vás.</w:t>
      </w:r>
      <w:r w:rsidRPr="0024712A">
        <w:rPr>
          <w:rFonts w:ascii="Arial" w:hAnsi="Arial"/>
        </w:rPr>
        <w:t xml:space="preserve"> </w:t>
      </w:r>
    </w:p>
    <w:p w14:paraId="650EA5A8" w14:textId="77777777" w:rsidR="00A000E0" w:rsidRDefault="00A000E0" w:rsidP="00A000E0">
      <w:pPr>
        <w:ind w:left="785"/>
      </w:pPr>
      <w:r>
        <w:t>23.5.</w:t>
      </w:r>
      <w:r>
        <w:rPr>
          <w:rFonts w:ascii="Arial" w:hAnsi="Arial"/>
        </w:rPr>
        <w:t xml:space="preserve"> </w:t>
      </w:r>
      <w:r>
        <w:t>Pokud a v té míře, v níž při plnění svých smluvních závazků Dodavatel zpracovává pro společnost E.ON osobní údaje, které mu společnost E.ON předala nebo svěřila</w:t>
      </w:r>
      <w:r>
        <w:cr/>
      </w:r>
    </w:p>
    <w:p w14:paraId="7DF61B88" w14:textId="77777777" w:rsidR="00A000E0" w:rsidRDefault="00A000E0" w:rsidP="00A000E0">
      <w:pPr>
        <w:numPr>
          <w:ilvl w:val="0"/>
          <w:numId w:val="5"/>
        </w:numPr>
        <w:ind w:hanging="360"/>
      </w:pPr>
      <w:r>
        <w:t>za účelem zpracování jménem společnosti E.ON,</w:t>
      </w:r>
      <w:r>
        <w:cr/>
      </w:r>
    </w:p>
    <w:p w14:paraId="658B3A1F" w14:textId="77777777" w:rsidR="00A000E0" w:rsidRDefault="00A000E0" w:rsidP="00A000E0">
      <w:pPr>
        <w:numPr>
          <w:ilvl w:val="0"/>
          <w:numId w:val="5"/>
        </w:numPr>
        <w:ind w:hanging="360"/>
      </w:pPr>
      <w:r>
        <w:lastRenderedPageBreak/>
        <w:t>za účelem nezávislého zpracování nebo</w:t>
      </w:r>
      <w:r>
        <w:cr/>
        <w:t xml:space="preserve"> </w:t>
      </w:r>
    </w:p>
    <w:p w14:paraId="2941B212" w14:textId="77777777" w:rsidR="00A000E0" w:rsidRDefault="00A000E0" w:rsidP="00A000E0">
      <w:pPr>
        <w:numPr>
          <w:ilvl w:val="0"/>
          <w:numId w:val="5"/>
        </w:numPr>
        <w:spacing w:after="49"/>
        <w:ind w:hanging="360"/>
      </w:pPr>
      <w:r>
        <w:t>z titulu společné odpovědnosti Dodavatele a společnosti E.ON,</w:t>
      </w:r>
      <w:r>
        <w:cr/>
      </w:r>
      <w:r>
        <w:br/>
        <w:t xml:space="preserve"> </w:t>
      </w:r>
    </w:p>
    <w:p w14:paraId="58592B36" w14:textId="77777777" w:rsidR="00A000E0" w:rsidRDefault="00A000E0" w:rsidP="00A000E0">
      <w:pPr>
        <w:spacing w:after="52"/>
        <w:ind w:left="785" w:right="-8"/>
        <w:jc w:val="left"/>
      </w:pPr>
      <w:r>
        <w:t xml:space="preserve">  </w:t>
      </w:r>
      <w:r>
        <w:tab/>
      </w:r>
      <w:r w:rsidRPr="001631F1">
        <w:t xml:space="preserve">použijí se ustanovení přílohy „Požadavky na bezpečnost informací a Technická a organizační opatření k ochraně údajů“ příslušné objednávky a ustanovení souvisejících dodatků. </w:t>
      </w:r>
    </w:p>
    <w:p w14:paraId="6FDBAC2D" w14:textId="77777777" w:rsidR="00A000E0" w:rsidRDefault="00A000E0" w:rsidP="00A000E0">
      <w:pPr>
        <w:spacing w:after="71" w:line="259" w:lineRule="auto"/>
        <w:ind w:left="792" w:firstLine="0"/>
        <w:jc w:val="left"/>
      </w:pPr>
      <w:r>
        <w:t xml:space="preserve"> </w:t>
      </w:r>
    </w:p>
    <w:p w14:paraId="59693A53" w14:textId="77777777" w:rsidR="00A000E0" w:rsidRDefault="00A000E0" w:rsidP="00A000E0">
      <w:pPr>
        <w:pStyle w:val="Nadpis1"/>
        <w:spacing w:after="39"/>
        <w:ind w:left="-5"/>
      </w:pPr>
      <w:r>
        <w:t>24.</w:t>
      </w:r>
      <w:r>
        <w:rPr>
          <w:rFonts w:ascii="Arial" w:hAnsi="Arial"/>
        </w:rPr>
        <w:t xml:space="preserve"> </w:t>
      </w:r>
      <w:r>
        <w:t xml:space="preserve">Bezpečnost informací </w:t>
      </w:r>
    </w:p>
    <w:p w14:paraId="34EF6549" w14:textId="77777777" w:rsidR="00A000E0" w:rsidRDefault="00A000E0" w:rsidP="00A000E0">
      <w:pPr>
        <w:spacing w:after="71" w:line="259" w:lineRule="auto"/>
        <w:ind w:left="357" w:firstLine="0"/>
        <w:jc w:val="left"/>
      </w:pPr>
      <w:r w:rsidRPr="00563851">
        <w:t xml:space="preserve">V zájmu zajištění dostatečné ochrany důvěrné povahy, integrity a efektivní dostupnosti informací a zdrojů a souvisejících metod se Dodavatel zavazuje dodržovat požadavky, pokyny a povinnosti týkající se bezpečnosti informací popsané v příloze „Požadavky na bezpečnost informací a Technická a organizační opatření k ochraně údajů“ příslušné objednávky. </w:t>
      </w:r>
      <w:r>
        <w:t xml:space="preserve"> </w:t>
      </w:r>
    </w:p>
    <w:p w14:paraId="5F0D60E8" w14:textId="77777777" w:rsidR="00A000E0" w:rsidRDefault="00A000E0" w:rsidP="00A000E0">
      <w:pPr>
        <w:pStyle w:val="Nadpis1"/>
        <w:spacing w:after="39"/>
        <w:ind w:left="-5"/>
      </w:pPr>
      <w:r>
        <w:t>25.</w:t>
      </w:r>
      <w:r>
        <w:rPr>
          <w:rFonts w:ascii="Arial" w:hAnsi="Arial"/>
        </w:rPr>
        <w:t xml:space="preserve"> </w:t>
      </w:r>
      <w:r>
        <w:t xml:space="preserve">Publikace, Reklama  </w:t>
      </w:r>
    </w:p>
    <w:p w14:paraId="1F4B97C0" w14:textId="77777777" w:rsidR="00A000E0" w:rsidRDefault="00A000E0" w:rsidP="00A000E0">
      <w:pPr>
        <w:spacing w:after="70" w:line="259" w:lineRule="auto"/>
        <w:ind w:left="358" w:firstLine="0"/>
      </w:pPr>
      <w:r w:rsidRPr="00063835">
        <w:t xml:space="preserve">Zveřejnění existence vztahů vzniklých mezi </w:t>
      </w:r>
      <w:r>
        <w:t>P</w:t>
      </w:r>
      <w:r w:rsidRPr="00063835">
        <w:t xml:space="preserve">oskytovatelem a </w:t>
      </w:r>
      <w:r>
        <w:t>O</w:t>
      </w:r>
      <w:r w:rsidRPr="00063835">
        <w:t xml:space="preserve">dběratelem na základě smlouvy, odkaz na spolupráci </w:t>
      </w:r>
      <w:r>
        <w:t>O</w:t>
      </w:r>
      <w:r w:rsidRPr="00063835">
        <w:t xml:space="preserve">dběratele </w:t>
      </w:r>
      <w:r>
        <w:br/>
      </w:r>
      <w:r w:rsidRPr="00063835">
        <w:t xml:space="preserve">a </w:t>
      </w:r>
      <w:r>
        <w:t>P</w:t>
      </w:r>
      <w:r w:rsidRPr="00063835">
        <w:t xml:space="preserve">oskytovatele či jeho poddodavatelů, zejména za reklamními účely, či poskytnutí informací o těchto skutečnostech třetím osobám, je přípustné pouze s výslovným předchozím </w:t>
      </w:r>
      <w:r w:rsidRPr="00D96B7E">
        <w:t>písemným</w:t>
      </w:r>
      <w:r w:rsidRPr="00063835">
        <w:t xml:space="preserve"> souhlasem </w:t>
      </w:r>
      <w:r>
        <w:t>O</w:t>
      </w:r>
      <w:r w:rsidRPr="00063835">
        <w:t xml:space="preserve">dběratele. </w:t>
      </w:r>
      <w:r>
        <w:t xml:space="preserve">Uvedené platí i pro zveřejňování informací s tímto smluvním vztahem souvisejícím. </w:t>
      </w:r>
    </w:p>
    <w:p w14:paraId="320950B5" w14:textId="77777777" w:rsidR="00A000E0" w:rsidRDefault="00A000E0" w:rsidP="00A000E0">
      <w:pPr>
        <w:pStyle w:val="Nadpis1"/>
        <w:spacing w:after="39"/>
        <w:ind w:left="-5"/>
      </w:pPr>
      <w:r>
        <w:t>26.</w:t>
      </w:r>
      <w:r>
        <w:rPr>
          <w:rFonts w:ascii="Arial" w:hAnsi="Arial"/>
        </w:rPr>
        <w:t xml:space="preserve"> </w:t>
      </w:r>
      <w:r>
        <w:t xml:space="preserve">Brexit </w:t>
      </w:r>
    </w:p>
    <w:p w14:paraId="2A69ECD2" w14:textId="77777777" w:rsidR="00A000E0" w:rsidRDefault="00A000E0" w:rsidP="00A000E0">
      <w:pPr>
        <w:spacing w:after="51"/>
        <w:ind w:left="345" w:firstLine="0"/>
      </w:pPr>
      <w:r>
        <w:t xml:space="preserve">Dodavatel ponese veškeré náklady na plnění svých povinností podle této Smlouvy, které mu případně vzniknou odchodem Spojeného království z Evropské unie. To se týká zejména těch nákladů, které vzniknou za účelem zajištění souladu s platnými právními předpisy. Pokud tyto náklady, s přihlédnutím k ustanovením této Smlouvy a zájmu společnosti E.ON na zajištění plnění smluvních povinností ze strany Dodavatele, povedou k neoprávněnému </w:t>
      </w:r>
      <w:r w:rsidRPr="003156B0">
        <w:t>ekonomickému znevýhodnění</w:t>
      </w:r>
      <w:r>
        <w:t xml:space="preserve"> Dodavatele a za předpokladu, že Dodavatel tyto náklady společnosti E.ON náležitým způsobem doloží, Smluvní strany budou usilovat prostřednictvím společných jednání o dosažení smírné dohody o rozdělení nákladů. Pokud se Smluvní strany nedohodnou, mají právo tuto Smlouvu v souladu s příslušnými smluvními ustanoveními vypovědět podáním výpovědi s výpovědní lhůtou 3 měsíce. Ustanovení článku 19 tím zůstávají nedotčena. </w:t>
      </w:r>
    </w:p>
    <w:p w14:paraId="3CAF0F8D" w14:textId="77777777" w:rsidR="00A000E0" w:rsidRDefault="00A000E0" w:rsidP="00A000E0">
      <w:pPr>
        <w:spacing w:after="72" w:line="259" w:lineRule="auto"/>
        <w:ind w:left="358" w:firstLine="0"/>
        <w:jc w:val="left"/>
      </w:pPr>
      <w:r>
        <w:t xml:space="preserve"> </w:t>
      </w:r>
    </w:p>
    <w:p w14:paraId="22F47734" w14:textId="77777777" w:rsidR="00A000E0" w:rsidRDefault="00A000E0" w:rsidP="00A000E0">
      <w:pPr>
        <w:pStyle w:val="Nadpis1"/>
        <w:ind w:left="-5"/>
      </w:pPr>
      <w:r>
        <w:t>27.</w:t>
      </w:r>
      <w:r>
        <w:rPr>
          <w:rFonts w:ascii="Arial" w:hAnsi="Arial"/>
        </w:rPr>
        <w:t xml:space="preserve"> </w:t>
      </w:r>
      <w:r>
        <w:t xml:space="preserve">Příslušnost soudu, Jazyk smlouvy, Rozhodné právo, Svátky, Písemná podoba </w:t>
      </w:r>
    </w:p>
    <w:p w14:paraId="178DDDB6" w14:textId="77777777" w:rsidR="00A000E0" w:rsidRDefault="00A000E0" w:rsidP="00A000E0">
      <w:r w:rsidRPr="00620A5F">
        <w:rPr>
          <w:rFonts w:asciiTheme="minorHAnsi" w:hAnsiTheme="minorHAnsi" w:cstheme="minorHAnsi"/>
        </w:rPr>
        <w:t>27.1.</w:t>
      </w:r>
      <w:r w:rsidRPr="00620A5F">
        <w:rPr>
          <w:rFonts w:asciiTheme="minorHAnsi" w:hAnsiTheme="minorHAnsi" w:cstheme="minorHAnsi"/>
        </w:rPr>
        <w:tab/>
      </w:r>
      <w:r>
        <w:t xml:space="preserve">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 </w:t>
      </w:r>
    </w:p>
    <w:p w14:paraId="387F3E19" w14:textId="77777777" w:rsidR="00A000E0" w:rsidRDefault="00A000E0" w:rsidP="00A000E0">
      <w:pPr>
        <w:ind w:left="785"/>
      </w:pPr>
      <w:r>
        <w:t>27.2.</w:t>
      </w:r>
      <w:r>
        <w:rPr>
          <w:rFonts w:ascii="Arial" w:hAnsi="Arial"/>
        </w:rPr>
        <w:t xml:space="preserve"> </w:t>
      </w:r>
      <w:r>
        <w:t xml:space="preserve">Rozhodným právem je právo České republiky, s vyloučením Úmluvy Organizace spojených národů o smlouvách o mezinárodní koupi zboží ze dne 11. dubna 1980.  </w:t>
      </w:r>
    </w:p>
    <w:p w14:paraId="047E1AA7" w14:textId="77777777" w:rsidR="00A000E0" w:rsidRDefault="00A000E0" w:rsidP="00A000E0">
      <w:pPr>
        <w:spacing w:after="90" w:line="241" w:lineRule="auto"/>
        <w:ind w:right="-8"/>
      </w:pPr>
      <w:r>
        <w:t>27.3.</w:t>
      </w:r>
      <w:r>
        <w:rPr>
          <w:rFonts w:ascii="Arial" w:hAnsi="Arial"/>
        </w:rPr>
        <w:t xml:space="preserve"> </w:t>
      </w:r>
      <w:r>
        <w:t xml:space="preserve">Jazykem smlouvy je čeština. V souladu s tím také platí VNP výhradně v jazyce smlouvy. Na jiné překlady nebude při výkladu brán zřetel. </w:t>
      </w:r>
    </w:p>
    <w:p w14:paraId="74D13CC6" w14:textId="77777777" w:rsidR="00A000E0" w:rsidRDefault="00A000E0" w:rsidP="00A000E0">
      <w:pPr>
        <w:ind w:left="345" w:firstLine="0"/>
      </w:pPr>
      <w:r>
        <w:t>27.4.</w:t>
      </w:r>
      <w:r>
        <w:rPr>
          <w:rFonts w:ascii="Arial" w:hAnsi="Arial"/>
        </w:rPr>
        <w:t xml:space="preserve"> </w:t>
      </w:r>
      <w:r>
        <w:t xml:space="preserve">Svátky uvedené ve Smlouvě jsou výhradně odkazy na státní svátky České republiky. </w:t>
      </w:r>
    </w:p>
    <w:p w14:paraId="1A157C68" w14:textId="77777777" w:rsidR="00A000E0" w:rsidRDefault="00A000E0" w:rsidP="00A000E0">
      <w:pPr>
        <w:ind w:left="785"/>
      </w:pPr>
      <w:r>
        <w:t>27.5.</w:t>
      </w:r>
      <w:r>
        <w:rPr>
          <w:rFonts w:ascii="Arial" w:hAnsi="Arial"/>
        </w:rPr>
        <w:t xml:space="preserve"> </w:t>
      </w:r>
      <w:r w:rsidRPr="00B0235D">
        <w:t xml:space="preserve">Požadavek písemné podoby ve smyslu této Smlouvy splňuje pouze dokument s vlastnoručním podpisem nebo dokument </w:t>
      </w:r>
      <w:r>
        <w:br/>
      </w:r>
      <w:r w:rsidRPr="00B0235D">
        <w:t xml:space="preserve">v elektronické podobě se zaručeným elektronickým podpisem. </w:t>
      </w:r>
    </w:p>
    <w:p w14:paraId="45525AA7" w14:textId="77777777" w:rsidR="00A000E0" w:rsidRPr="003F1D9A" w:rsidRDefault="00A000E0" w:rsidP="00A000E0">
      <w:pPr>
        <w:ind w:left="785"/>
        <w:rPr>
          <w:color w:val="auto"/>
        </w:rPr>
      </w:pPr>
      <w:r>
        <w:t xml:space="preserve">27.6. </w:t>
      </w:r>
      <w:r w:rsidRPr="003F1D9A">
        <w:rPr>
          <w:color w:val="auto"/>
        </w:rPr>
        <w:t>Prohlášení a oznámení mající právní význam</w:t>
      </w:r>
      <w:r>
        <w:rPr>
          <w:color w:val="auto"/>
        </w:rPr>
        <w:t>, která Poskytovatel podává O</w:t>
      </w:r>
      <w:r w:rsidRPr="003F1D9A">
        <w:rPr>
          <w:color w:val="auto"/>
        </w:rPr>
        <w:t xml:space="preserve">dběrateli, musí být učiněna písemnou formou. </w:t>
      </w:r>
      <w:r>
        <w:rPr>
          <w:color w:val="auto"/>
        </w:rPr>
        <w:br/>
      </w:r>
      <w:r w:rsidRPr="003F1D9A">
        <w:rPr>
          <w:color w:val="auto"/>
        </w:rPr>
        <w:t>E-maily nesplňují vyjma výjimek u</w:t>
      </w:r>
      <w:r>
        <w:rPr>
          <w:color w:val="auto"/>
        </w:rPr>
        <w:t>pravených v článku 2.</w:t>
      </w:r>
      <w:r w:rsidRPr="003F1D9A">
        <w:rPr>
          <w:color w:val="auto"/>
        </w:rPr>
        <w:t xml:space="preserve"> t</w:t>
      </w:r>
      <w:r>
        <w:rPr>
          <w:color w:val="auto"/>
        </w:rPr>
        <w:t>ěchto VNP</w:t>
      </w:r>
      <w:r w:rsidRPr="003F1D9A">
        <w:rPr>
          <w:color w:val="auto"/>
        </w:rPr>
        <w:t xml:space="preserve"> požadavek písemné formy ve smyslu těchto </w:t>
      </w:r>
      <w:r>
        <w:rPr>
          <w:color w:val="auto"/>
        </w:rPr>
        <w:t>VNP,</w:t>
      </w:r>
      <w:r w:rsidRPr="003F1D9A">
        <w:rPr>
          <w:color w:val="auto"/>
        </w:rPr>
        <w:t xml:space="preserve"> resp. ve smyslu smluv uzavřených na jejich základě. Změny nebo doplnění těchto </w:t>
      </w:r>
      <w:r>
        <w:rPr>
          <w:color w:val="auto"/>
        </w:rPr>
        <w:t>VNP</w:t>
      </w:r>
      <w:r w:rsidRPr="003F1D9A">
        <w:rPr>
          <w:color w:val="auto"/>
        </w:rPr>
        <w:t xml:space="preserve"> si vyžadují písemnou formu. Tato zásada platí </w:t>
      </w:r>
      <w:r>
        <w:rPr>
          <w:color w:val="auto"/>
        </w:rPr>
        <w:br/>
      </w:r>
      <w:r w:rsidRPr="003F1D9A">
        <w:rPr>
          <w:color w:val="auto"/>
        </w:rPr>
        <w:t xml:space="preserve">i pro samotný požadavek písemné formy. </w:t>
      </w:r>
    </w:p>
    <w:p w14:paraId="036C8D57" w14:textId="77777777" w:rsidR="00A000E0" w:rsidRDefault="00A000E0" w:rsidP="00A000E0">
      <w:pPr>
        <w:ind w:left="785"/>
      </w:pPr>
    </w:p>
    <w:p w14:paraId="7676FFD2" w14:textId="77777777" w:rsidR="00A000E0" w:rsidRPr="00620A5F" w:rsidRDefault="00A000E0" w:rsidP="00A000E0">
      <w:pPr>
        <w:ind w:left="0" w:firstLine="0"/>
        <w:rPr>
          <w:b/>
        </w:rPr>
      </w:pPr>
      <w:r w:rsidRPr="00620A5F">
        <w:rPr>
          <w:b/>
        </w:rPr>
        <w:t>28. Ostatní ustanovení</w:t>
      </w:r>
    </w:p>
    <w:p w14:paraId="4E41047D" w14:textId="77777777" w:rsidR="00A000E0" w:rsidRDefault="00A000E0" w:rsidP="00A000E0">
      <w:pPr>
        <w:ind w:left="785"/>
      </w:pPr>
      <w:r>
        <w:t>28.1.</w:t>
      </w:r>
      <w:r>
        <w:tab/>
        <w:t xml:space="preserve">Poskytovatel tímto prohlašuje, že na sebe přebírá nebezpečí změny okolností po uzavření smlouvy ve smyslu ustanovení §§ 1765 a 1766 </w:t>
      </w:r>
      <w:proofErr w:type="spellStart"/>
      <w:r>
        <w:t>zák.č</w:t>
      </w:r>
      <w:proofErr w:type="spellEnd"/>
      <w:r>
        <w:t>. 89/2012 Sb., občanského zákoníku.</w:t>
      </w:r>
    </w:p>
    <w:p w14:paraId="2F560A26" w14:textId="77777777" w:rsidR="00A000E0" w:rsidRDefault="00A000E0" w:rsidP="00A000E0">
      <w:pPr>
        <w:ind w:left="785"/>
      </w:pPr>
      <w:r>
        <w:t>28.2.</w:t>
      </w:r>
      <w:r>
        <w:tab/>
        <w:t>Odběratel a Poskytovatel se dohodli, že ustanovení §§ 1799 a 1800 zák. č. 89/2012 Sb. občanského zákoníku se nepoužijí.</w:t>
      </w:r>
    </w:p>
    <w:p w14:paraId="12D02C5F" w14:textId="77777777" w:rsidR="00A000E0" w:rsidRDefault="00A000E0" w:rsidP="00A000E0">
      <w:pPr>
        <w:ind w:left="785"/>
      </w:pPr>
      <w:r>
        <w:t>28.3.</w:t>
      </w:r>
      <w:r>
        <w:tab/>
        <w:t>Poskytovatel není oprávněn započítat jakékoli své pohledávky vzniklé či budoucí na základě a v souvislosti s touto smlouvou bez předchozího písemného souhlasu Odběratele.</w:t>
      </w:r>
    </w:p>
    <w:p w14:paraId="574306D0" w14:textId="77777777" w:rsidR="00A000E0" w:rsidRDefault="00A000E0" w:rsidP="00A000E0">
      <w:pPr>
        <w:ind w:left="785"/>
      </w:pPr>
      <w:r>
        <w:t>28.4.</w:t>
      </w:r>
      <w:r>
        <w:tab/>
        <w:t>Čas plnění vznikajících na základě nebo v souvislosti s touto smlouvou je určen ve prospěch Odběratele.</w:t>
      </w:r>
    </w:p>
    <w:p w14:paraId="41692C49" w14:textId="77777777" w:rsidR="00A000E0" w:rsidRDefault="00A000E0" w:rsidP="00A000E0">
      <w:pPr>
        <w:ind w:left="785"/>
      </w:pPr>
      <w:r>
        <w:lastRenderedPageBreak/>
        <w:t>28.5.</w:t>
      </w:r>
      <w:r>
        <w:tab/>
        <w:t>Odběratel a Poskytovatel prohlašují, že smlouva představuje úplnou dohodu o veškerých jejich náležitostech a neexistují náležitosti, které by Odběratel a Poskytovatel ve smlouvě neujednali. Mezi Odběratelem a Poskytovatelem neexistují žádná související písemná, ústní ani konkludentní ujednání týkající se předmětu smlouvy, která by nebyla ve smlouvě uvedena.</w:t>
      </w:r>
    </w:p>
    <w:p w14:paraId="7AD4B45F" w14:textId="77777777" w:rsidR="00A000E0" w:rsidRDefault="00A000E0" w:rsidP="00A000E0">
      <w:pPr>
        <w:ind w:left="785"/>
      </w:pPr>
      <w:r>
        <w:t>28.6.</w:t>
      </w:r>
      <w:r>
        <w:tab/>
        <w:t xml:space="preserve">Odběratel a Poskytovatel prohlašují a potvrzují, že si vzájemně sdělili veškeré skutkové a právní okolnosti týkající se předmětu plnění smlouvy, jakož i veškeré další skutkové a právní okolnosti, které jim jsou nebo musely být známy, a přesvědčili se </w:t>
      </w:r>
      <w:r>
        <w:br/>
        <w:t>o možnosti uzavřít smlouvu platně, vzájemně si poskytli informace o veškerých podmínkách, za nichž jsou připraveni smlouvu uzavřít, a je jim zcela zřejmý jejich zájem smlouvu uzavřít.</w:t>
      </w:r>
    </w:p>
    <w:p w14:paraId="4D18A822" w14:textId="77777777" w:rsidR="00A000E0" w:rsidRDefault="00A000E0" w:rsidP="00A000E0">
      <w:pPr>
        <w:ind w:left="785"/>
      </w:pPr>
      <w:r>
        <w:t>28.7.</w:t>
      </w:r>
      <w:r>
        <w:tab/>
        <w:t>Smlouvu lze změnit či doplňovat pouze formou písemných dodatků odsouhlasených oběma smluvními stranami.</w:t>
      </w:r>
    </w:p>
    <w:p w14:paraId="45F6F180" w14:textId="77777777" w:rsidR="00A000E0" w:rsidRDefault="00A000E0" w:rsidP="00A000E0">
      <w:pPr>
        <w:ind w:left="785"/>
      </w:pPr>
      <w:r>
        <w:t>28.8.</w:t>
      </w:r>
      <w:r>
        <w:tab/>
        <w:t xml:space="preserve">Smluvní strany se dohodly, že pokud není některá skutečnost ve smlouvě nebo obchodních podmínkách, které tvoří část obsahu smlouvy, výslovně upravena, mají zavedená praxe smluvních stran a obchodní zvyklosti zachovávané obecně nebo </w:t>
      </w:r>
      <w:r>
        <w:br/>
        <w:t>v daném odvětví přednost před ustanoveními zákona č. 89/2012 Sb., občanský zákoník.</w:t>
      </w:r>
    </w:p>
    <w:p w14:paraId="2D9B8A7A" w14:textId="77777777" w:rsidR="00A000E0" w:rsidRDefault="00A000E0" w:rsidP="00A000E0">
      <w:pPr>
        <w:spacing w:after="160" w:line="259" w:lineRule="auto"/>
        <w:ind w:left="0" w:firstLine="0"/>
        <w:jc w:val="left"/>
        <w:rPr>
          <w:b/>
        </w:rPr>
      </w:pPr>
      <w:r>
        <w:rPr>
          <w:b/>
        </w:rPr>
        <w:br w:type="page"/>
      </w:r>
    </w:p>
    <w:p w14:paraId="431C2F08" w14:textId="77777777" w:rsidR="00A000E0" w:rsidRPr="00781C44" w:rsidRDefault="00A000E0" w:rsidP="00A000E0">
      <w:pPr>
        <w:ind w:left="0"/>
        <w:jc w:val="center"/>
        <w:rPr>
          <w:rFonts w:asciiTheme="minorHAnsi" w:hAnsiTheme="minorHAnsi" w:cstheme="minorHAnsi"/>
          <w:b/>
        </w:rPr>
      </w:pPr>
      <w:bookmarkStart w:id="0" w:name="_Hlk536530882"/>
      <w:r w:rsidRPr="00781C44">
        <w:rPr>
          <w:rFonts w:asciiTheme="minorHAnsi" w:hAnsiTheme="minorHAnsi" w:cstheme="minorHAnsi"/>
          <w:b/>
        </w:rPr>
        <w:lastRenderedPageBreak/>
        <w:t>Prohlášení účastníka o akceptaci vybraných ustanovení Všeobecných nákupních podmínek</w:t>
      </w:r>
    </w:p>
    <w:bookmarkEnd w:id="0"/>
    <w:p w14:paraId="2B450F0A" w14:textId="77777777" w:rsidR="00A000E0" w:rsidRPr="00781C44" w:rsidRDefault="00A000E0" w:rsidP="00A000E0">
      <w:pPr>
        <w:pStyle w:val="Bezmezer"/>
        <w:rPr>
          <w:rFonts w:asciiTheme="minorHAnsi" w:hAnsiTheme="minorHAnsi" w:cstheme="minorHAnsi"/>
          <w:sz w:val="18"/>
          <w:szCs w:val="18"/>
        </w:rPr>
      </w:pPr>
    </w:p>
    <w:p w14:paraId="135EB0E7" w14:textId="77777777" w:rsidR="00A000E0" w:rsidRPr="00781C44" w:rsidRDefault="00A000E0" w:rsidP="00A000E0">
      <w:pPr>
        <w:pStyle w:val="Bezmezer"/>
        <w:jc w:val="both"/>
        <w:rPr>
          <w:rFonts w:asciiTheme="minorHAnsi" w:hAnsiTheme="minorHAnsi" w:cstheme="minorHAnsi"/>
          <w:sz w:val="18"/>
          <w:szCs w:val="18"/>
        </w:rPr>
      </w:pPr>
      <w:r w:rsidRPr="00781C44">
        <w:rPr>
          <w:rFonts w:asciiTheme="minorHAnsi" w:hAnsiTheme="minorHAnsi" w:cstheme="minorHAnsi"/>
          <w:sz w:val="18"/>
          <w:szCs w:val="18"/>
        </w:rPr>
        <w:t xml:space="preserve">Obchodní společnost </w:t>
      </w:r>
      <w:r w:rsidRPr="00781C44">
        <w:rPr>
          <w:rFonts w:asciiTheme="minorHAnsi" w:hAnsiTheme="minorHAnsi" w:cstheme="minorHAnsi"/>
          <w:sz w:val="18"/>
          <w:szCs w:val="18"/>
          <w:highlight w:val="green"/>
        </w:rPr>
        <w:t>doplní účastník</w:t>
      </w:r>
      <w:r w:rsidRPr="00781C44">
        <w:rPr>
          <w:rFonts w:asciiTheme="minorHAnsi" w:hAnsiTheme="minorHAnsi" w:cstheme="minorHAnsi"/>
          <w:sz w:val="18"/>
          <w:szCs w:val="18"/>
        </w:rPr>
        <w:t xml:space="preserve"> zastoupená </w:t>
      </w:r>
      <w:r w:rsidRPr="00781C44">
        <w:rPr>
          <w:rFonts w:asciiTheme="minorHAnsi" w:hAnsiTheme="minorHAnsi" w:cstheme="minorHAnsi"/>
          <w:sz w:val="18"/>
          <w:szCs w:val="18"/>
          <w:highlight w:val="green"/>
        </w:rPr>
        <w:t>doplní účastník</w:t>
      </w:r>
      <w:r w:rsidRPr="00781C44">
        <w:rPr>
          <w:rFonts w:asciiTheme="minorHAnsi" w:hAnsiTheme="minorHAnsi" w:cstheme="minorHAnsi"/>
          <w:sz w:val="18"/>
          <w:szCs w:val="18"/>
        </w:rPr>
        <w:t xml:space="preserve"> jako dodavatel z kupní smlouvy, smlouvy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14:paraId="32B53F39" w14:textId="77777777" w:rsidR="00A000E0" w:rsidRPr="00781C44" w:rsidRDefault="00A000E0" w:rsidP="00A000E0">
      <w:pPr>
        <w:pStyle w:val="Default"/>
        <w:rPr>
          <w:rFonts w:asciiTheme="minorHAnsi" w:hAnsiTheme="minorHAnsi" w:cstheme="minorHAnsi"/>
          <w:sz w:val="18"/>
          <w:szCs w:val="18"/>
        </w:rPr>
      </w:pPr>
    </w:p>
    <w:p w14:paraId="6E47351C" w14:textId="77777777" w:rsidR="00A000E0" w:rsidRPr="00781C44" w:rsidRDefault="00A000E0" w:rsidP="00A000E0">
      <w:pPr>
        <w:pStyle w:val="Default"/>
        <w:rPr>
          <w:rFonts w:asciiTheme="minorHAnsi" w:hAnsiTheme="minorHAnsi" w:cstheme="minorHAnsi"/>
          <w:b/>
          <w:sz w:val="18"/>
          <w:szCs w:val="18"/>
        </w:rPr>
      </w:pPr>
      <w:r w:rsidRPr="00781C44">
        <w:rPr>
          <w:rFonts w:asciiTheme="minorHAnsi" w:hAnsiTheme="minorHAnsi" w:cstheme="minorHAnsi"/>
          <w:b/>
          <w:bCs/>
          <w:sz w:val="18"/>
          <w:szCs w:val="18"/>
        </w:rPr>
        <w:t xml:space="preserve">Všeobecné nákupní podmínky společnosti E.ON Czech </w:t>
      </w:r>
      <w:r w:rsidRPr="00781C44">
        <w:rPr>
          <w:rFonts w:asciiTheme="minorHAnsi" w:hAnsiTheme="minorHAnsi" w:cstheme="minorHAnsi"/>
          <w:b/>
          <w:sz w:val="18"/>
          <w:szCs w:val="18"/>
        </w:rPr>
        <w:t>platné od 16.01.2019.</w:t>
      </w:r>
    </w:p>
    <w:p w14:paraId="3CCD7759" w14:textId="77777777" w:rsidR="00A000E0" w:rsidRPr="00781C44" w:rsidRDefault="00A000E0" w:rsidP="00A000E0">
      <w:pPr>
        <w:rPr>
          <w:rFonts w:asciiTheme="minorHAnsi" w:hAnsiTheme="minorHAnsi" w:cstheme="minorHAnsi"/>
          <w:szCs w:val="18"/>
        </w:rPr>
      </w:pPr>
    </w:p>
    <w:p w14:paraId="316854B2" w14:textId="77777777" w:rsidR="00A000E0" w:rsidRPr="00781C44" w:rsidRDefault="00A000E0" w:rsidP="00A000E0">
      <w:pPr>
        <w:ind w:left="0"/>
        <w:rPr>
          <w:rFonts w:asciiTheme="minorHAnsi" w:hAnsiTheme="minorHAnsi" w:cstheme="minorHAnsi"/>
          <w:b/>
          <w:szCs w:val="18"/>
        </w:rPr>
      </w:pPr>
      <w:r w:rsidRPr="00781C44">
        <w:rPr>
          <w:rFonts w:asciiTheme="minorHAnsi" w:hAnsiTheme="minorHAnsi" w:cstheme="minorHAnsi"/>
          <w:b/>
          <w:szCs w:val="18"/>
        </w:rPr>
        <w:t>Článek 1.3 (druhá věta)</w:t>
      </w:r>
    </w:p>
    <w:p w14:paraId="0A85EF75" w14:textId="77777777" w:rsidR="00A000E0" w:rsidRPr="00781C44" w:rsidRDefault="00A000E0" w:rsidP="00A000E0">
      <w:pPr>
        <w:ind w:left="0"/>
        <w:rPr>
          <w:rFonts w:asciiTheme="minorHAnsi" w:hAnsiTheme="minorHAnsi" w:cstheme="minorHAnsi"/>
          <w:szCs w:val="18"/>
        </w:rPr>
      </w:pPr>
      <w:r w:rsidRPr="00781C44">
        <w:rPr>
          <w:rFonts w:asciiTheme="minorHAnsi" w:hAnsiTheme="minorHAnsi" w:cstheme="minorHAnsi"/>
          <w:szCs w:val="18"/>
        </w:rPr>
        <w:t xml:space="preserve">Jednotlivé části Smlouvy se v případě vzájemného rozporu použijí v následujícím sestupném pořadí:  </w:t>
      </w:r>
    </w:p>
    <w:p w14:paraId="4F401739" w14:textId="77777777" w:rsidR="00A000E0" w:rsidRPr="00781C44" w:rsidRDefault="00A000E0" w:rsidP="00A000E0">
      <w:pPr>
        <w:ind w:left="0" w:firstLine="708"/>
        <w:rPr>
          <w:rFonts w:asciiTheme="minorHAnsi" w:hAnsiTheme="minorHAnsi" w:cstheme="minorHAnsi"/>
          <w:szCs w:val="18"/>
        </w:rPr>
      </w:pPr>
      <w:r w:rsidRPr="00781C44">
        <w:rPr>
          <w:rFonts w:asciiTheme="minorHAnsi" w:hAnsiTheme="minorHAnsi" w:cstheme="minorHAnsi"/>
          <w:szCs w:val="18"/>
        </w:rPr>
        <w:t xml:space="preserve">1.3.1. ustanovení Smlouvy nebo příslušné objednávky   </w:t>
      </w:r>
    </w:p>
    <w:p w14:paraId="68C7B6A1" w14:textId="77777777" w:rsidR="00A000E0" w:rsidRPr="00781C44" w:rsidRDefault="00A000E0" w:rsidP="00A000E0">
      <w:pPr>
        <w:ind w:left="708"/>
        <w:rPr>
          <w:rFonts w:asciiTheme="minorHAnsi" w:hAnsiTheme="minorHAnsi" w:cstheme="minorHAnsi"/>
          <w:szCs w:val="18"/>
        </w:rPr>
      </w:pPr>
      <w:r w:rsidRPr="00781C44">
        <w:rPr>
          <w:rFonts w:asciiTheme="minorHAnsi" w:hAnsiTheme="minorHAnsi" w:cstheme="minorHAnsi"/>
          <w:szCs w:val="18"/>
        </w:rPr>
        <w:t>1.3.2. ujednání obsažené v dalších dokumentech jiných obchodních podmínek odběratele než těchto VNP, na které se smlouva odkazuje (technická zařízení, stavební práce, plánovací činnosti/znalecké posudky, cloudová řešení apod.)</w:t>
      </w:r>
    </w:p>
    <w:p w14:paraId="50B61EEC" w14:textId="77777777" w:rsidR="00A000E0" w:rsidRPr="00781C44" w:rsidRDefault="00A000E0" w:rsidP="00A000E0">
      <w:pPr>
        <w:ind w:left="0" w:firstLine="708"/>
        <w:rPr>
          <w:rFonts w:asciiTheme="minorHAnsi" w:hAnsiTheme="minorHAnsi" w:cstheme="minorHAnsi"/>
          <w:szCs w:val="18"/>
        </w:rPr>
      </w:pPr>
      <w:r w:rsidRPr="00781C44">
        <w:rPr>
          <w:rFonts w:asciiTheme="minorHAnsi" w:hAnsiTheme="minorHAnsi" w:cstheme="minorHAnsi"/>
          <w:szCs w:val="18"/>
        </w:rPr>
        <w:t xml:space="preserve">1.3.3. tyto Všeobecné nákupní podmínky </w:t>
      </w:r>
    </w:p>
    <w:p w14:paraId="75CD14CE" w14:textId="77777777" w:rsidR="00A000E0" w:rsidRPr="00781C44" w:rsidRDefault="00A000E0" w:rsidP="00A000E0">
      <w:pPr>
        <w:ind w:left="708"/>
        <w:rPr>
          <w:rFonts w:asciiTheme="minorHAnsi" w:hAnsiTheme="minorHAnsi" w:cstheme="minorHAnsi"/>
          <w:szCs w:val="18"/>
        </w:rPr>
      </w:pPr>
      <w:r w:rsidRPr="00781C44">
        <w:rPr>
          <w:rFonts w:asciiTheme="minorHAnsi" w:hAnsiTheme="minorHAnsi" w:cstheme="minorHAnsi"/>
          <w:szCs w:val="18"/>
        </w:rPr>
        <w:t xml:space="preserve">1.3.4. přílohy „Technicko-organizační opatření bezpečnosti informací a ochrany osobních údajů“.    </w:t>
      </w:r>
    </w:p>
    <w:p w14:paraId="57A41134" w14:textId="77777777" w:rsidR="00A000E0" w:rsidRPr="00781C44" w:rsidRDefault="00A000E0" w:rsidP="00A000E0">
      <w:pPr>
        <w:ind w:left="0"/>
        <w:rPr>
          <w:rFonts w:asciiTheme="minorHAnsi" w:hAnsiTheme="minorHAnsi" w:cstheme="minorHAnsi"/>
          <w:szCs w:val="18"/>
        </w:rPr>
      </w:pPr>
    </w:p>
    <w:p w14:paraId="4C34E729" w14:textId="77777777" w:rsidR="00A000E0" w:rsidRPr="00781C44" w:rsidRDefault="00A000E0" w:rsidP="00A000E0">
      <w:pPr>
        <w:ind w:left="0"/>
        <w:rPr>
          <w:rFonts w:asciiTheme="minorHAnsi" w:hAnsiTheme="minorHAnsi" w:cstheme="minorHAnsi"/>
          <w:b/>
          <w:szCs w:val="18"/>
        </w:rPr>
      </w:pPr>
      <w:r w:rsidRPr="00781C44">
        <w:rPr>
          <w:rFonts w:asciiTheme="minorHAnsi" w:hAnsiTheme="minorHAnsi" w:cstheme="minorHAnsi"/>
          <w:b/>
          <w:szCs w:val="18"/>
        </w:rPr>
        <w:t>Článek 1.4 (třetí a čtvrtá věta)</w:t>
      </w:r>
    </w:p>
    <w:p w14:paraId="2494DF9F" w14:textId="77777777" w:rsidR="00A000E0" w:rsidRPr="00781C44" w:rsidRDefault="00A000E0" w:rsidP="00A000E0">
      <w:pPr>
        <w:ind w:left="0"/>
        <w:rPr>
          <w:rFonts w:asciiTheme="minorHAnsi" w:hAnsiTheme="minorHAnsi" w:cstheme="minorHAnsi"/>
          <w:szCs w:val="18"/>
        </w:rPr>
      </w:pPr>
      <w:r w:rsidRPr="00781C44">
        <w:rPr>
          <w:rFonts w:asciiTheme="minorHAnsi" w:hAnsiTheme="minorHAnsi" w:cstheme="minorHAnsi"/>
          <w:szCs w:val="18"/>
        </w:rP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7E53946D" w14:textId="77777777" w:rsidR="00A000E0" w:rsidRPr="00781C44" w:rsidRDefault="00A000E0" w:rsidP="00A000E0">
      <w:pPr>
        <w:ind w:left="0"/>
        <w:rPr>
          <w:rFonts w:asciiTheme="minorHAnsi" w:hAnsiTheme="minorHAnsi" w:cstheme="minorHAnsi"/>
          <w:szCs w:val="18"/>
        </w:rPr>
      </w:pPr>
    </w:p>
    <w:p w14:paraId="6772063E" w14:textId="77777777" w:rsidR="00A000E0" w:rsidRPr="00781C44" w:rsidRDefault="00A000E0" w:rsidP="00A000E0">
      <w:pPr>
        <w:ind w:left="0"/>
        <w:rPr>
          <w:rFonts w:asciiTheme="minorHAnsi" w:hAnsiTheme="minorHAnsi" w:cstheme="minorHAnsi"/>
          <w:b/>
          <w:szCs w:val="18"/>
        </w:rPr>
      </w:pPr>
      <w:r w:rsidRPr="00781C44">
        <w:rPr>
          <w:rFonts w:asciiTheme="minorHAnsi" w:hAnsiTheme="minorHAnsi" w:cstheme="minorHAnsi"/>
          <w:b/>
          <w:szCs w:val="18"/>
        </w:rPr>
        <w:t>Článek 1.5</w:t>
      </w:r>
    </w:p>
    <w:p w14:paraId="1C66610D" w14:textId="77777777" w:rsidR="00A000E0" w:rsidRPr="00781C44" w:rsidRDefault="00A000E0" w:rsidP="00A000E0">
      <w:pPr>
        <w:ind w:left="0"/>
        <w:rPr>
          <w:rFonts w:asciiTheme="minorHAnsi" w:hAnsiTheme="minorHAnsi" w:cstheme="minorHAnsi"/>
          <w:szCs w:val="18"/>
        </w:rPr>
      </w:pPr>
      <w:r w:rsidRPr="00781C44">
        <w:rPr>
          <w:rFonts w:asciiTheme="minorHAnsi" w:hAnsiTheme="minorHAnsi" w:cstheme="minorHAnsi"/>
          <w:szCs w:val="18"/>
        </w:rPr>
        <w:t xml:space="preserve">Tyto VNP, stejně jako jiné obchodní podmínky odběratele, na které se smlouva ve smyslu § 1751 zák. č. 89/2012 Sb. odkazuje (společně dále jen „obchodní podmínky“), Objednatel zveřejňuje na internetové adrese: </w:t>
      </w:r>
    </w:p>
    <w:p w14:paraId="1EA5F21D" w14:textId="77777777" w:rsidR="00A000E0" w:rsidRPr="00781C44" w:rsidRDefault="00A000E0" w:rsidP="00A000E0">
      <w:pPr>
        <w:spacing w:after="85"/>
        <w:ind w:left="0" w:right="-8"/>
        <w:rPr>
          <w:rFonts w:asciiTheme="minorHAnsi" w:hAnsiTheme="minorHAnsi" w:cstheme="minorHAnsi"/>
          <w:szCs w:val="18"/>
        </w:rPr>
      </w:pPr>
      <w:r w:rsidRPr="00795A96">
        <w:rPr>
          <w:rFonts w:asciiTheme="minorHAnsi" w:hAnsiTheme="minorHAnsi" w:cstheme="minorHAnsi"/>
          <w:color w:val="auto"/>
          <w:szCs w:val="18"/>
          <w:u w:val="single"/>
          <w:lang w:eastAsia="de-DE"/>
        </w:rPr>
        <w:t>http://www.eon.cz/o-nas/o-skupine-eon/pro-partnery/vseobecne-nakupni-podminky</w:t>
      </w:r>
    </w:p>
    <w:p w14:paraId="5F45F376" w14:textId="77777777" w:rsidR="00A000E0" w:rsidRPr="00781C44" w:rsidRDefault="00A000E0" w:rsidP="00A000E0">
      <w:pPr>
        <w:ind w:left="0"/>
        <w:rPr>
          <w:rFonts w:asciiTheme="minorHAnsi" w:hAnsiTheme="minorHAnsi" w:cstheme="minorHAnsi"/>
          <w:szCs w:val="18"/>
        </w:rPr>
      </w:pPr>
      <w:r w:rsidRPr="00781C44">
        <w:rPr>
          <w:rFonts w:asciiTheme="minorHAnsi" w:hAnsiTheme="minorHAnsi" w:cstheme="minorHAnsi"/>
          <w:szCs w:val="18"/>
        </w:rPr>
        <w:t>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14-ti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1999E729" w14:textId="77777777" w:rsidR="00A000E0" w:rsidRPr="00781C44" w:rsidRDefault="00A000E0" w:rsidP="00A000E0">
      <w:pPr>
        <w:ind w:left="0"/>
        <w:rPr>
          <w:rFonts w:asciiTheme="minorHAnsi" w:hAnsiTheme="minorHAnsi" w:cstheme="minorHAnsi"/>
          <w:szCs w:val="18"/>
        </w:rPr>
      </w:pPr>
    </w:p>
    <w:p w14:paraId="4045DBF2" w14:textId="77777777" w:rsidR="00A000E0" w:rsidRPr="00781C44" w:rsidRDefault="00A000E0" w:rsidP="00A000E0">
      <w:pPr>
        <w:ind w:left="0"/>
        <w:rPr>
          <w:rFonts w:asciiTheme="minorHAnsi" w:hAnsiTheme="minorHAnsi" w:cstheme="minorHAnsi"/>
          <w:b/>
          <w:szCs w:val="18"/>
        </w:rPr>
      </w:pPr>
      <w:r w:rsidRPr="00781C44">
        <w:rPr>
          <w:rFonts w:asciiTheme="minorHAnsi" w:hAnsiTheme="minorHAnsi" w:cstheme="minorHAnsi"/>
          <w:b/>
          <w:szCs w:val="18"/>
        </w:rPr>
        <w:t>Článek 3.1</w:t>
      </w:r>
    </w:p>
    <w:p w14:paraId="5313BAC4" w14:textId="77777777" w:rsidR="00A000E0" w:rsidRPr="00781C44" w:rsidRDefault="00A000E0" w:rsidP="00A000E0">
      <w:pPr>
        <w:ind w:left="0"/>
        <w:rPr>
          <w:rFonts w:asciiTheme="minorHAnsi" w:hAnsiTheme="minorHAnsi" w:cstheme="minorHAnsi"/>
          <w:szCs w:val="18"/>
        </w:rPr>
      </w:pPr>
      <w:r w:rsidRPr="00781C44">
        <w:rPr>
          <w:rFonts w:asciiTheme="minorHAnsi" w:hAnsiTheme="minorHAnsi" w:cstheme="minorHAnsi"/>
          <w:szCs w:val="18"/>
        </w:rP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36F0C19A" w14:textId="77777777" w:rsidR="00A000E0" w:rsidRPr="00781C44" w:rsidRDefault="00A000E0" w:rsidP="00A000E0">
      <w:pPr>
        <w:ind w:left="0"/>
        <w:rPr>
          <w:rFonts w:asciiTheme="minorHAnsi" w:hAnsiTheme="minorHAnsi" w:cstheme="minorHAnsi"/>
          <w:b/>
          <w:szCs w:val="18"/>
        </w:rPr>
      </w:pPr>
      <w:r w:rsidRPr="00781C44">
        <w:rPr>
          <w:rFonts w:asciiTheme="minorHAnsi" w:hAnsiTheme="minorHAnsi" w:cstheme="minorHAnsi"/>
          <w:b/>
          <w:szCs w:val="18"/>
        </w:rPr>
        <w:br/>
        <w:t>Článek 3.5 (druhá věta)</w:t>
      </w:r>
    </w:p>
    <w:p w14:paraId="4D4006F6" w14:textId="77777777" w:rsidR="00A000E0" w:rsidRPr="00781C44" w:rsidRDefault="00A000E0" w:rsidP="00A000E0">
      <w:pPr>
        <w:ind w:left="0"/>
        <w:rPr>
          <w:rFonts w:asciiTheme="minorHAnsi" w:hAnsiTheme="minorHAnsi" w:cstheme="minorHAnsi"/>
          <w:szCs w:val="18"/>
        </w:rPr>
      </w:pPr>
      <w:r w:rsidRPr="00781C44">
        <w:rPr>
          <w:rFonts w:asciiTheme="minorHAnsi" w:hAnsiTheme="minorHAnsi" w:cstheme="minorHAnsi"/>
          <w:szCs w:val="18"/>
        </w:rPr>
        <w:t>Na přání odběratele Poskytovatel předloží odpovídající doklady o kvalifikaci osob a provedených preventivních zdravotních prohlídkách svých zaměstnanců a zaměstnanců svých poddodavatelů.</w:t>
      </w:r>
    </w:p>
    <w:p w14:paraId="2C57F94A" w14:textId="77777777" w:rsidR="00A000E0" w:rsidRPr="00781C44" w:rsidRDefault="00A000E0" w:rsidP="00A000E0">
      <w:pPr>
        <w:ind w:left="0"/>
        <w:rPr>
          <w:rFonts w:asciiTheme="minorHAnsi" w:hAnsiTheme="minorHAnsi" w:cstheme="minorHAnsi"/>
          <w:szCs w:val="18"/>
        </w:rPr>
      </w:pPr>
    </w:p>
    <w:p w14:paraId="46035144" w14:textId="77777777" w:rsidR="00A000E0" w:rsidRPr="00781C44" w:rsidRDefault="00A000E0" w:rsidP="00A000E0">
      <w:pPr>
        <w:ind w:left="0"/>
        <w:rPr>
          <w:rFonts w:asciiTheme="minorHAnsi" w:hAnsiTheme="minorHAnsi" w:cstheme="minorHAnsi"/>
          <w:b/>
          <w:szCs w:val="18"/>
        </w:rPr>
      </w:pPr>
      <w:r w:rsidRPr="00781C44">
        <w:rPr>
          <w:rFonts w:asciiTheme="minorHAnsi" w:hAnsiTheme="minorHAnsi" w:cstheme="minorHAnsi"/>
          <w:b/>
          <w:szCs w:val="18"/>
        </w:rPr>
        <w:t>Článek 3.6 (první věta)</w:t>
      </w:r>
    </w:p>
    <w:p w14:paraId="08517F30" w14:textId="77777777" w:rsidR="00A000E0" w:rsidRPr="00781C44" w:rsidRDefault="00A000E0" w:rsidP="00A000E0">
      <w:pPr>
        <w:ind w:left="0"/>
        <w:rPr>
          <w:rFonts w:asciiTheme="minorHAnsi" w:hAnsiTheme="minorHAnsi" w:cstheme="minorHAnsi"/>
          <w:szCs w:val="18"/>
        </w:rPr>
      </w:pPr>
      <w:r w:rsidRPr="00781C44">
        <w:rPr>
          <w:rFonts w:asciiTheme="minorHAnsi" w:hAnsiTheme="minorHAnsi" w:cstheme="minorHAnsi"/>
          <w:szCs w:val="18"/>
        </w:rPr>
        <w:t>Odběratel má právo v závažných případech požadovat výměnu personálu Poskytovatele.</w:t>
      </w:r>
    </w:p>
    <w:p w14:paraId="398913FA" w14:textId="77777777" w:rsidR="00A000E0" w:rsidRPr="00781C44" w:rsidRDefault="00A000E0" w:rsidP="00A000E0">
      <w:pPr>
        <w:ind w:left="0"/>
        <w:rPr>
          <w:rFonts w:asciiTheme="minorHAnsi" w:hAnsiTheme="minorHAnsi" w:cstheme="minorHAnsi"/>
          <w:szCs w:val="18"/>
        </w:rPr>
      </w:pPr>
    </w:p>
    <w:p w14:paraId="5AD038DB" w14:textId="77777777" w:rsidR="00A000E0" w:rsidRPr="00781C44" w:rsidRDefault="00A000E0" w:rsidP="00A000E0">
      <w:pPr>
        <w:ind w:left="0"/>
        <w:rPr>
          <w:rFonts w:asciiTheme="minorHAnsi" w:hAnsiTheme="minorHAnsi" w:cstheme="minorHAnsi"/>
          <w:b/>
          <w:szCs w:val="18"/>
        </w:rPr>
      </w:pPr>
      <w:r w:rsidRPr="00781C44">
        <w:rPr>
          <w:rFonts w:asciiTheme="minorHAnsi" w:hAnsiTheme="minorHAnsi" w:cstheme="minorHAnsi"/>
          <w:b/>
          <w:szCs w:val="18"/>
        </w:rPr>
        <w:t>Článek 5.3. (třetí, čtvrtá a pátá věta)</w:t>
      </w:r>
    </w:p>
    <w:p w14:paraId="01221E00" w14:textId="77777777" w:rsidR="00A000E0" w:rsidRPr="00781C44" w:rsidRDefault="00A000E0" w:rsidP="00A000E0">
      <w:pPr>
        <w:ind w:left="0"/>
        <w:rPr>
          <w:rFonts w:asciiTheme="minorHAnsi" w:hAnsiTheme="minorHAnsi" w:cstheme="minorHAnsi"/>
          <w:szCs w:val="18"/>
        </w:rPr>
      </w:pPr>
      <w:r w:rsidRPr="00781C44">
        <w:rPr>
          <w:rFonts w:asciiTheme="minorHAnsi" w:hAnsiTheme="minorHAnsi" w:cstheme="minorHAnsi"/>
          <w:szCs w:val="18"/>
        </w:rPr>
        <w:t>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http://www.eon.cz/o-nas/o-skupine-eon/pro-partnery/vseobecne-nakupni-</w:t>
      </w:r>
      <w:r w:rsidRPr="00781C44">
        <w:rPr>
          <w:rFonts w:asciiTheme="minorHAnsi" w:hAnsiTheme="minorHAnsi" w:cstheme="minorHAnsi"/>
          <w:szCs w:val="18"/>
        </w:rPr>
        <w:lastRenderedPageBreak/>
        <w:t>podminky).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14E5A3D2" w14:textId="77777777" w:rsidR="00A000E0" w:rsidRPr="00781C44" w:rsidRDefault="00A000E0" w:rsidP="00A000E0">
      <w:pPr>
        <w:ind w:left="0"/>
        <w:rPr>
          <w:rFonts w:asciiTheme="minorHAnsi" w:hAnsiTheme="minorHAnsi" w:cstheme="minorHAnsi"/>
          <w:szCs w:val="18"/>
        </w:rPr>
      </w:pPr>
    </w:p>
    <w:p w14:paraId="48CA5D25" w14:textId="77777777" w:rsidR="00A000E0" w:rsidRPr="00781C44" w:rsidRDefault="00A000E0" w:rsidP="00A000E0">
      <w:pPr>
        <w:ind w:left="0"/>
        <w:rPr>
          <w:rFonts w:asciiTheme="minorHAnsi" w:hAnsiTheme="minorHAnsi" w:cstheme="minorHAnsi"/>
          <w:b/>
          <w:szCs w:val="18"/>
        </w:rPr>
      </w:pPr>
      <w:r w:rsidRPr="00781C44">
        <w:rPr>
          <w:rFonts w:asciiTheme="minorHAnsi" w:hAnsiTheme="minorHAnsi" w:cstheme="minorHAnsi"/>
          <w:b/>
          <w:szCs w:val="18"/>
        </w:rPr>
        <w:t>Článek 5.9 (první a třetí věta)</w:t>
      </w:r>
    </w:p>
    <w:p w14:paraId="16644014" w14:textId="77777777" w:rsidR="00A000E0" w:rsidRPr="00781C44" w:rsidRDefault="00A000E0" w:rsidP="00A000E0">
      <w:pPr>
        <w:ind w:left="0"/>
        <w:rPr>
          <w:rFonts w:asciiTheme="minorHAnsi" w:hAnsiTheme="minorHAnsi" w:cstheme="minorHAnsi"/>
          <w:szCs w:val="18"/>
        </w:rPr>
      </w:pPr>
      <w:r w:rsidRPr="00781C44">
        <w:rPr>
          <w:rFonts w:asciiTheme="minorHAnsi" w:hAnsiTheme="minorHAnsi" w:cstheme="minorHAnsi"/>
          <w:szCs w:val="18"/>
        </w:rPr>
        <w:t>Poskytovatel bude evidovat všechny pracovní úrazy a úrazy během služební cesty svých zaměstnanců, resp. zaměstnanců svých poddodavatelů.</w:t>
      </w:r>
    </w:p>
    <w:p w14:paraId="1EFB0327" w14:textId="77777777" w:rsidR="00A000E0" w:rsidRPr="00781C44" w:rsidRDefault="00A000E0" w:rsidP="00A000E0">
      <w:pPr>
        <w:ind w:left="0"/>
        <w:rPr>
          <w:rFonts w:asciiTheme="minorHAnsi" w:hAnsiTheme="minorHAnsi" w:cstheme="minorHAnsi"/>
          <w:szCs w:val="18"/>
        </w:rPr>
      </w:pPr>
    </w:p>
    <w:p w14:paraId="1EB4B860" w14:textId="77777777" w:rsidR="00A000E0" w:rsidRPr="00781C44" w:rsidRDefault="00A000E0" w:rsidP="00A000E0">
      <w:pPr>
        <w:ind w:left="0"/>
        <w:rPr>
          <w:rFonts w:asciiTheme="minorHAnsi" w:hAnsiTheme="minorHAnsi" w:cstheme="minorHAnsi"/>
          <w:szCs w:val="18"/>
        </w:rPr>
      </w:pPr>
      <w:r w:rsidRPr="00781C44">
        <w:rPr>
          <w:rFonts w:asciiTheme="minorHAnsi" w:hAnsiTheme="minorHAnsi" w:cstheme="minorHAnsi"/>
          <w:szCs w:val="18"/>
        </w:rP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1612001D" w14:textId="77777777" w:rsidR="00A000E0" w:rsidRPr="00781C44" w:rsidRDefault="00A000E0" w:rsidP="00A000E0">
      <w:pPr>
        <w:ind w:left="0"/>
        <w:rPr>
          <w:rFonts w:asciiTheme="minorHAnsi" w:hAnsiTheme="minorHAnsi" w:cstheme="minorHAnsi"/>
          <w:b/>
          <w:szCs w:val="18"/>
        </w:rPr>
      </w:pPr>
    </w:p>
    <w:p w14:paraId="4B9B05B7" w14:textId="77777777" w:rsidR="00A000E0" w:rsidRPr="00781C44" w:rsidRDefault="00A000E0" w:rsidP="00A000E0">
      <w:pPr>
        <w:ind w:left="0"/>
        <w:rPr>
          <w:rFonts w:asciiTheme="minorHAnsi" w:hAnsiTheme="minorHAnsi" w:cstheme="minorHAnsi"/>
          <w:b/>
          <w:szCs w:val="18"/>
        </w:rPr>
      </w:pPr>
      <w:r w:rsidRPr="00781C44">
        <w:rPr>
          <w:rFonts w:asciiTheme="minorHAnsi" w:hAnsiTheme="minorHAnsi" w:cstheme="minorHAnsi"/>
          <w:b/>
          <w:szCs w:val="18"/>
        </w:rPr>
        <w:t>Článek 7.6</w:t>
      </w:r>
    </w:p>
    <w:p w14:paraId="15372BA1" w14:textId="77777777" w:rsidR="00A000E0" w:rsidRPr="00781C44" w:rsidRDefault="00A000E0" w:rsidP="00A000E0">
      <w:pPr>
        <w:ind w:left="0"/>
        <w:rPr>
          <w:rFonts w:asciiTheme="minorHAnsi" w:hAnsiTheme="minorHAnsi" w:cstheme="minorHAnsi"/>
          <w:szCs w:val="18"/>
        </w:rPr>
      </w:pPr>
      <w:r w:rsidRPr="00781C44">
        <w:rPr>
          <w:rFonts w:asciiTheme="minorHAnsi" w:hAnsiTheme="minorHAnsi" w:cstheme="minorHAnsi"/>
          <w:szCs w:val="18"/>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0091736B" w14:textId="77777777" w:rsidR="00A000E0" w:rsidRPr="00781C44" w:rsidRDefault="00A000E0" w:rsidP="00A000E0">
      <w:pPr>
        <w:ind w:left="0"/>
        <w:rPr>
          <w:rFonts w:asciiTheme="minorHAnsi" w:hAnsiTheme="minorHAnsi" w:cstheme="minorHAnsi"/>
          <w:szCs w:val="18"/>
        </w:rPr>
      </w:pPr>
    </w:p>
    <w:p w14:paraId="67057EA0" w14:textId="77777777" w:rsidR="00A000E0" w:rsidRPr="00781C44" w:rsidRDefault="00A000E0" w:rsidP="00A000E0">
      <w:pPr>
        <w:ind w:left="0"/>
        <w:rPr>
          <w:rFonts w:asciiTheme="minorHAnsi" w:hAnsiTheme="minorHAnsi" w:cstheme="minorHAnsi"/>
          <w:b/>
          <w:szCs w:val="18"/>
        </w:rPr>
      </w:pPr>
      <w:r w:rsidRPr="00781C44">
        <w:rPr>
          <w:rFonts w:asciiTheme="minorHAnsi" w:hAnsiTheme="minorHAnsi" w:cstheme="minorHAnsi"/>
          <w:b/>
          <w:szCs w:val="18"/>
        </w:rPr>
        <w:t>Článek 8.2 (druhá věta)</w:t>
      </w:r>
    </w:p>
    <w:p w14:paraId="58D7A727" w14:textId="77777777" w:rsidR="00A000E0" w:rsidRPr="00781C44" w:rsidRDefault="00A000E0" w:rsidP="00A000E0">
      <w:pPr>
        <w:ind w:left="0"/>
        <w:rPr>
          <w:rFonts w:asciiTheme="minorHAnsi" w:hAnsiTheme="minorHAnsi" w:cstheme="minorHAnsi"/>
          <w:szCs w:val="18"/>
        </w:rPr>
      </w:pPr>
      <w:r w:rsidRPr="00781C44">
        <w:rPr>
          <w:rFonts w:asciiTheme="minorHAnsi" w:hAnsiTheme="minorHAnsi" w:cstheme="minorHAnsi"/>
          <w:szCs w:val="18"/>
        </w:rPr>
        <w:t>Nebezpečí škody na věci však na Odběratele nepřechází dříve než protokolárním předáním věci Odběrateli bez ohledu na to, kdy měl věc přejmout.</w:t>
      </w:r>
    </w:p>
    <w:p w14:paraId="64345F1A" w14:textId="77777777" w:rsidR="00A000E0" w:rsidRPr="00781C44" w:rsidRDefault="00A000E0" w:rsidP="00A000E0">
      <w:pPr>
        <w:ind w:left="0"/>
        <w:rPr>
          <w:rFonts w:asciiTheme="minorHAnsi" w:hAnsiTheme="minorHAnsi" w:cstheme="minorHAnsi"/>
          <w:szCs w:val="18"/>
        </w:rPr>
      </w:pPr>
    </w:p>
    <w:p w14:paraId="483163C7" w14:textId="77777777" w:rsidR="00A000E0" w:rsidRPr="00781C44" w:rsidRDefault="00A000E0" w:rsidP="00A000E0">
      <w:pPr>
        <w:ind w:left="0"/>
        <w:rPr>
          <w:rFonts w:asciiTheme="minorHAnsi" w:hAnsiTheme="minorHAnsi" w:cstheme="minorHAnsi"/>
          <w:b/>
          <w:szCs w:val="18"/>
        </w:rPr>
      </w:pPr>
      <w:r w:rsidRPr="00781C44">
        <w:rPr>
          <w:rFonts w:asciiTheme="minorHAnsi" w:hAnsiTheme="minorHAnsi" w:cstheme="minorHAnsi"/>
          <w:b/>
          <w:szCs w:val="18"/>
        </w:rPr>
        <w:t>Článek. 8.3</w:t>
      </w:r>
    </w:p>
    <w:p w14:paraId="29CDA262" w14:textId="77777777" w:rsidR="00A000E0" w:rsidRPr="00781C44" w:rsidRDefault="00A000E0" w:rsidP="00A000E0">
      <w:pPr>
        <w:ind w:left="0"/>
        <w:rPr>
          <w:rFonts w:asciiTheme="minorHAnsi" w:hAnsiTheme="minorHAnsi" w:cstheme="minorHAnsi"/>
          <w:szCs w:val="18"/>
        </w:rPr>
      </w:pPr>
      <w:r w:rsidRPr="00781C44">
        <w:rPr>
          <w:rFonts w:asciiTheme="minorHAnsi" w:hAnsiTheme="minorHAnsi" w:cstheme="minorHAnsi"/>
          <w:szCs w:val="18"/>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50DB6251" w14:textId="77777777" w:rsidR="00A000E0" w:rsidRPr="00781C44" w:rsidRDefault="00A000E0" w:rsidP="00A000E0">
      <w:pPr>
        <w:ind w:left="0"/>
        <w:rPr>
          <w:rFonts w:asciiTheme="minorHAnsi" w:hAnsiTheme="minorHAnsi" w:cstheme="minorHAnsi"/>
          <w:szCs w:val="18"/>
        </w:rPr>
      </w:pPr>
    </w:p>
    <w:p w14:paraId="0B5799AB" w14:textId="77777777" w:rsidR="00A000E0" w:rsidRPr="00781C44" w:rsidRDefault="00A000E0" w:rsidP="00A000E0">
      <w:pPr>
        <w:ind w:left="0"/>
        <w:rPr>
          <w:rFonts w:asciiTheme="minorHAnsi" w:hAnsiTheme="minorHAnsi" w:cstheme="minorHAnsi"/>
          <w:b/>
          <w:szCs w:val="18"/>
        </w:rPr>
      </w:pPr>
      <w:r w:rsidRPr="00781C44">
        <w:rPr>
          <w:rFonts w:asciiTheme="minorHAnsi" w:hAnsiTheme="minorHAnsi" w:cstheme="minorHAnsi"/>
          <w:b/>
          <w:szCs w:val="18"/>
        </w:rPr>
        <w:t>Článek 8.4</w:t>
      </w:r>
    </w:p>
    <w:p w14:paraId="3AAED93D" w14:textId="77777777" w:rsidR="00A000E0" w:rsidRPr="00781C44" w:rsidRDefault="00A000E0" w:rsidP="00A000E0">
      <w:pPr>
        <w:ind w:left="0"/>
        <w:rPr>
          <w:rFonts w:asciiTheme="minorHAnsi" w:hAnsiTheme="minorHAnsi" w:cstheme="minorHAnsi"/>
          <w:szCs w:val="18"/>
        </w:rPr>
      </w:pPr>
      <w:r w:rsidRPr="00781C44">
        <w:rPr>
          <w:rFonts w:asciiTheme="minorHAnsi" w:hAnsiTheme="minorHAnsi" w:cstheme="minorHAnsi"/>
          <w:szCs w:val="18"/>
        </w:rPr>
        <w:t>Je-li předmětem plnění smlouvy údržba, oprava či úprava věci, nese po dobu trvání smlouvy nebezpečí škody na této věci Poskytovatel.</w:t>
      </w:r>
    </w:p>
    <w:p w14:paraId="60D0C1C4" w14:textId="77777777" w:rsidR="00A000E0" w:rsidRPr="00781C44" w:rsidRDefault="00A000E0" w:rsidP="00A000E0">
      <w:pPr>
        <w:ind w:left="0"/>
        <w:rPr>
          <w:rFonts w:asciiTheme="minorHAnsi" w:hAnsiTheme="minorHAnsi" w:cstheme="minorHAnsi"/>
          <w:szCs w:val="18"/>
        </w:rPr>
      </w:pPr>
    </w:p>
    <w:p w14:paraId="43A6566B" w14:textId="77777777" w:rsidR="00A000E0" w:rsidRPr="00781C44" w:rsidRDefault="00A000E0" w:rsidP="00A000E0">
      <w:pPr>
        <w:ind w:left="0"/>
        <w:rPr>
          <w:rFonts w:asciiTheme="minorHAnsi" w:hAnsiTheme="minorHAnsi" w:cstheme="minorHAnsi"/>
          <w:b/>
          <w:szCs w:val="18"/>
        </w:rPr>
      </w:pPr>
      <w:r w:rsidRPr="00781C44">
        <w:rPr>
          <w:rFonts w:asciiTheme="minorHAnsi" w:hAnsiTheme="minorHAnsi" w:cstheme="minorHAnsi"/>
          <w:b/>
          <w:szCs w:val="18"/>
        </w:rPr>
        <w:t>Článek 8.5</w:t>
      </w:r>
    </w:p>
    <w:p w14:paraId="5F4E1505" w14:textId="77777777" w:rsidR="00A000E0" w:rsidRDefault="00A000E0" w:rsidP="00A000E0">
      <w:pPr>
        <w:ind w:left="0"/>
        <w:rPr>
          <w:rFonts w:asciiTheme="minorHAnsi" w:hAnsiTheme="minorHAnsi" w:cstheme="minorHAnsi"/>
          <w:szCs w:val="18"/>
        </w:rPr>
      </w:pPr>
      <w:r w:rsidRPr="00781C44">
        <w:rPr>
          <w:rFonts w:asciiTheme="minorHAnsi" w:hAnsiTheme="minorHAnsi" w:cstheme="minorHAnsi"/>
          <w:szCs w:val="18"/>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51894BF7" w14:textId="77777777" w:rsidR="00A000E0" w:rsidRPr="00781C44" w:rsidRDefault="00A000E0" w:rsidP="00A000E0">
      <w:pPr>
        <w:ind w:left="0"/>
        <w:rPr>
          <w:rFonts w:asciiTheme="minorHAnsi" w:hAnsiTheme="minorHAnsi" w:cstheme="minorHAnsi"/>
          <w:szCs w:val="18"/>
        </w:rPr>
      </w:pPr>
    </w:p>
    <w:p w14:paraId="1B3412D5" w14:textId="77777777" w:rsidR="00A000E0" w:rsidRPr="00781C44" w:rsidRDefault="00A000E0" w:rsidP="00A000E0">
      <w:pPr>
        <w:ind w:left="0"/>
        <w:rPr>
          <w:rFonts w:asciiTheme="minorHAnsi" w:hAnsiTheme="minorHAnsi" w:cstheme="minorHAnsi"/>
          <w:b/>
          <w:szCs w:val="18"/>
        </w:rPr>
      </w:pPr>
      <w:r w:rsidRPr="00781C44">
        <w:rPr>
          <w:rFonts w:asciiTheme="minorHAnsi" w:hAnsiTheme="minorHAnsi" w:cstheme="minorHAnsi"/>
          <w:b/>
          <w:szCs w:val="18"/>
        </w:rPr>
        <w:t>Článek 9</w:t>
      </w:r>
    </w:p>
    <w:p w14:paraId="37C32F86" w14:textId="77777777" w:rsidR="00A000E0" w:rsidRPr="00781C44" w:rsidRDefault="00A000E0" w:rsidP="00A000E0">
      <w:pPr>
        <w:ind w:left="0"/>
        <w:rPr>
          <w:rFonts w:asciiTheme="minorHAnsi" w:hAnsiTheme="minorHAnsi" w:cstheme="minorHAnsi"/>
          <w:szCs w:val="18"/>
        </w:rPr>
      </w:pPr>
      <w:r w:rsidRPr="00781C44">
        <w:rPr>
          <w:rFonts w:asciiTheme="minorHAnsi" w:hAnsiTheme="minorHAnsi" w:cstheme="minorHAnsi"/>
          <w:szCs w:val="18"/>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5602FFB8" w14:textId="77777777" w:rsidR="00A000E0" w:rsidRPr="00781C44" w:rsidRDefault="00A000E0" w:rsidP="00A000E0">
      <w:pPr>
        <w:ind w:left="0"/>
        <w:rPr>
          <w:rFonts w:asciiTheme="minorHAnsi" w:hAnsiTheme="minorHAnsi" w:cstheme="minorHAnsi"/>
          <w:szCs w:val="18"/>
        </w:rPr>
      </w:pPr>
    </w:p>
    <w:p w14:paraId="4C192017" w14:textId="77777777" w:rsidR="00A000E0" w:rsidRPr="00781C44" w:rsidRDefault="00A000E0" w:rsidP="00A000E0">
      <w:pPr>
        <w:ind w:left="0"/>
        <w:rPr>
          <w:rFonts w:asciiTheme="minorHAnsi" w:hAnsiTheme="minorHAnsi" w:cstheme="minorHAnsi"/>
          <w:b/>
          <w:szCs w:val="18"/>
        </w:rPr>
      </w:pPr>
      <w:r w:rsidRPr="00781C44">
        <w:rPr>
          <w:rFonts w:asciiTheme="minorHAnsi" w:hAnsiTheme="minorHAnsi" w:cstheme="minorHAnsi"/>
          <w:b/>
          <w:szCs w:val="18"/>
        </w:rPr>
        <w:t>Článek 11.1</w:t>
      </w:r>
    </w:p>
    <w:p w14:paraId="7AF101EC" w14:textId="77777777" w:rsidR="00A000E0" w:rsidRPr="00781C44" w:rsidRDefault="00A000E0" w:rsidP="00A000E0">
      <w:pPr>
        <w:ind w:left="0"/>
        <w:rPr>
          <w:rFonts w:asciiTheme="minorHAnsi" w:hAnsiTheme="minorHAnsi" w:cstheme="minorHAnsi"/>
          <w:szCs w:val="18"/>
        </w:rPr>
      </w:pPr>
      <w:r w:rsidRPr="00781C44">
        <w:rPr>
          <w:rFonts w:asciiTheme="minorHAnsi" w:hAnsiTheme="minorHAnsi" w:cstheme="minorHAnsi"/>
          <w:szCs w:val="18"/>
        </w:rPr>
        <w:t>Bez ohledu na to, zda je dodáním zboží s vadami, předáním díla s vadami či dodáním jiného vadného plnění smlouva porušena podstatným způsobem či nikoli, může Odběratel:</w:t>
      </w:r>
    </w:p>
    <w:p w14:paraId="0AE3A656" w14:textId="77777777" w:rsidR="00A000E0" w:rsidRPr="00781C44" w:rsidRDefault="00A000E0" w:rsidP="00A000E0">
      <w:pPr>
        <w:ind w:left="708"/>
        <w:rPr>
          <w:rFonts w:asciiTheme="minorHAnsi" w:hAnsiTheme="minorHAnsi" w:cstheme="minorHAnsi"/>
          <w:szCs w:val="18"/>
        </w:rPr>
      </w:pPr>
      <w:r w:rsidRPr="00781C44">
        <w:rPr>
          <w:rFonts w:asciiTheme="minorHAnsi" w:hAnsiTheme="minorHAnsi" w:cstheme="minorHAnsi"/>
          <w:szCs w:val="18"/>
        </w:rPr>
        <w:t>a) požadovat odstranění vad dodáním náhradního zboží, díla, výkonu či práce (dále jen „předmět plnění“) za vadný předmět plnění, dodání chybějící části předmětu plnění a požadovat odstranění právních vad,</w:t>
      </w:r>
    </w:p>
    <w:p w14:paraId="5A70DE6C" w14:textId="77777777" w:rsidR="00A000E0" w:rsidRPr="00781C44" w:rsidRDefault="00A000E0" w:rsidP="00A000E0">
      <w:pPr>
        <w:ind w:left="708"/>
        <w:rPr>
          <w:rFonts w:asciiTheme="minorHAnsi" w:hAnsiTheme="minorHAnsi" w:cstheme="minorHAnsi"/>
          <w:szCs w:val="18"/>
        </w:rPr>
      </w:pPr>
      <w:r w:rsidRPr="00781C44">
        <w:rPr>
          <w:rFonts w:asciiTheme="minorHAnsi" w:hAnsiTheme="minorHAnsi" w:cstheme="minorHAnsi"/>
          <w:szCs w:val="18"/>
        </w:rPr>
        <w:t>b) požadovat odstranění vad předmětu plnění opravou zboží, je-li to z povahy věci možné, a jestliže vady jsou opravitelné,</w:t>
      </w:r>
    </w:p>
    <w:p w14:paraId="3711C361" w14:textId="77777777" w:rsidR="00A000E0" w:rsidRPr="00781C44" w:rsidRDefault="00A000E0" w:rsidP="00A000E0">
      <w:pPr>
        <w:ind w:left="0" w:firstLine="708"/>
        <w:rPr>
          <w:rFonts w:asciiTheme="minorHAnsi" w:hAnsiTheme="minorHAnsi" w:cstheme="minorHAnsi"/>
          <w:szCs w:val="18"/>
        </w:rPr>
      </w:pPr>
      <w:r w:rsidRPr="00781C44">
        <w:rPr>
          <w:rFonts w:asciiTheme="minorHAnsi" w:hAnsiTheme="minorHAnsi" w:cstheme="minorHAnsi"/>
          <w:szCs w:val="18"/>
        </w:rPr>
        <w:t>c) požadovat přiměřenou slevu z ceny předmětu plnění, nebo</w:t>
      </w:r>
    </w:p>
    <w:p w14:paraId="3F813A87" w14:textId="77777777" w:rsidR="00A000E0" w:rsidRPr="00781C44" w:rsidRDefault="00A000E0" w:rsidP="00A000E0">
      <w:pPr>
        <w:ind w:left="0" w:firstLine="708"/>
        <w:rPr>
          <w:rFonts w:asciiTheme="minorHAnsi" w:hAnsiTheme="minorHAnsi" w:cstheme="minorHAnsi"/>
          <w:szCs w:val="18"/>
        </w:rPr>
      </w:pPr>
      <w:r w:rsidRPr="00781C44">
        <w:rPr>
          <w:rFonts w:asciiTheme="minorHAnsi" w:hAnsiTheme="minorHAnsi" w:cstheme="minorHAnsi"/>
          <w:szCs w:val="18"/>
        </w:rPr>
        <w:t>d) odstoupit od smlouvy.</w:t>
      </w:r>
    </w:p>
    <w:p w14:paraId="5BAF2229" w14:textId="77777777" w:rsidR="00A000E0" w:rsidRPr="00781C44" w:rsidRDefault="00A000E0" w:rsidP="00A000E0">
      <w:pPr>
        <w:ind w:left="0"/>
        <w:rPr>
          <w:rFonts w:asciiTheme="minorHAnsi" w:hAnsiTheme="minorHAnsi" w:cstheme="minorHAnsi"/>
          <w:szCs w:val="18"/>
        </w:rPr>
      </w:pPr>
      <w:r w:rsidRPr="00781C44">
        <w:rPr>
          <w:rFonts w:asciiTheme="minorHAnsi" w:hAnsiTheme="minorHAnsi" w:cstheme="minorHAnsi"/>
          <w:szCs w:val="18"/>
        </w:rPr>
        <w:lastRenderedPageBreak/>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68BE65EB" w14:textId="77777777" w:rsidR="00A000E0" w:rsidRPr="00781C44" w:rsidRDefault="00A000E0" w:rsidP="00A000E0">
      <w:pPr>
        <w:ind w:left="0"/>
        <w:rPr>
          <w:rFonts w:asciiTheme="minorHAnsi" w:hAnsiTheme="minorHAnsi" w:cstheme="minorHAnsi"/>
          <w:szCs w:val="18"/>
        </w:rPr>
      </w:pPr>
    </w:p>
    <w:p w14:paraId="6B58DF34" w14:textId="77777777" w:rsidR="00A000E0" w:rsidRPr="00781C44" w:rsidRDefault="00A000E0" w:rsidP="00A000E0">
      <w:pPr>
        <w:ind w:left="0"/>
        <w:rPr>
          <w:rFonts w:asciiTheme="minorHAnsi" w:hAnsiTheme="minorHAnsi" w:cstheme="minorHAnsi"/>
          <w:b/>
          <w:szCs w:val="18"/>
        </w:rPr>
      </w:pPr>
      <w:r w:rsidRPr="00781C44">
        <w:rPr>
          <w:rFonts w:asciiTheme="minorHAnsi" w:hAnsiTheme="minorHAnsi" w:cstheme="minorHAnsi"/>
          <w:b/>
          <w:szCs w:val="18"/>
        </w:rPr>
        <w:t>Článek 11.2</w:t>
      </w:r>
    </w:p>
    <w:p w14:paraId="4B77D13D" w14:textId="77777777" w:rsidR="00A000E0" w:rsidRPr="00781C44" w:rsidRDefault="00A000E0" w:rsidP="00A000E0">
      <w:pPr>
        <w:ind w:left="0"/>
        <w:rPr>
          <w:rFonts w:asciiTheme="minorHAnsi" w:hAnsiTheme="minorHAnsi" w:cstheme="minorHAnsi"/>
          <w:szCs w:val="18"/>
        </w:rPr>
      </w:pPr>
      <w:r w:rsidRPr="00781C44">
        <w:rPr>
          <w:rFonts w:asciiTheme="minorHAnsi" w:hAnsiTheme="minorHAnsi" w:cstheme="minorHAnsi"/>
          <w:szCs w:val="18"/>
        </w:rP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4EA2FB09" w14:textId="77777777" w:rsidR="00A000E0" w:rsidRPr="00781C44" w:rsidRDefault="00A000E0" w:rsidP="00A000E0">
      <w:pPr>
        <w:ind w:left="0"/>
        <w:rPr>
          <w:rFonts w:asciiTheme="minorHAnsi" w:hAnsiTheme="minorHAnsi" w:cstheme="minorHAnsi"/>
          <w:szCs w:val="18"/>
        </w:rPr>
      </w:pPr>
    </w:p>
    <w:p w14:paraId="5D8554FF" w14:textId="77777777" w:rsidR="00A000E0" w:rsidRPr="00781C44" w:rsidRDefault="00A000E0" w:rsidP="00A000E0">
      <w:pPr>
        <w:ind w:left="0"/>
        <w:rPr>
          <w:rFonts w:asciiTheme="minorHAnsi" w:hAnsiTheme="minorHAnsi" w:cstheme="minorHAnsi"/>
          <w:b/>
          <w:szCs w:val="18"/>
        </w:rPr>
      </w:pPr>
      <w:r w:rsidRPr="00781C44">
        <w:rPr>
          <w:rFonts w:asciiTheme="minorHAnsi" w:hAnsiTheme="minorHAnsi" w:cstheme="minorHAnsi"/>
          <w:b/>
          <w:szCs w:val="18"/>
        </w:rPr>
        <w:t>Článek 11.3</w:t>
      </w:r>
    </w:p>
    <w:p w14:paraId="5F1A9479" w14:textId="77777777" w:rsidR="00A000E0" w:rsidRPr="00781C44" w:rsidRDefault="00A000E0" w:rsidP="00A000E0">
      <w:pPr>
        <w:ind w:left="0"/>
        <w:rPr>
          <w:rFonts w:asciiTheme="minorHAnsi" w:hAnsiTheme="minorHAnsi" w:cstheme="minorHAnsi"/>
          <w:szCs w:val="18"/>
        </w:rPr>
      </w:pPr>
      <w:r w:rsidRPr="00781C44">
        <w:rPr>
          <w:rFonts w:asciiTheme="minorHAnsi" w:hAnsiTheme="minorHAnsi" w:cstheme="minorHAnsi"/>
          <w:szCs w:val="18"/>
        </w:rP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19BEDDFF" w14:textId="77777777" w:rsidR="00A000E0" w:rsidRPr="00781C44" w:rsidRDefault="00A000E0" w:rsidP="00A000E0">
      <w:pPr>
        <w:ind w:left="0"/>
        <w:rPr>
          <w:rFonts w:asciiTheme="minorHAnsi" w:hAnsiTheme="minorHAnsi" w:cstheme="minorHAnsi"/>
          <w:szCs w:val="18"/>
        </w:rPr>
      </w:pPr>
    </w:p>
    <w:p w14:paraId="4A5732AA" w14:textId="77777777" w:rsidR="00A000E0" w:rsidRPr="00781C44" w:rsidRDefault="00A000E0" w:rsidP="00A000E0">
      <w:pPr>
        <w:ind w:left="0"/>
        <w:rPr>
          <w:rFonts w:asciiTheme="minorHAnsi" w:hAnsiTheme="minorHAnsi" w:cstheme="minorHAnsi"/>
          <w:b/>
          <w:szCs w:val="18"/>
        </w:rPr>
      </w:pPr>
      <w:r w:rsidRPr="00781C44">
        <w:rPr>
          <w:rFonts w:asciiTheme="minorHAnsi" w:hAnsiTheme="minorHAnsi" w:cstheme="minorHAnsi"/>
          <w:b/>
          <w:szCs w:val="18"/>
        </w:rPr>
        <w:t>Článek 11.5</w:t>
      </w:r>
    </w:p>
    <w:p w14:paraId="0E3F71FC" w14:textId="77777777" w:rsidR="00A000E0" w:rsidRPr="00781C44" w:rsidRDefault="00A000E0" w:rsidP="00A000E0">
      <w:pPr>
        <w:ind w:left="0"/>
        <w:rPr>
          <w:rFonts w:asciiTheme="minorHAnsi" w:hAnsiTheme="minorHAnsi" w:cstheme="minorHAnsi"/>
          <w:szCs w:val="18"/>
        </w:rPr>
      </w:pPr>
      <w:r w:rsidRPr="00781C44">
        <w:rPr>
          <w:rFonts w:asciiTheme="minorHAnsi" w:hAnsiTheme="minorHAnsi" w:cstheme="minorHAnsi"/>
          <w:szCs w:val="18"/>
        </w:rPr>
        <w:t>Změní-li se části předmětu plnění smlouvy v rámci uplatňování nároků z vad nebo budou-li nahrazeny odlišnými částmi, je Poskytovatel povinen na své náklady změnit nebo vyměnit odpovídající náhradní a rezervní díly.</w:t>
      </w:r>
    </w:p>
    <w:p w14:paraId="33049C4D" w14:textId="77777777" w:rsidR="00A000E0" w:rsidRPr="00781C44" w:rsidRDefault="00A000E0" w:rsidP="00A000E0">
      <w:pPr>
        <w:ind w:left="0"/>
        <w:rPr>
          <w:rFonts w:asciiTheme="minorHAnsi" w:hAnsiTheme="minorHAnsi" w:cstheme="minorHAnsi"/>
          <w:szCs w:val="18"/>
        </w:rPr>
      </w:pPr>
    </w:p>
    <w:p w14:paraId="52ED01F3" w14:textId="77777777" w:rsidR="00A000E0" w:rsidRPr="00781C44" w:rsidRDefault="00A000E0" w:rsidP="00A000E0">
      <w:pPr>
        <w:ind w:left="0"/>
        <w:rPr>
          <w:rFonts w:asciiTheme="minorHAnsi" w:hAnsiTheme="minorHAnsi" w:cstheme="minorHAnsi"/>
          <w:b/>
          <w:szCs w:val="18"/>
        </w:rPr>
      </w:pPr>
      <w:r w:rsidRPr="00781C44">
        <w:rPr>
          <w:rFonts w:asciiTheme="minorHAnsi" w:hAnsiTheme="minorHAnsi" w:cstheme="minorHAnsi"/>
          <w:b/>
          <w:szCs w:val="18"/>
        </w:rPr>
        <w:t>Článek 11.6</w:t>
      </w:r>
    </w:p>
    <w:p w14:paraId="6970A828" w14:textId="77777777" w:rsidR="00A000E0" w:rsidRPr="00781C44" w:rsidRDefault="00A000E0" w:rsidP="00A000E0">
      <w:pPr>
        <w:ind w:left="0"/>
        <w:rPr>
          <w:rFonts w:asciiTheme="minorHAnsi" w:hAnsiTheme="minorHAnsi" w:cstheme="minorHAnsi"/>
          <w:szCs w:val="18"/>
        </w:rPr>
      </w:pPr>
      <w:r w:rsidRPr="00781C44">
        <w:rPr>
          <w:rFonts w:asciiTheme="minorHAnsi" w:hAnsiTheme="minorHAnsi" w:cstheme="minorHAnsi"/>
          <w:szCs w:val="18"/>
        </w:rPr>
        <w:t>V případě odstoupení od smlouvy nese Dodavatel náklady na případnou demontáž/odstranění předmětu plnění, je-li takového úkonu zapotřebí, nese náklady na jeho další přepravu a odpovídá za jeho likvidaci.</w:t>
      </w:r>
    </w:p>
    <w:p w14:paraId="21F0016A" w14:textId="77777777" w:rsidR="00A000E0" w:rsidRPr="00781C44" w:rsidRDefault="00A000E0" w:rsidP="00A000E0">
      <w:pPr>
        <w:ind w:left="0"/>
        <w:rPr>
          <w:rFonts w:asciiTheme="minorHAnsi" w:hAnsiTheme="minorHAnsi" w:cstheme="minorHAnsi"/>
          <w:szCs w:val="18"/>
        </w:rPr>
      </w:pPr>
    </w:p>
    <w:p w14:paraId="0F731527" w14:textId="77777777" w:rsidR="00A000E0" w:rsidRPr="00781C44" w:rsidRDefault="00A000E0" w:rsidP="00A000E0">
      <w:pPr>
        <w:ind w:left="0"/>
        <w:rPr>
          <w:rFonts w:asciiTheme="minorHAnsi" w:hAnsiTheme="minorHAnsi" w:cstheme="minorHAnsi"/>
          <w:b/>
          <w:szCs w:val="18"/>
        </w:rPr>
      </w:pPr>
      <w:r w:rsidRPr="00781C44">
        <w:rPr>
          <w:rFonts w:asciiTheme="minorHAnsi" w:hAnsiTheme="minorHAnsi" w:cstheme="minorHAnsi"/>
          <w:b/>
          <w:szCs w:val="18"/>
        </w:rPr>
        <w:t>Článek 11.7</w:t>
      </w:r>
    </w:p>
    <w:p w14:paraId="4CFF443F" w14:textId="77777777" w:rsidR="00A000E0" w:rsidRPr="00781C44" w:rsidRDefault="00A000E0" w:rsidP="00A000E0">
      <w:pPr>
        <w:ind w:left="0"/>
        <w:rPr>
          <w:rFonts w:asciiTheme="minorHAnsi" w:hAnsiTheme="minorHAnsi" w:cstheme="minorHAnsi"/>
          <w:szCs w:val="18"/>
        </w:rPr>
      </w:pPr>
      <w:r w:rsidRPr="00781C44">
        <w:rPr>
          <w:rFonts w:asciiTheme="minorHAnsi" w:hAnsiTheme="minorHAnsi" w:cstheme="minorHAnsi"/>
          <w:szCs w:val="18"/>
        </w:rPr>
        <w:t>Promlčecí lhůta u nároků z vad se prodlužuje o období nacházející se mezi doručením oznámení o reklamaci vady a jejím odstraněním.</w:t>
      </w:r>
    </w:p>
    <w:p w14:paraId="77E9FEDF" w14:textId="77777777" w:rsidR="00A000E0" w:rsidRPr="00781C44" w:rsidRDefault="00A000E0" w:rsidP="00A000E0">
      <w:pPr>
        <w:ind w:left="0"/>
        <w:rPr>
          <w:rFonts w:asciiTheme="minorHAnsi" w:hAnsiTheme="minorHAnsi" w:cstheme="minorHAnsi"/>
          <w:szCs w:val="18"/>
        </w:rPr>
      </w:pPr>
    </w:p>
    <w:p w14:paraId="66E3B6FB" w14:textId="77777777" w:rsidR="00A000E0" w:rsidRPr="00781C44" w:rsidRDefault="00A000E0" w:rsidP="00A000E0">
      <w:pPr>
        <w:ind w:left="0"/>
        <w:rPr>
          <w:rFonts w:asciiTheme="minorHAnsi" w:hAnsiTheme="minorHAnsi" w:cstheme="minorHAnsi"/>
          <w:b/>
          <w:szCs w:val="18"/>
        </w:rPr>
      </w:pPr>
      <w:r w:rsidRPr="00781C44">
        <w:rPr>
          <w:rFonts w:asciiTheme="minorHAnsi" w:hAnsiTheme="minorHAnsi" w:cstheme="minorHAnsi"/>
          <w:b/>
          <w:szCs w:val="18"/>
        </w:rPr>
        <w:t>Článek 14</w:t>
      </w:r>
    </w:p>
    <w:p w14:paraId="48EFB2B2" w14:textId="77777777" w:rsidR="00A000E0" w:rsidRPr="00781C44" w:rsidRDefault="00A000E0" w:rsidP="00A000E0">
      <w:pPr>
        <w:ind w:left="0"/>
        <w:rPr>
          <w:rFonts w:asciiTheme="minorHAnsi" w:hAnsiTheme="minorHAnsi" w:cstheme="minorHAnsi"/>
          <w:szCs w:val="18"/>
        </w:rPr>
      </w:pPr>
      <w:r w:rsidRPr="00781C44">
        <w:rPr>
          <w:rFonts w:asciiTheme="minorHAnsi" w:hAnsiTheme="minorHAnsi" w:cstheme="minorHAnsi"/>
          <w:szCs w:val="18"/>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2EA725A4" w14:textId="77777777" w:rsidR="00A000E0" w:rsidRPr="00781C44" w:rsidRDefault="00A000E0" w:rsidP="00A000E0">
      <w:pPr>
        <w:ind w:left="0"/>
        <w:rPr>
          <w:rFonts w:asciiTheme="minorHAnsi" w:hAnsiTheme="minorHAnsi" w:cstheme="minorHAnsi"/>
          <w:b/>
          <w:szCs w:val="18"/>
        </w:rPr>
      </w:pPr>
    </w:p>
    <w:p w14:paraId="5D5BC949" w14:textId="77777777" w:rsidR="00A000E0" w:rsidRPr="00781C44" w:rsidRDefault="00A000E0" w:rsidP="00A000E0">
      <w:pPr>
        <w:ind w:left="0"/>
        <w:rPr>
          <w:rFonts w:asciiTheme="minorHAnsi" w:hAnsiTheme="minorHAnsi" w:cstheme="minorHAnsi"/>
          <w:szCs w:val="18"/>
        </w:rPr>
      </w:pPr>
      <w:r w:rsidRPr="00781C44">
        <w:rPr>
          <w:rFonts w:asciiTheme="minorHAnsi" w:hAnsiTheme="minorHAnsi" w:cstheme="minorHAnsi"/>
          <w:b/>
          <w:szCs w:val="18"/>
        </w:rPr>
        <w:t>Článek 15.7</w:t>
      </w:r>
      <w:r w:rsidRPr="00781C44">
        <w:rPr>
          <w:rFonts w:asciiTheme="minorHAnsi" w:hAnsiTheme="minorHAnsi" w:cstheme="minorHAnsi"/>
          <w:szCs w:val="18"/>
        </w:rPr>
        <w:t xml:space="preserve"> (třetí, čtvrtá a pátá věta)</w:t>
      </w:r>
    </w:p>
    <w:p w14:paraId="2545E504" w14:textId="77777777" w:rsidR="00A000E0" w:rsidRPr="00781C44" w:rsidRDefault="00A000E0" w:rsidP="00A000E0">
      <w:pPr>
        <w:ind w:left="0"/>
        <w:rPr>
          <w:rFonts w:asciiTheme="minorHAnsi" w:hAnsiTheme="minorHAnsi" w:cstheme="minorHAnsi"/>
          <w:szCs w:val="18"/>
        </w:rPr>
      </w:pPr>
      <w:r w:rsidRPr="00781C44">
        <w:rPr>
          <w:rFonts w:asciiTheme="minorHAnsi" w:hAnsiTheme="minorHAnsi" w:cstheme="minorHAnsi"/>
          <w:szCs w:val="18"/>
        </w:rPr>
        <w:t>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o tuto daň snížena úhrada. Aplikací výše uvedeného postupu zaniká závazek ve výši DPH uhrazené za Dodavatele.</w:t>
      </w:r>
    </w:p>
    <w:p w14:paraId="056F88B9" w14:textId="77777777" w:rsidR="00A000E0" w:rsidRPr="00781C44" w:rsidRDefault="00A000E0" w:rsidP="00A000E0">
      <w:pPr>
        <w:ind w:left="0"/>
        <w:rPr>
          <w:rFonts w:asciiTheme="minorHAnsi" w:hAnsiTheme="minorHAnsi" w:cstheme="minorHAnsi"/>
          <w:szCs w:val="18"/>
        </w:rPr>
      </w:pPr>
    </w:p>
    <w:p w14:paraId="22DCD283" w14:textId="77777777" w:rsidR="00A000E0" w:rsidRPr="00781C44" w:rsidRDefault="00A000E0" w:rsidP="00A000E0">
      <w:pPr>
        <w:ind w:left="0"/>
        <w:rPr>
          <w:rFonts w:asciiTheme="minorHAnsi" w:hAnsiTheme="minorHAnsi" w:cstheme="minorHAnsi"/>
          <w:b/>
          <w:szCs w:val="18"/>
        </w:rPr>
      </w:pPr>
      <w:r w:rsidRPr="00781C44">
        <w:rPr>
          <w:rFonts w:asciiTheme="minorHAnsi" w:hAnsiTheme="minorHAnsi" w:cstheme="minorHAnsi"/>
          <w:b/>
          <w:szCs w:val="18"/>
        </w:rPr>
        <w:t>Článek 16.6</w:t>
      </w:r>
    </w:p>
    <w:p w14:paraId="0C84B300" w14:textId="77777777" w:rsidR="00A000E0" w:rsidRPr="00781C44" w:rsidRDefault="00A000E0" w:rsidP="00A000E0">
      <w:pPr>
        <w:ind w:left="0"/>
        <w:rPr>
          <w:rFonts w:asciiTheme="minorHAnsi" w:hAnsiTheme="minorHAnsi" w:cstheme="minorHAnsi"/>
          <w:szCs w:val="18"/>
        </w:rPr>
      </w:pPr>
      <w:r w:rsidRPr="00781C44">
        <w:rPr>
          <w:rFonts w:asciiTheme="minorHAnsi" w:hAnsiTheme="minorHAnsi" w:cstheme="minorHAnsi"/>
          <w:szCs w:val="18"/>
        </w:rPr>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14:paraId="59D3BE72" w14:textId="77777777" w:rsidR="00A000E0" w:rsidRPr="00781C44" w:rsidRDefault="00A000E0" w:rsidP="00A000E0">
      <w:pPr>
        <w:ind w:left="0"/>
        <w:rPr>
          <w:rFonts w:asciiTheme="minorHAnsi" w:hAnsiTheme="minorHAnsi" w:cstheme="minorHAnsi"/>
          <w:szCs w:val="18"/>
        </w:rPr>
      </w:pPr>
    </w:p>
    <w:p w14:paraId="2B3E0524" w14:textId="77777777" w:rsidR="00A000E0" w:rsidRPr="00781C44" w:rsidRDefault="00A000E0" w:rsidP="00A000E0">
      <w:pPr>
        <w:ind w:left="0"/>
        <w:rPr>
          <w:rFonts w:asciiTheme="minorHAnsi" w:hAnsiTheme="minorHAnsi" w:cstheme="minorHAnsi"/>
          <w:b/>
          <w:szCs w:val="18"/>
        </w:rPr>
      </w:pPr>
      <w:r w:rsidRPr="00781C44">
        <w:rPr>
          <w:rFonts w:asciiTheme="minorHAnsi" w:hAnsiTheme="minorHAnsi" w:cstheme="minorHAnsi"/>
          <w:b/>
          <w:szCs w:val="18"/>
        </w:rPr>
        <w:t>Článek 17</w:t>
      </w:r>
    </w:p>
    <w:p w14:paraId="0557F4DF" w14:textId="77777777" w:rsidR="00A000E0" w:rsidRPr="00781C44" w:rsidRDefault="00A000E0" w:rsidP="00A000E0">
      <w:pPr>
        <w:ind w:left="0"/>
        <w:rPr>
          <w:rFonts w:asciiTheme="minorHAnsi" w:hAnsiTheme="minorHAnsi" w:cstheme="minorHAnsi"/>
          <w:szCs w:val="18"/>
        </w:rPr>
      </w:pPr>
      <w:r w:rsidRPr="00781C44">
        <w:rPr>
          <w:rFonts w:asciiTheme="minorHAnsi" w:hAnsiTheme="minorHAnsi" w:cstheme="minorHAnsi"/>
          <w:szCs w:val="18"/>
        </w:rPr>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1A59CABB" w14:textId="77777777" w:rsidR="00A000E0" w:rsidRPr="00781C44" w:rsidRDefault="00A000E0" w:rsidP="00A000E0">
      <w:pPr>
        <w:ind w:left="0"/>
        <w:rPr>
          <w:rFonts w:asciiTheme="minorHAnsi" w:hAnsiTheme="minorHAnsi" w:cstheme="minorHAnsi"/>
          <w:szCs w:val="18"/>
        </w:rPr>
      </w:pPr>
    </w:p>
    <w:p w14:paraId="01C338DC" w14:textId="77777777" w:rsidR="00A000E0" w:rsidRPr="00781C44" w:rsidRDefault="00A000E0" w:rsidP="00A000E0">
      <w:pPr>
        <w:ind w:left="0"/>
        <w:rPr>
          <w:rFonts w:asciiTheme="minorHAnsi" w:hAnsiTheme="minorHAnsi" w:cstheme="minorHAnsi"/>
          <w:b/>
          <w:szCs w:val="18"/>
        </w:rPr>
      </w:pPr>
      <w:r w:rsidRPr="00781C44">
        <w:rPr>
          <w:rFonts w:asciiTheme="minorHAnsi" w:hAnsiTheme="minorHAnsi" w:cstheme="minorHAnsi"/>
          <w:b/>
          <w:szCs w:val="18"/>
        </w:rPr>
        <w:lastRenderedPageBreak/>
        <w:t>Článek 19.2</w:t>
      </w:r>
    </w:p>
    <w:p w14:paraId="396909FE" w14:textId="77777777" w:rsidR="00A000E0" w:rsidRPr="00781C44" w:rsidRDefault="00A000E0" w:rsidP="00A000E0">
      <w:pPr>
        <w:ind w:left="0"/>
        <w:rPr>
          <w:rFonts w:asciiTheme="minorHAnsi" w:hAnsiTheme="minorHAnsi" w:cstheme="minorHAnsi"/>
          <w:szCs w:val="18"/>
        </w:rPr>
      </w:pPr>
      <w:r w:rsidRPr="00781C44">
        <w:rPr>
          <w:rFonts w:asciiTheme="minorHAnsi" w:hAnsiTheme="minorHAnsi" w:cstheme="minorHAnsi"/>
          <w:szCs w:val="18"/>
        </w:rPr>
        <w:t>Až do zhotovení díla může Odběratel od smlouvy odstoupit i bez udání důvodu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0DB1265A" w14:textId="77777777" w:rsidR="00A000E0" w:rsidRPr="00781C44" w:rsidRDefault="00A000E0" w:rsidP="00A000E0">
      <w:pPr>
        <w:ind w:left="0"/>
        <w:rPr>
          <w:rFonts w:asciiTheme="minorHAnsi" w:hAnsiTheme="minorHAnsi" w:cstheme="minorHAnsi"/>
          <w:szCs w:val="18"/>
        </w:rPr>
      </w:pPr>
    </w:p>
    <w:p w14:paraId="60190357" w14:textId="77777777" w:rsidR="00A000E0" w:rsidRPr="00781C44" w:rsidRDefault="00A000E0" w:rsidP="00A000E0">
      <w:pPr>
        <w:ind w:left="0"/>
        <w:rPr>
          <w:rFonts w:asciiTheme="minorHAnsi" w:hAnsiTheme="minorHAnsi" w:cstheme="minorHAnsi"/>
          <w:b/>
          <w:szCs w:val="18"/>
        </w:rPr>
      </w:pPr>
      <w:r w:rsidRPr="00781C44">
        <w:rPr>
          <w:rFonts w:asciiTheme="minorHAnsi" w:hAnsiTheme="minorHAnsi" w:cstheme="minorHAnsi"/>
          <w:b/>
          <w:szCs w:val="18"/>
        </w:rPr>
        <w:t>Článek 19.4</w:t>
      </w:r>
    </w:p>
    <w:p w14:paraId="3AA206BC" w14:textId="77777777" w:rsidR="00A000E0" w:rsidRPr="00781C44" w:rsidRDefault="00A000E0" w:rsidP="00A000E0">
      <w:pPr>
        <w:ind w:left="0"/>
        <w:rPr>
          <w:rFonts w:asciiTheme="minorHAnsi" w:hAnsiTheme="minorHAnsi" w:cstheme="minorHAnsi"/>
          <w:szCs w:val="18"/>
        </w:rPr>
      </w:pPr>
      <w:r w:rsidRPr="00781C44">
        <w:rPr>
          <w:rFonts w:asciiTheme="minorHAnsi" w:hAnsiTheme="minorHAnsi" w:cstheme="minorHAnsi"/>
          <w:szCs w:val="18"/>
        </w:rP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74E923E0" w14:textId="77777777" w:rsidR="00A000E0" w:rsidRPr="00781C44" w:rsidRDefault="00A000E0" w:rsidP="00A000E0">
      <w:pPr>
        <w:pStyle w:val="Odstavecseseznamem"/>
        <w:widowControl w:val="0"/>
        <w:numPr>
          <w:ilvl w:val="0"/>
          <w:numId w:val="13"/>
        </w:numPr>
        <w:autoSpaceDE w:val="0"/>
        <w:autoSpaceDN w:val="0"/>
        <w:adjustRightInd w:val="0"/>
        <w:spacing w:before="87" w:after="0" w:line="230" w:lineRule="exact"/>
        <w:ind w:left="714" w:right="510" w:hanging="357"/>
        <w:contextualSpacing w:val="0"/>
        <w:rPr>
          <w:rFonts w:asciiTheme="minorHAnsi" w:hAnsiTheme="minorHAnsi" w:cstheme="minorHAnsi"/>
          <w:szCs w:val="18"/>
        </w:rPr>
      </w:pPr>
      <w:r w:rsidRPr="00781C44">
        <w:rPr>
          <w:rFonts w:asciiTheme="minorHAnsi" w:hAnsiTheme="minorHAnsi" w:cstheme="minorHAnsi"/>
          <w:szCs w:val="18"/>
        </w:rPr>
        <w:t>tak, jak je stanoví zák.č.89/2012 Sb., občanského zákoníku, zejména ve svém ustanovení § 2001 a násl., nebo zda</w:t>
      </w:r>
    </w:p>
    <w:p w14:paraId="2F123074" w14:textId="77777777" w:rsidR="00A000E0" w:rsidRPr="00781C44" w:rsidRDefault="00A000E0" w:rsidP="00A000E0">
      <w:pPr>
        <w:pStyle w:val="Odstavecseseznamem"/>
        <w:widowControl w:val="0"/>
        <w:numPr>
          <w:ilvl w:val="0"/>
          <w:numId w:val="13"/>
        </w:numPr>
        <w:autoSpaceDE w:val="0"/>
        <w:autoSpaceDN w:val="0"/>
        <w:adjustRightInd w:val="0"/>
        <w:spacing w:before="87" w:after="0" w:line="230" w:lineRule="exact"/>
        <w:ind w:left="714" w:right="510" w:hanging="357"/>
        <w:contextualSpacing w:val="0"/>
        <w:rPr>
          <w:rFonts w:asciiTheme="minorHAnsi" w:hAnsiTheme="minorHAnsi" w:cstheme="minorHAnsi"/>
          <w:szCs w:val="18"/>
        </w:rPr>
      </w:pPr>
      <w:r w:rsidRPr="00781C44">
        <w:rPr>
          <w:rFonts w:asciiTheme="minorHAnsi" w:hAnsiTheme="minorHAnsi" w:cstheme="minorHAnsi"/>
          <w:szCs w:val="18"/>
        </w:rPr>
        <w:t>bude Poskytovatel po obdržení oznámení o odstoupení povinen buď okamžitě, nebo k datu stanovenému v oznámení o odstoupení splnit povinnosti uvedené v odstavci 19.5. těchto VNP.</w:t>
      </w:r>
    </w:p>
    <w:p w14:paraId="67D99127" w14:textId="77777777" w:rsidR="00A000E0" w:rsidRPr="00781C44" w:rsidRDefault="00A000E0" w:rsidP="00A000E0">
      <w:pPr>
        <w:ind w:left="0"/>
        <w:rPr>
          <w:rFonts w:asciiTheme="minorHAnsi" w:hAnsiTheme="minorHAnsi" w:cstheme="minorHAnsi"/>
          <w:szCs w:val="18"/>
        </w:rPr>
      </w:pPr>
    </w:p>
    <w:p w14:paraId="20A27C28" w14:textId="77777777" w:rsidR="00A000E0" w:rsidRPr="00781C44" w:rsidRDefault="00A000E0" w:rsidP="00A000E0">
      <w:pPr>
        <w:ind w:left="0"/>
        <w:rPr>
          <w:rFonts w:asciiTheme="minorHAnsi" w:hAnsiTheme="minorHAnsi" w:cstheme="minorHAnsi"/>
          <w:b/>
          <w:szCs w:val="18"/>
        </w:rPr>
      </w:pPr>
      <w:r w:rsidRPr="00781C44">
        <w:rPr>
          <w:rFonts w:asciiTheme="minorHAnsi" w:hAnsiTheme="minorHAnsi" w:cstheme="minorHAnsi"/>
          <w:b/>
          <w:szCs w:val="18"/>
        </w:rPr>
        <w:t>Článek 19.5</w:t>
      </w:r>
    </w:p>
    <w:p w14:paraId="1481CF18" w14:textId="77777777" w:rsidR="00A000E0" w:rsidRPr="00781C44" w:rsidRDefault="00A000E0" w:rsidP="00A000E0">
      <w:pPr>
        <w:ind w:left="0"/>
        <w:rPr>
          <w:rFonts w:asciiTheme="minorHAnsi" w:hAnsiTheme="minorHAnsi" w:cstheme="minorHAnsi"/>
          <w:szCs w:val="18"/>
        </w:rPr>
      </w:pPr>
      <w:r w:rsidRPr="00781C44">
        <w:rPr>
          <w:rFonts w:asciiTheme="minorHAnsi" w:hAnsiTheme="minorHAnsi" w:cstheme="minorHAnsi"/>
          <w:szCs w:val="18"/>
        </w:rPr>
        <w:t>V případě, že Odběratel v rámci odstoupení od smlouvy zvolí variantu uvedenou v odstavci 19.4. těchto VNP pod písmenem b), bude Poskytovatel povinen:</w:t>
      </w:r>
    </w:p>
    <w:p w14:paraId="52F286E9" w14:textId="77777777" w:rsidR="00A000E0" w:rsidRPr="00781C44" w:rsidRDefault="00A000E0" w:rsidP="00A000E0">
      <w:pPr>
        <w:pStyle w:val="Odstavecseseznamem"/>
        <w:widowControl w:val="0"/>
        <w:numPr>
          <w:ilvl w:val="0"/>
          <w:numId w:val="14"/>
        </w:numPr>
        <w:autoSpaceDE w:val="0"/>
        <w:autoSpaceDN w:val="0"/>
        <w:adjustRightInd w:val="0"/>
        <w:spacing w:before="87" w:after="0" w:line="230" w:lineRule="exact"/>
        <w:ind w:left="714" w:right="510" w:hanging="357"/>
        <w:contextualSpacing w:val="0"/>
        <w:rPr>
          <w:rFonts w:asciiTheme="minorHAnsi" w:hAnsiTheme="minorHAnsi" w:cstheme="minorHAnsi"/>
          <w:szCs w:val="18"/>
        </w:rPr>
      </w:pPr>
      <w:r w:rsidRPr="00781C44">
        <w:rPr>
          <w:rFonts w:asciiTheme="minorHAnsi" w:hAnsiTheme="minorHAnsi" w:cstheme="minorHAnsi"/>
          <w:szCs w:val="18"/>
        </w:rPr>
        <w:t xml:space="preserve">přestat se všemi dalšími pracemi a výkony, vyjma těch prací a výkonů, které Odběratel eventuálně specifikoval v oznámení o odstoupení s účelem ochránit tu část předmětu plnění smlouvy, která již byla realizována, </w:t>
      </w:r>
    </w:p>
    <w:p w14:paraId="3D2E8584" w14:textId="77777777" w:rsidR="00A000E0" w:rsidRPr="00781C44" w:rsidRDefault="00A000E0" w:rsidP="00A000E0">
      <w:pPr>
        <w:pStyle w:val="Odstavecseseznamem"/>
        <w:widowControl w:val="0"/>
        <w:numPr>
          <w:ilvl w:val="0"/>
          <w:numId w:val="14"/>
        </w:numPr>
        <w:autoSpaceDE w:val="0"/>
        <w:autoSpaceDN w:val="0"/>
        <w:adjustRightInd w:val="0"/>
        <w:spacing w:before="87" w:after="0" w:line="230" w:lineRule="exact"/>
        <w:ind w:left="714" w:right="510" w:hanging="357"/>
        <w:contextualSpacing w:val="0"/>
        <w:rPr>
          <w:rFonts w:asciiTheme="minorHAnsi" w:hAnsiTheme="minorHAnsi" w:cstheme="minorHAnsi"/>
          <w:szCs w:val="18"/>
        </w:rPr>
      </w:pPr>
      <w:r w:rsidRPr="00781C44">
        <w:rPr>
          <w:rFonts w:asciiTheme="minorHAnsi" w:hAnsiTheme="minorHAnsi" w:cstheme="minorHAnsi"/>
          <w:szCs w:val="18"/>
        </w:rPr>
        <w:t xml:space="preserve">předat Odběrateli všechny části předmětu plnění smlouvy realizované Poskytovatelem do data odstoupení, </w:t>
      </w:r>
    </w:p>
    <w:p w14:paraId="3CC4EFDF" w14:textId="77777777" w:rsidR="00A000E0" w:rsidRPr="00781C44" w:rsidRDefault="00A000E0" w:rsidP="00A000E0">
      <w:pPr>
        <w:pStyle w:val="Odstavecseseznamem"/>
        <w:widowControl w:val="0"/>
        <w:numPr>
          <w:ilvl w:val="0"/>
          <w:numId w:val="14"/>
        </w:numPr>
        <w:autoSpaceDE w:val="0"/>
        <w:autoSpaceDN w:val="0"/>
        <w:adjustRightInd w:val="0"/>
        <w:spacing w:before="87" w:after="0" w:line="230" w:lineRule="exact"/>
        <w:ind w:left="714" w:right="510" w:hanging="357"/>
        <w:contextualSpacing w:val="0"/>
        <w:rPr>
          <w:rFonts w:asciiTheme="minorHAnsi" w:hAnsiTheme="minorHAnsi" w:cstheme="minorHAnsi"/>
          <w:szCs w:val="18"/>
        </w:rPr>
      </w:pPr>
      <w:r w:rsidRPr="00781C44">
        <w:rPr>
          <w:rFonts w:asciiTheme="minorHAnsi" w:hAnsiTheme="minorHAnsi" w:cstheme="minorHAnsi"/>
          <w:szCs w:val="18"/>
        </w:rPr>
        <w:t xml:space="preserve">ukončit všechny smlouvy s poddodavateli, kromě těch, které mají být Odběrateli postoupeny podle písmene d) níže, </w:t>
      </w:r>
    </w:p>
    <w:p w14:paraId="6A330C76" w14:textId="77777777" w:rsidR="00A000E0" w:rsidRPr="00781C44" w:rsidRDefault="00A000E0" w:rsidP="00A000E0">
      <w:pPr>
        <w:pStyle w:val="Odstavecseseznamem"/>
        <w:widowControl w:val="0"/>
        <w:numPr>
          <w:ilvl w:val="0"/>
          <w:numId w:val="14"/>
        </w:numPr>
        <w:autoSpaceDE w:val="0"/>
        <w:autoSpaceDN w:val="0"/>
        <w:adjustRightInd w:val="0"/>
        <w:spacing w:before="87" w:after="0" w:line="230" w:lineRule="exact"/>
        <w:ind w:left="714" w:right="510" w:hanging="357"/>
        <w:contextualSpacing w:val="0"/>
        <w:rPr>
          <w:rFonts w:asciiTheme="minorHAnsi" w:hAnsiTheme="minorHAnsi" w:cstheme="minorHAnsi"/>
          <w:szCs w:val="18"/>
        </w:rPr>
      </w:pPr>
      <w:r w:rsidRPr="00781C44">
        <w:rPr>
          <w:rFonts w:asciiTheme="minorHAnsi" w:hAnsiTheme="minorHAnsi" w:cstheme="minorHAnsi"/>
          <w:szCs w:val="18"/>
        </w:rP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4371EB86" w14:textId="77777777" w:rsidR="00A000E0" w:rsidRPr="00781C44" w:rsidRDefault="00A000E0" w:rsidP="00A000E0">
      <w:pPr>
        <w:pStyle w:val="Odstavecseseznamem"/>
        <w:widowControl w:val="0"/>
        <w:numPr>
          <w:ilvl w:val="0"/>
          <w:numId w:val="14"/>
        </w:numPr>
        <w:autoSpaceDE w:val="0"/>
        <w:autoSpaceDN w:val="0"/>
        <w:adjustRightInd w:val="0"/>
        <w:spacing w:before="87" w:after="0" w:line="230" w:lineRule="exact"/>
        <w:ind w:left="714" w:right="510" w:hanging="357"/>
        <w:contextualSpacing w:val="0"/>
        <w:rPr>
          <w:rFonts w:asciiTheme="minorHAnsi" w:hAnsiTheme="minorHAnsi" w:cstheme="minorHAnsi"/>
          <w:szCs w:val="18"/>
        </w:rPr>
      </w:pPr>
      <w:r w:rsidRPr="00781C44">
        <w:rPr>
          <w:rFonts w:asciiTheme="minorHAnsi" w:hAnsiTheme="minorHAnsi" w:cstheme="minorHAnsi"/>
          <w:szCs w:val="18"/>
        </w:rPr>
        <w:t>dodat Odběrateli veškerou dokumentaci, výkresy, specifikace a ostatní dokumentaci vypracovanou Poskytovatelem a jeho poddodavateli v souvislosti s předmětem plnění smlouvy k datu odstoupení.</w:t>
      </w:r>
    </w:p>
    <w:p w14:paraId="046559A9" w14:textId="77777777" w:rsidR="00A000E0" w:rsidRPr="00781C44" w:rsidRDefault="00A000E0" w:rsidP="00A000E0">
      <w:pPr>
        <w:ind w:left="0"/>
        <w:rPr>
          <w:rFonts w:asciiTheme="minorHAnsi" w:hAnsiTheme="minorHAnsi" w:cstheme="minorHAnsi"/>
          <w:szCs w:val="18"/>
        </w:rPr>
      </w:pPr>
    </w:p>
    <w:p w14:paraId="3F2D640A" w14:textId="77777777" w:rsidR="00A000E0" w:rsidRPr="00781C44" w:rsidRDefault="00A000E0" w:rsidP="00A000E0">
      <w:pPr>
        <w:ind w:left="0"/>
        <w:rPr>
          <w:rFonts w:asciiTheme="minorHAnsi" w:hAnsiTheme="minorHAnsi" w:cstheme="minorHAnsi"/>
          <w:b/>
          <w:szCs w:val="18"/>
        </w:rPr>
      </w:pPr>
      <w:r w:rsidRPr="00781C44">
        <w:rPr>
          <w:rFonts w:asciiTheme="minorHAnsi" w:hAnsiTheme="minorHAnsi" w:cstheme="minorHAnsi"/>
          <w:b/>
          <w:szCs w:val="18"/>
        </w:rPr>
        <w:t>Článek 19.6</w:t>
      </w:r>
    </w:p>
    <w:p w14:paraId="4B639D96" w14:textId="77777777" w:rsidR="00A000E0" w:rsidRPr="00781C44" w:rsidRDefault="00A000E0" w:rsidP="00A000E0">
      <w:pPr>
        <w:ind w:left="0"/>
        <w:rPr>
          <w:rFonts w:asciiTheme="minorHAnsi" w:hAnsiTheme="minorHAnsi" w:cstheme="minorHAnsi"/>
          <w:szCs w:val="18"/>
        </w:rPr>
      </w:pPr>
      <w:r w:rsidRPr="00781C44">
        <w:rPr>
          <w:rFonts w:asciiTheme="minorHAnsi" w:hAnsiTheme="minorHAnsi" w:cstheme="minorHAnsi"/>
          <w:szCs w:val="18"/>
        </w:rP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47A1680C" w14:textId="77777777" w:rsidR="00A000E0" w:rsidRPr="00781C44" w:rsidRDefault="00A000E0" w:rsidP="00A000E0">
      <w:pPr>
        <w:ind w:left="0"/>
        <w:rPr>
          <w:rFonts w:asciiTheme="minorHAnsi" w:hAnsiTheme="minorHAnsi" w:cstheme="minorHAnsi"/>
          <w:szCs w:val="18"/>
        </w:rPr>
      </w:pPr>
    </w:p>
    <w:p w14:paraId="1621650F" w14:textId="77777777" w:rsidR="00A000E0" w:rsidRPr="00781C44" w:rsidRDefault="00A000E0" w:rsidP="00A000E0">
      <w:pPr>
        <w:ind w:left="0"/>
        <w:rPr>
          <w:rFonts w:asciiTheme="minorHAnsi" w:hAnsiTheme="minorHAnsi" w:cstheme="minorHAnsi"/>
          <w:b/>
          <w:szCs w:val="18"/>
        </w:rPr>
      </w:pPr>
      <w:r w:rsidRPr="00781C44">
        <w:rPr>
          <w:rFonts w:asciiTheme="minorHAnsi" w:hAnsiTheme="minorHAnsi" w:cstheme="minorHAnsi"/>
          <w:b/>
          <w:szCs w:val="18"/>
        </w:rPr>
        <w:t>Článek 27.1</w:t>
      </w:r>
    </w:p>
    <w:p w14:paraId="1A2EBBFB" w14:textId="77777777" w:rsidR="00A000E0" w:rsidRPr="00781C44" w:rsidRDefault="00A000E0" w:rsidP="00A000E0">
      <w:pPr>
        <w:ind w:left="0"/>
        <w:rPr>
          <w:rFonts w:asciiTheme="minorHAnsi" w:hAnsiTheme="minorHAnsi" w:cstheme="minorHAnsi"/>
          <w:szCs w:val="18"/>
        </w:rPr>
      </w:pPr>
      <w:r w:rsidRPr="00781C44">
        <w:rPr>
          <w:rFonts w:asciiTheme="minorHAnsi" w:hAnsiTheme="minorHAnsi" w:cstheme="minorHAnsi"/>
          <w:szCs w:val="18"/>
        </w:rP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0DEE4342" w14:textId="77777777" w:rsidR="00A000E0" w:rsidRPr="00781C44" w:rsidRDefault="00A000E0" w:rsidP="00A000E0">
      <w:pPr>
        <w:ind w:left="0"/>
        <w:rPr>
          <w:rFonts w:asciiTheme="minorHAnsi" w:hAnsiTheme="minorHAnsi" w:cstheme="minorHAnsi"/>
          <w:szCs w:val="18"/>
        </w:rPr>
      </w:pPr>
    </w:p>
    <w:p w14:paraId="089701DD" w14:textId="77777777" w:rsidR="00A000E0" w:rsidRPr="00781C44" w:rsidRDefault="00A000E0" w:rsidP="00A000E0">
      <w:pPr>
        <w:ind w:left="0"/>
        <w:rPr>
          <w:rFonts w:asciiTheme="minorHAnsi" w:hAnsiTheme="minorHAnsi" w:cstheme="minorHAnsi"/>
          <w:b/>
          <w:szCs w:val="18"/>
        </w:rPr>
      </w:pPr>
      <w:r w:rsidRPr="00781C44">
        <w:rPr>
          <w:rFonts w:asciiTheme="minorHAnsi" w:hAnsiTheme="minorHAnsi" w:cstheme="minorHAnsi"/>
          <w:b/>
          <w:szCs w:val="18"/>
        </w:rPr>
        <w:t>Článek 28.1</w:t>
      </w:r>
    </w:p>
    <w:p w14:paraId="242F2852" w14:textId="77777777" w:rsidR="00A000E0" w:rsidRPr="00781C44" w:rsidRDefault="00A000E0" w:rsidP="00A000E0">
      <w:pPr>
        <w:ind w:left="0"/>
        <w:rPr>
          <w:rFonts w:asciiTheme="minorHAnsi" w:hAnsiTheme="minorHAnsi" w:cstheme="minorHAnsi"/>
          <w:szCs w:val="18"/>
        </w:rPr>
      </w:pPr>
      <w:r w:rsidRPr="00781C44">
        <w:rPr>
          <w:rFonts w:asciiTheme="minorHAnsi" w:hAnsiTheme="minorHAnsi" w:cstheme="minorHAnsi"/>
          <w:szCs w:val="18"/>
        </w:rPr>
        <w:t>Poskytovatel tímto prohlašuje, že na sebe přebírá nebezpečí změny okolností po uzavření smlouvy ve smyslu ustanovení §§ 1765 a 1766 zák. č. 89/2012 Sb., občanského zákoníku.</w:t>
      </w:r>
    </w:p>
    <w:p w14:paraId="402A8BA2" w14:textId="77777777" w:rsidR="00A000E0" w:rsidRPr="00781C44" w:rsidRDefault="00A000E0" w:rsidP="00A000E0">
      <w:pPr>
        <w:ind w:left="0"/>
        <w:rPr>
          <w:rFonts w:asciiTheme="minorHAnsi" w:hAnsiTheme="minorHAnsi" w:cstheme="minorHAnsi"/>
          <w:szCs w:val="18"/>
        </w:rPr>
      </w:pPr>
    </w:p>
    <w:p w14:paraId="3B3BA862" w14:textId="77777777" w:rsidR="00A000E0" w:rsidRPr="00781C44" w:rsidRDefault="00A000E0" w:rsidP="00A000E0">
      <w:pPr>
        <w:ind w:left="0"/>
        <w:rPr>
          <w:rFonts w:asciiTheme="minorHAnsi" w:hAnsiTheme="minorHAnsi" w:cstheme="minorHAnsi"/>
          <w:b/>
          <w:szCs w:val="18"/>
        </w:rPr>
      </w:pPr>
      <w:r w:rsidRPr="00781C44">
        <w:rPr>
          <w:rFonts w:asciiTheme="minorHAnsi" w:hAnsiTheme="minorHAnsi" w:cstheme="minorHAnsi"/>
          <w:b/>
          <w:szCs w:val="18"/>
        </w:rPr>
        <w:t>Článek 28.2</w:t>
      </w:r>
    </w:p>
    <w:p w14:paraId="7AB78BF8" w14:textId="77777777" w:rsidR="00A000E0" w:rsidRPr="00781C44" w:rsidRDefault="00A000E0" w:rsidP="00A000E0">
      <w:pPr>
        <w:ind w:left="0"/>
        <w:rPr>
          <w:rFonts w:asciiTheme="minorHAnsi" w:hAnsiTheme="minorHAnsi" w:cstheme="minorHAnsi"/>
          <w:szCs w:val="18"/>
        </w:rPr>
      </w:pPr>
      <w:r w:rsidRPr="00781C44">
        <w:rPr>
          <w:rFonts w:asciiTheme="minorHAnsi" w:hAnsiTheme="minorHAnsi" w:cstheme="minorHAnsi"/>
          <w:szCs w:val="18"/>
        </w:rPr>
        <w:t>Odběratel a Poskytovatel se dohodli, že ustanovení §§ 1799 a 1800 zák. č. 89/2012 Sb. občanského zákoníku se nepoužijí.</w:t>
      </w:r>
    </w:p>
    <w:p w14:paraId="6E819729" w14:textId="77777777" w:rsidR="00A000E0" w:rsidRPr="00781C44" w:rsidRDefault="00A000E0" w:rsidP="00A000E0">
      <w:pPr>
        <w:ind w:left="0"/>
        <w:rPr>
          <w:rFonts w:asciiTheme="minorHAnsi" w:hAnsiTheme="minorHAnsi" w:cstheme="minorHAnsi"/>
          <w:szCs w:val="18"/>
        </w:rPr>
      </w:pPr>
    </w:p>
    <w:p w14:paraId="7C90F9A6" w14:textId="77777777" w:rsidR="00A000E0" w:rsidRPr="00781C44" w:rsidRDefault="00A000E0" w:rsidP="00A000E0">
      <w:pPr>
        <w:ind w:left="0"/>
        <w:rPr>
          <w:rFonts w:asciiTheme="minorHAnsi" w:hAnsiTheme="minorHAnsi" w:cstheme="minorHAnsi"/>
          <w:b/>
          <w:szCs w:val="18"/>
        </w:rPr>
      </w:pPr>
      <w:r w:rsidRPr="00781C44">
        <w:rPr>
          <w:rFonts w:asciiTheme="minorHAnsi" w:hAnsiTheme="minorHAnsi" w:cstheme="minorHAnsi"/>
          <w:b/>
          <w:szCs w:val="18"/>
        </w:rPr>
        <w:t>Článek 28.3</w:t>
      </w:r>
    </w:p>
    <w:p w14:paraId="60C65BF3" w14:textId="77777777" w:rsidR="00A000E0" w:rsidRPr="00781C44" w:rsidRDefault="00A000E0" w:rsidP="00A000E0">
      <w:pPr>
        <w:ind w:left="0"/>
        <w:rPr>
          <w:rFonts w:asciiTheme="minorHAnsi" w:hAnsiTheme="minorHAnsi" w:cstheme="minorHAnsi"/>
          <w:szCs w:val="18"/>
        </w:rPr>
      </w:pPr>
      <w:r w:rsidRPr="00781C44">
        <w:rPr>
          <w:rFonts w:asciiTheme="minorHAnsi" w:hAnsiTheme="minorHAnsi" w:cstheme="minorHAnsi"/>
          <w:szCs w:val="18"/>
        </w:rPr>
        <w:t>Poskytovatel není oprávněn započítat jakékoli své pohledávky vzniklé či budoucí na základě a v souvislosti s touto smlouvou bez předchozího písemného souhlasu Odběratele.</w:t>
      </w:r>
    </w:p>
    <w:p w14:paraId="34C262DA" w14:textId="77777777" w:rsidR="00A000E0" w:rsidRPr="00781C44" w:rsidRDefault="00A000E0" w:rsidP="00A000E0">
      <w:pPr>
        <w:ind w:left="0"/>
        <w:rPr>
          <w:rFonts w:asciiTheme="minorHAnsi" w:hAnsiTheme="minorHAnsi" w:cstheme="minorHAnsi"/>
          <w:szCs w:val="18"/>
        </w:rPr>
      </w:pPr>
    </w:p>
    <w:p w14:paraId="20571C6A" w14:textId="77777777" w:rsidR="00A000E0" w:rsidRPr="00781C44" w:rsidRDefault="00A000E0" w:rsidP="00A000E0">
      <w:pPr>
        <w:ind w:left="0"/>
        <w:rPr>
          <w:rFonts w:asciiTheme="minorHAnsi" w:hAnsiTheme="minorHAnsi" w:cstheme="minorHAnsi"/>
          <w:b/>
          <w:szCs w:val="18"/>
        </w:rPr>
      </w:pPr>
      <w:r w:rsidRPr="00781C44">
        <w:rPr>
          <w:rFonts w:asciiTheme="minorHAnsi" w:hAnsiTheme="minorHAnsi" w:cstheme="minorHAnsi"/>
          <w:b/>
          <w:szCs w:val="18"/>
        </w:rPr>
        <w:t>Článek 28.4</w:t>
      </w:r>
    </w:p>
    <w:p w14:paraId="48E9D278" w14:textId="77777777" w:rsidR="00A000E0" w:rsidRPr="00781C44" w:rsidRDefault="00A000E0" w:rsidP="00A000E0">
      <w:pPr>
        <w:ind w:left="0"/>
        <w:rPr>
          <w:rFonts w:asciiTheme="minorHAnsi" w:hAnsiTheme="minorHAnsi" w:cstheme="minorHAnsi"/>
          <w:szCs w:val="18"/>
        </w:rPr>
      </w:pPr>
      <w:r w:rsidRPr="00781C44">
        <w:rPr>
          <w:rFonts w:asciiTheme="minorHAnsi" w:hAnsiTheme="minorHAnsi" w:cstheme="minorHAnsi"/>
          <w:szCs w:val="18"/>
        </w:rPr>
        <w:t>Čas plnění vznikajících na základě nebo v souvislosti s touto smlouvou je určen ve prospěch Odběratele.</w:t>
      </w:r>
    </w:p>
    <w:p w14:paraId="4D3C15C4" w14:textId="77777777" w:rsidR="00A000E0" w:rsidRPr="00781C44" w:rsidRDefault="00A000E0" w:rsidP="00A000E0">
      <w:pPr>
        <w:ind w:left="0"/>
        <w:rPr>
          <w:rFonts w:asciiTheme="minorHAnsi" w:hAnsiTheme="minorHAnsi" w:cstheme="minorHAnsi"/>
          <w:szCs w:val="18"/>
        </w:rPr>
      </w:pPr>
    </w:p>
    <w:p w14:paraId="151BE7AF" w14:textId="77777777" w:rsidR="00A000E0" w:rsidRPr="00781C44" w:rsidRDefault="00A000E0" w:rsidP="00A000E0">
      <w:pPr>
        <w:ind w:left="0"/>
        <w:rPr>
          <w:rFonts w:asciiTheme="minorHAnsi" w:hAnsiTheme="minorHAnsi" w:cstheme="minorHAnsi"/>
          <w:b/>
          <w:szCs w:val="18"/>
        </w:rPr>
      </w:pPr>
      <w:r w:rsidRPr="00781C44">
        <w:rPr>
          <w:rFonts w:asciiTheme="minorHAnsi" w:hAnsiTheme="minorHAnsi" w:cstheme="minorHAnsi"/>
          <w:b/>
          <w:szCs w:val="18"/>
        </w:rPr>
        <w:t>Článek 28.8</w:t>
      </w:r>
    </w:p>
    <w:p w14:paraId="6A93D221" w14:textId="77777777" w:rsidR="00A000E0" w:rsidRPr="00781C44" w:rsidRDefault="00A000E0" w:rsidP="00A000E0">
      <w:pPr>
        <w:ind w:left="0"/>
        <w:rPr>
          <w:rFonts w:asciiTheme="minorHAnsi" w:hAnsiTheme="minorHAnsi" w:cstheme="minorHAnsi"/>
          <w:szCs w:val="18"/>
        </w:rPr>
      </w:pPr>
      <w:r w:rsidRPr="00781C44">
        <w:rPr>
          <w:rFonts w:asciiTheme="minorHAnsi" w:hAnsiTheme="minorHAnsi" w:cstheme="minorHAnsi"/>
          <w:szCs w:val="18"/>
        </w:rP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14:paraId="43F1269C" w14:textId="77777777" w:rsidR="00A000E0" w:rsidRPr="00781C44" w:rsidRDefault="00A000E0" w:rsidP="00A000E0">
      <w:pPr>
        <w:ind w:left="0"/>
        <w:rPr>
          <w:rFonts w:asciiTheme="minorHAnsi" w:hAnsiTheme="minorHAnsi" w:cstheme="minorHAnsi"/>
          <w:szCs w:val="18"/>
        </w:rPr>
      </w:pPr>
    </w:p>
    <w:p w14:paraId="15631AB9" w14:textId="77777777" w:rsidR="00A000E0" w:rsidRPr="00781C44" w:rsidRDefault="00A000E0" w:rsidP="00A000E0">
      <w:pPr>
        <w:ind w:left="0"/>
        <w:rPr>
          <w:rFonts w:asciiTheme="minorHAnsi" w:hAnsiTheme="minorHAnsi" w:cstheme="minorHAnsi"/>
          <w:szCs w:val="18"/>
        </w:rPr>
      </w:pPr>
    </w:p>
    <w:p w14:paraId="1604DBD7" w14:textId="77777777" w:rsidR="00A000E0" w:rsidRPr="00781C44" w:rsidRDefault="00A000E0" w:rsidP="00A000E0">
      <w:pPr>
        <w:ind w:left="0"/>
        <w:rPr>
          <w:rFonts w:asciiTheme="minorHAnsi" w:hAnsiTheme="minorHAnsi" w:cstheme="minorHAnsi"/>
          <w:szCs w:val="18"/>
        </w:rPr>
      </w:pPr>
    </w:p>
    <w:p w14:paraId="53727629" w14:textId="77777777" w:rsidR="00A000E0" w:rsidRPr="00781C44" w:rsidRDefault="00A000E0" w:rsidP="00A000E0">
      <w:pPr>
        <w:pStyle w:val="Bezmezer"/>
        <w:rPr>
          <w:rFonts w:asciiTheme="minorHAnsi" w:hAnsiTheme="minorHAnsi" w:cstheme="minorHAnsi"/>
          <w:sz w:val="18"/>
          <w:szCs w:val="18"/>
        </w:rPr>
      </w:pPr>
      <w:r w:rsidRPr="00781C44">
        <w:rPr>
          <w:rFonts w:asciiTheme="minorHAnsi" w:hAnsiTheme="minorHAnsi" w:cstheme="minorHAnsi"/>
          <w:sz w:val="18"/>
          <w:szCs w:val="18"/>
        </w:rPr>
        <w:t xml:space="preserve">Dne </w:t>
      </w:r>
      <w:r w:rsidRPr="00781C44">
        <w:rPr>
          <w:rFonts w:asciiTheme="minorHAnsi" w:hAnsiTheme="minorHAnsi" w:cstheme="minorHAnsi"/>
          <w:sz w:val="18"/>
          <w:szCs w:val="18"/>
          <w:highlight w:val="green"/>
        </w:rPr>
        <w:t>doplní účastník</w:t>
      </w:r>
      <w:r w:rsidRPr="00781C44">
        <w:rPr>
          <w:rFonts w:asciiTheme="minorHAnsi" w:hAnsiTheme="minorHAnsi" w:cstheme="minorHAnsi"/>
          <w:sz w:val="18"/>
          <w:szCs w:val="18"/>
        </w:rPr>
        <w:t>, v </w:t>
      </w:r>
      <w:r w:rsidRPr="00781C44">
        <w:rPr>
          <w:rFonts w:asciiTheme="minorHAnsi" w:hAnsiTheme="minorHAnsi" w:cstheme="minorHAnsi"/>
          <w:sz w:val="18"/>
          <w:szCs w:val="18"/>
          <w:highlight w:val="green"/>
        </w:rPr>
        <w:t>doplní účastník</w:t>
      </w:r>
    </w:p>
    <w:p w14:paraId="692BDF6E" w14:textId="77777777" w:rsidR="00A000E0" w:rsidRDefault="00A000E0" w:rsidP="00A000E0">
      <w:pPr>
        <w:pStyle w:val="Bezmezer"/>
        <w:ind w:left="4956"/>
        <w:rPr>
          <w:rFonts w:asciiTheme="minorHAnsi" w:hAnsiTheme="minorHAnsi" w:cstheme="minorHAnsi"/>
          <w:sz w:val="18"/>
          <w:szCs w:val="18"/>
        </w:rPr>
      </w:pPr>
      <w:r w:rsidRPr="00781C44">
        <w:rPr>
          <w:rFonts w:asciiTheme="minorHAnsi" w:hAnsiTheme="minorHAnsi" w:cstheme="minorHAnsi"/>
          <w:sz w:val="18"/>
          <w:szCs w:val="18"/>
        </w:rPr>
        <w:t xml:space="preserve">        </w:t>
      </w:r>
      <w:r w:rsidRPr="00781C44">
        <w:rPr>
          <w:rFonts w:asciiTheme="minorHAnsi" w:hAnsiTheme="minorHAnsi" w:cstheme="minorHAnsi"/>
          <w:sz w:val="18"/>
          <w:szCs w:val="18"/>
          <w:highlight w:val="green"/>
        </w:rPr>
        <w:t>------------------------------------</w:t>
      </w:r>
      <w:r w:rsidRPr="00781C44">
        <w:rPr>
          <w:rFonts w:asciiTheme="minorHAnsi" w:hAnsiTheme="minorHAnsi" w:cstheme="minorHAnsi"/>
          <w:sz w:val="18"/>
          <w:szCs w:val="18"/>
        </w:rPr>
        <w:t xml:space="preserve">               </w:t>
      </w:r>
    </w:p>
    <w:p w14:paraId="53276550" w14:textId="77777777" w:rsidR="00A000E0" w:rsidRPr="006F1866" w:rsidRDefault="00A000E0" w:rsidP="00A000E0">
      <w:pPr>
        <w:pStyle w:val="Bezmezer"/>
        <w:ind w:left="4956"/>
        <w:rPr>
          <w:rFonts w:ascii="Arial" w:hAnsi="Arial" w:cs="Arial"/>
          <w:b/>
          <w:sz w:val="20"/>
          <w:szCs w:val="20"/>
        </w:rPr>
      </w:pPr>
      <w:r w:rsidRPr="00781C44">
        <w:rPr>
          <w:rFonts w:asciiTheme="minorHAnsi" w:hAnsiTheme="minorHAnsi" w:cstheme="minorHAnsi"/>
          <w:sz w:val="18"/>
          <w:szCs w:val="18"/>
        </w:rPr>
        <w:t>Podpis oprávněné osoby účastníka</w:t>
      </w:r>
    </w:p>
    <w:p w14:paraId="29668C8C" w14:textId="77777777" w:rsidR="00A000E0" w:rsidRDefault="00A000E0" w:rsidP="00A000E0">
      <w:pPr>
        <w:spacing w:after="160" w:line="259" w:lineRule="auto"/>
        <w:ind w:left="0" w:firstLine="0"/>
        <w:jc w:val="left"/>
        <w:rPr>
          <w:b/>
        </w:rPr>
      </w:pPr>
    </w:p>
    <w:p w14:paraId="6749DC2D" w14:textId="50ACC0DB" w:rsidR="00540E39" w:rsidRPr="00A000E0" w:rsidRDefault="00540E39" w:rsidP="00A000E0">
      <w:bookmarkStart w:id="1" w:name="_GoBack"/>
      <w:bookmarkEnd w:id="1"/>
    </w:p>
    <w:sectPr w:rsidR="00540E39" w:rsidRPr="00A000E0">
      <w:headerReference w:type="even" r:id="rId16"/>
      <w:headerReference w:type="default" r:id="rId17"/>
      <w:headerReference w:type="first" r:id="rId18"/>
      <w:pgSz w:w="11906" w:h="16838"/>
      <w:pgMar w:top="1810" w:right="1017" w:bottom="1111" w:left="1020" w:header="720"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E70C66" w14:textId="77777777" w:rsidR="004B4D6D" w:rsidRDefault="004B4D6D">
      <w:pPr>
        <w:spacing w:after="0" w:line="240" w:lineRule="auto"/>
      </w:pPr>
      <w:r>
        <w:separator/>
      </w:r>
    </w:p>
  </w:endnote>
  <w:endnote w:type="continuationSeparator" w:id="0">
    <w:p w14:paraId="557EC278" w14:textId="77777777" w:rsidR="004B4D6D" w:rsidRDefault="004B4D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4ACF3D" w14:textId="77777777" w:rsidR="004B4D6D" w:rsidRDefault="004B4D6D">
      <w:pPr>
        <w:spacing w:after="0" w:line="240" w:lineRule="auto"/>
      </w:pPr>
      <w:r>
        <w:separator/>
      </w:r>
    </w:p>
  </w:footnote>
  <w:footnote w:type="continuationSeparator" w:id="0">
    <w:p w14:paraId="17310B7A" w14:textId="77777777" w:rsidR="004B4D6D" w:rsidRDefault="004B4D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4E312F" w14:textId="77777777" w:rsidR="009775FB" w:rsidRDefault="009775FB">
    <w:pPr>
      <w:spacing w:after="0" w:line="259" w:lineRule="auto"/>
      <w:ind w:left="0" w:right="89" w:firstLine="0"/>
      <w:jc w:val="right"/>
    </w:pPr>
    <w:r>
      <w:rPr>
        <w:noProof/>
        <w:sz w:val="22"/>
      </w:rPr>
      <mc:AlternateContent>
        <mc:Choice Requires="wpg">
          <w:drawing>
            <wp:anchor distT="0" distB="0" distL="114300" distR="114300" simplePos="0" relativeHeight="251658240" behindDoc="0" locked="0" layoutInCell="1" allowOverlap="1" wp14:anchorId="63E984C2" wp14:editId="1096F5C0">
              <wp:simplePos x="0" y="0"/>
              <wp:positionH relativeFrom="page">
                <wp:posOffset>648335</wp:posOffset>
              </wp:positionH>
              <wp:positionV relativeFrom="page">
                <wp:posOffset>457200</wp:posOffset>
              </wp:positionV>
              <wp:extent cx="1208712" cy="352425"/>
              <wp:effectExtent l="0" t="0" r="0" b="0"/>
              <wp:wrapSquare wrapText="bothSides"/>
              <wp:docPr id="16319" name="Group 16319"/>
              <wp:cNvGraphicFramePr/>
              <a:graphic xmlns:a="http://schemas.openxmlformats.org/drawingml/2006/main">
                <a:graphicData uri="http://schemas.microsoft.com/office/word/2010/wordprocessingGroup">
                  <wpg:wgp>
                    <wpg:cNvGrpSpPr/>
                    <wpg:grpSpPr>
                      <a:xfrm>
                        <a:off x="0" y="0"/>
                        <a:ext cx="1208712" cy="352425"/>
                        <a:chOff x="0" y="0"/>
                        <a:chExt cx="1208712" cy="352425"/>
                      </a:xfrm>
                    </wpg:grpSpPr>
                    <wps:wsp>
                      <wps:cNvPr id="16320" name="Shape 16320"/>
                      <wps:cNvSpPr/>
                      <wps:spPr>
                        <a:xfrm>
                          <a:off x="0" y="22029"/>
                          <a:ext cx="216625" cy="330396"/>
                        </a:xfrm>
                        <a:custGeom>
                          <a:avLst/>
                          <a:gdLst/>
                          <a:ahLst/>
                          <a:cxnLst/>
                          <a:rect l="0" t="0" r="0" b="0"/>
                          <a:pathLst>
                            <a:path w="216625" h="330396">
                              <a:moveTo>
                                <a:pt x="216625" y="0"/>
                              </a:moveTo>
                              <a:lnTo>
                                <a:pt x="216625" y="87860"/>
                              </a:lnTo>
                              <a:lnTo>
                                <a:pt x="212505" y="90371"/>
                              </a:lnTo>
                              <a:lnTo>
                                <a:pt x="207822" y="93304"/>
                              </a:lnTo>
                              <a:lnTo>
                                <a:pt x="203216" y="96312"/>
                              </a:lnTo>
                              <a:lnTo>
                                <a:pt x="198681" y="99392"/>
                              </a:lnTo>
                              <a:lnTo>
                                <a:pt x="194226" y="102476"/>
                              </a:lnTo>
                              <a:lnTo>
                                <a:pt x="189920" y="105560"/>
                              </a:lnTo>
                              <a:lnTo>
                                <a:pt x="185765" y="108643"/>
                              </a:lnTo>
                              <a:lnTo>
                                <a:pt x="181683" y="111648"/>
                              </a:lnTo>
                              <a:lnTo>
                                <a:pt x="177833" y="114580"/>
                              </a:lnTo>
                              <a:lnTo>
                                <a:pt x="174131" y="117437"/>
                              </a:lnTo>
                              <a:lnTo>
                                <a:pt x="170656" y="120147"/>
                              </a:lnTo>
                              <a:lnTo>
                                <a:pt x="167407" y="122777"/>
                              </a:lnTo>
                              <a:lnTo>
                                <a:pt x="161667" y="127588"/>
                              </a:lnTo>
                              <a:lnTo>
                                <a:pt x="156905" y="131575"/>
                              </a:lnTo>
                              <a:lnTo>
                                <a:pt x="153430" y="134655"/>
                              </a:lnTo>
                              <a:lnTo>
                                <a:pt x="151389" y="136537"/>
                              </a:lnTo>
                              <a:lnTo>
                                <a:pt x="150485" y="137512"/>
                              </a:lnTo>
                              <a:lnTo>
                                <a:pt x="149804" y="138340"/>
                              </a:lnTo>
                              <a:lnTo>
                                <a:pt x="149352" y="139016"/>
                              </a:lnTo>
                              <a:lnTo>
                                <a:pt x="149048" y="139621"/>
                              </a:lnTo>
                              <a:lnTo>
                                <a:pt x="148976" y="139919"/>
                              </a:lnTo>
                              <a:lnTo>
                                <a:pt x="148976" y="140369"/>
                              </a:lnTo>
                              <a:lnTo>
                                <a:pt x="149048" y="140520"/>
                              </a:lnTo>
                              <a:lnTo>
                                <a:pt x="149124" y="140671"/>
                              </a:lnTo>
                              <a:lnTo>
                                <a:pt x="149276" y="140822"/>
                              </a:lnTo>
                              <a:lnTo>
                                <a:pt x="149428" y="140973"/>
                              </a:lnTo>
                              <a:lnTo>
                                <a:pt x="149652" y="141049"/>
                              </a:lnTo>
                              <a:lnTo>
                                <a:pt x="150184" y="141272"/>
                              </a:lnTo>
                              <a:lnTo>
                                <a:pt x="150861" y="141348"/>
                              </a:lnTo>
                              <a:lnTo>
                                <a:pt x="151693" y="141423"/>
                              </a:lnTo>
                              <a:lnTo>
                                <a:pt x="152598" y="141423"/>
                              </a:lnTo>
                              <a:lnTo>
                                <a:pt x="154715" y="141499"/>
                              </a:lnTo>
                              <a:lnTo>
                                <a:pt x="157209" y="141423"/>
                              </a:lnTo>
                              <a:lnTo>
                                <a:pt x="216625" y="141423"/>
                              </a:lnTo>
                              <a:lnTo>
                                <a:pt x="216625" y="208765"/>
                              </a:lnTo>
                              <a:lnTo>
                                <a:pt x="209031" y="208642"/>
                              </a:lnTo>
                              <a:lnTo>
                                <a:pt x="199665" y="208491"/>
                              </a:lnTo>
                              <a:lnTo>
                                <a:pt x="190220" y="208340"/>
                              </a:lnTo>
                              <a:lnTo>
                                <a:pt x="180930" y="208113"/>
                              </a:lnTo>
                              <a:lnTo>
                                <a:pt x="171865" y="207890"/>
                              </a:lnTo>
                              <a:lnTo>
                                <a:pt x="163252" y="207739"/>
                              </a:lnTo>
                              <a:lnTo>
                                <a:pt x="155243" y="207512"/>
                              </a:lnTo>
                              <a:lnTo>
                                <a:pt x="147991" y="207361"/>
                              </a:lnTo>
                              <a:lnTo>
                                <a:pt x="141720" y="207138"/>
                              </a:lnTo>
                              <a:lnTo>
                                <a:pt x="136508" y="207062"/>
                              </a:lnTo>
                              <a:lnTo>
                                <a:pt x="132582" y="206911"/>
                              </a:lnTo>
                              <a:lnTo>
                                <a:pt x="130088" y="206836"/>
                              </a:lnTo>
                              <a:lnTo>
                                <a:pt x="129256" y="206836"/>
                              </a:lnTo>
                              <a:lnTo>
                                <a:pt x="126991" y="206685"/>
                              </a:lnTo>
                              <a:lnTo>
                                <a:pt x="124950" y="206537"/>
                              </a:lnTo>
                              <a:lnTo>
                                <a:pt x="123137" y="206386"/>
                              </a:lnTo>
                              <a:lnTo>
                                <a:pt x="121552" y="206386"/>
                              </a:lnTo>
                              <a:lnTo>
                                <a:pt x="120871" y="206461"/>
                              </a:lnTo>
                              <a:lnTo>
                                <a:pt x="120267" y="206609"/>
                              </a:lnTo>
                              <a:lnTo>
                                <a:pt x="119738" y="206760"/>
                              </a:lnTo>
                              <a:lnTo>
                                <a:pt x="119286" y="207062"/>
                              </a:lnTo>
                              <a:lnTo>
                                <a:pt x="118982" y="207361"/>
                              </a:lnTo>
                              <a:lnTo>
                                <a:pt x="118682" y="207814"/>
                              </a:lnTo>
                              <a:lnTo>
                                <a:pt x="118530" y="208340"/>
                              </a:lnTo>
                              <a:lnTo>
                                <a:pt x="118530" y="208941"/>
                              </a:lnTo>
                              <a:lnTo>
                                <a:pt x="118606" y="211423"/>
                              </a:lnTo>
                              <a:lnTo>
                                <a:pt x="118830" y="213903"/>
                              </a:lnTo>
                              <a:lnTo>
                                <a:pt x="119286" y="216385"/>
                              </a:lnTo>
                              <a:lnTo>
                                <a:pt x="119814" y="219016"/>
                              </a:lnTo>
                              <a:lnTo>
                                <a:pt x="120567" y="221650"/>
                              </a:lnTo>
                              <a:lnTo>
                                <a:pt x="121476" y="224280"/>
                              </a:lnTo>
                              <a:lnTo>
                                <a:pt x="122532" y="226986"/>
                              </a:lnTo>
                              <a:lnTo>
                                <a:pt x="123741" y="229692"/>
                              </a:lnTo>
                              <a:lnTo>
                                <a:pt x="125102" y="232326"/>
                              </a:lnTo>
                              <a:lnTo>
                                <a:pt x="126611" y="235031"/>
                              </a:lnTo>
                              <a:lnTo>
                                <a:pt x="128275" y="237662"/>
                              </a:lnTo>
                              <a:lnTo>
                                <a:pt x="130013" y="240296"/>
                              </a:lnTo>
                              <a:lnTo>
                                <a:pt x="131978" y="242926"/>
                              </a:lnTo>
                              <a:lnTo>
                                <a:pt x="134015" y="245481"/>
                              </a:lnTo>
                              <a:lnTo>
                                <a:pt x="136284" y="247964"/>
                              </a:lnTo>
                              <a:lnTo>
                                <a:pt x="138549" y="250446"/>
                              </a:lnTo>
                              <a:lnTo>
                                <a:pt x="141043" y="252774"/>
                              </a:lnTo>
                              <a:lnTo>
                                <a:pt x="143609" y="255031"/>
                              </a:lnTo>
                              <a:lnTo>
                                <a:pt x="146330" y="257211"/>
                              </a:lnTo>
                              <a:lnTo>
                                <a:pt x="149124" y="259316"/>
                              </a:lnTo>
                              <a:lnTo>
                                <a:pt x="152146" y="261270"/>
                              </a:lnTo>
                              <a:lnTo>
                                <a:pt x="155167" y="263152"/>
                              </a:lnTo>
                              <a:lnTo>
                                <a:pt x="158341" y="264879"/>
                              </a:lnTo>
                              <a:lnTo>
                                <a:pt x="161667" y="266459"/>
                              </a:lnTo>
                              <a:lnTo>
                                <a:pt x="165065" y="267887"/>
                              </a:lnTo>
                              <a:lnTo>
                                <a:pt x="168539" y="269092"/>
                              </a:lnTo>
                              <a:lnTo>
                                <a:pt x="172165" y="270219"/>
                              </a:lnTo>
                              <a:lnTo>
                                <a:pt x="175868" y="271122"/>
                              </a:lnTo>
                              <a:lnTo>
                                <a:pt x="179646" y="271874"/>
                              </a:lnTo>
                              <a:lnTo>
                                <a:pt x="183496" y="272399"/>
                              </a:lnTo>
                              <a:lnTo>
                                <a:pt x="187502" y="272701"/>
                              </a:lnTo>
                              <a:lnTo>
                                <a:pt x="191581" y="272849"/>
                              </a:lnTo>
                              <a:lnTo>
                                <a:pt x="194831" y="272773"/>
                              </a:lnTo>
                              <a:lnTo>
                                <a:pt x="198001" y="272626"/>
                              </a:lnTo>
                              <a:lnTo>
                                <a:pt x="201099" y="272324"/>
                              </a:lnTo>
                              <a:lnTo>
                                <a:pt x="204120" y="271874"/>
                              </a:lnTo>
                              <a:lnTo>
                                <a:pt x="206990" y="271421"/>
                              </a:lnTo>
                              <a:lnTo>
                                <a:pt x="209864" y="270820"/>
                              </a:lnTo>
                              <a:lnTo>
                                <a:pt x="212657" y="270143"/>
                              </a:lnTo>
                              <a:lnTo>
                                <a:pt x="215379" y="269391"/>
                              </a:lnTo>
                              <a:lnTo>
                                <a:pt x="216625" y="268989"/>
                              </a:lnTo>
                              <a:lnTo>
                                <a:pt x="216625" y="330396"/>
                              </a:lnTo>
                              <a:lnTo>
                                <a:pt x="203996" y="330396"/>
                              </a:lnTo>
                              <a:lnTo>
                                <a:pt x="194451" y="329917"/>
                              </a:lnTo>
                              <a:lnTo>
                                <a:pt x="184025" y="329015"/>
                              </a:lnTo>
                              <a:lnTo>
                                <a:pt x="173750" y="327812"/>
                              </a:lnTo>
                              <a:lnTo>
                                <a:pt x="163552" y="326308"/>
                              </a:lnTo>
                              <a:lnTo>
                                <a:pt x="153582" y="324429"/>
                              </a:lnTo>
                              <a:lnTo>
                                <a:pt x="143685" y="322323"/>
                              </a:lnTo>
                              <a:lnTo>
                                <a:pt x="134015" y="319842"/>
                              </a:lnTo>
                              <a:lnTo>
                                <a:pt x="124573" y="317135"/>
                              </a:lnTo>
                              <a:lnTo>
                                <a:pt x="115356" y="314128"/>
                              </a:lnTo>
                              <a:lnTo>
                                <a:pt x="106291" y="310820"/>
                              </a:lnTo>
                              <a:lnTo>
                                <a:pt x="97529" y="307286"/>
                              </a:lnTo>
                              <a:lnTo>
                                <a:pt x="89068" y="303451"/>
                              </a:lnTo>
                              <a:lnTo>
                                <a:pt x="80832" y="299391"/>
                              </a:lnTo>
                              <a:lnTo>
                                <a:pt x="72899" y="295181"/>
                              </a:lnTo>
                              <a:lnTo>
                                <a:pt x="65270" y="290671"/>
                              </a:lnTo>
                              <a:lnTo>
                                <a:pt x="58018" y="285932"/>
                              </a:lnTo>
                              <a:lnTo>
                                <a:pt x="51066" y="280970"/>
                              </a:lnTo>
                              <a:lnTo>
                                <a:pt x="44494" y="275857"/>
                              </a:lnTo>
                              <a:lnTo>
                                <a:pt x="38302" y="270521"/>
                              </a:lnTo>
                              <a:lnTo>
                                <a:pt x="32560" y="265030"/>
                              </a:lnTo>
                              <a:lnTo>
                                <a:pt x="27196" y="259392"/>
                              </a:lnTo>
                              <a:lnTo>
                                <a:pt x="22210" y="253526"/>
                              </a:lnTo>
                              <a:lnTo>
                                <a:pt x="17753" y="247586"/>
                              </a:lnTo>
                              <a:lnTo>
                                <a:pt x="13749" y="241422"/>
                              </a:lnTo>
                              <a:lnTo>
                                <a:pt x="10198" y="235183"/>
                              </a:lnTo>
                              <a:lnTo>
                                <a:pt x="7101" y="228792"/>
                              </a:lnTo>
                              <a:lnTo>
                                <a:pt x="4608" y="222251"/>
                              </a:lnTo>
                              <a:lnTo>
                                <a:pt x="2644" y="215633"/>
                              </a:lnTo>
                              <a:lnTo>
                                <a:pt x="1209" y="208941"/>
                              </a:lnTo>
                              <a:lnTo>
                                <a:pt x="302" y="202100"/>
                              </a:lnTo>
                              <a:lnTo>
                                <a:pt x="0" y="195258"/>
                              </a:lnTo>
                              <a:lnTo>
                                <a:pt x="0" y="195256"/>
                              </a:lnTo>
                              <a:lnTo>
                                <a:pt x="680" y="183753"/>
                              </a:lnTo>
                              <a:lnTo>
                                <a:pt x="2720" y="172400"/>
                              </a:lnTo>
                              <a:lnTo>
                                <a:pt x="5968" y="161271"/>
                              </a:lnTo>
                              <a:lnTo>
                                <a:pt x="10501" y="150372"/>
                              </a:lnTo>
                              <a:lnTo>
                                <a:pt x="16015" y="139692"/>
                              </a:lnTo>
                              <a:lnTo>
                                <a:pt x="22663" y="129243"/>
                              </a:lnTo>
                              <a:lnTo>
                                <a:pt x="30218" y="119017"/>
                              </a:lnTo>
                              <a:lnTo>
                                <a:pt x="38679" y="109093"/>
                              </a:lnTo>
                              <a:lnTo>
                                <a:pt x="47896" y="99392"/>
                              </a:lnTo>
                              <a:lnTo>
                                <a:pt x="57866" y="89994"/>
                              </a:lnTo>
                              <a:lnTo>
                                <a:pt x="68520" y="80897"/>
                              </a:lnTo>
                              <a:lnTo>
                                <a:pt x="79775" y="72100"/>
                              </a:lnTo>
                              <a:lnTo>
                                <a:pt x="91486" y="63604"/>
                              </a:lnTo>
                              <a:lnTo>
                                <a:pt x="103645" y="55483"/>
                              </a:lnTo>
                              <a:lnTo>
                                <a:pt x="116112" y="47664"/>
                              </a:lnTo>
                              <a:lnTo>
                                <a:pt x="128956" y="40223"/>
                              </a:lnTo>
                              <a:lnTo>
                                <a:pt x="141948" y="33080"/>
                              </a:lnTo>
                              <a:lnTo>
                                <a:pt x="155091" y="26387"/>
                              </a:lnTo>
                              <a:lnTo>
                                <a:pt x="168239" y="19997"/>
                              </a:lnTo>
                              <a:lnTo>
                                <a:pt x="181383" y="14056"/>
                              </a:lnTo>
                              <a:lnTo>
                                <a:pt x="194451" y="8569"/>
                              </a:lnTo>
                              <a:lnTo>
                                <a:pt x="207370" y="3456"/>
                              </a:lnTo>
                              <a:lnTo>
                                <a:pt x="216625"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1" name="Shape 16321"/>
                      <wps:cNvSpPr/>
                      <wps:spPr>
                        <a:xfrm>
                          <a:off x="216625" y="263678"/>
                          <a:ext cx="164046" cy="88747"/>
                        </a:xfrm>
                        <a:custGeom>
                          <a:avLst/>
                          <a:gdLst/>
                          <a:ahLst/>
                          <a:cxnLst/>
                          <a:rect l="0" t="0" r="0" b="0"/>
                          <a:pathLst>
                            <a:path w="164046" h="88747">
                              <a:moveTo>
                                <a:pt x="102703" y="0"/>
                              </a:moveTo>
                              <a:lnTo>
                                <a:pt x="107461" y="76"/>
                              </a:lnTo>
                              <a:lnTo>
                                <a:pt x="112445" y="223"/>
                              </a:lnTo>
                              <a:lnTo>
                                <a:pt x="117583" y="450"/>
                              </a:lnTo>
                              <a:lnTo>
                                <a:pt x="122722" y="900"/>
                              </a:lnTo>
                              <a:lnTo>
                                <a:pt x="127933" y="1353"/>
                              </a:lnTo>
                              <a:lnTo>
                                <a:pt x="132996" y="2029"/>
                              </a:lnTo>
                              <a:lnTo>
                                <a:pt x="135486" y="2404"/>
                              </a:lnTo>
                              <a:lnTo>
                                <a:pt x="137980" y="2857"/>
                              </a:lnTo>
                              <a:lnTo>
                                <a:pt x="140397" y="3307"/>
                              </a:lnTo>
                              <a:lnTo>
                                <a:pt x="142662" y="3760"/>
                              </a:lnTo>
                              <a:lnTo>
                                <a:pt x="144931" y="4285"/>
                              </a:lnTo>
                              <a:lnTo>
                                <a:pt x="147110" y="4886"/>
                              </a:lnTo>
                              <a:lnTo>
                                <a:pt x="149245" y="5487"/>
                              </a:lnTo>
                              <a:lnTo>
                                <a:pt x="151199" y="6164"/>
                              </a:lnTo>
                              <a:lnTo>
                                <a:pt x="153081" y="6916"/>
                              </a:lnTo>
                              <a:lnTo>
                                <a:pt x="154818" y="7668"/>
                              </a:lnTo>
                              <a:lnTo>
                                <a:pt x="156483" y="8420"/>
                              </a:lnTo>
                              <a:lnTo>
                                <a:pt x="158003" y="9323"/>
                              </a:lnTo>
                              <a:lnTo>
                                <a:pt x="159342" y="10226"/>
                              </a:lnTo>
                              <a:lnTo>
                                <a:pt x="160572" y="11201"/>
                              </a:lnTo>
                              <a:lnTo>
                                <a:pt x="161549" y="12180"/>
                              </a:lnTo>
                              <a:lnTo>
                                <a:pt x="162454" y="13231"/>
                              </a:lnTo>
                              <a:lnTo>
                                <a:pt x="163142" y="14361"/>
                              </a:lnTo>
                              <a:lnTo>
                                <a:pt x="163648" y="15562"/>
                              </a:lnTo>
                              <a:lnTo>
                                <a:pt x="163974" y="16764"/>
                              </a:lnTo>
                              <a:lnTo>
                                <a:pt x="164046" y="18045"/>
                              </a:lnTo>
                              <a:lnTo>
                                <a:pt x="163829" y="20675"/>
                              </a:lnTo>
                              <a:lnTo>
                                <a:pt x="163069" y="23381"/>
                              </a:lnTo>
                              <a:lnTo>
                                <a:pt x="161767" y="26163"/>
                              </a:lnTo>
                              <a:lnTo>
                                <a:pt x="160030" y="29020"/>
                              </a:lnTo>
                              <a:lnTo>
                                <a:pt x="157931" y="31877"/>
                              </a:lnTo>
                              <a:lnTo>
                                <a:pt x="155289" y="34809"/>
                              </a:lnTo>
                              <a:lnTo>
                                <a:pt x="152249" y="37742"/>
                              </a:lnTo>
                              <a:lnTo>
                                <a:pt x="148847" y="40750"/>
                              </a:lnTo>
                              <a:lnTo>
                                <a:pt x="145083" y="43683"/>
                              </a:lnTo>
                              <a:lnTo>
                                <a:pt x="141001" y="46691"/>
                              </a:lnTo>
                              <a:lnTo>
                                <a:pt x="136471" y="49623"/>
                              </a:lnTo>
                              <a:lnTo>
                                <a:pt x="131712" y="52556"/>
                              </a:lnTo>
                              <a:lnTo>
                                <a:pt x="126649" y="55487"/>
                              </a:lnTo>
                              <a:lnTo>
                                <a:pt x="121286" y="58344"/>
                              </a:lnTo>
                              <a:lnTo>
                                <a:pt x="115694" y="61126"/>
                              </a:lnTo>
                              <a:lnTo>
                                <a:pt x="109803" y="63833"/>
                              </a:lnTo>
                              <a:lnTo>
                                <a:pt x="103759" y="66465"/>
                              </a:lnTo>
                              <a:lnTo>
                                <a:pt x="97412" y="69021"/>
                              </a:lnTo>
                              <a:lnTo>
                                <a:pt x="90992" y="71427"/>
                              </a:lnTo>
                              <a:lnTo>
                                <a:pt x="84344" y="73757"/>
                              </a:lnTo>
                              <a:lnTo>
                                <a:pt x="77544" y="75938"/>
                              </a:lnTo>
                              <a:lnTo>
                                <a:pt x="70672" y="78043"/>
                              </a:lnTo>
                              <a:lnTo>
                                <a:pt x="63644" y="79998"/>
                              </a:lnTo>
                              <a:lnTo>
                                <a:pt x="56543" y="81728"/>
                              </a:lnTo>
                              <a:lnTo>
                                <a:pt x="49367" y="83306"/>
                              </a:lnTo>
                              <a:lnTo>
                                <a:pt x="42191" y="84735"/>
                              </a:lnTo>
                              <a:lnTo>
                                <a:pt x="34939" y="86013"/>
                              </a:lnTo>
                              <a:lnTo>
                                <a:pt x="27686" y="86991"/>
                              </a:lnTo>
                              <a:lnTo>
                                <a:pt x="20434" y="87818"/>
                              </a:lnTo>
                              <a:lnTo>
                                <a:pt x="13182" y="88419"/>
                              </a:lnTo>
                              <a:lnTo>
                                <a:pt x="6921" y="88747"/>
                              </a:lnTo>
                              <a:lnTo>
                                <a:pt x="0" y="88747"/>
                              </a:lnTo>
                              <a:lnTo>
                                <a:pt x="0" y="27340"/>
                              </a:lnTo>
                              <a:lnTo>
                                <a:pt x="1319" y="26915"/>
                              </a:lnTo>
                              <a:lnTo>
                                <a:pt x="3889" y="26015"/>
                              </a:lnTo>
                              <a:lnTo>
                                <a:pt x="6306" y="25037"/>
                              </a:lnTo>
                              <a:lnTo>
                                <a:pt x="8647" y="24058"/>
                              </a:lnTo>
                              <a:lnTo>
                                <a:pt x="10913" y="23007"/>
                              </a:lnTo>
                              <a:lnTo>
                                <a:pt x="13106" y="21953"/>
                              </a:lnTo>
                              <a:lnTo>
                                <a:pt x="15219" y="20827"/>
                              </a:lnTo>
                              <a:lnTo>
                                <a:pt x="17260" y="19697"/>
                              </a:lnTo>
                              <a:lnTo>
                                <a:pt x="19149" y="18571"/>
                              </a:lnTo>
                              <a:lnTo>
                                <a:pt x="21038" y="17441"/>
                              </a:lnTo>
                              <a:lnTo>
                                <a:pt x="22776" y="16314"/>
                              </a:lnTo>
                              <a:lnTo>
                                <a:pt x="24437" y="15188"/>
                              </a:lnTo>
                              <a:lnTo>
                                <a:pt x="27458" y="12932"/>
                              </a:lnTo>
                              <a:lnTo>
                                <a:pt x="30104" y="10827"/>
                              </a:lnTo>
                              <a:lnTo>
                                <a:pt x="32445" y="8870"/>
                              </a:lnTo>
                              <a:lnTo>
                                <a:pt x="34334" y="7142"/>
                              </a:lnTo>
                              <a:lnTo>
                                <a:pt x="35843" y="5714"/>
                              </a:lnTo>
                              <a:lnTo>
                                <a:pt x="36976" y="4584"/>
                              </a:lnTo>
                              <a:lnTo>
                                <a:pt x="37432" y="4584"/>
                              </a:lnTo>
                              <a:lnTo>
                                <a:pt x="38713" y="4437"/>
                              </a:lnTo>
                              <a:lnTo>
                                <a:pt x="40830" y="4210"/>
                              </a:lnTo>
                              <a:lnTo>
                                <a:pt x="43624" y="3908"/>
                              </a:lnTo>
                              <a:lnTo>
                                <a:pt x="47026" y="3533"/>
                              </a:lnTo>
                              <a:lnTo>
                                <a:pt x="50952" y="3156"/>
                              </a:lnTo>
                              <a:lnTo>
                                <a:pt x="55335" y="2781"/>
                              </a:lnTo>
                              <a:lnTo>
                                <a:pt x="60170" y="2328"/>
                              </a:lnTo>
                              <a:lnTo>
                                <a:pt x="65232" y="1878"/>
                              </a:lnTo>
                              <a:lnTo>
                                <a:pt x="70520" y="1504"/>
                              </a:lnTo>
                              <a:lnTo>
                                <a:pt x="76035" y="1126"/>
                              </a:lnTo>
                              <a:lnTo>
                                <a:pt x="81550" y="752"/>
                              </a:lnTo>
                              <a:lnTo>
                                <a:pt x="87062" y="450"/>
                              </a:lnTo>
                              <a:lnTo>
                                <a:pt x="92428" y="223"/>
                              </a:lnTo>
                              <a:lnTo>
                                <a:pt x="97716" y="76"/>
                              </a:lnTo>
                              <a:lnTo>
                                <a:pt x="102703"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2" name="Shape 16322"/>
                      <wps:cNvSpPr/>
                      <wps:spPr>
                        <a:xfrm>
                          <a:off x="400684" y="159167"/>
                          <a:ext cx="92101" cy="81954"/>
                        </a:xfrm>
                        <a:custGeom>
                          <a:avLst/>
                          <a:gdLst/>
                          <a:ahLst/>
                          <a:cxnLst/>
                          <a:rect l="0" t="0" r="0" b="0"/>
                          <a:pathLst>
                            <a:path w="92101" h="81954">
                              <a:moveTo>
                                <a:pt x="60146" y="0"/>
                              </a:moveTo>
                              <a:lnTo>
                                <a:pt x="61738" y="76"/>
                              </a:lnTo>
                              <a:lnTo>
                                <a:pt x="63222" y="76"/>
                              </a:lnTo>
                              <a:lnTo>
                                <a:pt x="64742" y="227"/>
                              </a:lnTo>
                              <a:lnTo>
                                <a:pt x="66262" y="374"/>
                              </a:lnTo>
                              <a:lnTo>
                                <a:pt x="67782" y="525"/>
                              </a:lnTo>
                              <a:lnTo>
                                <a:pt x="69266" y="752"/>
                              </a:lnTo>
                              <a:lnTo>
                                <a:pt x="70713" y="1051"/>
                              </a:lnTo>
                              <a:lnTo>
                                <a:pt x="72161" y="1353"/>
                              </a:lnTo>
                              <a:lnTo>
                                <a:pt x="73500" y="1655"/>
                              </a:lnTo>
                              <a:lnTo>
                                <a:pt x="74875" y="2029"/>
                              </a:lnTo>
                              <a:lnTo>
                                <a:pt x="76214" y="2483"/>
                              </a:lnTo>
                              <a:lnTo>
                                <a:pt x="77517" y="2933"/>
                              </a:lnTo>
                              <a:lnTo>
                                <a:pt x="78783" y="3458"/>
                              </a:lnTo>
                              <a:lnTo>
                                <a:pt x="80014" y="4059"/>
                              </a:lnTo>
                              <a:lnTo>
                                <a:pt x="81208" y="4660"/>
                              </a:lnTo>
                              <a:lnTo>
                                <a:pt x="82330" y="5340"/>
                              </a:lnTo>
                              <a:lnTo>
                                <a:pt x="83416" y="6016"/>
                              </a:lnTo>
                              <a:lnTo>
                                <a:pt x="84465" y="6768"/>
                              </a:lnTo>
                              <a:lnTo>
                                <a:pt x="85442" y="7520"/>
                              </a:lnTo>
                              <a:lnTo>
                                <a:pt x="86347" y="8344"/>
                              </a:lnTo>
                              <a:lnTo>
                                <a:pt x="87179" y="9247"/>
                              </a:lnTo>
                              <a:lnTo>
                                <a:pt x="88012" y="10151"/>
                              </a:lnTo>
                              <a:lnTo>
                                <a:pt x="88772" y="11126"/>
                              </a:lnTo>
                              <a:lnTo>
                                <a:pt x="89459" y="12180"/>
                              </a:lnTo>
                              <a:lnTo>
                                <a:pt x="90038" y="13234"/>
                              </a:lnTo>
                              <a:lnTo>
                                <a:pt x="90581" y="14361"/>
                              </a:lnTo>
                              <a:lnTo>
                                <a:pt x="91052" y="15487"/>
                              </a:lnTo>
                              <a:lnTo>
                                <a:pt x="91413" y="16692"/>
                              </a:lnTo>
                              <a:lnTo>
                                <a:pt x="91703" y="17970"/>
                              </a:lnTo>
                              <a:lnTo>
                                <a:pt x="91884" y="19247"/>
                              </a:lnTo>
                              <a:lnTo>
                                <a:pt x="92029" y="20600"/>
                              </a:lnTo>
                              <a:lnTo>
                                <a:pt x="92101" y="22028"/>
                              </a:lnTo>
                              <a:lnTo>
                                <a:pt x="92029" y="22856"/>
                              </a:lnTo>
                              <a:lnTo>
                                <a:pt x="91956" y="23759"/>
                              </a:lnTo>
                              <a:lnTo>
                                <a:pt x="91775" y="24738"/>
                              </a:lnTo>
                              <a:lnTo>
                                <a:pt x="91630" y="25789"/>
                              </a:lnTo>
                              <a:lnTo>
                                <a:pt x="91196" y="28045"/>
                              </a:lnTo>
                              <a:lnTo>
                                <a:pt x="90509" y="30452"/>
                              </a:lnTo>
                              <a:lnTo>
                                <a:pt x="89749" y="33082"/>
                              </a:lnTo>
                              <a:lnTo>
                                <a:pt x="88916" y="35788"/>
                              </a:lnTo>
                              <a:lnTo>
                                <a:pt x="87939" y="38570"/>
                              </a:lnTo>
                              <a:lnTo>
                                <a:pt x="87035" y="41279"/>
                              </a:lnTo>
                              <a:lnTo>
                                <a:pt x="85080" y="46540"/>
                              </a:lnTo>
                              <a:lnTo>
                                <a:pt x="83271" y="51203"/>
                              </a:lnTo>
                              <a:lnTo>
                                <a:pt x="81823" y="54736"/>
                              </a:lnTo>
                              <a:lnTo>
                                <a:pt x="80991" y="56841"/>
                              </a:lnTo>
                              <a:lnTo>
                                <a:pt x="80159" y="58871"/>
                              </a:lnTo>
                              <a:lnTo>
                                <a:pt x="79182" y="60753"/>
                              </a:lnTo>
                              <a:lnTo>
                                <a:pt x="78204" y="62480"/>
                              </a:lnTo>
                              <a:lnTo>
                                <a:pt x="77046" y="64211"/>
                              </a:lnTo>
                              <a:lnTo>
                                <a:pt x="75925" y="65790"/>
                              </a:lnTo>
                              <a:lnTo>
                                <a:pt x="74658" y="67219"/>
                              </a:lnTo>
                              <a:lnTo>
                                <a:pt x="73355" y="68647"/>
                              </a:lnTo>
                              <a:lnTo>
                                <a:pt x="71980" y="69925"/>
                              </a:lnTo>
                              <a:lnTo>
                                <a:pt x="70641" y="71126"/>
                              </a:lnTo>
                              <a:lnTo>
                                <a:pt x="69193" y="72328"/>
                              </a:lnTo>
                              <a:lnTo>
                                <a:pt x="67710" y="73383"/>
                              </a:lnTo>
                              <a:lnTo>
                                <a:pt x="66190" y="74361"/>
                              </a:lnTo>
                              <a:lnTo>
                                <a:pt x="64597" y="75261"/>
                              </a:lnTo>
                              <a:lnTo>
                                <a:pt x="63005" y="76088"/>
                              </a:lnTo>
                              <a:lnTo>
                                <a:pt x="61340" y="76840"/>
                              </a:lnTo>
                              <a:lnTo>
                                <a:pt x="59676" y="77517"/>
                              </a:lnTo>
                              <a:lnTo>
                                <a:pt x="58011" y="78193"/>
                              </a:lnTo>
                              <a:lnTo>
                                <a:pt x="56274" y="78722"/>
                              </a:lnTo>
                              <a:lnTo>
                                <a:pt x="54609" y="79248"/>
                              </a:lnTo>
                              <a:lnTo>
                                <a:pt x="52872" y="79697"/>
                              </a:lnTo>
                              <a:lnTo>
                                <a:pt x="51135" y="80151"/>
                              </a:lnTo>
                              <a:lnTo>
                                <a:pt x="49398" y="80450"/>
                              </a:lnTo>
                              <a:lnTo>
                                <a:pt x="47661" y="80827"/>
                              </a:lnTo>
                              <a:lnTo>
                                <a:pt x="45924" y="81050"/>
                              </a:lnTo>
                              <a:lnTo>
                                <a:pt x="42522" y="81504"/>
                              </a:lnTo>
                              <a:lnTo>
                                <a:pt x="39229" y="81727"/>
                              </a:lnTo>
                              <a:lnTo>
                                <a:pt x="35972" y="81878"/>
                              </a:lnTo>
                              <a:lnTo>
                                <a:pt x="32787" y="81954"/>
                              </a:lnTo>
                              <a:lnTo>
                                <a:pt x="30616" y="81878"/>
                              </a:lnTo>
                              <a:lnTo>
                                <a:pt x="28408" y="81802"/>
                              </a:lnTo>
                              <a:lnTo>
                                <a:pt x="26382" y="81727"/>
                              </a:lnTo>
                              <a:lnTo>
                                <a:pt x="24319" y="81504"/>
                              </a:lnTo>
                              <a:lnTo>
                                <a:pt x="22437" y="81277"/>
                              </a:lnTo>
                              <a:lnTo>
                                <a:pt x="20628" y="81050"/>
                              </a:lnTo>
                              <a:lnTo>
                                <a:pt x="18963" y="80752"/>
                              </a:lnTo>
                              <a:lnTo>
                                <a:pt x="17298" y="80374"/>
                              </a:lnTo>
                              <a:lnTo>
                                <a:pt x="15778" y="80000"/>
                              </a:lnTo>
                              <a:lnTo>
                                <a:pt x="14295" y="79546"/>
                              </a:lnTo>
                              <a:lnTo>
                                <a:pt x="12919" y="79021"/>
                              </a:lnTo>
                              <a:lnTo>
                                <a:pt x="11653" y="78496"/>
                              </a:lnTo>
                              <a:lnTo>
                                <a:pt x="10422" y="77895"/>
                              </a:lnTo>
                              <a:lnTo>
                                <a:pt x="9228" y="77294"/>
                              </a:lnTo>
                              <a:lnTo>
                                <a:pt x="8179" y="76614"/>
                              </a:lnTo>
                              <a:lnTo>
                                <a:pt x="7165" y="75937"/>
                              </a:lnTo>
                              <a:lnTo>
                                <a:pt x="6261" y="75185"/>
                              </a:lnTo>
                              <a:lnTo>
                                <a:pt x="5356" y="74437"/>
                              </a:lnTo>
                              <a:lnTo>
                                <a:pt x="4596" y="73609"/>
                              </a:lnTo>
                              <a:lnTo>
                                <a:pt x="3872" y="72706"/>
                              </a:lnTo>
                              <a:lnTo>
                                <a:pt x="3257" y="71803"/>
                              </a:lnTo>
                              <a:lnTo>
                                <a:pt x="2642" y="70900"/>
                              </a:lnTo>
                              <a:lnTo>
                                <a:pt x="2135" y="69925"/>
                              </a:lnTo>
                              <a:lnTo>
                                <a:pt x="1665" y="68870"/>
                              </a:lnTo>
                              <a:lnTo>
                                <a:pt x="1194" y="67895"/>
                              </a:lnTo>
                              <a:lnTo>
                                <a:pt x="905" y="66765"/>
                              </a:lnTo>
                              <a:lnTo>
                                <a:pt x="615" y="65639"/>
                              </a:lnTo>
                              <a:lnTo>
                                <a:pt x="398" y="64509"/>
                              </a:lnTo>
                              <a:lnTo>
                                <a:pt x="145" y="63383"/>
                              </a:lnTo>
                              <a:lnTo>
                                <a:pt x="72" y="62106"/>
                              </a:lnTo>
                              <a:lnTo>
                                <a:pt x="0" y="60900"/>
                              </a:lnTo>
                              <a:lnTo>
                                <a:pt x="0" y="58572"/>
                              </a:lnTo>
                              <a:lnTo>
                                <a:pt x="72" y="57518"/>
                              </a:lnTo>
                              <a:lnTo>
                                <a:pt x="145" y="56464"/>
                              </a:lnTo>
                              <a:lnTo>
                                <a:pt x="398" y="55262"/>
                              </a:lnTo>
                              <a:lnTo>
                                <a:pt x="760" y="52930"/>
                              </a:lnTo>
                              <a:lnTo>
                                <a:pt x="1375" y="50527"/>
                              </a:lnTo>
                              <a:lnTo>
                                <a:pt x="2027" y="48044"/>
                              </a:lnTo>
                              <a:lnTo>
                                <a:pt x="2859" y="45565"/>
                              </a:lnTo>
                              <a:lnTo>
                                <a:pt x="3691" y="43157"/>
                              </a:lnTo>
                              <a:lnTo>
                                <a:pt x="4524" y="40750"/>
                              </a:lnTo>
                              <a:lnTo>
                                <a:pt x="6333" y="36313"/>
                              </a:lnTo>
                              <a:lnTo>
                                <a:pt x="7998" y="32481"/>
                              </a:lnTo>
                              <a:lnTo>
                                <a:pt x="9300" y="29549"/>
                              </a:lnTo>
                              <a:lnTo>
                                <a:pt x="10133" y="27818"/>
                              </a:lnTo>
                              <a:lnTo>
                                <a:pt x="11182" y="25562"/>
                              </a:lnTo>
                              <a:lnTo>
                                <a:pt x="12232" y="23381"/>
                              </a:lnTo>
                              <a:lnTo>
                                <a:pt x="13462" y="21352"/>
                              </a:lnTo>
                              <a:lnTo>
                                <a:pt x="14657" y="19474"/>
                              </a:lnTo>
                              <a:lnTo>
                                <a:pt x="15851" y="17667"/>
                              </a:lnTo>
                              <a:lnTo>
                                <a:pt x="17154" y="15940"/>
                              </a:lnTo>
                              <a:lnTo>
                                <a:pt x="18529" y="14361"/>
                              </a:lnTo>
                              <a:lnTo>
                                <a:pt x="19868" y="12932"/>
                              </a:lnTo>
                              <a:lnTo>
                                <a:pt x="21243" y="11579"/>
                              </a:lnTo>
                              <a:lnTo>
                                <a:pt x="22727" y="10302"/>
                              </a:lnTo>
                              <a:lnTo>
                                <a:pt x="24174" y="9096"/>
                              </a:lnTo>
                              <a:lnTo>
                                <a:pt x="25694" y="8046"/>
                              </a:lnTo>
                              <a:lnTo>
                                <a:pt x="27214" y="7067"/>
                              </a:lnTo>
                              <a:lnTo>
                                <a:pt x="28770" y="6088"/>
                              </a:lnTo>
                              <a:lnTo>
                                <a:pt x="30363" y="5264"/>
                              </a:lnTo>
                              <a:lnTo>
                                <a:pt x="32027" y="4512"/>
                              </a:lnTo>
                              <a:lnTo>
                                <a:pt x="33620" y="3836"/>
                              </a:lnTo>
                              <a:lnTo>
                                <a:pt x="35357" y="3231"/>
                              </a:lnTo>
                              <a:lnTo>
                                <a:pt x="37021" y="2706"/>
                              </a:lnTo>
                              <a:lnTo>
                                <a:pt x="38758" y="2256"/>
                              </a:lnTo>
                              <a:lnTo>
                                <a:pt x="40423" y="1803"/>
                              </a:lnTo>
                              <a:lnTo>
                                <a:pt x="42160" y="1428"/>
                              </a:lnTo>
                              <a:lnTo>
                                <a:pt x="43970" y="1126"/>
                              </a:lnTo>
                              <a:lnTo>
                                <a:pt x="45707" y="828"/>
                              </a:lnTo>
                              <a:lnTo>
                                <a:pt x="47516" y="601"/>
                              </a:lnTo>
                              <a:lnTo>
                                <a:pt x="49253" y="450"/>
                              </a:lnTo>
                              <a:lnTo>
                                <a:pt x="51063" y="302"/>
                              </a:lnTo>
                              <a:lnTo>
                                <a:pt x="52872" y="227"/>
                              </a:lnTo>
                              <a:lnTo>
                                <a:pt x="56527" y="76"/>
                              </a:lnTo>
                              <a:lnTo>
                                <a:pt x="60146"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3" name="Shape 16323"/>
                      <wps:cNvSpPr/>
                      <wps:spPr>
                        <a:xfrm>
                          <a:off x="499806" y="71394"/>
                          <a:ext cx="163013" cy="273561"/>
                        </a:xfrm>
                        <a:custGeom>
                          <a:avLst/>
                          <a:gdLst/>
                          <a:ahLst/>
                          <a:cxnLst/>
                          <a:rect l="0" t="0" r="0" b="0"/>
                          <a:pathLst>
                            <a:path w="163013" h="273561">
                              <a:moveTo>
                                <a:pt x="163013" y="0"/>
                              </a:moveTo>
                              <a:lnTo>
                                <a:pt x="163013" y="66459"/>
                              </a:lnTo>
                              <a:lnTo>
                                <a:pt x="161729" y="67098"/>
                              </a:lnTo>
                              <a:lnTo>
                                <a:pt x="160969" y="67623"/>
                              </a:lnTo>
                              <a:lnTo>
                                <a:pt x="160209" y="68149"/>
                              </a:lnTo>
                              <a:lnTo>
                                <a:pt x="159485" y="68674"/>
                              </a:lnTo>
                              <a:lnTo>
                                <a:pt x="158797" y="69279"/>
                              </a:lnTo>
                              <a:lnTo>
                                <a:pt x="158110" y="69880"/>
                              </a:lnTo>
                              <a:lnTo>
                                <a:pt x="157422" y="70480"/>
                              </a:lnTo>
                              <a:lnTo>
                                <a:pt x="156843" y="71157"/>
                              </a:lnTo>
                              <a:lnTo>
                                <a:pt x="156300" y="71909"/>
                              </a:lnTo>
                              <a:lnTo>
                                <a:pt x="154274" y="74841"/>
                              </a:lnTo>
                              <a:lnTo>
                                <a:pt x="152356" y="78001"/>
                              </a:lnTo>
                              <a:lnTo>
                                <a:pt x="150401" y="81383"/>
                              </a:lnTo>
                              <a:lnTo>
                                <a:pt x="148592" y="84917"/>
                              </a:lnTo>
                              <a:lnTo>
                                <a:pt x="146783" y="88677"/>
                              </a:lnTo>
                              <a:lnTo>
                                <a:pt x="144973" y="92660"/>
                              </a:lnTo>
                              <a:lnTo>
                                <a:pt x="143236" y="96722"/>
                              </a:lnTo>
                              <a:lnTo>
                                <a:pt x="141571" y="101008"/>
                              </a:lnTo>
                              <a:lnTo>
                                <a:pt x="139979" y="105369"/>
                              </a:lnTo>
                              <a:lnTo>
                                <a:pt x="138387" y="109802"/>
                              </a:lnTo>
                              <a:lnTo>
                                <a:pt x="136867" y="114314"/>
                              </a:lnTo>
                              <a:lnTo>
                                <a:pt x="135455" y="118902"/>
                              </a:lnTo>
                              <a:lnTo>
                                <a:pt x="134080" y="123562"/>
                              </a:lnTo>
                              <a:lnTo>
                                <a:pt x="132741" y="128225"/>
                              </a:lnTo>
                              <a:lnTo>
                                <a:pt x="131438" y="132885"/>
                              </a:lnTo>
                              <a:lnTo>
                                <a:pt x="130244" y="137548"/>
                              </a:lnTo>
                              <a:lnTo>
                                <a:pt x="129086" y="142208"/>
                              </a:lnTo>
                              <a:lnTo>
                                <a:pt x="128037" y="146796"/>
                              </a:lnTo>
                              <a:lnTo>
                                <a:pt x="126987" y="151383"/>
                              </a:lnTo>
                              <a:lnTo>
                                <a:pt x="126082" y="155816"/>
                              </a:lnTo>
                              <a:lnTo>
                                <a:pt x="125178" y="160177"/>
                              </a:lnTo>
                              <a:lnTo>
                                <a:pt x="124345" y="164463"/>
                              </a:lnTo>
                              <a:lnTo>
                                <a:pt x="123585" y="168525"/>
                              </a:lnTo>
                              <a:lnTo>
                                <a:pt x="122970" y="172509"/>
                              </a:lnTo>
                              <a:lnTo>
                                <a:pt x="122391" y="176269"/>
                              </a:lnTo>
                              <a:lnTo>
                                <a:pt x="121848" y="179878"/>
                              </a:lnTo>
                              <a:lnTo>
                                <a:pt x="121414" y="183336"/>
                              </a:lnTo>
                              <a:lnTo>
                                <a:pt x="121016" y="186495"/>
                              </a:lnTo>
                              <a:lnTo>
                                <a:pt x="120727" y="189427"/>
                              </a:lnTo>
                              <a:lnTo>
                                <a:pt x="120473" y="192058"/>
                              </a:lnTo>
                              <a:lnTo>
                                <a:pt x="120401" y="194465"/>
                              </a:lnTo>
                              <a:lnTo>
                                <a:pt x="120328" y="196570"/>
                              </a:lnTo>
                              <a:lnTo>
                                <a:pt x="120401" y="197847"/>
                              </a:lnTo>
                              <a:lnTo>
                                <a:pt x="120473" y="199049"/>
                              </a:lnTo>
                              <a:lnTo>
                                <a:pt x="120654" y="200179"/>
                              </a:lnTo>
                              <a:lnTo>
                                <a:pt x="120799" y="201154"/>
                              </a:lnTo>
                              <a:lnTo>
                                <a:pt x="121016" y="202133"/>
                              </a:lnTo>
                              <a:lnTo>
                                <a:pt x="121306" y="203036"/>
                              </a:lnTo>
                              <a:lnTo>
                                <a:pt x="121704" y="203864"/>
                              </a:lnTo>
                              <a:lnTo>
                                <a:pt x="122065" y="204540"/>
                              </a:lnTo>
                              <a:lnTo>
                                <a:pt x="122536" y="205217"/>
                              </a:lnTo>
                              <a:lnTo>
                                <a:pt x="123043" y="205893"/>
                              </a:lnTo>
                              <a:lnTo>
                                <a:pt x="123585" y="206418"/>
                              </a:lnTo>
                              <a:lnTo>
                                <a:pt x="124201" y="206944"/>
                              </a:lnTo>
                              <a:lnTo>
                                <a:pt x="124780" y="207397"/>
                              </a:lnTo>
                              <a:lnTo>
                                <a:pt x="125467" y="207771"/>
                              </a:lnTo>
                              <a:lnTo>
                                <a:pt x="126155" y="208149"/>
                              </a:lnTo>
                              <a:lnTo>
                                <a:pt x="126915" y="208448"/>
                              </a:lnTo>
                              <a:lnTo>
                                <a:pt x="127747" y="208674"/>
                              </a:lnTo>
                              <a:lnTo>
                                <a:pt x="128580" y="208901"/>
                              </a:lnTo>
                              <a:lnTo>
                                <a:pt x="129412" y="209124"/>
                              </a:lnTo>
                              <a:lnTo>
                                <a:pt x="130317" y="209275"/>
                              </a:lnTo>
                              <a:lnTo>
                                <a:pt x="132198" y="209502"/>
                              </a:lnTo>
                              <a:lnTo>
                                <a:pt x="134225" y="209653"/>
                              </a:lnTo>
                              <a:lnTo>
                                <a:pt x="138604" y="209725"/>
                              </a:lnTo>
                              <a:lnTo>
                                <a:pt x="146493" y="209725"/>
                              </a:lnTo>
                              <a:lnTo>
                                <a:pt x="149859" y="209653"/>
                              </a:lnTo>
                              <a:lnTo>
                                <a:pt x="151704" y="209578"/>
                              </a:lnTo>
                              <a:lnTo>
                                <a:pt x="153514" y="209427"/>
                              </a:lnTo>
                              <a:lnTo>
                                <a:pt x="155396" y="209275"/>
                              </a:lnTo>
                              <a:lnTo>
                                <a:pt x="157205" y="208977"/>
                              </a:lnTo>
                              <a:lnTo>
                                <a:pt x="159087" y="208599"/>
                              </a:lnTo>
                              <a:lnTo>
                                <a:pt x="160896" y="208149"/>
                              </a:lnTo>
                              <a:lnTo>
                                <a:pt x="162706" y="207548"/>
                              </a:lnTo>
                              <a:lnTo>
                                <a:pt x="163013" y="207423"/>
                              </a:lnTo>
                              <a:lnTo>
                                <a:pt x="163013" y="271780"/>
                              </a:lnTo>
                              <a:lnTo>
                                <a:pt x="157277" y="272358"/>
                              </a:lnTo>
                              <a:lnTo>
                                <a:pt x="151306" y="272734"/>
                              </a:lnTo>
                              <a:lnTo>
                                <a:pt x="145190" y="273110"/>
                              </a:lnTo>
                              <a:lnTo>
                                <a:pt x="139074" y="273335"/>
                              </a:lnTo>
                              <a:lnTo>
                                <a:pt x="132958" y="273486"/>
                              </a:lnTo>
                              <a:lnTo>
                                <a:pt x="120473" y="273561"/>
                              </a:lnTo>
                              <a:lnTo>
                                <a:pt x="101076" y="273561"/>
                              </a:lnTo>
                              <a:lnTo>
                                <a:pt x="93512" y="273486"/>
                              </a:lnTo>
                              <a:lnTo>
                                <a:pt x="89532" y="273410"/>
                              </a:lnTo>
                              <a:lnTo>
                                <a:pt x="85442" y="273260"/>
                              </a:lnTo>
                              <a:lnTo>
                                <a:pt x="81136" y="273034"/>
                              </a:lnTo>
                              <a:lnTo>
                                <a:pt x="76829" y="272734"/>
                              </a:lnTo>
                              <a:lnTo>
                                <a:pt x="72450" y="272358"/>
                              </a:lnTo>
                              <a:lnTo>
                                <a:pt x="67999" y="271832"/>
                              </a:lnTo>
                              <a:lnTo>
                                <a:pt x="63439" y="271230"/>
                              </a:lnTo>
                              <a:lnTo>
                                <a:pt x="58988" y="270478"/>
                              </a:lnTo>
                              <a:lnTo>
                                <a:pt x="54465" y="269651"/>
                              </a:lnTo>
                              <a:lnTo>
                                <a:pt x="50013" y="268674"/>
                              </a:lnTo>
                              <a:lnTo>
                                <a:pt x="45634" y="267470"/>
                              </a:lnTo>
                              <a:lnTo>
                                <a:pt x="41328" y="266117"/>
                              </a:lnTo>
                              <a:lnTo>
                                <a:pt x="37166" y="264613"/>
                              </a:lnTo>
                              <a:lnTo>
                                <a:pt x="33004" y="262884"/>
                              </a:lnTo>
                              <a:lnTo>
                                <a:pt x="29096" y="261004"/>
                              </a:lnTo>
                              <a:lnTo>
                                <a:pt x="25296" y="258899"/>
                              </a:lnTo>
                              <a:lnTo>
                                <a:pt x="21677" y="256493"/>
                              </a:lnTo>
                              <a:lnTo>
                                <a:pt x="18275" y="253937"/>
                              </a:lnTo>
                              <a:lnTo>
                                <a:pt x="15091" y="251080"/>
                              </a:lnTo>
                              <a:lnTo>
                                <a:pt x="12160" y="247922"/>
                              </a:lnTo>
                              <a:lnTo>
                                <a:pt x="9445" y="244538"/>
                              </a:lnTo>
                              <a:lnTo>
                                <a:pt x="7093" y="240854"/>
                              </a:lnTo>
                              <a:lnTo>
                                <a:pt x="4994" y="236870"/>
                              </a:lnTo>
                              <a:lnTo>
                                <a:pt x="3257" y="232660"/>
                              </a:lnTo>
                              <a:lnTo>
                                <a:pt x="1882" y="227997"/>
                              </a:lnTo>
                              <a:lnTo>
                                <a:pt x="832" y="223111"/>
                              </a:lnTo>
                              <a:lnTo>
                                <a:pt x="217" y="217771"/>
                              </a:lnTo>
                              <a:lnTo>
                                <a:pt x="0" y="212208"/>
                              </a:lnTo>
                              <a:lnTo>
                                <a:pt x="72" y="209502"/>
                              </a:lnTo>
                              <a:lnTo>
                                <a:pt x="290" y="206721"/>
                              </a:lnTo>
                              <a:lnTo>
                                <a:pt x="615" y="203788"/>
                              </a:lnTo>
                              <a:lnTo>
                                <a:pt x="1122" y="200704"/>
                              </a:lnTo>
                              <a:lnTo>
                                <a:pt x="1665" y="197545"/>
                              </a:lnTo>
                              <a:lnTo>
                                <a:pt x="2425" y="194238"/>
                              </a:lnTo>
                              <a:lnTo>
                                <a:pt x="3185" y="190856"/>
                              </a:lnTo>
                              <a:lnTo>
                                <a:pt x="4089" y="187398"/>
                              </a:lnTo>
                              <a:lnTo>
                                <a:pt x="5139" y="183789"/>
                              </a:lnTo>
                              <a:lnTo>
                                <a:pt x="6261" y="180104"/>
                              </a:lnTo>
                              <a:lnTo>
                                <a:pt x="7491" y="176344"/>
                              </a:lnTo>
                              <a:lnTo>
                                <a:pt x="8758" y="172433"/>
                              </a:lnTo>
                              <a:lnTo>
                                <a:pt x="10133" y="168525"/>
                              </a:lnTo>
                              <a:lnTo>
                                <a:pt x="11544" y="164538"/>
                              </a:lnTo>
                              <a:lnTo>
                                <a:pt x="13064" y="160404"/>
                              </a:lnTo>
                              <a:lnTo>
                                <a:pt x="14657" y="156270"/>
                              </a:lnTo>
                              <a:lnTo>
                                <a:pt x="17986" y="147846"/>
                              </a:lnTo>
                              <a:lnTo>
                                <a:pt x="21460" y="139128"/>
                              </a:lnTo>
                              <a:lnTo>
                                <a:pt x="25151" y="130330"/>
                              </a:lnTo>
                              <a:lnTo>
                                <a:pt x="28915" y="121381"/>
                              </a:lnTo>
                              <a:lnTo>
                                <a:pt x="32715" y="112360"/>
                              </a:lnTo>
                              <a:lnTo>
                                <a:pt x="36551" y="103260"/>
                              </a:lnTo>
                              <a:lnTo>
                                <a:pt x="40423" y="94164"/>
                              </a:lnTo>
                              <a:lnTo>
                                <a:pt x="44187" y="85068"/>
                              </a:lnTo>
                              <a:lnTo>
                                <a:pt x="45092" y="82963"/>
                              </a:lnTo>
                              <a:lnTo>
                                <a:pt x="46141" y="80707"/>
                              </a:lnTo>
                              <a:lnTo>
                                <a:pt x="47444" y="78148"/>
                              </a:lnTo>
                              <a:lnTo>
                                <a:pt x="48891" y="75367"/>
                              </a:lnTo>
                              <a:lnTo>
                                <a:pt x="50520" y="72359"/>
                              </a:lnTo>
                              <a:lnTo>
                                <a:pt x="52366" y="69203"/>
                              </a:lnTo>
                              <a:lnTo>
                                <a:pt x="54465" y="65893"/>
                              </a:lnTo>
                              <a:lnTo>
                                <a:pt x="56817" y="62510"/>
                              </a:lnTo>
                              <a:lnTo>
                                <a:pt x="59386" y="58901"/>
                              </a:lnTo>
                              <a:lnTo>
                                <a:pt x="62173" y="55292"/>
                              </a:lnTo>
                              <a:lnTo>
                                <a:pt x="65249" y="51608"/>
                              </a:lnTo>
                              <a:lnTo>
                                <a:pt x="68651" y="47847"/>
                              </a:lnTo>
                              <a:lnTo>
                                <a:pt x="72378" y="44015"/>
                              </a:lnTo>
                              <a:lnTo>
                                <a:pt x="76286" y="40255"/>
                              </a:lnTo>
                              <a:lnTo>
                                <a:pt x="80593" y="36495"/>
                              </a:lnTo>
                              <a:lnTo>
                                <a:pt x="85225" y="32735"/>
                              </a:lnTo>
                              <a:lnTo>
                                <a:pt x="90183" y="29126"/>
                              </a:lnTo>
                              <a:lnTo>
                                <a:pt x="95503" y="25517"/>
                              </a:lnTo>
                              <a:lnTo>
                                <a:pt x="101148" y="22059"/>
                              </a:lnTo>
                              <a:lnTo>
                                <a:pt x="107192" y="18676"/>
                              </a:lnTo>
                              <a:lnTo>
                                <a:pt x="113597" y="15442"/>
                              </a:lnTo>
                              <a:lnTo>
                                <a:pt x="120401" y="12437"/>
                              </a:lnTo>
                              <a:lnTo>
                                <a:pt x="127602" y="9580"/>
                              </a:lnTo>
                              <a:lnTo>
                                <a:pt x="135238" y="6871"/>
                              </a:lnTo>
                              <a:lnTo>
                                <a:pt x="143236" y="4467"/>
                              </a:lnTo>
                              <a:lnTo>
                                <a:pt x="151704" y="2286"/>
                              </a:lnTo>
                              <a:lnTo>
                                <a:pt x="160607" y="405"/>
                              </a:lnTo>
                              <a:lnTo>
                                <a:pt x="163013"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4" name="Shape 16324"/>
                      <wps:cNvSpPr/>
                      <wps:spPr>
                        <a:xfrm>
                          <a:off x="216625" y="0"/>
                          <a:ext cx="165639" cy="230970"/>
                        </a:xfrm>
                        <a:custGeom>
                          <a:avLst/>
                          <a:gdLst/>
                          <a:ahLst/>
                          <a:cxnLst/>
                          <a:rect l="0" t="0" r="0" b="0"/>
                          <a:pathLst>
                            <a:path w="165639" h="230970">
                              <a:moveTo>
                                <a:pt x="93674" y="0"/>
                              </a:moveTo>
                              <a:lnTo>
                                <a:pt x="93876" y="0"/>
                              </a:lnTo>
                              <a:lnTo>
                                <a:pt x="99529" y="298"/>
                              </a:lnTo>
                              <a:lnTo>
                                <a:pt x="104968" y="1125"/>
                              </a:lnTo>
                              <a:lnTo>
                                <a:pt x="110103" y="2478"/>
                              </a:lnTo>
                              <a:lnTo>
                                <a:pt x="114938" y="4356"/>
                              </a:lnTo>
                              <a:lnTo>
                                <a:pt x="119473" y="6688"/>
                              </a:lnTo>
                              <a:lnTo>
                                <a:pt x="123779" y="9469"/>
                              </a:lnTo>
                              <a:lnTo>
                                <a:pt x="127782" y="12701"/>
                              </a:lnTo>
                              <a:lnTo>
                                <a:pt x="131560" y="16238"/>
                              </a:lnTo>
                              <a:lnTo>
                                <a:pt x="135034" y="20145"/>
                              </a:lnTo>
                              <a:lnTo>
                                <a:pt x="138284" y="24355"/>
                              </a:lnTo>
                              <a:lnTo>
                                <a:pt x="141381" y="28868"/>
                              </a:lnTo>
                              <a:lnTo>
                                <a:pt x="144175" y="33603"/>
                              </a:lnTo>
                              <a:lnTo>
                                <a:pt x="146748" y="38640"/>
                              </a:lnTo>
                              <a:lnTo>
                                <a:pt x="149100" y="43829"/>
                              </a:lnTo>
                              <a:lnTo>
                                <a:pt x="151272" y="49169"/>
                              </a:lnTo>
                              <a:lnTo>
                                <a:pt x="153298" y="54656"/>
                              </a:lnTo>
                              <a:lnTo>
                                <a:pt x="155035" y="60219"/>
                              </a:lnTo>
                              <a:lnTo>
                                <a:pt x="156700" y="65933"/>
                              </a:lnTo>
                              <a:lnTo>
                                <a:pt x="158148" y="71651"/>
                              </a:lnTo>
                              <a:lnTo>
                                <a:pt x="159451" y="77365"/>
                              </a:lnTo>
                              <a:lnTo>
                                <a:pt x="160645" y="83154"/>
                              </a:lnTo>
                              <a:lnTo>
                                <a:pt x="161622" y="88793"/>
                              </a:lnTo>
                              <a:lnTo>
                                <a:pt x="162454" y="94431"/>
                              </a:lnTo>
                              <a:lnTo>
                                <a:pt x="163214" y="99918"/>
                              </a:lnTo>
                              <a:lnTo>
                                <a:pt x="163829" y="105258"/>
                              </a:lnTo>
                              <a:lnTo>
                                <a:pt x="164336" y="110447"/>
                              </a:lnTo>
                              <a:lnTo>
                                <a:pt x="164806" y="115484"/>
                              </a:lnTo>
                              <a:lnTo>
                                <a:pt x="165096" y="120295"/>
                              </a:lnTo>
                              <a:lnTo>
                                <a:pt x="165313" y="124807"/>
                              </a:lnTo>
                              <a:lnTo>
                                <a:pt x="165494" y="129093"/>
                              </a:lnTo>
                              <a:lnTo>
                                <a:pt x="165566" y="133001"/>
                              </a:lnTo>
                              <a:lnTo>
                                <a:pt x="165639" y="136610"/>
                              </a:lnTo>
                              <a:lnTo>
                                <a:pt x="165494" y="143752"/>
                              </a:lnTo>
                              <a:lnTo>
                                <a:pt x="165024" y="150520"/>
                              </a:lnTo>
                              <a:lnTo>
                                <a:pt x="164336" y="156987"/>
                              </a:lnTo>
                              <a:lnTo>
                                <a:pt x="163431" y="163078"/>
                              </a:lnTo>
                              <a:lnTo>
                                <a:pt x="162237" y="168864"/>
                              </a:lnTo>
                              <a:lnTo>
                                <a:pt x="160790" y="174355"/>
                              </a:lnTo>
                              <a:lnTo>
                                <a:pt x="159125" y="179468"/>
                              </a:lnTo>
                              <a:lnTo>
                                <a:pt x="157171" y="184355"/>
                              </a:lnTo>
                              <a:lnTo>
                                <a:pt x="155035" y="188867"/>
                              </a:lnTo>
                              <a:lnTo>
                                <a:pt x="152719" y="193152"/>
                              </a:lnTo>
                              <a:lnTo>
                                <a:pt x="150150" y="197136"/>
                              </a:lnTo>
                              <a:lnTo>
                                <a:pt x="147436" y="200820"/>
                              </a:lnTo>
                              <a:lnTo>
                                <a:pt x="144479" y="204278"/>
                              </a:lnTo>
                              <a:lnTo>
                                <a:pt x="141381" y="207513"/>
                              </a:lnTo>
                              <a:lnTo>
                                <a:pt x="138132" y="210446"/>
                              </a:lnTo>
                              <a:lnTo>
                                <a:pt x="134657" y="213151"/>
                              </a:lnTo>
                              <a:lnTo>
                                <a:pt x="131107" y="215631"/>
                              </a:lnTo>
                              <a:lnTo>
                                <a:pt x="127329" y="217887"/>
                              </a:lnTo>
                              <a:lnTo>
                                <a:pt x="123399" y="219920"/>
                              </a:lnTo>
                              <a:lnTo>
                                <a:pt x="119396" y="221722"/>
                              </a:lnTo>
                              <a:lnTo>
                                <a:pt x="115242" y="223378"/>
                              </a:lnTo>
                              <a:lnTo>
                                <a:pt x="111012" y="224882"/>
                              </a:lnTo>
                              <a:lnTo>
                                <a:pt x="106629" y="226159"/>
                              </a:lnTo>
                              <a:lnTo>
                                <a:pt x="102174" y="227285"/>
                              </a:lnTo>
                              <a:lnTo>
                                <a:pt x="97564" y="228189"/>
                              </a:lnTo>
                              <a:lnTo>
                                <a:pt x="92957" y="229016"/>
                              </a:lnTo>
                              <a:lnTo>
                                <a:pt x="88198" y="229617"/>
                              </a:lnTo>
                              <a:lnTo>
                                <a:pt x="83363" y="230142"/>
                              </a:lnTo>
                              <a:lnTo>
                                <a:pt x="78528" y="230520"/>
                              </a:lnTo>
                              <a:lnTo>
                                <a:pt x="73618" y="230819"/>
                              </a:lnTo>
                              <a:lnTo>
                                <a:pt x="68707" y="230970"/>
                              </a:lnTo>
                              <a:lnTo>
                                <a:pt x="18469" y="230970"/>
                              </a:lnTo>
                              <a:lnTo>
                                <a:pt x="10308" y="230894"/>
                              </a:lnTo>
                              <a:lnTo>
                                <a:pt x="1547" y="230819"/>
                              </a:lnTo>
                              <a:lnTo>
                                <a:pt x="0" y="230794"/>
                              </a:lnTo>
                              <a:lnTo>
                                <a:pt x="0" y="163453"/>
                              </a:lnTo>
                              <a:lnTo>
                                <a:pt x="35015" y="163453"/>
                              </a:lnTo>
                              <a:lnTo>
                                <a:pt x="37808" y="163377"/>
                              </a:lnTo>
                              <a:lnTo>
                                <a:pt x="40454" y="163301"/>
                              </a:lnTo>
                              <a:lnTo>
                                <a:pt x="42947" y="163226"/>
                              </a:lnTo>
                              <a:lnTo>
                                <a:pt x="45289" y="163003"/>
                              </a:lnTo>
                              <a:lnTo>
                                <a:pt x="47402" y="162776"/>
                              </a:lnTo>
                              <a:lnTo>
                                <a:pt x="49443" y="162549"/>
                              </a:lnTo>
                              <a:lnTo>
                                <a:pt x="51332" y="162175"/>
                              </a:lnTo>
                              <a:lnTo>
                                <a:pt x="53069" y="161797"/>
                              </a:lnTo>
                              <a:lnTo>
                                <a:pt x="54730" y="161348"/>
                              </a:lnTo>
                              <a:lnTo>
                                <a:pt x="56243" y="160822"/>
                              </a:lnTo>
                              <a:lnTo>
                                <a:pt x="57600" y="160218"/>
                              </a:lnTo>
                              <a:lnTo>
                                <a:pt x="58885" y="159617"/>
                              </a:lnTo>
                              <a:lnTo>
                                <a:pt x="60018" y="158865"/>
                              </a:lnTo>
                              <a:lnTo>
                                <a:pt x="61074" y="158041"/>
                              </a:lnTo>
                              <a:lnTo>
                                <a:pt x="62059" y="157138"/>
                              </a:lnTo>
                              <a:lnTo>
                                <a:pt x="62887" y="156159"/>
                              </a:lnTo>
                              <a:lnTo>
                                <a:pt x="63720" y="155033"/>
                              </a:lnTo>
                              <a:lnTo>
                                <a:pt x="64400" y="153903"/>
                              </a:lnTo>
                              <a:lnTo>
                                <a:pt x="65004" y="152625"/>
                              </a:lnTo>
                              <a:lnTo>
                                <a:pt x="65533" y="151273"/>
                              </a:lnTo>
                              <a:lnTo>
                                <a:pt x="65985" y="149768"/>
                              </a:lnTo>
                              <a:lnTo>
                                <a:pt x="66365" y="148189"/>
                              </a:lnTo>
                              <a:lnTo>
                                <a:pt x="66666" y="146462"/>
                              </a:lnTo>
                              <a:lnTo>
                                <a:pt x="66970" y="144655"/>
                              </a:lnTo>
                              <a:lnTo>
                                <a:pt x="67194" y="142702"/>
                              </a:lnTo>
                              <a:lnTo>
                                <a:pt x="67346" y="140672"/>
                              </a:lnTo>
                              <a:lnTo>
                                <a:pt x="67498" y="138416"/>
                              </a:lnTo>
                              <a:lnTo>
                                <a:pt x="67650" y="133677"/>
                              </a:lnTo>
                              <a:lnTo>
                                <a:pt x="67650" y="128341"/>
                              </a:lnTo>
                              <a:lnTo>
                                <a:pt x="67650" y="125257"/>
                              </a:lnTo>
                              <a:lnTo>
                                <a:pt x="67574" y="122098"/>
                              </a:lnTo>
                              <a:lnTo>
                                <a:pt x="67498" y="118867"/>
                              </a:lnTo>
                              <a:lnTo>
                                <a:pt x="67346" y="115560"/>
                              </a:lnTo>
                              <a:lnTo>
                                <a:pt x="67046" y="112325"/>
                              </a:lnTo>
                              <a:lnTo>
                                <a:pt x="66742" y="109094"/>
                              </a:lnTo>
                              <a:lnTo>
                                <a:pt x="66289" y="105935"/>
                              </a:lnTo>
                              <a:lnTo>
                                <a:pt x="65685" y="103002"/>
                              </a:lnTo>
                              <a:lnTo>
                                <a:pt x="65305" y="101574"/>
                              </a:lnTo>
                              <a:lnTo>
                                <a:pt x="64929" y="100145"/>
                              </a:lnTo>
                              <a:lnTo>
                                <a:pt x="64476" y="98868"/>
                              </a:lnTo>
                              <a:lnTo>
                                <a:pt x="64024" y="97590"/>
                              </a:lnTo>
                              <a:lnTo>
                                <a:pt x="63492" y="96460"/>
                              </a:lnTo>
                              <a:lnTo>
                                <a:pt x="62963" y="95334"/>
                              </a:lnTo>
                              <a:lnTo>
                                <a:pt x="62359" y="94280"/>
                              </a:lnTo>
                              <a:lnTo>
                                <a:pt x="61679" y="93377"/>
                              </a:lnTo>
                              <a:lnTo>
                                <a:pt x="61002" y="92477"/>
                              </a:lnTo>
                              <a:lnTo>
                                <a:pt x="60246" y="91725"/>
                              </a:lnTo>
                              <a:lnTo>
                                <a:pt x="59413" y="91121"/>
                              </a:lnTo>
                              <a:lnTo>
                                <a:pt x="58585" y="90520"/>
                              </a:lnTo>
                              <a:lnTo>
                                <a:pt x="57600" y="90146"/>
                              </a:lnTo>
                              <a:lnTo>
                                <a:pt x="56620" y="89768"/>
                              </a:lnTo>
                              <a:lnTo>
                                <a:pt x="55563" y="89620"/>
                              </a:lnTo>
                              <a:lnTo>
                                <a:pt x="54502" y="89545"/>
                              </a:lnTo>
                              <a:lnTo>
                                <a:pt x="50576" y="89692"/>
                              </a:lnTo>
                              <a:lnTo>
                                <a:pt x="46497" y="90221"/>
                              </a:lnTo>
                              <a:lnTo>
                                <a:pt x="42267" y="91049"/>
                              </a:lnTo>
                              <a:lnTo>
                                <a:pt x="37885" y="92175"/>
                              </a:lnTo>
                              <a:lnTo>
                                <a:pt x="33426" y="93603"/>
                              </a:lnTo>
                              <a:lnTo>
                                <a:pt x="28895" y="95334"/>
                              </a:lnTo>
                              <a:lnTo>
                                <a:pt x="24285" y="97213"/>
                              </a:lnTo>
                              <a:lnTo>
                                <a:pt x="19602" y="99317"/>
                              </a:lnTo>
                              <a:lnTo>
                                <a:pt x="14843" y="101649"/>
                              </a:lnTo>
                              <a:lnTo>
                                <a:pt x="10084" y="104128"/>
                              </a:lnTo>
                              <a:lnTo>
                                <a:pt x="5325" y="106762"/>
                              </a:lnTo>
                              <a:lnTo>
                                <a:pt x="566" y="109544"/>
                              </a:lnTo>
                              <a:lnTo>
                                <a:pt x="0" y="109889"/>
                              </a:lnTo>
                              <a:lnTo>
                                <a:pt x="0" y="22029"/>
                              </a:lnTo>
                              <a:lnTo>
                                <a:pt x="3436" y="20746"/>
                              </a:lnTo>
                              <a:lnTo>
                                <a:pt x="15751" y="16536"/>
                              </a:lnTo>
                              <a:lnTo>
                                <a:pt x="27686" y="12776"/>
                              </a:lnTo>
                              <a:lnTo>
                                <a:pt x="39093" y="9469"/>
                              </a:lnTo>
                              <a:lnTo>
                                <a:pt x="50048" y="6612"/>
                              </a:lnTo>
                              <a:lnTo>
                                <a:pt x="60322" y="4281"/>
                              </a:lnTo>
                              <a:lnTo>
                                <a:pt x="69915" y="2402"/>
                              </a:lnTo>
                              <a:lnTo>
                                <a:pt x="78753" y="1050"/>
                              </a:lnTo>
                              <a:lnTo>
                                <a:pt x="86685" y="298"/>
                              </a:lnTo>
                              <a:lnTo>
                                <a:pt x="93674"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5" name="Shape 16325"/>
                      <wps:cNvSpPr/>
                      <wps:spPr>
                        <a:xfrm>
                          <a:off x="815338" y="75483"/>
                          <a:ext cx="393374" cy="269472"/>
                        </a:xfrm>
                        <a:custGeom>
                          <a:avLst/>
                          <a:gdLst/>
                          <a:ahLst/>
                          <a:cxnLst/>
                          <a:rect l="0" t="0" r="0" b="0"/>
                          <a:pathLst>
                            <a:path w="393374" h="269472">
                              <a:moveTo>
                                <a:pt x="331346" y="0"/>
                              </a:moveTo>
                              <a:lnTo>
                                <a:pt x="335942" y="76"/>
                              </a:lnTo>
                              <a:lnTo>
                                <a:pt x="340430" y="378"/>
                              </a:lnTo>
                              <a:lnTo>
                                <a:pt x="344555" y="752"/>
                              </a:lnTo>
                              <a:lnTo>
                                <a:pt x="348572" y="1353"/>
                              </a:lnTo>
                              <a:lnTo>
                                <a:pt x="352336" y="2105"/>
                              </a:lnTo>
                              <a:lnTo>
                                <a:pt x="355919" y="3008"/>
                              </a:lnTo>
                              <a:lnTo>
                                <a:pt x="359212" y="4062"/>
                              </a:lnTo>
                              <a:lnTo>
                                <a:pt x="362396" y="5264"/>
                              </a:lnTo>
                              <a:lnTo>
                                <a:pt x="365437" y="6542"/>
                              </a:lnTo>
                              <a:lnTo>
                                <a:pt x="368223" y="7970"/>
                              </a:lnTo>
                              <a:lnTo>
                                <a:pt x="370792" y="9474"/>
                              </a:lnTo>
                              <a:lnTo>
                                <a:pt x="373217" y="11129"/>
                              </a:lnTo>
                              <a:lnTo>
                                <a:pt x="375533" y="12857"/>
                              </a:lnTo>
                              <a:lnTo>
                                <a:pt x="377596" y="14663"/>
                              </a:lnTo>
                              <a:lnTo>
                                <a:pt x="379550" y="16541"/>
                              </a:lnTo>
                              <a:lnTo>
                                <a:pt x="381360" y="18571"/>
                              </a:lnTo>
                              <a:lnTo>
                                <a:pt x="383024" y="20604"/>
                              </a:lnTo>
                              <a:lnTo>
                                <a:pt x="384544" y="22709"/>
                              </a:lnTo>
                              <a:lnTo>
                                <a:pt x="385883" y="24889"/>
                              </a:lnTo>
                              <a:lnTo>
                                <a:pt x="387113" y="27145"/>
                              </a:lnTo>
                              <a:lnTo>
                                <a:pt x="388236" y="29398"/>
                              </a:lnTo>
                              <a:lnTo>
                                <a:pt x="389213" y="31654"/>
                              </a:lnTo>
                              <a:lnTo>
                                <a:pt x="390045" y="33985"/>
                              </a:lnTo>
                              <a:lnTo>
                                <a:pt x="390805" y="36317"/>
                              </a:lnTo>
                              <a:lnTo>
                                <a:pt x="391492" y="38721"/>
                              </a:lnTo>
                              <a:lnTo>
                                <a:pt x="391999" y="41052"/>
                              </a:lnTo>
                              <a:lnTo>
                                <a:pt x="392470" y="43460"/>
                              </a:lnTo>
                              <a:lnTo>
                                <a:pt x="392759" y="45791"/>
                              </a:lnTo>
                              <a:lnTo>
                                <a:pt x="393085" y="48119"/>
                              </a:lnTo>
                              <a:lnTo>
                                <a:pt x="393229" y="50451"/>
                              </a:lnTo>
                              <a:lnTo>
                                <a:pt x="393374" y="52707"/>
                              </a:lnTo>
                              <a:lnTo>
                                <a:pt x="393374" y="54963"/>
                              </a:lnTo>
                              <a:lnTo>
                                <a:pt x="393229" y="59022"/>
                              </a:lnTo>
                              <a:lnTo>
                                <a:pt x="392831" y="63685"/>
                              </a:lnTo>
                              <a:lnTo>
                                <a:pt x="392180" y="68723"/>
                              </a:lnTo>
                              <a:lnTo>
                                <a:pt x="391275" y="74286"/>
                              </a:lnTo>
                              <a:lnTo>
                                <a:pt x="390190" y="80226"/>
                              </a:lnTo>
                              <a:lnTo>
                                <a:pt x="388851" y="86541"/>
                              </a:lnTo>
                              <a:lnTo>
                                <a:pt x="387403" y="93234"/>
                              </a:lnTo>
                              <a:lnTo>
                                <a:pt x="385738" y="100225"/>
                              </a:lnTo>
                              <a:lnTo>
                                <a:pt x="383929" y="107443"/>
                              </a:lnTo>
                              <a:lnTo>
                                <a:pt x="381975" y="114888"/>
                              </a:lnTo>
                              <a:lnTo>
                                <a:pt x="379840" y="122481"/>
                              </a:lnTo>
                              <a:lnTo>
                                <a:pt x="377741" y="130300"/>
                              </a:lnTo>
                              <a:lnTo>
                                <a:pt x="375461" y="138119"/>
                              </a:lnTo>
                              <a:lnTo>
                                <a:pt x="373145" y="146089"/>
                              </a:lnTo>
                              <a:lnTo>
                                <a:pt x="370720" y="153983"/>
                              </a:lnTo>
                              <a:lnTo>
                                <a:pt x="368295" y="161953"/>
                              </a:lnTo>
                              <a:lnTo>
                                <a:pt x="363373" y="177591"/>
                              </a:lnTo>
                              <a:lnTo>
                                <a:pt x="358488" y="192704"/>
                              </a:lnTo>
                              <a:lnTo>
                                <a:pt x="353784" y="206917"/>
                              </a:lnTo>
                              <a:lnTo>
                                <a:pt x="349332" y="220000"/>
                              </a:lnTo>
                              <a:lnTo>
                                <a:pt x="345315" y="231576"/>
                              </a:lnTo>
                              <a:lnTo>
                                <a:pt x="341914" y="241352"/>
                              </a:lnTo>
                              <a:lnTo>
                                <a:pt x="339127" y="249021"/>
                              </a:lnTo>
                              <a:lnTo>
                                <a:pt x="337173" y="254209"/>
                              </a:lnTo>
                              <a:lnTo>
                                <a:pt x="336702" y="255487"/>
                              </a:lnTo>
                              <a:lnTo>
                                <a:pt x="336196" y="256615"/>
                              </a:lnTo>
                              <a:lnTo>
                                <a:pt x="335581" y="257742"/>
                              </a:lnTo>
                              <a:lnTo>
                                <a:pt x="335038" y="258720"/>
                              </a:lnTo>
                              <a:lnTo>
                                <a:pt x="334386" y="259697"/>
                              </a:lnTo>
                              <a:lnTo>
                                <a:pt x="333771" y="260599"/>
                              </a:lnTo>
                              <a:lnTo>
                                <a:pt x="333083" y="261502"/>
                              </a:lnTo>
                              <a:lnTo>
                                <a:pt x="332396" y="262254"/>
                              </a:lnTo>
                              <a:lnTo>
                                <a:pt x="331744" y="263006"/>
                              </a:lnTo>
                              <a:lnTo>
                                <a:pt x="330985" y="263757"/>
                              </a:lnTo>
                              <a:lnTo>
                                <a:pt x="330224" y="264359"/>
                              </a:lnTo>
                              <a:lnTo>
                                <a:pt x="329464" y="264960"/>
                              </a:lnTo>
                              <a:lnTo>
                                <a:pt x="328632" y="265487"/>
                              </a:lnTo>
                              <a:lnTo>
                                <a:pt x="327800" y="266013"/>
                              </a:lnTo>
                              <a:lnTo>
                                <a:pt x="326968" y="266464"/>
                              </a:lnTo>
                              <a:lnTo>
                                <a:pt x="326063" y="266915"/>
                              </a:lnTo>
                              <a:lnTo>
                                <a:pt x="325230" y="267291"/>
                              </a:lnTo>
                              <a:lnTo>
                                <a:pt x="324253" y="267667"/>
                              </a:lnTo>
                              <a:lnTo>
                                <a:pt x="323349" y="267968"/>
                              </a:lnTo>
                              <a:lnTo>
                                <a:pt x="322372" y="268193"/>
                              </a:lnTo>
                              <a:lnTo>
                                <a:pt x="320381" y="268644"/>
                              </a:lnTo>
                              <a:lnTo>
                                <a:pt x="318355" y="269020"/>
                              </a:lnTo>
                              <a:lnTo>
                                <a:pt x="316183" y="269246"/>
                              </a:lnTo>
                              <a:lnTo>
                                <a:pt x="313976" y="269396"/>
                              </a:lnTo>
                              <a:lnTo>
                                <a:pt x="311624" y="269472"/>
                              </a:lnTo>
                              <a:lnTo>
                                <a:pt x="304928" y="269472"/>
                              </a:lnTo>
                              <a:lnTo>
                                <a:pt x="300767" y="269246"/>
                              </a:lnTo>
                              <a:lnTo>
                                <a:pt x="296750" y="268945"/>
                              </a:lnTo>
                              <a:lnTo>
                                <a:pt x="292914" y="268569"/>
                              </a:lnTo>
                              <a:lnTo>
                                <a:pt x="289186" y="268043"/>
                              </a:lnTo>
                              <a:lnTo>
                                <a:pt x="285640" y="267441"/>
                              </a:lnTo>
                              <a:lnTo>
                                <a:pt x="282238" y="266689"/>
                              </a:lnTo>
                              <a:lnTo>
                                <a:pt x="279017" y="265938"/>
                              </a:lnTo>
                              <a:lnTo>
                                <a:pt x="275977" y="265035"/>
                              </a:lnTo>
                              <a:lnTo>
                                <a:pt x="273118" y="264133"/>
                              </a:lnTo>
                              <a:lnTo>
                                <a:pt x="270404" y="263081"/>
                              </a:lnTo>
                              <a:lnTo>
                                <a:pt x="267907" y="262028"/>
                              </a:lnTo>
                              <a:lnTo>
                                <a:pt x="265555" y="260900"/>
                              </a:lnTo>
                              <a:lnTo>
                                <a:pt x="263456" y="259773"/>
                              </a:lnTo>
                              <a:lnTo>
                                <a:pt x="261538" y="258494"/>
                              </a:lnTo>
                              <a:lnTo>
                                <a:pt x="259801" y="257291"/>
                              </a:lnTo>
                              <a:lnTo>
                                <a:pt x="259149" y="256615"/>
                              </a:lnTo>
                              <a:lnTo>
                                <a:pt x="258462" y="255863"/>
                              </a:lnTo>
                              <a:lnTo>
                                <a:pt x="258136" y="255487"/>
                              </a:lnTo>
                              <a:lnTo>
                                <a:pt x="257847" y="255035"/>
                              </a:lnTo>
                              <a:lnTo>
                                <a:pt x="257557" y="254509"/>
                              </a:lnTo>
                              <a:lnTo>
                                <a:pt x="257304" y="253983"/>
                              </a:lnTo>
                              <a:lnTo>
                                <a:pt x="257087" y="253457"/>
                              </a:lnTo>
                              <a:lnTo>
                                <a:pt x="256942" y="252855"/>
                              </a:lnTo>
                              <a:lnTo>
                                <a:pt x="256797" y="252178"/>
                              </a:lnTo>
                              <a:lnTo>
                                <a:pt x="256725" y="251502"/>
                              </a:lnTo>
                              <a:lnTo>
                                <a:pt x="256725" y="250073"/>
                              </a:lnTo>
                              <a:lnTo>
                                <a:pt x="256870" y="249246"/>
                              </a:lnTo>
                              <a:lnTo>
                                <a:pt x="257087" y="248419"/>
                              </a:lnTo>
                              <a:lnTo>
                                <a:pt x="258968" y="242780"/>
                              </a:lnTo>
                              <a:lnTo>
                                <a:pt x="261393" y="235789"/>
                              </a:lnTo>
                              <a:lnTo>
                                <a:pt x="264252" y="227592"/>
                              </a:lnTo>
                              <a:lnTo>
                                <a:pt x="267437" y="218420"/>
                              </a:lnTo>
                              <a:lnTo>
                                <a:pt x="270838" y="208497"/>
                              </a:lnTo>
                              <a:lnTo>
                                <a:pt x="274385" y="198044"/>
                              </a:lnTo>
                              <a:lnTo>
                                <a:pt x="278004" y="187217"/>
                              </a:lnTo>
                              <a:lnTo>
                                <a:pt x="281550" y="176238"/>
                              </a:lnTo>
                              <a:lnTo>
                                <a:pt x="285061" y="165411"/>
                              </a:lnTo>
                              <a:lnTo>
                                <a:pt x="288354" y="154735"/>
                              </a:lnTo>
                              <a:lnTo>
                                <a:pt x="289946" y="149622"/>
                              </a:lnTo>
                              <a:lnTo>
                                <a:pt x="291394" y="144660"/>
                              </a:lnTo>
                              <a:lnTo>
                                <a:pt x="292733" y="139849"/>
                              </a:lnTo>
                              <a:lnTo>
                                <a:pt x="294035" y="135186"/>
                              </a:lnTo>
                              <a:lnTo>
                                <a:pt x="295230" y="130825"/>
                              </a:lnTo>
                              <a:lnTo>
                                <a:pt x="296316" y="126615"/>
                              </a:lnTo>
                              <a:lnTo>
                                <a:pt x="297220" y="122783"/>
                              </a:lnTo>
                              <a:lnTo>
                                <a:pt x="297944" y="119174"/>
                              </a:lnTo>
                              <a:lnTo>
                                <a:pt x="298559" y="115939"/>
                              </a:lnTo>
                              <a:lnTo>
                                <a:pt x="299030" y="113082"/>
                              </a:lnTo>
                              <a:lnTo>
                                <a:pt x="299319" y="110603"/>
                              </a:lnTo>
                              <a:lnTo>
                                <a:pt x="299392" y="108494"/>
                              </a:lnTo>
                              <a:lnTo>
                                <a:pt x="299392" y="106465"/>
                              </a:lnTo>
                              <a:lnTo>
                                <a:pt x="299247" y="104435"/>
                              </a:lnTo>
                              <a:lnTo>
                                <a:pt x="299030" y="102557"/>
                              </a:lnTo>
                              <a:lnTo>
                                <a:pt x="298704" y="100751"/>
                              </a:lnTo>
                              <a:lnTo>
                                <a:pt x="298342" y="99024"/>
                              </a:lnTo>
                              <a:lnTo>
                                <a:pt x="297799" y="97444"/>
                              </a:lnTo>
                              <a:lnTo>
                                <a:pt x="297437" y="96692"/>
                              </a:lnTo>
                              <a:lnTo>
                                <a:pt x="297148" y="95940"/>
                              </a:lnTo>
                              <a:lnTo>
                                <a:pt x="296750" y="95263"/>
                              </a:lnTo>
                              <a:lnTo>
                                <a:pt x="296388" y="94587"/>
                              </a:lnTo>
                              <a:lnTo>
                                <a:pt x="295918" y="93911"/>
                              </a:lnTo>
                              <a:lnTo>
                                <a:pt x="295483" y="93310"/>
                              </a:lnTo>
                              <a:lnTo>
                                <a:pt x="294940" y="92705"/>
                              </a:lnTo>
                              <a:lnTo>
                                <a:pt x="294397" y="92180"/>
                              </a:lnTo>
                              <a:lnTo>
                                <a:pt x="293891" y="91730"/>
                              </a:lnTo>
                              <a:lnTo>
                                <a:pt x="293275" y="91205"/>
                              </a:lnTo>
                              <a:lnTo>
                                <a:pt x="292588" y="90827"/>
                              </a:lnTo>
                              <a:lnTo>
                                <a:pt x="291900" y="90453"/>
                              </a:lnTo>
                              <a:lnTo>
                                <a:pt x="291177" y="90075"/>
                              </a:lnTo>
                              <a:lnTo>
                                <a:pt x="290417" y="89773"/>
                              </a:lnTo>
                              <a:lnTo>
                                <a:pt x="289657" y="89549"/>
                              </a:lnTo>
                              <a:lnTo>
                                <a:pt x="288824" y="89323"/>
                              </a:lnTo>
                              <a:lnTo>
                                <a:pt x="287920" y="89096"/>
                              </a:lnTo>
                              <a:lnTo>
                                <a:pt x="287015" y="89024"/>
                              </a:lnTo>
                              <a:lnTo>
                                <a:pt x="286038" y="88949"/>
                              </a:lnTo>
                              <a:lnTo>
                                <a:pt x="284952" y="88873"/>
                              </a:lnTo>
                              <a:lnTo>
                                <a:pt x="278474" y="89323"/>
                              </a:lnTo>
                              <a:lnTo>
                                <a:pt x="271743" y="90525"/>
                              </a:lnTo>
                              <a:lnTo>
                                <a:pt x="264650" y="92482"/>
                              </a:lnTo>
                              <a:lnTo>
                                <a:pt x="257304" y="95112"/>
                              </a:lnTo>
                              <a:lnTo>
                                <a:pt x="249849" y="98419"/>
                              </a:lnTo>
                              <a:lnTo>
                                <a:pt x="242141" y="102330"/>
                              </a:lnTo>
                              <a:lnTo>
                                <a:pt x="234288" y="106767"/>
                              </a:lnTo>
                              <a:lnTo>
                                <a:pt x="226254" y="111729"/>
                              </a:lnTo>
                              <a:lnTo>
                                <a:pt x="218183" y="117141"/>
                              </a:lnTo>
                              <a:lnTo>
                                <a:pt x="210041" y="122930"/>
                              </a:lnTo>
                              <a:lnTo>
                                <a:pt x="201790" y="129098"/>
                              </a:lnTo>
                              <a:lnTo>
                                <a:pt x="193575" y="135639"/>
                              </a:lnTo>
                              <a:lnTo>
                                <a:pt x="185396" y="142404"/>
                              </a:lnTo>
                              <a:lnTo>
                                <a:pt x="177254" y="149323"/>
                              </a:lnTo>
                              <a:lnTo>
                                <a:pt x="169147" y="156542"/>
                              </a:lnTo>
                              <a:lnTo>
                                <a:pt x="161149" y="163760"/>
                              </a:lnTo>
                              <a:lnTo>
                                <a:pt x="153297" y="171125"/>
                              </a:lnTo>
                              <a:lnTo>
                                <a:pt x="145588" y="178494"/>
                              </a:lnTo>
                              <a:lnTo>
                                <a:pt x="138097" y="185864"/>
                              </a:lnTo>
                              <a:lnTo>
                                <a:pt x="130787" y="193157"/>
                              </a:lnTo>
                              <a:lnTo>
                                <a:pt x="123766" y="200300"/>
                              </a:lnTo>
                              <a:lnTo>
                                <a:pt x="117035" y="207291"/>
                              </a:lnTo>
                              <a:lnTo>
                                <a:pt x="110521" y="214135"/>
                              </a:lnTo>
                              <a:lnTo>
                                <a:pt x="104405" y="220677"/>
                              </a:lnTo>
                              <a:lnTo>
                                <a:pt x="93223" y="232781"/>
                              </a:lnTo>
                              <a:lnTo>
                                <a:pt x="83705" y="243231"/>
                              </a:lnTo>
                              <a:lnTo>
                                <a:pt x="76178" y="251727"/>
                              </a:lnTo>
                              <a:lnTo>
                                <a:pt x="70713" y="257893"/>
                              </a:lnTo>
                              <a:lnTo>
                                <a:pt x="69953" y="258644"/>
                              </a:lnTo>
                              <a:lnTo>
                                <a:pt x="69229" y="259397"/>
                              </a:lnTo>
                              <a:lnTo>
                                <a:pt x="68470" y="260073"/>
                              </a:lnTo>
                              <a:lnTo>
                                <a:pt x="67710" y="260675"/>
                              </a:lnTo>
                              <a:lnTo>
                                <a:pt x="66045" y="261877"/>
                              </a:lnTo>
                              <a:lnTo>
                                <a:pt x="64308" y="262930"/>
                              </a:lnTo>
                              <a:lnTo>
                                <a:pt x="62571" y="263908"/>
                              </a:lnTo>
                              <a:lnTo>
                                <a:pt x="60761" y="264735"/>
                              </a:lnTo>
                              <a:lnTo>
                                <a:pt x="58771" y="265411"/>
                              </a:lnTo>
                              <a:lnTo>
                                <a:pt x="56817" y="266013"/>
                              </a:lnTo>
                              <a:lnTo>
                                <a:pt x="54790" y="266539"/>
                              </a:lnTo>
                              <a:lnTo>
                                <a:pt x="52727" y="266990"/>
                              </a:lnTo>
                              <a:lnTo>
                                <a:pt x="50556" y="267291"/>
                              </a:lnTo>
                              <a:lnTo>
                                <a:pt x="48349" y="267592"/>
                              </a:lnTo>
                              <a:lnTo>
                                <a:pt x="46105" y="267742"/>
                              </a:lnTo>
                              <a:lnTo>
                                <a:pt x="43825" y="267893"/>
                              </a:lnTo>
                              <a:lnTo>
                                <a:pt x="41473" y="267968"/>
                              </a:lnTo>
                              <a:lnTo>
                                <a:pt x="37564" y="267968"/>
                              </a:lnTo>
                              <a:lnTo>
                                <a:pt x="36044" y="267893"/>
                              </a:lnTo>
                              <a:lnTo>
                                <a:pt x="34597" y="267742"/>
                              </a:lnTo>
                              <a:lnTo>
                                <a:pt x="33113" y="267592"/>
                              </a:lnTo>
                              <a:lnTo>
                                <a:pt x="30073" y="267216"/>
                              </a:lnTo>
                              <a:lnTo>
                                <a:pt x="27214" y="266615"/>
                              </a:lnTo>
                              <a:lnTo>
                                <a:pt x="24355" y="265938"/>
                              </a:lnTo>
                              <a:lnTo>
                                <a:pt x="21605" y="265186"/>
                              </a:lnTo>
                              <a:lnTo>
                                <a:pt x="18963" y="264434"/>
                              </a:lnTo>
                              <a:lnTo>
                                <a:pt x="16466" y="263607"/>
                              </a:lnTo>
                              <a:lnTo>
                                <a:pt x="14150" y="262705"/>
                              </a:lnTo>
                              <a:lnTo>
                                <a:pt x="12015" y="261877"/>
                              </a:lnTo>
                              <a:lnTo>
                                <a:pt x="10133" y="261126"/>
                              </a:lnTo>
                              <a:lnTo>
                                <a:pt x="8468" y="260374"/>
                              </a:lnTo>
                              <a:lnTo>
                                <a:pt x="5971" y="259171"/>
                              </a:lnTo>
                              <a:lnTo>
                                <a:pt x="4705" y="258494"/>
                              </a:lnTo>
                              <a:lnTo>
                                <a:pt x="3800" y="258043"/>
                              </a:lnTo>
                              <a:lnTo>
                                <a:pt x="2967" y="257592"/>
                              </a:lnTo>
                              <a:lnTo>
                                <a:pt x="2280" y="257066"/>
                              </a:lnTo>
                              <a:lnTo>
                                <a:pt x="1665" y="256540"/>
                              </a:lnTo>
                              <a:lnTo>
                                <a:pt x="1230" y="256013"/>
                              </a:lnTo>
                              <a:lnTo>
                                <a:pt x="832" y="255487"/>
                              </a:lnTo>
                              <a:lnTo>
                                <a:pt x="543" y="254885"/>
                              </a:lnTo>
                              <a:lnTo>
                                <a:pt x="326" y="254209"/>
                              </a:lnTo>
                              <a:lnTo>
                                <a:pt x="181" y="253532"/>
                              </a:lnTo>
                              <a:lnTo>
                                <a:pt x="0" y="252780"/>
                              </a:lnTo>
                              <a:lnTo>
                                <a:pt x="0" y="252028"/>
                              </a:lnTo>
                              <a:lnTo>
                                <a:pt x="72" y="251201"/>
                              </a:lnTo>
                              <a:lnTo>
                                <a:pt x="326" y="249321"/>
                              </a:lnTo>
                              <a:lnTo>
                                <a:pt x="688" y="247216"/>
                              </a:lnTo>
                              <a:lnTo>
                                <a:pt x="4994" y="230075"/>
                              </a:lnTo>
                              <a:lnTo>
                                <a:pt x="5826" y="226916"/>
                              </a:lnTo>
                              <a:lnTo>
                                <a:pt x="6804" y="223231"/>
                              </a:lnTo>
                              <a:lnTo>
                                <a:pt x="7962" y="219097"/>
                              </a:lnTo>
                              <a:lnTo>
                                <a:pt x="9301" y="214585"/>
                              </a:lnTo>
                              <a:lnTo>
                                <a:pt x="12485" y="204359"/>
                              </a:lnTo>
                              <a:lnTo>
                                <a:pt x="16177" y="192779"/>
                              </a:lnTo>
                              <a:lnTo>
                                <a:pt x="20338" y="180074"/>
                              </a:lnTo>
                              <a:lnTo>
                                <a:pt x="25007" y="166314"/>
                              </a:lnTo>
                              <a:lnTo>
                                <a:pt x="30001" y="151803"/>
                              </a:lnTo>
                              <a:lnTo>
                                <a:pt x="35284" y="136766"/>
                              </a:lnTo>
                              <a:lnTo>
                                <a:pt x="40894" y="121354"/>
                              </a:lnTo>
                              <a:lnTo>
                                <a:pt x="46539" y="105713"/>
                              </a:lnTo>
                              <a:lnTo>
                                <a:pt x="52438" y="90150"/>
                              </a:lnTo>
                              <a:lnTo>
                                <a:pt x="58264" y="74811"/>
                              </a:lnTo>
                              <a:lnTo>
                                <a:pt x="61196" y="67294"/>
                              </a:lnTo>
                              <a:lnTo>
                                <a:pt x="64163" y="59925"/>
                              </a:lnTo>
                              <a:lnTo>
                                <a:pt x="67022" y="52707"/>
                              </a:lnTo>
                              <a:lnTo>
                                <a:pt x="69881" y="45640"/>
                              </a:lnTo>
                              <a:lnTo>
                                <a:pt x="72704" y="38872"/>
                              </a:lnTo>
                              <a:lnTo>
                                <a:pt x="75490" y="32255"/>
                              </a:lnTo>
                              <a:lnTo>
                                <a:pt x="78204" y="25940"/>
                              </a:lnTo>
                              <a:lnTo>
                                <a:pt x="80846" y="19852"/>
                              </a:lnTo>
                              <a:lnTo>
                                <a:pt x="81317" y="18873"/>
                              </a:lnTo>
                              <a:lnTo>
                                <a:pt x="81751" y="17894"/>
                              </a:lnTo>
                              <a:lnTo>
                                <a:pt x="82040" y="17444"/>
                              </a:lnTo>
                              <a:lnTo>
                                <a:pt x="82366" y="17070"/>
                              </a:lnTo>
                              <a:lnTo>
                                <a:pt x="82728" y="16617"/>
                              </a:lnTo>
                              <a:lnTo>
                                <a:pt x="83126" y="16242"/>
                              </a:lnTo>
                              <a:lnTo>
                                <a:pt x="83560" y="15865"/>
                              </a:lnTo>
                              <a:lnTo>
                                <a:pt x="84103" y="15566"/>
                              </a:lnTo>
                              <a:lnTo>
                                <a:pt x="84682" y="15264"/>
                              </a:lnTo>
                              <a:lnTo>
                                <a:pt x="85370" y="14962"/>
                              </a:lnTo>
                              <a:lnTo>
                                <a:pt x="86202" y="14663"/>
                              </a:lnTo>
                              <a:lnTo>
                                <a:pt x="87035" y="14436"/>
                              </a:lnTo>
                              <a:lnTo>
                                <a:pt x="88012" y="14209"/>
                              </a:lnTo>
                              <a:lnTo>
                                <a:pt x="89170" y="14062"/>
                              </a:lnTo>
                              <a:lnTo>
                                <a:pt x="90436" y="13760"/>
                              </a:lnTo>
                              <a:lnTo>
                                <a:pt x="92318" y="13385"/>
                              </a:lnTo>
                              <a:lnTo>
                                <a:pt x="94815" y="12932"/>
                              </a:lnTo>
                              <a:lnTo>
                                <a:pt x="97783" y="12407"/>
                              </a:lnTo>
                              <a:lnTo>
                                <a:pt x="101184" y="12033"/>
                              </a:lnTo>
                              <a:lnTo>
                                <a:pt x="105020" y="11655"/>
                              </a:lnTo>
                              <a:lnTo>
                                <a:pt x="107119" y="11504"/>
                              </a:lnTo>
                              <a:lnTo>
                                <a:pt x="109327" y="11352"/>
                              </a:lnTo>
                              <a:lnTo>
                                <a:pt x="111607" y="11352"/>
                              </a:lnTo>
                              <a:lnTo>
                                <a:pt x="113995" y="11280"/>
                              </a:lnTo>
                              <a:lnTo>
                                <a:pt x="117940" y="11352"/>
                              </a:lnTo>
                              <a:lnTo>
                                <a:pt x="122464" y="11504"/>
                              </a:lnTo>
                              <a:lnTo>
                                <a:pt x="124888" y="11655"/>
                              </a:lnTo>
                              <a:lnTo>
                                <a:pt x="127385" y="11881"/>
                              </a:lnTo>
                              <a:lnTo>
                                <a:pt x="129955" y="12104"/>
                              </a:lnTo>
                              <a:lnTo>
                                <a:pt x="132524" y="12331"/>
                              </a:lnTo>
                              <a:lnTo>
                                <a:pt x="135094" y="12709"/>
                              </a:lnTo>
                              <a:lnTo>
                                <a:pt x="137663" y="13083"/>
                              </a:lnTo>
                              <a:lnTo>
                                <a:pt x="140160" y="13609"/>
                              </a:lnTo>
                              <a:lnTo>
                                <a:pt x="142476" y="14137"/>
                              </a:lnTo>
                              <a:lnTo>
                                <a:pt x="144828" y="14738"/>
                              </a:lnTo>
                              <a:lnTo>
                                <a:pt x="147036" y="15415"/>
                              </a:lnTo>
                              <a:lnTo>
                                <a:pt x="148013" y="15865"/>
                              </a:lnTo>
                              <a:lnTo>
                                <a:pt x="148990" y="16242"/>
                              </a:lnTo>
                              <a:lnTo>
                                <a:pt x="149967" y="16692"/>
                              </a:lnTo>
                              <a:lnTo>
                                <a:pt x="150800" y="17070"/>
                              </a:lnTo>
                              <a:lnTo>
                                <a:pt x="150800" y="32107"/>
                              </a:lnTo>
                              <a:lnTo>
                                <a:pt x="150872" y="33536"/>
                              </a:lnTo>
                              <a:lnTo>
                                <a:pt x="150872" y="35263"/>
                              </a:lnTo>
                              <a:lnTo>
                                <a:pt x="151017" y="37220"/>
                              </a:lnTo>
                              <a:lnTo>
                                <a:pt x="151342" y="39473"/>
                              </a:lnTo>
                              <a:lnTo>
                                <a:pt x="151704" y="41804"/>
                              </a:lnTo>
                              <a:lnTo>
                                <a:pt x="152247" y="44212"/>
                              </a:lnTo>
                              <a:lnTo>
                                <a:pt x="152609" y="45413"/>
                              </a:lnTo>
                              <a:lnTo>
                                <a:pt x="153007" y="46691"/>
                              </a:lnTo>
                              <a:lnTo>
                                <a:pt x="153441" y="47896"/>
                              </a:lnTo>
                              <a:lnTo>
                                <a:pt x="153984" y="49098"/>
                              </a:lnTo>
                              <a:lnTo>
                                <a:pt x="154491" y="50300"/>
                              </a:lnTo>
                              <a:lnTo>
                                <a:pt x="155178" y="51505"/>
                              </a:lnTo>
                              <a:lnTo>
                                <a:pt x="155866" y="52631"/>
                              </a:lnTo>
                              <a:lnTo>
                                <a:pt x="156626" y="53686"/>
                              </a:lnTo>
                              <a:lnTo>
                                <a:pt x="157458" y="54736"/>
                              </a:lnTo>
                              <a:lnTo>
                                <a:pt x="158435" y="55715"/>
                              </a:lnTo>
                              <a:lnTo>
                                <a:pt x="159413" y="56690"/>
                              </a:lnTo>
                              <a:lnTo>
                                <a:pt x="160534" y="57518"/>
                              </a:lnTo>
                              <a:lnTo>
                                <a:pt x="161765" y="58270"/>
                              </a:lnTo>
                              <a:lnTo>
                                <a:pt x="163031" y="59022"/>
                              </a:lnTo>
                              <a:lnTo>
                                <a:pt x="164407" y="59623"/>
                              </a:lnTo>
                              <a:lnTo>
                                <a:pt x="165927" y="60152"/>
                              </a:lnTo>
                              <a:lnTo>
                                <a:pt x="167483" y="60526"/>
                              </a:lnTo>
                              <a:lnTo>
                                <a:pt x="169220" y="60828"/>
                              </a:lnTo>
                              <a:lnTo>
                                <a:pt x="171029" y="61051"/>
                              </a:lnTo>
                              <a:lnTo>
                                <a:pt x="172947" y="61127"/>
                              </a:lnTo>
                              <a:lnTo>
                                <a:pt x="176421" y="60904"/>
                              </a:lnTo>
                              <a:lnTo>
                                <a:pt x="180040" y="60450"/>
                              </a:lnTo>
                              <a:lnTo>
                                <a:pt x="183732" y="59623"/>
                              </a:lnTo>
                              <a:lnTo>
                                <a:pt x="187676" y="58497"/>
                              </a:lnTo>
                              <a:lnTo>
                                <a:pt x="191729" y="57068"/>
                              </a:lnTo>
                              <a:lnTo>
                                <a:pt x="195964" y="55489"/>
                              </a:lnTo>
                              <a:lnTo>
                                <a:pt x="200270" y="53610"/>
                              </a:lnTo>
                              <a:lnTo>
                                <a:pt x="204757" y="51581"/>
                              </a:lnTo>
                              <a:lnTo>
                                <a:pt x="209353" y="49325"/>
                              </a:lnTo>
                              <a:lnTo>
                                <a:pt x="214022" y="46917"/>
                              </a:lnTo>
                              <a:lnTo>
                                <a:pt x="218799" y="44435"/>
                              </a:lnTo>
                              <a:lnTo>
                                <a:pt x="223684" y="41729"/>
                              </a:lnTo>
                              <a:lnTo>
                                <a:pt x="233745" y="36242"/>
                              </a:lnTo>
                              <a:lnTo>
                                <a:pt x="244095" y="30527"/>
                              </a:lnTo>
                              <a:lnTo>
                                <a:pt x="249378" y="27670"/>
                              </a:lnTo>
                              <a:lnTo>
                                <a:pt x="254662" y="24813"/>
                              </a:lnTo>
                              <a:lnTo>
                                <a:pt x="260054" y="22032"/>
                              </a:lnTo>
                              <a:lnTo>
                                <a:pt x="265483" y="19323"/>
                              </a:lnTo>
                              <a:lnTo>
                                <a:pt x="270911" y="16692"/>
                              </a:lnTo>
                              <a:lnTo>
                                <a:pt x="276448" y="14137"/>
                              </a:lnTo>
                              <a:lnTo>
                                <a:pt x="281948" y="11806"/>
                              </a:lnTo>
                              <a:lnTo>
                                <a:pt x="287449" y="9550"/>
                              </a:lnTo>
                              <a:lnTo>
                                <a:pt x="292986" y="7520"/>
                              </a:lnTo>
                              <a:lnTo>
                                <a:pt x="298487" y="5638"/>
                              </a:lnTo>
                              <a:lnTo>
                                <a:pt x="303988" y="3987"/>
                              </a:lnTo>
                              <a:lnTo>
                                <a:pt x="309524" y="2634"/>
                              </a:lnTo>
                              <a:lnTo>
                                <a:pt x="315025" y="1504"/>
                              </a:lnTo>
                              <a:lnTo>
                                <a:pt x="320490" y="676"/>
                              </a:lnTo>
                              <a:lnTo>
                                <a:pt x="325990" y="151"/>
                              </a:lnTo>
                              <a:lnTo>
                                <a:pt x="331346"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6" name="Shape 16326"/>
                      <wps:cNvSpPr/>
                      <wps:spPr>
                        <a:xfrm>
                          <a:off x="662819" y="67214"/>
                          <a:ext cx="162724" cy="275959"/>
                        </a:xfrm>
                        <a:custGeom>
                          <a:avLst/>
                          <a:gdLst/>
                          <a:ahLst/>
                          <a:cxnLst/>
                          <a:rect l="0" t="0" r="0" b="0"/>
                          <a:pathLst>
                            <a:path w="162724" h="275959">
                              <a:moveTo>
                                <a:pt x="49127" y="0"/>
                              </a:moveTo>
                              <a:lnTo>
                                <a:pt x="53940" y="0"/>
                              </a:lnTo>
                              <a:lnTo>
                                <a:pt x="58789" y="76"/>
                              </a:lnTo>
                              <a:lnTo>
                                <a:pt x="63602" y="223"/>
                              </a:lnTo>
                              <a:lnTo>
                                <a:pt x="68596" y="450"/>
                              </a:lnTo>
                              <a:lnTo>
                                <a:pt x="73518" y="752"/>
                              </a:lnTo>
                              <a:lnTo>
                                <a:pt x="78440" y="1051"/>
                              </a:lnTo>
                              <a:lnTo>
                                <a:pt x="83325" y="1504"/>
                              </a:lnTo>
                              <a:lnTo>
                                <a:pt x="88247" y="2029"/>
                              </a:lnTo>
                              <a:lnTo>
                                <a:pt x="93169" y="2706"/>
                              </a:lnTo>
                              <a:lnTo>
                                <a:pt x="97909" y="3458"/>
                              </a:lnTo>
                              <a:lnTo>
                                <a:pt x="102686" y="4361"/>
                              </a:lnTo>
                              <a:lnTo>
                                <a:pt x="107355" y="5336"/>
                              </a:lnTo>
                              <a:lnTo>
                                <a:pt x="111878" y="6466"/>
                              </a:lnTo>
                              <a:lnTo>
                                <a:pt x="116438" y="7743"/>
                              </a:lnTo>
                              <a:lnTo>
                                <a:pt x="120745" y="9172"/>
                              </a:lnTo>
                              <a:lnTo>
                                <a:pt x="124942" y="10752"/>
                              </a:lnTo>
                              <a:lnTo>
                                <a:pt x="128959" y="12479"/>
                              </a:lnTo>
                              <a:lnTo>
                                <a:pt x="132904" y="14361"/>
                              </a:lnTo>
                              <a:lnTo>
                                <a:pt x="136595" y="16466"/>
                              </a:lnTo>
                              <a:lnTo>
                                <a:pt x="140142" y="18722"/>
                              </a:lnTo>
                              <a:lnTo>
                                <a:pt x="143471" y="21201"/>
                              </a:lnTo>
                              <a:lnTo>
                                <a:pt x="146547" y="23835"/>
                              </a:lnTo>
                              <a:lnTo>
                                <a:pt x="149515" y="26692"/>
                              </a:lnTo>
                              <a:lnTo>
                                <a:pt x="152084" y="29772"/>
                              </a:lnTo>
                              <a:lnTo>
                                <a:pt x="154509" y="33082"/>
                              </a:lnTo>
                              <a:lnTo>
                                <a:pt x="156608" y="36616"/>
                              </a:lnTo>
                              <a:lnTo>
                                <a:pt x="158417" y="40376"/>
                              </a:lnTo>
                              <a:lnTo>
                                <a:pt x="159937" y="44359"/>
                              </a:lnTo>
                              <a:lnTo>
                                <a:pt x="161131" y="48645"/>
                              </a:lnTo>
                              <a:lnTo>
                                <a:pt x="162036" y="53157"/>
                              </a:lnTo>
                              <a:lnTo>
                                <a:pt x="162579" y="57892"/>
                              </a:lnTo>
                              <a:lnTo>
                                <a:pt x="162724" y="62930"/>
                              </a:lnTo>
                              <a:lnTo>
                                <a:pt x="162651" y="66240"/>
                              </a:lnTo>
                              <a:lnTo>
                                <a:pt x="162362" y="69773"/>
                              </a:lnTo>
                              <a:lnTo>
                                <a:pt x="161891" y="73458"/>
                              </a:lnTo>
                              <a:lnTo>
                                <a:pt x="161312" y="77366"/>
                              </a:lnTo>
                              <a:lnTo>
                                <a:pt x="160480" y="81500"/>
                              </a:lnTo>
                              <a:lnTo>
                                <a:pt x="159575" y="85714"/>
                              </a:lnTo>
                              <a:lnTo>
                                <a:pt x="158490" y="90075"/>
                              </a:lnTo>
                              <a:lnTo>
                                <a:pt x="157368" y="94508"/>
                              </a:lnTo>
                              <a:lnTo>
                                <a:pt x="156065" y="99096"/>
                              </a:lnTo>
                              <a:lnTo>
                                <a:pt x="154654" y="103759"/>
                              </a:lnTo>
                              <a:lnTo>
                                <a:pt x="153134" y="108494"/>
                              </a:lnTo>
                              <a:lnTo>
                                <a:pt x="151541" y="113229"/>
                              </a:lnTo>
                              <a:lnTo>
                                <a:pt x="149949" y="118044"/>
                              </a:lnTo>
                              <a:lnTo>
                                <a:pt x="148212" y="122855"/>
                              </a:lnTo>
                              <a:lnTo>
                                <a:pt x="146475" y="127666"/>
                              </a:lnTo>
                              <a:lnTo>
                                <a:pt x="144666" y="132480"/>
                              </a:lnTo>
                              <a:lnTo>
                                <a:pt x="140974" y="141879"/>
                              </a:lnTo>
                              <a:lnTo>
                                <a:pt x="137283" y="151051"/>
                              </a:lnTo>
                              <a:lnTo>
                                <a:pt x="133555" y="159773"/>
                              </a:lnTo>
                              <a:lnTo>
                                <a:pt x="129937" y="167890"/>
                              </a:lnTo>
                              <a:lnTo>
                                <a:pt x="126607" y="175335"/>
                              </a:lnTo>
                              <a:lnTo>
                                <a:pt x="123531" y="181877"/>
                              </a:lnTo>
                              <a:lnTo>
                                <a:pt x="120817" y="187440"/>
                              </a:lnTo>
                              <a:lnTo>
                                <a:pt x="118537" y="191876"/>
                              </a:lnTo>
                              <a:lnTo>
                                <a:pt x="114231" y="199771"/>
                              </a:lnTo>
                              <a:lnTo>
                                <a:pt x="109852" y="207140"/>
                              </a:lnTo>
                              <a:lnTo>
                                <a:pt x="105400" y="213980"/>
                              </a:lnTo>
                              <a:lnTo>
                                <a:pt x="100768" y="220446"/>
                              </a:lnTo>
                              <a:lnTo>
                                <a:pt x="96172" y="226387"/>
                              </a:lnTo>
                              <a:lnTo>
                                <a:pt x="91504" y="231950"/>
                              </a:lnTo>
                              <a:lnTo>
                                <a:pt x="86655" y="237063"/>
                              </a:lnTo>
                              <a:lnTo>
                                <a:pt x="81805" y="241802"/>
                              </a:lnTo>
                              <a:lnTo>
                                <a:pt x="76847" y="246163"/>
                              </a:lnTo>
                              <a:lnTo>
                                <a:pt x="71853" y="250146"/>
                              </a:lnTo>
                              <a:lnTo>
                                <a:pt x="66714" y="253756"/>
                              </a:lnTo>
                              <a:lnTo>
                                <a:pt x="61576" y="257064"/>
                              </a:lnTo>
                              <a:lnTo>
                                <a:pt x="56292" y="260071"/>
                              </a:lnTo>
                              <a:lnTo>
                                <a:pt x="51008" y="262778"/>
                              </a:lnTo>
                              <a:lnTo>
                                <a:pt x="45652" y="265109"/>
                              </a:lnTo>
                              <a:lnTo>
                                <a:pt x="40188" y="267289"/>
                              </a:lnTo>
                              <a:lnTo>
                                <a:pt x="34615" y="269169"/>
                              </a:lnTo>
                              <a:lnTo>
                                <a:pt x="29078" y="270748"/>
                              </a:lnTo>
                              <a:lnTo>
                                <a:pt x="23432" y="272176"/>
                              </a:lnTo>
                              <a:lnTo>
                                <a:pt x="17678" y="273379"/>
                              </a:lnTo>
                              <a:lnTo>
                                <a:pt x="11961" y="274432"/>
                              </a:lnTo>
                              <a:lnTo>
                                <a:pt x="6134" y="275259"/>
                              </a:lnTo>
                              <a:lnTo>
                                <a:pt x="235" y="275936"/>
                              </a:lnTo>
                              <a:lnTo>
                                <a:pt x="0" y="275959"/>
                              </a:lnTo>
                              <a:lnTo>
                                <a:pt x="0" y="211602"/>
                              </a:lnTo>
                              <a:lnTo>
                                <a:pt x="1357" y="211048"/>
                              </a:lnTo>
                              <a:lnTo>
                                <a:pt x="2189" y="210673"/>
                              </a:lnTo>
                              <a:lnTo>
                                <a:pt x="3022" y="210224"/>
                              </a:lnTo>
                              <a:lnTo>
                                <a:pt x="3854" y="209770"/>
                              </a:lnTo>
                              <a:lnTo>
                                <a:pt x="4614" y="209320"/>
                              </a:lnTo>
                              <a:lnTo>
                                <a:pt x="5374" y="208720"/>
                              </a:lnTo>
                              <a:lnTo>
                                <a:pt x="6062" y="208191"/>
                              </a:lnTo>
                              <a:lnTo>
                                <a:pt x="6749" y="207514"/>
                              </a:lnTo>
                              <a:lnTo>
                                <a:pt x="7401" y="206913"/>
                              </a:lnTo>
                              <a:lnTo>
                                <a:pt x="9138" y="204884"/>
                              </a:lnTo>
                              <a:lnTo>
                                <a:pt x="10875" y="202401"/>
                              </a:lnTo>
                              <a:lnTo>
                                <a:pt x="12612" y="199695"/>
                              </a:lnTo>
                              <a:lnTo>
                                <a:pt x="14349" y="196540"/>
                              </a:lnTo>
                              <a:lnTo>
                                <a:pt x="16014" y="193154"/>
                              </a:lnTo>
                              <a:lnTo>
                                <a:pt x="17678" y="189469"/>
                              </a:lnTo>
                              <a:lnTo>
                                <a:pt x="19343" y="185561"/>
                              </a:lnTo>
                              <a:lnTo>
                                <a:pt x="20935" y="181427"/>
                              </a:lnTo>
                              <a:lnTo>
                                <a:pt x="22528" y="177066"/>
                              </a:lnTo>
                              <a:lnTo>
                                <a:pt x="24048" y="172554"/>
                              </a:lnTo>
                              <a:lnTo>
                                <a:pt x="25459" y="167890"/>
                              </a:lnTo>
                              <a:lnTo>
                                <a:pt x="26906" y="163079"/>
                              </a:lnTo>
                              <a:lnTo>
                                <a:pt x="28354" y="158193"/>
                              </a:lnTo>
                              <a:lnTo>
                                <a:pt x="29621" y="153307"/>
                              </a:lnTo>
                              <a:lnTo>
                                <a:pt x="30996" y="148269"/>
                              </a:lnTo>
                              <a:lnTo>
                                <a:pt x="32190" y="143307"/>
                              </a:lnTo>
                              <a:lnTo>
                                <a:pt x="33312" y="138270"/>
                              </a:lnTo>
                              <a:lnTo>
                                <a:pt x="34470" y="133304"/>
                              </a:lnTo>
                              <a:lnTo>
                                <a:pt x="35520" y="128418"/>
                              </a:lnTo>
                              <a:lnTo>
                                <a:pt x="36569" y="123607"/>
                              </a:lnTo>
                              <a:lnTo>
                                <a:pt x="37474" y="118943"/>
                              </a:lnTo>
                              <a:lnTo>
                                <a:pt x="38306" y="114359"/>
                              </a:lnTo>
                              <a:lnTo>
                                <a:pt x="39138" y="109998"/>
                              </a:lnTo>
                              <a:lnTo>
                                <a:pt x="39826" y="105788"/>
                              </a:lnTo>
                              <a:lnTo>
                                <a:pt x="40514" y="101801"/>
                              </a:lnTo>
                              <a:lnTo>
                                <a:pt x="41093" y="98041"/>
                              </a:lnTo>
                              <a:lnTo>
                                <a:pt x="41563" y="94583"/>
                              </a:lnTo>
                              <a:lnTo>
                                <a:pt x="41925" y="91428"/>
                              </a:lnTo>
                              <a:lnTo>
                                <a:pt x="42323" y="88571"/>
                              </a:lnTo>
                              <a:lnTo>
                                <a:pt x="42540" y="86088"/>
                              </a:lnTo>
                              <a:lnTo>
                                <a:pt x="42613" y="83907"/>
                              </a:lnTo>
                              <a:lnTo>
                                <a:pt x="42685" y="82180"/>
                              </a:lnTo>
                              <a:lnTo>
                                <a:pt x="42685" y="80147"/>
                              </a:lnTo>
                              <a:lnTo>
                                <a:pt x="42613" y="78269"/>
                              </a:lnTo>
                              <a:lnTo>
                                <a:pt x="42468" y="76614"/>
                              </a:lnTo>
                              <a:lnTo>
                                <a:pt x="42251" y="75034"/>
                              </a:lnTo>
                              <a:lnTo>
                                <a:pt x="42070" y="74358"/>
                              </a:lnTo>
                              <a:lnTo>
                                <a:pt x="41853" y="73681"/>
                              </a:lnTo>
                              <a:lnTo>
                                <a:pt x="41635" y="73005"/>
                              </a:lnTo>
                              <a:lnTo>
                                <a:pt x="41346" y="72404"/>
                              </a:lnTo>
                              <a:lnTo>
                                <a:pt x="41020" y="71803"/>
                              </a:lnTo>
                              <a:lnTo>
                                <a:pt x="40658" y="71278"/>
                              </a:lnTo>
                              <a:lnTo>
                                <a:pt x="40188" y="70824"/>
                              </a:lnTo>
                              <a:lnTo>
                                <a:pt x="39681" y="70299"/>
                              </a:lnTo>
                              <a:lnTo>
                                <a:pt x="39066" y="69925"/>
                              </a:lnTo>
                              <a:lnTo>
                                <a:pt x="38451" y="69471"/>
                              </a:lnTo>
                              <a:lnTo>
                                <a:pt x="37691" y="69097"/>
                              </a:lnTo>
                              <a:lnTo>
                                <a:pt x="36967" y="68795"/>
                              </a:lnTo>
                              <a:lnTo>
                                <a:pt x="36135" y="68496"/>
                              </a:lnTo>
                              <a:lnTo>
                                <a:pt x="35122" y="68194"/>
                              </a:lnTo>
                              <a:lnTo>
                                <a:pt x="34072" y="67967"/>
                              </a:lnTo>
                              <a:lnTo>
                                <a:pt x="32950" y="67744"/>
                              </a:lnTo>
                              <a:lnTo>
                                <a:pt x="30453" y="67366"/>
                              </a:lnTo>
                              <a:lnTo>
                                <a:pt x="27522" y="67140"/>
                              </a:lnTo>
                              <a:lnTo>
                                <a:pt x="24120" y="66992"/>
                              </a:lnTo>
                              <a:lnTo>
                                <a:pt x="20248" y="66916"/>
                              </a:lnTo>
                              <a:lnTo>
                                <a:pt x="18583" y="66916"/>
                              </a:lnTo>
                              <a:lnTo>
                                <a:pt x="16918" y="66992"/>
                              </a:lnTo>
                              <a:lnTo>
                                <a:pt x="15109" y="67068"/>
                              </a:lnTo>
                              <a:lnTo>
                                <a:pt x="13227" y="67215"/>
                              </a:lnTo>
                              <a:lnTo>
                                <a:pt x="11418" y="67442"/>
                              </a:lnTo>
                              <a:lnTo>
                                <a:pt x="9536" y="67744"/>
                              </a:lnTo>
                              <a:lnTo>
                                <a:pt x="7654" y="68118"/>
                              </a:lnTo>
                              <a:lnTo>
                                <a:pt x="5736" y="68496"/>
                              </a:lnTo>
                              <a:lnTo>
                                <a:pt x="3927" y="69097"/>
                              </a:lnTo>
                              <a:lnTo>
                                <a:pt x="2117" y="69698"/>
                              </a:lnTo>
                              <a:lnTo>
                                <a:pt x="380" y="70450"/>
                              </a:lnTo>
                              <a:lnTo>
                                <a:pt x="0" y="70639"/>
                              </a:lnTo>
                              <a:lnTo>
                                <a:pt x="0" y="4179"/>
                              </a:lnTo>
                              <a:lnTo>
                                <a:pt x="6966" y="3008"/>
                              </a:lnTo>
                              <a:lnTo>
                                <a:pt x="16774" y="1727"/>
                              </a:lnTo>
                              <a:lnTo>
                                <a:pt x="27051" y="752"/>
                              </a:lnTo>
                              <a:lnTo>
                                <a:pt x="37872" y="223"/>
                              </a:lnTo>
                              <a:lnTo>
                                <a:pt x="49127"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g:wgp>
                </a:graphicData>
              </a:graphic>
            </wp:anchor>
          </w:drawing>
        </mc:Choice>
        <mc:Fallback xmlns:a="http://schemas.openxmlformats.org/drawingml/2006/main">
          <w:pict>
            <v:group id="Group 16319" style="width:95.1742pt;height:27.75pt;position:absolute;mso-position-horizontal-relative:page;mso-position-horizontal:absolute;margin-left:51.05pt;mso-position-vertical-relative:page;margin-top:36pt;" coordsize="12087,3524">
              <v:shape id="Shape 16320" style="position:absolute;width:2166;height:3303;left:0;top:220;" coordsize="216625,330396" path="m216625,0l216625,87860l212505,90371l207822,93304l203216,96312l198681,99392l194226,102476l189920,105560l185765,108643l181683,111648l177833,114580l174131,117437l170656,120147l167407,122777l161667,127588l156905,131575l153430,134655l151389,136537l150485,137512l149804,138340l149352,139016l149048,139621l148976,139919l148976,140369l149048,140520l149124,140671l149276,140822l149428,140973l149652,141049l150184,141272l150861,141348l151693,141423l152598,141423l154715,141499l157209,141423l216625,141423l216625,208765l209031,208642l199665,208491l190220,208340l180930,208113l171865,207890l163252,207739l155243,207512l147991,207361l141720,207138l136508,207062l132582,206911l130088,206836l129256,206836l126991,206685l124950,206537l123137,206386l121552,206386l120871,206461l120267,206609l119738,206760l119286,207062l118982,207361l118682,207814l118530,208340l118530,208941l118606,211423l118830,213903l119286,216385l119814,219016l120567,221650l121476,224280l122532,226986l123741,229692l125102,232326l126611,235031l128275,237662l130013,240296l131978,242926l134015,245481l136284,247964l138549,250446l141043,252774l143609,255031l146330,257211l149124,259316l152146,261270l155167,263152l158341,264879l161667,266459l165065,267887l168539,269092l172165,270219l175868,271122l179646,271874l183496,272399l187502,272701l191581,272849l194831,272773l198001,272626l201099,272324l204120,271874l206990,271421l209864,270820l212657,270143l215379,269391l216625,268989l216625,330396l203996,330396l194451,329917l184025,329015l173750,327812l163552,326308l153582,324429l143685,322323l134015,319842l124573,317135l115356,314128l106291,310820l97529,307286l89068,303451l80832,299391l72899,295181l65270,290671l58018,285932l51066,280970l44494,275857l38302,270521l32560,265030l27196,259392l22210,253526l17753,247586l13749,241422l10198,235183l7101,228792l4608,222251l2644,215633l1209,208941l302,202100l0,195258l0,195256l680,183753l2720,172400l5968,161271l10501,150372l16015,139692l22663,129243l30218,119017l38679,109093l47896,99392l57866,89994l68520,80897l79775,72100l91486,63604l103645,55483l116112,47664l128956,40223l141948,33080l155091,26387l168239,19997l181383,14056l194451,8569l207370,3456l216625,0x">
                <v:stroke weight="0pt" endcap="flat" joinstyle="miter" miterlimit="10" on="false" color="#000000" opacity="0"/>
                <v:fill on="true" color="#f21c0a"/>
              </v:shape>
              <v:shape id="Shape 16321" style="position:absolute;width:1640;height:887;left:2166;top:2636;" coordsize="164046,88747" path="m102703,0l107461,76l112445,223l117583,450l122722,900l127933,1353l132996,2029l135486,2404l137980,2857l140397,3307l142662,3760l144931,4285l147110,4886l149245,5487l151199,6164l153081,6916l154818,7668l156483,8420l158003,9323l159342,10226l160572,11201l161549,12180l162454,13231l163142,14361l163648,15562l163974,16764l164046,18045l163829,20675l163069,23381l161767,26163l160030,29020l157931,31877l155289,34809l152249,37742l148847,40750l145083,43683l141001,46691l136471,49623l131712,52556l126649,55487l121286,58344l115694,61126l109803,63833l103759,66465l97412,69021l90992,71427l84344,73757l77544,75938l70672,78043l63644,79998l56543,81728l49367,83306l42191,84735l34939,86013l27686,86991l20434,87818l13182,88419l6921,88747l0,88747l0,27340l1319,26915l3889,26015l6306,25037l8647,24058l10913,23007l13106,21953l15219,20827l17260,19697l19149,18571l21038,17441l22776,16314l24437,15188l27458,12932l30104,10827l32445,8870l34334,7142l35843,5714l36976,4584l37432,4584l38713,4437l40830,4210l43624,3908l47026,3533l50952,3156l55335,2781l60170,2328l65232,1878l70520,1504l76035,1126l81550,752l87062,450l92428,223l97716,76l102703,0x">
                <v:stroke weight="0pt" endcap="flat" joinstyle="miter" miterlimit="10" on="false" color="#000000" opacity="0"/>
                <v:fill on="true" color="#f21c0a"/>
              </v:shape>
              <v:shape id="Shape 16322" style="position:absolute;width:921;height:819;left:4006;top:1591;" coordsize="92101,81954" path="m60146,0l61738,76l63222,76l64742,227l66262,374l67782,525l69266,752l70713,1051l72161,1353l73500,1655l74875,2029l76214,2483l77517,2933l78783,3458l80014,4059l81208,4660l82330,5340l83416,6016l84465,6768l85442,7520l86347,8344l87179,9247l88012,10151l88772,11126l89459,12180l90038,13234l90581,14361l91052,15487l91413,16692l91703,17970l91884,19247l92029,20600l92101,22028l92029,22856l91956,23759l91775,24738l91630,25789l91196,28045l90509,30452l89749,33082l88916,35788l87939,38570l87035,41279l85080,46540l83271,51203l81823,54736l80991,56841l80159,58871l79182,60753l78204,62480l77046,64211l75925,65790l74658,67219l73355,68647l71980,69925l70641,71126l69193,72328l67710,73383l66190,74361l64597,75261l63005,76088l61340,76840l59676,77517l58011,78193l56274,78722l54609,79248l52872,79697l51135,80151l49398,80450l47661,80827l45924,81050l42522,81504l39229,81727l35972,81878l32787,81954l30616,81878l28408,81802l26382,81727l24319,81504l22437,81277l20628,81050l18963,80752l17298,80374l15778,80000l14295,79546l12919,79021l11653,78496l10422,77895l9228,77294l8179,76614l7165,75937l6261,75185l5356,74437l4596,73609l3872,72706l3257,71803l2642,70900l2135,69925l1665,68870l1194,67895l905,66765l615,65639l398,64509l145,63383l72,62106l0,60900l0,58572l72,57518l145,56464l398,55262l760,52930l1375,50527l2027,48044l2859,45565l3691,43157l4524,40750l6333,36313l7998,32481l9300,29549l10133,27818l11182,25562l12232,23381l13462,21352l14657,19474l15851,17667l17154,15940l18529,14361l19868,12932l21243,11579l22727,10302l24174,9096l25694,8046l27214,7067l28770,6088l30363,5264l32027,4512l33620,3836l35357,3231l37021,2706l38758,2256l40423,1803l42160,1428l43970,1126l45707,828l47516,601l49253,450l51063,302l52872,227l56527,76l60146,0x">
                <v:stroke weight="0pt" endcap="flat" joinstyle="miter" miterlimit="10" on="false" color="#000000" opacity="0"/>
                <v:fill on="true" color="#f21c0a"/>
              </v:shape>
              <v:shape id="Shape 16323" style="position:absolute;width:1630;height:2735;left:4998;top:713;" coordsize="163013,273561" path="m163013,0l163013,66459l161729,67098l160969,67623l160209,68149l159485,68674l158797,69279l158110,69880l157422,70480l156843,71157l156300,71909l154274,74841l152356,78001l150401,81383l148592,84917l146783,88677l144973,92660l143236,96722l141571,101008l139979,105369l138387,109802l136867,114314l135455,118902l134080,123562l132741,128225l131438,132885l130244,137548l129086,142208l128037,146796l126987,151383l126082,155816l125178,160177l124345,164463l123585,168525l122970,172509l122391,176269l121848,179878l121414,183336l121016,186495l120727,189427l120473,192058l120401,194465l120328,196570l120401,197847l120473,199049l120654,200179l120799,201154l121016,202133l121306,203036l121704,203864l122065,204540l122536,205217l123043,205893l123585,206418l124201,206944l124780,207397l125467,207771l126155,208149l126915,208448l127747,208674l128580,208901l129412,209124l130317,209275l132198,209502l134225,209653l138604,209725l146493,209725l149859,209653l151704,209578l153514,209427l155396,209275l157205,208977l159087,208599l160896,208149l162706,207548l163013,207423l163013,271780l157277,272358l151306,272734l145190,273110l139074,273335l132958,273486l120473,273561l101076,273561l93512,273486l89532,273410l85442,273260l81136,273034l76829,272734l72450,272358l67999,271832l63439,271230l58988,270478l54465,269651l50013,268674l45634,267470l41328,266117l37166,264613l33004,262884l29096,261004l25296,258899l21677,256493l18275,253937l15091,251080l12160,247922l9445,244538l7093,240854l4994,236870l3257,232660l1882,227997l832,223111l217,217771l0,212208l72,209502l290,206721l615,203788l1122,200704l1665,197545l2425,194238l3185,190856l4089,187398l5139,183789l6261,180104l7491,176344l8758,172433l10133,168525l11544,164538l13064,160404l14657,156270l17986,147846l21460,139128l25151,130330l28915,121381l32715,112360l36551,103260l40423,94164l44187,85068l45092,82963l46141,80707l47444,78148l48891,75367l50520,72359l52366,69203l54465,65893l56817,62510l59386,58901l62173,55292l65249,51608l68651,47847l72378,44015l76286,40255l80593,36495l85225,32735l90183,29126l95503,25517l101148,22059l107192,18676l113597,15442l120401,12437l127602,9580l135238,6871l143236,4467l151704,2286l160607,405l163013,0x">
                <v:stroke weight="0pt" endcap="flat" joinstyle="miter" miterlimit="10" on="false" color="#000000" opacity="0"/>
                <v:fill on="true" color="#f21c0a"/>
              </v:shape>
              <v:shape id="Shape 16324" style="position:absolute;width:1656;height:2309;left:2166;top:0;" coordsize="165639,230970" path="m93674,0l93876,0l99529,298l104968,1125l110103,2478l114938,4356l119473,6688l123779,9469l127782,12701l131560,16238l135034,20145l138284,24355l141381,28868l144175,33603l146748,38640l149100,43829l151272,49169l153298,54656l155035,60219l156700,65933l158148,71651l159451,77365l160645,83154l161622,88793l162454,94431l163214,99918l163829,105258l164336,110447l164806,115484l165096,120295l165313,124807l165494,129093l165566,133001l165639,136610l165494,143752l165024,150520l164336,156987l163431,163078l162237,168864l160790,174355l159125,179468l157171,184355l155035,188867l152719,193152l150150,197136l147436,200820l144479,204278l141381,207513l138132,210446l134657,213151l131107,215631l127329,217887l123399,219920l119396,221722l115242,223378l111012,224882l106629,226159l102174,227285l97564,228189l92957,229016l88198,229617l83363,230142l78528,230520l73618,230819l68707,230970l18469,230970l10308,230894l1547,230819l0,230794l0,163453l35015,163453l37808,163377l40454,163301l42947,163226l45289,163003l47402,162776l49443,162549l51332,162175l53069,161797l54730,161348l56243,160822l57600,160218l58885,159617l60018,158865l61074,158041l62059,157138l62887,156159l63720,155033l64400,153903l65004,152625l65533,151273l65985,149768l66365,148189l66666,146462l66970,144655l67194,142702l67346,140672l67498,138416l67650,133677l67650,128341l67650,125257l67574,122098l67498,118867l67346,115560l67046,112325l66742,109094l66289,105935l65685,103002l65305,101574l64929,100145l64476,98868l64024,97590l63492,96460l62963,95334l62359,94280l61679,93377l61002,92477l60246,91725l59413,91121l58585,90520l57600,90146l56620,89768l55563,89620l54502,89545l50576,89692l46497,90221l42267,91049l37885,92175l33426,93603l28895,95334l24285,97213l19602,99317l14843,101649l10084,104128l5325,106762l566,109544l0,109889l0,22029l3436,20746l15751,16536l27686,12776l39093,9469l50048,6612l60322,4281l69915,2402l78753,1050l86685,298l93674,0x">
                <v:stroke weight="0pt" endcap="flat" joinstyle="miter" miterlimit="10" on="false" color="#000000" opacity="0"/>
                <v:fill on="true" color="#f21c0a"/>
              </v:shape>
              <v:shape id="Shape 16325" style="position:absolute;width:3933;height:2694;left:8153;top:754;" coordsize="393374,269472" path="m331346,0l335942,76l340430,378l344555,752l348572,1353l352336,2105l355919,3008l359212,4062l362396,5264l365437,6542l368223,7970l370792,9474l373217,11129l375533,12857l377596,14663l379550,16541l381360,18571l383024,20604l384544,22709l385883,24889l387113,27145l388236,29398l389213,31654l390045,33985l390805,36317l391492,38721l391999,41052l392470,43460l392759,45791l393085,48119l393229,50451l393374,52707l393374,54963l393229,59022l392831,63685l392180,68723l391275,74286l390190,80226l388851,86541l387403,93234l385738,100225l383929,107443l381975,114888l379840,122481l377741,130300l375461,138119l373145,146089l370720,153983l368295,161953l363373,177591l358488,192704l353784,206917l349332,220000l345315,231576l341914,241352l339127,249021l337173,254209l336702,255487l336196,256615l335581,257742l335038,258720l334386,259697l333771,260599l333083,261502l332396,262254l331744,263006l330985,263757l330224,264359l329464,264960l328632,265487l327800,266013l326968,266464l326063,266915l325230,267291l324253,267667l323349,267968l322372,268193l320381,268644l318355,269020l316183,269246l313976,269396l311624,269472l304928,269472l300767,269246l296750,268945l292914,268569l289186,268043l285640,267441l282238,266689l279017,265938l275977,265035l273118,264133l270404,263081l267907,262028l265555,260900l263456,259773l261538,258494l259801,257291l259149,256615l258462,255863l258136,255487l257847,255035l257557,254509l257304,253983l257087,253457l256942,252855l256797,252178l256725,251502l256725,250073l256870,249246l257087,248419l258968,242780l261393,235789l264252,227592l267437,218420l270838,208497l274385,198044l278004,187217l281550,176238l285061,165411l288354,154735l289946,149622l291394,144660l292733,139849l294035,135186l295230,130825l296316,126615l297220,122783l297944,119174l298559,115939l299030,113082l299319,110603l299392,108494l299392,106465l299247,104435l299030,102557l298704,100751l298342,99024l297799,97444l297437,96692l297148,95940l296750,95263l296388,94587l295918,93911l295483,93310l294940,92705l294397,92180l293891,91730l293275,91205l292588,90827l291900,90453l291177,90075l290417,89773l289657,89549l288824,89323l287920,89096l287015,89024l286038,88949l284952,88873l278474,89323l271743,90525l264650,92482l257304,95112l249849,98419l242141,102330l234288,106767l226254,111729l218183,117141l210041,122930l201790,129098l193575,135639l185396,142404l177254,149323l169147,156542l161149,163760l153297,171125l145588,178494l138097,185864l130787,193157l123766,200300l117035,207291l110521,214135l104405,220677l93223,232781l83705,243231l76178,251727l70713,257893l69953,258644l69229,259397l68470,260073l67710,260675l66045,261877l64308,262930l62571,263908l60761,264735l58771,265411l56817,266013l54790,266539l52727,266990l50556,267291l48349,267592l46105,267742l43825,267893l41473,267968l37564,267968l36044,267893l34597,267742l33113,267592l30073,267216l27214,266615l24355,265938l21605,265186l18963,264434l16466,263607l14150,262705l12015,261877l10133,261126l8468,260374l5971,259171l4705,258494l3800,258043l2967,257592l2280,257066l1665,256540l1230,256013l832,255487l543,254885l326,254209l181,253532l0,252780l0,252028l72,251201l326,249321l688,247216l4994,230075l5826,226916l6804,223231l7962,219097l9301,214585l12485,204359l16177,192779l20338,180074l25007,166314l30001,151803l35284,136766l40894,121354l46539,105713l52438,90150l58264,74811l61196,67294l64163,59925l67022,52707l69881,45640l72704,38872l75490,32255l78204,25940l80846,19852l81317,18873l81751,17894l82040,17444l82366,17070l82728,16617l83126,16242l83560,15865l84103,15566l84682,15264l85370,14962l86202,14663l87035,14436l88012,14209l89170,14062l90436,13760l92318,13385l94815,12932l97783,12407l101184,12033l105020,11655l107119,11504l109327,11352l111607,11352l113995,11280l117940,11352l122464,11504l124888,11655l127385,11881l129955,12104l132524,12331l135094,12709l137663,13083l140160,13609l142476,14137l144828,14738l147036,15415l148013,15865l148990,16242l149967,16692l150800,17070l150800,32107l150872,33536l150872,35263l151017,37220l151342,39473l151704,41804l152247,44212l152609,45413l153007,46691l153441,47896l153984,49098l154491,50300l155178,51505l155866,52631l156626,53686l157458,54736l158435,55715l159413,56690l160534,57518l161765,58270l163031,59022l164407,59623l165927,60152l167483,60526l169220,60828l171029,61051l172947,61127l176421,60904l180040,60450l183732,59623l187676,58497l191729,57068l195964,55489l200270,53610l204757,51581l209353,49325l214022,46917l218799,44435l223684,41729l233745,36242l244095,30527l249378,27670l254662,24813l260054,22032l265483,19323l270911,16692l276448,14137l281948,11806l287449,9550l292986,7520l298487,5638l303988,3987l309524,2634l315025,1504l320490,676l325990,151l331346,0x">
                <v:stroke weight="0pt" endcap="flat" joinstyle="miter" miterlimit="10" on="false" color="#000000" opacity="0"/>
                <v:fill on="true" color="#f21c0a"/>
              </v:shape>
              <v:shape id="Shape 16326" style="position:absolute;width:1627;height:2759;left:6628;top:672;" coordsize="162724,275959" path="m49127,0l53940,0l58789,76l63602,223l68596,450l73518,752l78440,1051l83325,1504l88247,2029l93169,2706l97909,3458l102686,4361l107355,5336l111878,6466l116438,7743l120745,9172l124942,10752l128959,12479l132904,14361l136595,16466l140142,18722l143471,21201l146547,23835l149515,26692l152084,29772l154509,33082l156608,36616l158417,40376l159937,44359l161131,48645l162036,53157l162579,57892l162724,62930l162651,66240l162362,69773l161891,73458l161312,77366l160480,81500l159575,85714l158490,90075l157368,94508l156065,99096l154654,103759l153134,108494l151541,113229l149949,118044l148212,122855l146475,127666l144666,132480l140974,141879l137283,151051l133555,159773l129937,167890l126607,175335l123531,181877l120817,187440l118537,191876l114231,199771l109852,207140l105400,213980l100768,220446l96172,226387l91504,231950l86655,237063l81805,241802l76847,246163l71853,250146l66714,253756l61576,257064l56292,260071l51008,262778l45652,265109l40188,267289l34615,269169l29078,270748l23432,272176l17678,273379l11961,274432l6134,275259l235,275936l0,275959l0,211602l1357,211048l2189,210673l3022,210224l3854,209770l4614,209320l5374,208720l6062,208191l6749,207514l7401,206913l9138,204884l10875,202401l12612,199695l14349,196540l16014,193154l17678,189469l19343,185561l20935,181427l22528,177066l24048,172554l25459,167890l26906,163079l28354,158193l29621,153307l30996,148269l32190,143307l33312,138270l34470,133304l35520,128418l36569,123607l37474,118943l38306,114359l39138,109998l39826,105788l40514,101801l41093,98041l41563,94583l41925,91428l42323,88571l42540,86088l42613,83907l42685,82180l42685,80147l42613,78269l42468,76614l42251,75034l42070,74358l41853,73681l41635,73005l41346,72404l41020,71803l40658,71278l40188,70824l39681,70299l39066,69925l38451,69471l37691,69097l36967,68795l36135,68496l35122,68194l34072,67967l32950,67744l30453,67366l27522,67140l24120,66992l20248,66916l18583,66916l16918,66992l15109,67068l13227,67215l11418,67442l9536,67744l7654,68118l5736,68496l3927,69097l2117,69698l380,70450l0,70639l0,4179l6966,3008l16774,1727l27051,752l37872,223l49127,0x">
                <v:stroke weight="0pt" endcap="flat" joinstyle="miter" miterlimit="10" on="false" color="#000000" opacity="0"/>
                <v:fill on="true" color="#f21c0a"/>
              </v:shape>
              <w10:wrap type="square"/>
            </v:group>
          </w:pict>
        </mc:Fallback>
      </mc:AlternateContent>
    </w:r>
    <w:r>
      <w:rPr>
        <w:b/>
      </w:rPr>
      <w:t xml:space="preserve">                                       Všeobecné obchodní podmínky společnosti E.ON SE pro kupní smlouvy - Verze: 01.07.2018 </w:t>
    </w:r>
  </w:p>
  <w:p w14:paraId="7CC1B222" w14:textId="77777777" w:rsidR="009775FB" w:rsidRDefault="009775FB">
    <w:pPr>
      <w:spacing w:after="0" w:line="259" w:lineRule="auto"/>
      <w:ind w:left="0" w:right="-32" w:firstLine="0"/>
      <w:jc w:val="right"/>
    </w:pPr>
    <w:r>
      <w:rPr>
        <w:b/>
      </w:rPr>
      <w:t xml:space="preserve"> </w:t>
    </w:r>
  </w:p>
  <w:p w14:paraId="2DDBCF4B" w14:textId="77777777" w:rsidR="009775FB" w:rsidRDefault="009775FB">
    <w:pPr>
      <w:spacing w:after="0" w:line="259" w:lineRule="auto"/>
      <w:ind w:left="0" w:firstLine="0"/>
      <w:jc w:val="left"/>
    </w:pPr>
    <w:r>
      <w:rPr>
        <w:b/>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1A2A48" w14:textId="2FBEAB65" w:rsidR="00453927" w:rsidRPr="00960E30" w:rsidRDefault="00A000E0" w:rsidP="006B247A">
    <w:pPr>
      <w:pStyle w:val="Zhlav"/>
      <w:spacing w:before="0" w:line="240" w:lineRule="auto"/>
      <w:jc w:val="right"/>
      <w:rPr>
        <w:b/>
        <w:sz w:val="18"/>
      </w:rPr>
    </w:pPr>
    <w:r>
      <w:rPr>
        <w:noProof/>
        <w:sz w:val="22"/>
      </w:rPr>
      <mc:AlternateContent>
        <mc:Choice Requires="wpg">
          <w:drawing>
            <wp:anchor distT="0" distB="0" distL="114300" distR="114300" simplePos="0" relativeHeight="251662336" behindDoc="0" locked="0" layoutInCell="1" allowOverlap="1" wp14:anchorId="40C22126" wp14:editId="727E9860">
              <wp:simplePos x="0" y="0"/>
              <wp:positionH relativeFrom="page">
                <wp:posOffset>647700</wp:posOffset>
              </wp:positionH>
              <wp:positionV relativeFrom="page">
                <wp:posOffset>586740</wp:posOffset>
              </wp:positionV>
              <wp:extent cx="1208712" cy="352425"/>
              <wp:effectExtent l="0" t="0" r="0" b="0"/>
              <wp:wrapSquare wrapText="bothSides"/>
              <wp:docPr id="16288" name="Group 16288"/>
              <wp:cNvGraphicFramePr/>
              <a:graphic xmlns:a="http://schemas.openxmlformats.org/drawingml/2006/main">
                <a:graphicData uri="http://schemas.microsoft.com/office/word/2010/wordprocessingGroup">
                  <wpg:wgp>
                    <wpg:cNvGrpSpPr/>
                    <wpg:grpSpPr>
                      <a:xfrm>
                        <a:off x="0" y="0"/>
                        <a:ext cx="1208712" cy="352425"/>
                        <a:chOff x="0" y="0"/>
                        <a:chExt cx="1208712" cy="352425"/>
                      </a:xfrm>
                    </wpg:grpSpPr>
                    <wps:wsp>
                      <wps:cNvPr id="16289" name="Shape 16289"/>
                      <wps:cNvSpPr/>
                      <wps:spPr>
                        <a:xfrm>
                          <a:off x="0" y="22029"/>
                          <a:ext cx="216625" cy="330396"/>
                        </a:xfrm>
                        <a:custGeom>
                          <a:avLst/>
                          <a:gdLst/>
                          <a:ahLst/>
                          <a:cxnLst/>
                          <a:rect l="0" t="0" r="0" b="0"/>
                          <a:pathLst>
                            <a:path w="216625" h="330396">
                              <a:moveTo>
                                <a:pt x="216625" y="0"/>
                              </a:moveTo>
                              <a:lnTo>
                                <a:pt x="216625" y="87860"/>
                              </a:lnTo>
                              <a:lnTo>
                                <a:pt x="212505" y="90371"/>
                              </a:lnTo>
                              <a:lnTo>
                                <a:pt x="207822" y="93304"/>
                              </a:lnTo>
                              <a:lnTo>
                                <a:pt x="203216" y="96312"/>
                              </a:lnTo>
                              <a:lnTo>
                                <a:pt x="198681" y="99392"/>
                              </a:lnTo>
                              <a:lnTo>
                                <a:pt x="194226" y="102476"/>
                              </a:lnTo>
                              <a:lnTo>
                                <a:pt x="189920" y="105560"/>
                              </a:lnTo>
                              <a:lnTo>
                                <a:pt x="185765" y="108643"/>
                              </a:lnTo>
                              <a:lnTo>
                                <a:pt x="181683" y="111648"/>
                              </a:lnTo>
                              <a:lnTo>
                                <a:pt x="177833" y="114580"/>
                              </a:lnTo>
                              <a:lnTo>
                                <a:pt x="174131" y="117437"/>
                              </a:lnTo>
                              <a:lnTo>
                                <a:pt x="170656" y="120147"/>
                              </a:lnTo>
                              <a:lnTo>
                                <a:pt x="167407" y="122777"/>
                              </a:lnTo>
                              <a:lnTo>
                                <a:pt x="161667" y="127588"/>
                              </a:lnTo>
                              <a:lnTo>
                                <a:pt x="156905" y="131575"/>
                              </a:lnTo>
                              <a:lnTo>
                                <a:pt x="153430" y="134655"/>
                              </a:lnTo>
                              <a:lnTo>
                                <a:pt x="151389" y="136537"/>
                              </a:lnTo>
                              <a:lnTo>
                                <a:pt x="150485" y="137512"/>
                              </a:lnTo>
                              <a:lnTo>
                                <a:pt x="149804" y="138340"/>
                              </a:lnTo>
                              <a:lnTo>
                                <a:pt x="149352" y="139016"/>
                              </a:lnTo>
                              <a:lnTo>
                                <a:pt x="149048" y="139621"/>
                              </a:lnTo>
                              <a:lnTo>
                                <a:pt x="148976" y="139919"/>
                              </a:lnTo>
                              <a:lnTo>
                                <a:pt x="148976" y="140369"/>
                              </a:lnTo>
                              <a:lnTo>
                                <a:pt x="149048" y="140520"/>
                              </a:lnTo>
                              <a:lnTo>
                                <a:pt x="149124" y="140671"/>
                              </a:lnTo>
                              <a:lnTo>
                                <a:pt x="149276" y="140822"/>
                              </a:lnTo>
                              <a:lnTo>
                                <a:pt x="149428" y="140973"/>
                              </a:lnTo>
                              <a:lnTo>
                                <a:pt x="149652" y="141049"/>
                              </a:lnTo>
                              <a:lnTo>
                                <a:pt x="150184" y="141272"/>
                              </a:lnTo>
                              <a:lnTo>
                                <a:pt x="150861" y="141348"/>
                              </a:lnTo>
                              <a:lnTo>
                                <a:pt x="151693" y="141423"/>
                              </a:lnTo>
                              <a:lnTo>
                                <a:pt x="152598" y="141423"/>
                              </a:lnTo>
                              <a:lnTo>
                                <a:pt x="154715" y="141499"/>
                              </a:lnTo>
                              <a:lnTo>
                                <a:pt x="157209" y="141423"/>
                              </a:lnTo>
                              <a:lnTo>
                                <a:pt x="216625" y="141423"/>
                              </a:lnTo>
                              <a:lnTo>
                                <a:pt x="216625" y="208765"/>
                              </a:lnTo>
                              <a:lnTo>
                                <a:pt x="209031" y="208642"/>
                              </a:lnTo>
                              <a:lnTo>
                                <a:pt x="199665" y="208491"/>
                              </a:lnTo>
                              <a:lnTo>
                                <a:pt x="190220" y="208340"/>
                              </a:lnTo>
                              <a:lnTo>
                                <a:pt x="180930" y="208113"/>
                              </a:lnTo>
                              <a:lnTo>
                                <a:pt x="171865" y="207890"/>
                              </a:lnTo>
                              <a:lnTo>
                                <a:pt x="163252" y="207739"/>
                              </a:lnTo>
                              <a:lnTo>
                                <a:pt x="155243" y="207512"/>
                              </a:lnTo>
                              <a:lnTo>
                                <a:pt x="147991" y="207361"/>
                              </a:lnTo>
                              <a:lnTo>
                                <a:pt x="141720" y="207138"/>
                              </a:lnTo>
                              <a:lnTo>
                                <a:pt x="136508" y="207062"/>
                              </a:lnTo>
                              <a:lnTo>
                                <a:pt x="132582" y="206911"/>
                              </a:lnTo>
                              <a:lnTo>
                                <a:pt x="130088" y="206836"/>
                              </a:lnTo>
                              <a:lnTo>
                                <a:pt x="129256" y="206836"/>
                              </a:lnTo>
                              <a:lnTo>
                                <a:pt x="126991" y="206685"/>
                              </a:lnTo>
                              <a:lnTo>
                                <a:pt x="124950" y="206537"/>
                              </a:lnTo>
                              <a:lnTo>
                                <a:pt x="123137" y="206386"/>
                              </a:lnTo>
                              <a:lnTo>
                                <a:pt x="121552" y="206386"/>
                              </a:lnTo>
                              <a:lnTo>
                                <a:pt x="120871" y="206461"/>
                              </a:lnTo>
                              <a:lnTo>
                                <a:pt x="120267" y="206609"/>
                              </a:lnTo>
                              <a:lnTo>
                                <a:pt x="119738" y="206760"/>
                              </a:lnTo>
                              <a:lnTo>
                                <a:pt x="119286" y="207062"/>
                              </a:lnTo>
                              <a:lnTo>
                                <a:pt x="118982" y="207361"/>
                              </a:lnTo>
                              <a:lnTo>
                                <a:pt x="118682" y="207814"/>
                              </a:lnTo>
                              <a:lnTo>
                                <a:pt x="118530" y="208340"/>
                              </a:lnTo>
                              <a:lnTo>
                                <a:pt x="118530" y="208941"/>
                              </a:lnTo>
                              <a:lnTo>
                                <a:pt x="118606" y="211423"/>
                              </a:lnTo>
                              <a:lnTo>
                                <a:pt x="118830" y="213903"/>
                              </a:lnTo>
                              <a:lnTo>
                                <a:pt x="119286" y="216385"/>
                              </a:lnTo>
                              <a:lnTo>
                                <a:pt x="119814" y="219016"/>
                              </a:lnTo>
                              <a:lnTo>
                                <a:pt x="120567" y="221650"/>
                              </a:lnTo>
                              <a:lnTo>
                                <a:pt x="121476" y="224280"/>
                              </a:lnTo>
                              <a:lnTo>
                                <a:pt x="122532" y="226986"/>
                              </a:lnTo>
                              <a:lnTo>
                                <a:pt x="123741" y="229692"/>
                              </a:lnTo>
                              <a:lnTo>
                                <a:pt x="125102" y="232326"/>
                              </a:lnTo>
                              <a:lnTo>
                                <a:pt x="126611" y="235031"/>
                              </a:lnTo>
                              <a:lnTo>
                                <a:pt x="128275" y="237662"/>
                              </a:lnTo>
                              <a:lnTo>
                                <a:pt x="130013" y="240296"/>
                              </a:lnTo>
                              <a:lnTo>
                                <a:pt x="131978" y="242926"/>
                              </a:lnTo>
                              <a:lnTo>
                                <a:pt x="134015" y="245481"/>
                              </a:lnTo>
                              <a:lnTo>
                                <a:pt x="136284" y="247964"/>
                              </a:lnTo>
                              <a:lnTo>
                                <a:pt x="138549" y="250446"/>
                              </a:lnTo>
                              <a:lnTo>
                                <a:pt x="141043" y="252774"/>
                              </a:lnTo>
                              <a:lnTo>
                                <a:pt x="143609" y="255031"/>
                              </a:lnTo>
                              <a:lnTo>
                                <a:pt x="146330" y="257211"/>
                              </a:lnTo>
                              <a:lnTo>
                                <a:pt x="149124" y="259316"/>
                              </a:lnTo>
                              <a:lnTo>
                                <a:pt x="152146" y="261270"/>
                              </a:lnTo>
                              <a:lnTo>
                                <a:pt x="155167" y="263152"/>
                              </a:lnTo>
                              <a:lnTo>
                                <a:pt x="158341" y="264879"/>
                              </a:lnTo>
                              <a:lnTo>
                                <a:pt x="161667" y="266459"/>
                              </a:lnTo>
                              <a:lnTo>
                                <a:pt x="165065" y="267887"/>
                              </a:lnTo>
                              <a:lnTo>
                                <a:pt x="168539" y="269092"/>
                              </a:lnTo>
                              <a:lnTo>
                                <a:pt x="172165" y="270219"/>
                              </a:lnTo>
                              <a:lnTo>
                                <a:pt x="175868" y="271122"/>
                              </a:lnTo>
                              <a:lnTo>
                                <a:pt x="179646" y="271874"/>
                              </a:lnTo>
                              <a:lnTo>
                                <a:pt x="183496" y="272399"/>
                              </a:lnTo>
                              <a:lnTo>
                                <a:pt x="187502" y="272701"/>
                              </a:lnTo>
                              <a:lnTo>
                                <a:pt x="191581" y="272849"/>
                              </a:lnTo>
                              <a:lnTo>
                                <a:pt x="194831" y="272773"/>
                              </a:lnTo>
                              <a:lnTo>
                                <a:pt x="198001" y="272626"/>
                              </a:lnTo>
                              <a:lnTo>
                                <a:pt x="201099" y="272324"/>
                              </a:lnTo>
                              <a:lnTo>
                                <a:pt x="204120" y="271874"/>
                              </a:lnTo>
                              <a:lnTo>
                                <a:pt x="206990" y="271421"/>
                              </a:lnTo>
                              <a:lnTo>
                                <a:pt x="209864" y="270820"/>
                              </a:lnTo>
                              <a:lnTo>
                                <a:pt x="212657" y="270143"/>
                              </a:lnTo>
                              <a:lnTo>
                                <a:pt x="215379" y="269391"/>
                              </a:lnTo>
                              <a:lnTo>
                                <a:pt x="216625" y="268989"/>
                              </a:lnTo>
                              <a:lnTo>
                                <a:pt x="216625" y="330396"/>
                              </a:lnTo>
                              <a:lnTo>
                                <a:pt x="203996" y="330396"/>
                              </a:lnTo>
                              <a:lnTo>
                                <a:pt x="194451" y="329917"/>
                              </a:lnTo>
                              <a:lnTo>
                                <a:pt x="184025" y="329015"/>
                              </a:lnTo>
                              <a:lnTo>
                                <a:pt x="173750" y="327812"/>
                              </a:lnTo>
                              <a:lnTo>
                                <a:pt x="163552" y="326308"/>
                              </a:lnTo>
                              <a:lnTo>
                                <a:pt x="153582" y="324429"/>
                              </a:lnTo>
                              <a:lnTo>
                                <a:pt x="143685" y="322323"/>
                              </a:lnTo>
                              <a:lnTo>
                                <a:pt x="134015" y="319842"/>
                              </a:lnTo>
                              <a:lnTo>
                                <a:pt x="124573" y="317135"/>
                              </a:lnTo>
                              <a:lnTo>
                                <a:pt x="115356" y="314128"/>
                              </a:lnTo>
                              <a:lnTo>
                                <a:pt x="106291" y="310820"/>
                              </a:lnTo>
                              <a:lnTo>
                                <a:pt x="97529" y="307286"/>
                              </a:lnTo>
                              <a:lnTo>
                                <a:pt x="89068" y="303451"/>
                              </a:lnTo>
                              <a:lnTo>
                                <a:pt x="80832" y="299391"/>
                              </a:lnTo>
                              <a:lnTo>
                                <a:pt x="72899" y="295181"/>
                              </a:lnTo>
                              <a:lnTo>
                                <a:pt x="65270" y="290671"/>
                              </a:lnTo>
                              <a:lnTo>
                                <a:pt x="58018" y="285932"/>
                              </a:lnTo>
                              <a:lnTo>
                                <a:pt x="51066" y="280970"/>
                              </a:lnTo>
                              <a:lnTo>
                                <a:pt x="44494" y="275857"/>
                              </a:lnTo>
                              <a:lnTo>
                                <a:pt x="38302" y="270521"/>
                              </a:lnTo>
                              <a:lnTo>
                                <a:pt x="32560" y="265030"/>
                              </a:lnTo>
                              <a:lnTo>
                                <a:pt x="27196" y="259392"/>
                              </a:lnTo>
                              <a:lnTo>
                                <a:pt x="22210" y="253526"/>
                              </a:lnTo>
                              <a:lnTo>
                                <a:pt x="17753" y="247586"/>
                              </a:lnTo>
                              <a:lnTo>
                                <a:pt x="13749" y="241422"/>
                              </a:lnTo>
                              <a:lnTo>
                                <a:pt x="10198" y="235183"/>
                              </a:lnTo>
                              <a:lnTo>
                                <a:pt x="7101" y="228792"/>
                              </a:lnTo>
                              <a:lnTo>
                                <a:pt x="4608" y="222251"/>
                              </a:lnTo>
                              <a:lnTo>
                                <a:pt x="2644" y="215633"/>
                              </a:lnTo>
                              <a:lnTo>
                                <a:pt x="1209" y="208941"/>
                              </a:lnTo>
                              <a:lnTo>
                                <a:pt x="302" y="202100"/>
                              </a:lnTo>
                              <a:lnTo>
                                <a:pt x="0" y="195258"/>
                              </a:lnTo>
                              <a:lnTo>
                                <a:pt x="0" y="195256"/>
                              </a:lnTo>
                              <a:lnTo>
                                <a:pt x="680" y="183753"/>
                              </a:lnTo>
                              <a:lnTo>
                                <a:pt x="2720" y="172400"/>
                              </a:lnTo>
                              <a:lnTo>
                                <a:pt x="5968" y="161271"/>
                              </a:lnTo>
                              <a:lnTo>
                                <a:pt x="10501" y="150372"/>
                              </a:lnTo>
                              <a:lnTo>
                                <a:pt x="16015" y="139692"/>
                              </a:lnTo>
                              <a:lnTo>
                                <a:pt x="22663" y="129243"/>
                              </a:lnTo>
                              <a:lnTo>
                                <a:pt x="30218" y="119017"/>
                              </a:lnTo>
                              <a:lnTo>
                                <a:pt x="38679" y="109093"/>
                              </a:lnTo>
                              <a:lnTo>
                                <a:pt x="47896" y="99392"/>
                              </a:lnTo>
                              <a:lnTo>
                                <a:pt x="57866" y="89994"/>
                              </a:lnTo>
                              <a:lnTo>
                                <a:pt x="68520" y="80897"/>
                              </a:lnTo>
                              <a:lnTo>
                                <a:pt x="79775" y="72100"/>
                              </a:lnTo>
                              <a:lnTo>
                                <a:pt x="91486" y="63604"/>
                              </a:lnTo>
                              <a:lnTo>
                                <a:pt x="103645" y="55483"/>
                              </a:lnTo>
                              <a:lnTo>
                                <a:pt x="116112" y="47664"/>
                              </a:lnTo>
                              <a:lnTo>
                                <a:pt x="128956" y="40223"/>
                              </a:lnTo>
                              <a:lnTo>
                                <a:pt x="141948" y="33080"/>
                              </a:lnTo>
                              <a:lnTo>
                                <a:pt x="155091" y="26387"/>
                              </a:lnTo>
                              <a:lnTo>
                                <a:pt x="168239" y="19997"/>
                              </a:lnTo>
                              <a:lnTo>
                                <a:pt x="181383" y="14056"/>
                              </a:lnTo>
                              <a:lnTo>
                                <a:pt x="194451" y="8569"/>
                              </a:lnTo>
                              <a:lnTo>
                                <a:pt x="207370" y="3456"/>
                              </a:lnTo>
                              <a:lnTo>
                                <a:pt x="216625"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90" name="Shape 16290"/>
                      <wps:cNvSpPr/>
                      <wps:spPr>
                        <a:xfrm>
                          <a:off x="216625" y="263678"/>
                          <a:ext cx="164046" cy="88747"/>
                        </a:xfrm>
                        <a:custGeom>
                          <a:avLst/>
                          <a:gdLst/>
                          <a:ahLst/>
                          <a:cxnLst/>
                          <a:rect l="0" t="0" r="0" b="0"/>
                          <a:pathLst>
                            <a:path w="164046" h="88747">
                              <a:moveTo>
                                <a:pt x="102703" y="0"/>
                              </a:moveTo>
                              <a:lnTo>
                                <a:pt x="107461" y="76"/>
                              </a:lnTo>
                              <a:lnTo>
                                <a:pt x="112445" y="223"/>
                              </a:lnTo>
                              <a:lnTo>
                                <a:pt x="117583" y="450"/>
                              </a:lnTo>
                              <a:lnTo>
                                <a:pt x="122722" y="900"/>
                              </a:lnTo>
                              <a:lnTo>
                                <a:pt x="127933" y="1353"/>
                              </a:lnTo>
                              <a:lnTo>
                                <a:pt x="132996" y="2029"/>
                              </a:lnTo>
                              <a:lnTo>
                                <a:pt x="135486" y="2404"/>
                              </a:lnTo>
                              <a:lnTo>
                                <a:pt x="137980" y="2857"/>
                              </a:lnTo>
                              <a:lnTo>
                                <a:pt x="140397" y="3307"/>
                              </a:lnTo>
                              <a:lnTo>
                                <a:pt x="142662" y="3760"/>
                              </a:lnTo>
                              <a:lnTo>
                                <a:pt x="144931" y="4285"/>
                              </a:lnTo>
                              <a:lnTo>
                                <a:pt x="147110" y="4886"/>
                              </a:lnTo>
                              <a:lnTo>
                                <a:pt x="149245" y="5487"/>
                              </a:lnTo>
                              <a:lnTo>
                                <a:pt x="151199" y="6164"/>
                              </a:lnTo>
                              <a:lnTo>
                                <a:pt x="153081" y="6916"/>
                              </a:lnTo>
                              <a:lnTo>
                                <a:pt x="154818" y="7668"/>
                              </a:lnTo>
                              <a:lnTo>
                                <a:pt x="156483" y="8420"/>
                              </a:lnTo>
                              <a:lnTo>
                                <a:pt x="158003" y="9323"/>
                              </a:lnTo>
                              <a:lnTo>
                                <a:pt x="159342" y="10226"/>
                              </a:lnTo>
                              <a:lnTo>
                                <a:pt x="160572" y="11201"/>
                              </a:lnTo>
                              <a:lnTo>
                                <a:pt x="161549" y="12180"/>
                              </a:lnTo>
                              <a:lnTo>
                                <a:pt x="162454" y="13231"/>
                              </a:lnTo>
                              <a:lnTo>
                                <a:pt x="163142" y="14361"/>
                              </a:lnTo>
                              <a:lnTo>
                                <a:pt x="163648" y="15562"/>
                              </a:lnTo>
                              <a:lnTo>
                                <a:pt x="163974" y="16764"/>
                              </a:lnTo>
                              <a:lnTo>
                                <a:pt x="164046" y="18045"/>
                              </a:lnTo>
                              <a:lnTo>
                                <a:pt x="163829" y="20675"/>
                              </a:lnTo>
                              <a:lnTo>
                                <a:pt x="163069" y="23381"/>
                              </a:lnTo>
                              <a:lnTo>
                                <a:pt x="161767" y="26163"/>
                              </a:lnTo>
                              <a:lnTo>
                                <a:pt x="160030" y="29020"/>
                              </a:lnTo>
                              <a:lnTo>
                                <a:pt x="157931" y="31877"/>
                              </a:lnTo>
                              <a:lnTo>
                                <a:pt x="155289" y="34809"/>
                              </a:lnTo>
                              <a:lnTo>
                                <a:pt x="152249" y="37742"/>
                              </a:lnTo>
                              <a:lnTo>
                                <a:pt x="148847" y="40750"/>
                              </a:lnTo>
                              <a:lnTo>
                                <a:pt x="145083" y="43683"/>
                              </a:lnTo>
                              <a:lnTo>
                                <a:pt x="141001" y="46691"/>
                              </a:lnTo>
                              <a:lnTo>
                                <a:pt x="136471" y="49623"/>
                              </a:lnTo>
                              <a:lnTo>
                                <a:pt x="131712" y="52556"/>
                              </a:lnTo>
                              <a:lnTo>
                                <a:pt x="126649" y="55487"/>
                              </a:lnTo>
                              <a:lnTo>
                                <a:pt x="121286" y="58344"/>
                              </a:lnTo>
                              <a:lnTo>
                                <a:pt x="115694" y="61126"/>
                              </a:lnTo>
                              <a:lnTo>
                                <a:pt x="109803" y="63833"/>
                              </a:lnTo>
                              <a:lnTo>
                                <a:pt x="103759" y="66465"/>
                              </a:lnTo>
                              <a:lnTo>
                                <a:pt x="97412" y="69021"/>
                              </a:lnTo>
                              <a:lnTo>
                                <a:pt x="90992" y="71427"/>
                              </a:lnTo>
                              <a:lnTo>
                                <a:pt x="84344" y="73757"/>
                              </a:lnTo>
                              <a:lnTo>
                                <a:pt x="77544" y="75938"/>
                              </a:lnTo>
                              <a:lnTo>
                                <a:pt x="70672" y="78043"/>
                              </a:lnTo>
                              <a:lnTo>
                                <a:pt x="63644" y="79998"/>
                              </a:lnTo>
                              <a:lnTo>
                                <a:pt x="56543" y="81728"/>
                              </a:lnTo>
                              <a:lnTo>
                                <a:pt x="49367" y="83306"/>
                              </a:lnTo>
                              <a:lnTo>
                                <a:pt x="42191" y="84735"/>
                              </a:lnTo>
                              <a:lnTo>
                                <a:pt x="34939" y="86013"/>
                              </a:lnTo>
                              <a:lnTo>
                                <a:pt x="27686" y="86991"/>
                              </a:lnTo>
                              <a:lnTo>
                                <a:pt x="20434" y="87818"/>
                              </a:lnTo>
                              <a:lnTo>
                                <a:pt x="13182" y="88419"/>
                              </a:lnTo>
                              <a:lnTo>
                                <a:pt x="6921" y="88747"/>
                              </a:lnTo>
                              <a:lnTo>
                                <a:pt x="0" y="88747"/>
                              </a:lnTo>
                              <a:lnTo>
                                <a:pt x="0" y="27340"/>
                              </a:lnTo>
                              <a:lnTo>
                                <a:pt x="1319" y="26915"/>
                              </a:lnTo>
                              <a:lnTo>
                                <a:pt x="3889" y="26015"/>
                              </a:lnTo>
                              <a:lnTo>
                                <a:pt x="6306" y="25037"/>
                              </a:lnTo>
                              <a:lnTo>
                                <a:pt x="8647" y="24058"/>
                              </a:lnTo>
                              <a:lnTo>
                                <a:pt x="10913" y="23007"/>
                              </a:lnTo>
                              <a:lnTo>
                                <a:pt x="13106" y="21953"/>
                              </a:lnTo>
                              <a:lnTo>
                                <a:pt x="15219" y="20827"/>
                              </a:lnTo>
                              <a:lnTo>
                                <a:pt x="17260" y="19697"/>
                              </a:lnTo>
                              <a:lnTo>
                                <a:pt x="19149" y="18571"/>
                              </a:lnTo>
                              <a:lnTo>
                                <a:pt x="21038" y="17441"/>
                              </a:lnTo>
                              <a:lnTo>
                                <a:pt x="22776" y="16314"/>
                              </a:lnTo>
                              <a:lnTo>
                                <a:pt x="24437" y="15188"/>
                              </a:lnTo>
                              <a:lnTo>
                                <a:pt x="27458" y="12932"/>
                              </a:lnTo>
                              <a:lnTo>
                                <a:pt x="30104" y="10827"/>
                              </a:lnTo>
                              <a:lnTo>
                                <a:pt x="32445" y="8870"/>
                              </a:lnTo>
                              <a:lnTo>
                                <a:pt x="34334" y="7142"/>
                              </a:lnTo>
                              <a:lnTo>
                                <a:pt x="35843" y="5714"/>
                              </a:lnTo>
                              <a:lnTo>
                                <a:pt x="36976" y="4584"/>
                              </a:lnTo>
                              <a:lnTo>
                                <a:pt x="37432" y="4584"/>
                              </a:lnTo>
                              <a:lnTo>
                                <a:pt x="38713" y="4437"/>
                              </a:lnTo>
                              <a:lnTo>
                                <a:pt x="40830" y="4210"/>
                              </a:lnTo>
                              <a:lnTo>
                                <a:pt x="43624" y="3908"/>
                              </a:lnTo>
                              <a:lnTo>
                                <a:pt x="47026" y="3533"/>
                              </a:lnTo>
                              <a:lnTo>
                                <a:pt x="50952" y="3156"/>
                              </a:lnTo>
                              <a:lnTo>
                                <a:pt x="55335" y="2781"/>
                              </a:lnTo>
                              <a:lnTo>
                                <a:pt x="60170" y="2328"/>
                              </a:lnTo>
                              <a:lnTo>
                                <a:pt x="65232" y="1878"/>
                              </a:lnTo>
                              <a:lnTo>
                                <a:pt x="70520" y="1504"/>
                              </a:lnTo>
                              <a:lnTo>
                                <a:pt x="76035" y="1126"/>
                              </a:lnTo>
                              <a:lnTo>
                                <a:pt x="81550" y="752"/>
                              </a:lnTo>
                              <a:lnTo>
                                <a:pt x="87062" y="450"/>
                              </a:lnTo>
                              <a:lnTo>
                                <a:pt x="92428" y="223"/>
                              </a:lnTo>
                              <a:lnTo>
                                <a:pt x="97716" y="76"/>
                              </a:lnTo>
                              <a:lnTo>
                                <a:pt x="102703"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91" name="Shape 16291"/>
                      <wps:cNvSpPr/>
                      <wps:spPr>
                        <a:xfrm>
                          <a:off x="400684" y="159167"/>
                          <a:ext cx="92101" cy="81954"/>
                        </a:xfrm>
                        <a:custGeom>
                          <a:avLst/>
                          <a:gdLst/>
                          <a:ahLst/>
                          <a:cxnLst/>
                          <a:rect l="0" t="0" r="0" b="0"/>
                          <a:pathLst>
                            <a:path w="92101" h="81954">
                              <a:moveTo>
                                <a:pt x="60146" y="0"/>
                              </a:moveTo>
                              <a:lnTo>
                                <a:pt x="61738" y="76"/>
                              </a:lnTo>
                              <a:lnTo>
                                <a:pt x="63222" y="76"/>
                              </a:lnTo>
                              <a:lnTo>
                                <a:pt x="64742" y="227"/>
                              </a:lnTo>
                              <a:lnTo>
                                <a:pt x="66262" y="374"/>
                              </a:lnTo>
                              <a:lnTo>
                                <a:pt x="67782" y="525"/>
                              </a:lnTo>
                              <a:lnTo>
                                <a:pt x="69266" y="752"/>
                              </a:lnTo>
                              <a:lnTo>
                                <a:pt x="70713" y="1051"/>
                              </a:lnTo>
                              <a:lnTo>
                                <a:pt x="72161" y="1353"/>
                              </a:lnTo>
                              <a:lnTo>
                                <a:pt x="73500" y="1655"/>
                              </a:lnTo>
                              <a:lnTo>
                                <a:pt x="74875" y="2029"/>
                              </a:lnTo>
                              <a:lnTo>
                                <a:pt x="76214" y="2483"/>
                              </a:lnTo>
                              <a:lnTo>
                                <a:pt x="77517" y="2933"/>
                              </a:lnTo>
                              <a:lnTo>
                                <a:pt x="78783" y="3458"/>
                              </a:lnTo>
                              <a:lnTo>
                                <a:pt x="80014" y="4059"/>
                              </a:lnTo>
                              <a:lnTo>
                                <a:pt x="81208" y="4660"/>
                              </a:lnTo>
                              <a:lnTo>
                                <a:pt x="82330" y="5340"/>
                              </a:lnTo>
                              <a:lnTo>
                                <a:pt x="83416" y="6016"/>
                              </a:lnTo>
                              <a:lnTo>
                                <a:pt x="84465" y="6768"/>
                              </a:lnTo>
                              <a:lnTo>
                                <a:pt x="85442" y="7520"/>
                              </a:lnTo>
                              <a:lnTo>
                                <a:pt x="86347" y="8344"/>
                              </a:lnTo>
                              <a:lnTo>
                                <a:pt x="87179" y="9247"/>
                              </a:lnTo>
                              <a:lnTo>
                                <a:pt x="88012" y="10151"/>
                              </a:lnTo>
                              <a:lnTo>
                                <a:pt x="88772" y="11126"/>
                              </a:lnTo>
                              <a:lnTo>
                                <a:pt x="89459" y="12180"/>
                              </a:lnTo>
                              <a:lnTo>
                                <a:pt x="90038" y="13234"/>
                              </a:lnTo>
                              <a:lnTo>
                                <a:pt x="90581" y="14361"/>
                              </a:lnTo>
                              <a:lnTo>
                                <a:pt x="91052" y="15487"/>
                              </a:lnTo>
                              <a:lnTo>
                                <a:pt x="91413" y="16692"/>
                              </a:lnTo>
                              <a:lnTo>
                                <a:pt x="91703" y="17970"/>
                              </a:lnTo>
                              <a:lnTo>
                                <a:pt x="91884" y="19247"/>
                              </a:lnTo>
                              <a:lnTo>
                                <a:pt x="92029" y="20600"/>
                              </a:lnTo>
                              <a:lnTo>
                                <a:pt x="92101" y="22028"/>
                              </a:lnTo>
                              <a:lnTo>
                                <a:pt x="92029" y="22856"/>
                              </a:lnTo>
                              <a:lnTo>
                                <a:pt x="91956" y="23759"/>
                              </a:lnTo>
                              <a:lnTo>
                                <a:pt x="91775" y="24738"/>
                              </a:lnTo>
                              <a:lnTo>
                                <a:pt x="91630" y="25789"/>
                              </a:lnTo>
                              <a:lnTo>
                                <a:pt x="91196" y="28045"/>
                              </a:lnTo>
                              <a:lnTo>
                                <a:pt x="90509" y="30452"/>
                              </a:lnTo>
                              <a:lnTo>
                                <a:pt x="89749" y="33082"/>
                              </a:lnTo>
                              <a:lnTo>
                                <a:pt x="88916" y="35788"/>
                              </a:lnTo>
                              <a:lnTo>
                                <a:pt x="87939" y="38570"/>
                              </a:lnTo>
                              <a:lnTo>
                                <a:pt x="87035" y="41279"/>
                              </a:lnTo>
                              <a:lnTo>
                                <a:pt x="85080" y="46540"/>
                              </a:lnTo>
                              <a:lnTo>
                                <a:pt x="83271" y="51203"/>
                              </a:lnTo>
                              <a:lnTo>
                                <a:pt x="81823" y="54736"/>
                              </a:lnTo>
                              <a:lnTo>
                                <a:pt x="80991" y="56841"/>
                              </a:lnTo>
                              <a:lnTo>
                                <a:pt x="80159" y="58871"/>
                              </a:lnTo>
                              <a:lnTo>
                                <a:pt x="79182" y="60753"/>
                              </a:lnTo>
                              <a:lnTo>
                                <a:pt x="78204" y="62480"/>
                              </a:lnTo>
                              <a:lnTo>
                                <a:pt x="77046" y="64211"/>
                              </a:lnTo>
                              <a:lnTo>
                                <a:pt x="75925" y="65790"/>
                              </a:lnTo>
                              <a:lnTo>
                                <a:pt x="74658" y="67219"/>
                              </a:lnTo>
                              <a:lnTo>
                                <a:pt x="73355" y="68647"/>
                              </a:lnTo>
                              <a:lnTo>
                                <a:pt x="71980" y="69925"/>
                              </a:lnTo>
                              <a:lnTo>
                                <a:pt x="70641" y="71126"/>
                              </a:lnTo>
                              <a:lnTo>
                                <a:pt x="69193" y="72328"/>
                              </a:lnTo>
                              <a:lnTo>
                                <a:pt x="67710" y="73383"/>
                              </a:lnTo>
                              <a:lnTo>
                                <a:pt x="66190" y="74361"/>
                              </a:lnTo>
                              <a:lnTo>
                                <a:pt x="64597" y="75261"/>
                              </a:lnTo>
                              <a:lnTo>
                                <a:pt x="63005" y="76088"/>
                              </a:lnTo>
                              <a:lnTo>
                                <a:pt x="61340" y="76840"/>
                              </a:lnTo>
                              <a:lnTo>
                                <a:pt x="59676" y="77517"/>
                              </a:lnTo>
                              <a:lnTo>
                                <a:pt x="58011" y="78193"/>
                              </a:lnTo>
                              <a:lnTo>
                                <a:pt x="56274" y="78722"/>
                              </a:lnTo>
                              <a:lnTo>
                                <a:pt x="54609" y="79248"/>
                              </a:lnTo>
                              <a:lnTo>
                                <a:pt x="52872" y="79697"/>
                              </a:lnTo>
                              <a:lnTo>
                                <a:pt x="51135" y="80151"/>
                              </a:lnTo>
                              <a:lnTo>
                                <a:pt x="49398" y="80450"/>
                              </a:lnTo>
                              <a:lnTo>
                                <a:pt x="47661" y="80827"/>
                              </a:lnTo>
                              <a:lnTo>
                                <a:pt x="45924" y="81050"/>
                              </a:lnTo>
                              <a:lnTo>
                                <a:pt x="42522" y="81504"/>
                              </a:lnTo>
                              <a:lnTo>
                                <a:pt x="39229" y="81727"/>
                              </a:lnTo>
                              <a:lnTo>
                                <a:pt x="35972" y="81878"/>
                              </a:lnTo>
                              <a:lnTo>
                                <a:pt x="32787" y="81954"/>
                              </a:lnTo>
                              <a:lnTo>
                                <a:pt x="30616" y="81878"/>
                              </a:lnTo>
                              <a:lnTo>
                                <a:pt x="28408" y="81802"/>
                              </a:lnTo>
                              <a:lnTo>
                                <a:pt x="26382" y="81727"/>
                              </a:lnTo>
                              <a:lnTo>
                                <a:pt x="24319" y="81504"/>
                              </a:lnTo>
                              <a:lnTo>
                                <a:pt x="22437" y="81277"/>
                              </a:lnTo>
                              <a:lnTo>
                                <a:pt x="20628" y="81050"/>
                              </a:lnTo>
                              <a:lnTo>
                                <a:pt x="18963" y="80752"/>
                              </a:lnTo>
                              <a:lnTo>
                                <a:pt x="17298" y="80374"/>
                              </a:lnTo>
                              <a:lnTo>
                                <a:pt x="15778" y="80000"/>
                              </a:lnTo>
                              <a:lnTo>
                                <a:pt x="14295" y="79546"/>
                              </a:lnTo>
                              <a:lnTo>
                                <a:pt x="12919" y="79021"/>
                              </a:lnTo>
                              <a:lnTo>
                                <a:pt x="11653" y="78496"/>
                              </a:lnTo>
                              <a:lnTo>
                                <a:pt x="10422" y="77895"/>
                              </a:lnTo>
                              <a:lnTo>
                                <a:pt x="9228" y="77294"/>
                              </a:lnTo>
                              <a:lnTo>
                                <a:pt x="8179" y="76614"/>
                              </a:lnTo>
                              <a:lnTo>
                                <a:pt x="7165" y="75937"/>
                              </a:lnTo>
                              <a:lnTo>
                                <a:pt x="6261" y="75185"/>
                              </a:lnTo>
                              <a:lnTo>
                                <a:pt x="5356" y="74437"/>
                              </a:lnTo>
                              <a:lnTo>
                                <a:pt x="4596" y="73609"/>
                              </a:lnTo>
                              <a:lnTo>
                                <a:pt x="3872" y="72706"/>
                              </a:lnTo>
                              <a:lnTo>
                                <a:pt x="3257" y="71803"/>
                              </a:lnTo>
                              <a:lnTo>
                                <a:pt x="2642" y="70900"/>
                              </a:lnTo>
                              <a:lnTo>
                                <a:pt x="2135" y="69925"/>
                              </a:lnTo>
                              <a:lnTo>
                                <a:pt x="1665" y="68870"/>
                              </a:lnTo>
                              <a:lnTo>
                                <a:pt x="1194" y="67895"/>
                              </a:lnTo>
                              <a:lnTo>
                                <a:pt x="905" y="66765"/>
                              </a:lnTo>
                              <a:lnTo>
                                <a:pt x="615" y="65639"/>
                              </a:lnTo>
                              <a:lnTo>
                                <a:pt x="398" y="64509"/>
                              </a:lnTo>
                              <a:lnTo>
                                <a:pt x="145" y="63383"/>
                              </a:lnTo>
                              <a:lnTo>
                                <a:pt x="72" y="62106"/>
                              </a:lnTo>
                              <a:lnTo>
                                <a:pt x="0" y="60900"/>
                              </a:lnTo>
                              <a:lnTo>
                                <a:pt x="0" y="58572"/>
                              </a:lnTo>
                              <a:lnTo>
                                <a:pt x="72" y="57518"/>
                              </a:lnTo>
                              <a:lnTo>
                                <a:pt x="145" y="56464"/>
                              </a:lnTo>
                              <a:lnTo>
                                <a:pt x="398" y="55262"/>
                              </a:lnTo>
                              <a:lnTo>
                                <a:pt x="760" y="52930"/>
                              </a:lnTo>
                              <a:lnTo>
                                <a:pt x="1375" y="50527"/>
                              </a:lnTo>
                              <a:lnTo>
                                <a:pt x="2027" y="48044"/>
                              </a:lnTo>
                              <a:lnTo>
                                <a:pt x="2859" y="45565"/>
                              </a:lnTo>
                              <a:lnTo>
                                <a:pt x="3691" y="43157"/>
                              </a:lnTo>
                              <a:lnTo>
                                <a:pt x="4524" y="40750"/>
                              </a:lnTo>
                              <a:lnTo>
                                <a:pt x="6333" y="36313"/>
                              </a:lnTo>
                              <a:lnTo>
                                <a:pt x="7998" y="32481"/>
                              </a:lnTo>
                              <a:lnTo>
                                <a:pt x="9300" y="29549"/>
                              </a:lnTo>
                              <a:lnTo>
                                <a:pt x="10133" y="27818"/>
                              </a:lnTo>
                              <a:lnTo>
                                <a:pt x="11182" y="25562"/>
                              </a:lnTo>
                              <a:lnTo>
                                <a:pt x="12232" y="23381"/>
                              </a:lnTo>
                              <a:lnTo>
                                <a:pt x="13462" y="21352"/>
                              </a:lnTo>
                              <a:lnTo>
                                <a:pt x="14657" y="19474"/>
                              </a:lnTo>
                              <a:lnTo>
                                <a:pt x="15851" y="17667"/>
                              </a:lnTo>
                              <a:lnTo>
                                <a:pt x="17154" y="15940"/>
                              </a:lnTo>
                              <a:lnTo>
                                <a:pt x="18529" y="14361"/>
                              </a:lnTo>
                              <a:lnTo>
                                <a:pt x="19868" y="12932"/>
                              </a:lnTo>
                              <a:lnTo>
                                <a:pt x="21243" y="11579"/>
                              </a:lnTo>
                              <a:lnTo>
                                <a:pt x="22727" y="10302"/>
                              </a:lnTo>
                              <a:lnTo>
                                <a:pt x="24174" y="9096"/>
                              </a:lnTo>
                              <a:lnTo>
                                <a:pt x="25694" y="8046"/>
                              </a:lnTo>
                              <a:lnTo>
                                <a:pt x="27214" y="7067"/>
                              </a:lnTo>
                              <a:lnTo>
                                <a:pt x="28770" y="6088"/>
                              </a:lnTo>
                              <a:lnTo>
                                <a:pt x="30363" y="5264"/>
                              </a:lnTo>
                              <a:lnTo>
                                <a:pt x="32027" y="4512"/>
                              </a:lnTo>
                              <a:lnTo>
                                <a:pt x="33620" y="3836"/>
                              </a:lnTo>
                              <a:lnTo>
                                <a:pt x="35357" y="3231"/>
                              </a:lnTo>
                              <a:lnTo>
                                <a:pt x="37021" y="2706"/>
                              </a:lnTo>
                              <a:lnTo>
                                <a:pt x="38758" y="2256"/>
                              </a:lnTo>
                              <a:lnTo>
                                <a:pt x="40423" y="1803"/>
                              </a:lnTo>
                              <a:lnTo>
                                <a:pt x="42160" y="1428"/>
                              </a:lnTo>
                              <a:lnTo>
                                <a:pt x="43970" y="1126"/>
                              </a:lnTo>
                              <a:lnTo>
                                <a:pt x="45707" y="828"/>
                              </a:lnTo>
                              <a:lnTo>
                                <a:pt x="47516" y="601"/>
                              </a:lnTo>
                              <a:lnTo>
                                <a:pt x="49253" y="450"/>
                              </a:lnTo>
                              <a:lnTo>
                                <a:pt x="51063" y="302"/>
                              </a:lnTo>
                              <a:lnTo>
                                <a:pt x="52872" y="227"/>
                              </a:lnTo>
                              <a:lnTo>
                                <a:pt x="56527" y="76"/>
                              </a:lnTo>
                              <a:lnTo>
                                <a:pt x="60146"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92" name="Shape 16292"/>
                      <wps:cNvSpPr/>
                      <wps:spPr>
                        <a:xfrm>
                          <a:off x="499806" y="71394"/>
                          <a:ext cx="163013" cy="273561"/>
                        </a:xfrm>
                        <a:custGeom>
                          <a:avLst/>
                          <a:gdLst/>
                          <a:ahLst/>
                          <a:cxnLst/>
                          <a:rect l="0" t="0" r="0" b="0"/>
                          <a:pathLst>
                            <a:path w="163013" h="273561">
                              <a:moveTo>
                                <a:pt x="163013" y="0"/>
                              </a:moveTo>
                              <a:lnTo>
                                <a:pt x="163013" y="66459"/>
                              </a:lnTo>
                              <a:lnTo>
                                <a:pt x="161729" y="67098"/>
                              </a:lnTo>
                              <a:lnTo>
                                <a:pt x="160969" y="67623"/>
                              </a:lnTo>
                              <a:lnTo>
                                <a:pt x="160209" y="68149"/>
                              </a:lnTo>
                              <a:lnTo>
                                <a:pt x="159485" y="68674"/>
                              </a:lnTo>
                              <a:lnTo>
                                <a:pt x="158797" y="69279"/>
                              </a:lnTo>
                              <a:lnTo>
                                <a:pt x="158110" y="69880"/>
                              </a:lnTo>
                              <a:lnTo>
                                <a:pt x="157422" y="70480"/>
                              </a:lnTo>
                              <a:lnTo>
                                <a:pt x="156843" y="71157"/>
                              </a:lnTo>
                              <a:lnTo>
                                <a:pt x="156300" y="71909"/>
                              </a:lnTo>
                              <a:lnTo>
                                <a:pt x="154274" y="74841"/>
                              </a:lnTo>
                              <a:lnTo>
                                <a:pt x="152356" y="78001"/>
                              </a:lnTo>
                              <a:lnTo>
                                <a:pt x="150401" y="81383"/>
                              </a:lnTo>
                              <a:lnTo>
                                <a:pt x="148592" y="84917"/>
                              </a:lnTo>
                              <a:lnTo>
                                <a:pt x="146783" y="88677"/>
                              </a:lnTo>
                              <a:lnTo>
                                <a:pt x="144973" y="92660"/>
                              </a:lnTo>
                              <a:lnTo>
                                <a:pt x="143236" y="96722"/>
                              </a:lnTo>
                              <a:lnTo>
                                <a:pt x="141571" y="101008"/>
                              </a:lnTo>
                              <a:lnTo>
                                <a:pt x="139979" y="105369"/>
                              </a:lnTo>
                              <a:lnTo>
                                <a:pt x="138387" y="109802"/>
                              </a:lnTo>
                              <a:lnTo>
                                <a:pt x="136867" y="114314"/>
                              </a:lnTo>
                              <a:lnTo>
                                <a:pt x="135455" y="118902"/>
                              </a:lnTo>
                              <a:lnTo>
                                <a:pt x="134080" y="123562"/>
                              </a:lnTo>
                              <a:lnTo>
                                <a:pt x="132741" y="128225"/>
                              </a:lnTo>
                              <a:lnTo>
                                <a:pt x="131438" y="132885"/>
                              </a:lnTo>
                              <a:lnTo>
                                <a:pt x="130244" y="137548"/>
                              </a:lnTo>
                              <a:lnTo>
                                <a:pt x="129086" y="142208"/>
                              </a:lnTo>
                              <a:lnTo>
                                <a:pt x="128037" y="146796"/>
                              </a:lnTo>
                              <a:lnTo>
                                <a:pt x="126987" y="151383"/>
                              </a:lnTo>
                              <a:lnTo>
                                <a:pt x="126082" y="155816"/>
                              </a:lnTo>
                              <a:lnTo>
                                <a:pt x="125178" y="160177"/>
                              </a:lnTo>
                              <a:lnTo>
                                <a:pt x="124345" y="164463"/>
                              </a:lnTo>
                              <a:lnTo>
                                <a:pt x="123585" y="168525"/>
                              </a:lnTo>
                              <a:lnTo>
                                <a:pt x="122970" y="172509"/>
                              </a:lnTo>
                              <a:lnTo>
                                <a:pt x="122391" y="176269"/>
                              </a:lnTo>
                              <a:lnTo>
                                <a:pt x="121848" y="179878"/>
                              </a:lnTo>
                              <a:lnTo>
                                <a:pt x="121414" y="183336"/>
                              </a:lnTo>
                              <a:lnTo>
                                <a:pt x="121016" y="186495"/>
                              </a:lnTo>
                              <a:lnTo>
                                <a:pt x="120727" y="189427"/>
                              </a:lnTo>
                              <a:lnTo>
                                <a:pt x="120473" y="192058"/>
                              </a:lnTo>
                              <a:lnTo>
                                <a:pt x="120401" y="194465"/>
                              </a:lnTo>
                              <a:lnTo>
                                <a:pt x="120328" y="196570"/>
                              </a:lnTo>
                              <a:lnTo>
                                <a:pt x="120401" y="197847"/>
                              </a:lnTo>
                              <a:lnTo>
                                <a:pt x="120473" y="199049"/>
                              </a:lnTo>
                              <a:lnTo>
                                <a:pt x="120654" y="200179"/>
                              </a:lnTo>
                              <a:lnTo>
                                <a:pt x="120799" y="201154"/>
                              </a:lnTo>
                              <a:lnTo>
                                <a:pt x="121016" y="202133"/>
                              </a:lnTo>
                              <a:lnTo>
                                <a:pt x="121306" y="203036"/>
                              </a:lnTo>
                              <a:lnTo>
                                <a:pt x="121704" y="203864"/>
                              </a:lnTo>
                              <a:lnTo>
                                <a:pt x="122065" y="204540"/>
                              </a:lnTo>
                              <a:lnTo>
                                <a:pt x="122536" y="205217"/>
                              </a:lnTo>
                              <a:lnTo>
                                <a:pt x="123043" y="205893"/>
                              </a:lnTo>
                              <a:lnTo>
                                <a:pt x="123585" y="206418"/>
                              </a:lnTo>
                              <a:lnTo>
                                <a:pt x="124201" y="206944"/>
                              </a:lnTo>
                              <a:lnTo>
                                <a:pt x="124780" y="207397"/>
                              </a:lnTo>
                              <a:lnTo>
                                <a:pt x="125467" y="207771"/>
                              </a:lnTo>
                              <a:lnTo>
                                <a:pt x="126155" y="208149"/>
                              </a:lnTo>
                              <a:lnTo>
                                <a:pt x="126915" y="208448"/>
                              </a:lnTo>
                              <a:lnTo>
                                <a:pt x="127747" y="208674"/>
                              </a:lnTo>
                              <a:lnTo>
                                <a:pt x="128580" y="208901"/>
                              </a:lnTo>
                              <a:lnTo>
                                <a:pt x="129412" y="209124"/>
                              </a:lnTo>
                              <a:lnTo>
                                <a:pt x="130317" y="209275"/>
                              </a:lnTo>
                              <a:lnTo>
                                <a:pt x="132198" y="209502"/>
                              </a:lnTo>
                              <a:lnTo>
                                <a:pt x="134225" y="209653"/>
                              </a:lnTo>
                              <a:lnTo>
                                <a:pt x="138604" y="209725"/>
                              </a:lnTo>
                              <a:lnTo>
                                <a:pt x="146493" y="209725"/>
                              </a:lnTo>
                              <a:lnTo>
                                <a:pt x="149859" y="209653"/>
                              </a:lnTo>
                              <a:lnTo>
                                <a:pt x="151704" y="209578"/>
                              </a:lnTo>
                              <a:lnTo>
                                <a:pt x="153514" y="209427"/>
                              </a:lnTo>
                              <a:lnTo>
                                <a:pt x="155396" y="209275"/>
                              </a:lnTo>
                              <a:lnTo>
                                <a:pt x="157205" y="208977"/>
                              </a:lnTo>
                              <a:lnTo>
                                <a:pt x="159087" y="208599"/>
                              </a:lnTo>
                              <a:lnTo>
                                <a:pt x="160896" y="208149"/>
                              </a:lnTo>
                              <a:lnTo>
                                <a:pt x="162706" y="207548"/>
                              </a:lnTo>
                              <a:lnTo>
                                <a:pt x="163013" y="207423"/>
                              </a:lnTo>
                              <a:lnTo>
                                <a:pt x="163013" y="271780"/>
                              </a:lnTo>
                              <a:lnTo>
                                <a:pt x="157277" y="272358"/>
                              </a:lnTo>
                              <a:lnTo>
                                <a:pt x="151306" y="272734"/>
                              </a:lnTo>
                              <a:lnTo>
                                <a:pt x="145190" y="273110"/>
                              </a:lnTo>
                              <a:lnTo>
                                <a:pt x="139074" y="273335"/>
                              </a:lnTo>
                              <a:lnTo>
                                <a:pt x="132958" y="273486"/>
                              </a:lnTo>
                              <a:lnTo>
                                <a:pt x="120473" y="273561"/>
                              </a:lnTo>
                              <a:lnTo>
                                <a:pt x="101076" y="273561"/>
                              </a:lnTo>
                              <a:lnTo>
                                <a:pt x="93512" y="273486"/>
                              </a:lnTo>
                              <a:lnTo>
                                <a:pt x="89532" y="273410"/>
                              </a:lnTo>
                              <a:lnTo>
                                <a:pt x="85442" y="273260"/>
                              </a:lnTo>
                              <a:lnTo>
                                <a:pt x="81136" y="273034"/>
                              </a:lnTo>
                              <a:lnTo>
                                <a:pt x="76829" y="272734"/>
                              </a:lnTo>
                              <a:lnTo>
                                <a:pt x="72450" y="272358"/>
                              </a:lnTo>
                              <a:lnTo>
                                <a:pt x="67999" y="271832"/>
                              </a:lnTo>
                              <a:lnTo>
                                <a:pt x="63439" y="271230"/>
                              </a:lnTo>
                              <a:lnTo>
                                <a:pt x="58988" y="270478"/>
                              </a:lnTo>
                              <a:lnTo>
                                <a:pt x="54465" y="269651"/>
                              </a:lnTo>
                              <a:lnTo>
                                <a:pt x="50013" y="268674"/>
                              </a:lnTo>
                              <a:lnTo>
                                <a:pt x="45634" y="267470"/>
                              </a:lnTo>
                              <a:lnTo>
                                <a:pt x="41328" y="266117"/>
                              </a:lnTo>
                              <a:lnTo>
                                <a:pt x="37166" y="264613"/>
                              </a:lnTo>
                              <a:lnTo>
                                <a:pt x="33004" y="262884"/>
                              </a:lnTo>
                              <a:lnTo>
                                <a:pt x="29096" y="261004"/>
                              </a:lnTo>
                              <a:lnTo>
                                <a:pt x="25296" y="258899"/>
                              </a:lnTo>
                              <a:lnTo>
                                <a:pt x="21677" y="256493"/>
                              </a:lnTo>
                              <a:lnTo>
                                <a:pt x="18275" y="253937"/>
                              </a:lnTo>
                              <a:lnTo>
                                <a:pt x="15091" y="251080"/>
                              </a:lnTo>
                              <a:lnTo>
                                <a:pt x="12160" y="247922"/>
                              </a:lnTo>
                              <a:lnTo>
                                <a:pt x="9445" y="244538"/>
                              </a:lnTo>
                              <a:lnTo>
                                <a:pt x="7093" y="240854"/>
                              </a:lnTo>
                              <a:lnTo>
                                <a:pt x="4994" y="236870"/>
                              </a:lnTo>
                              <a:lnTo>
                                <a:pt x="3257" y="232660"/>
                              </a:lnTo>
                              <a:lnTo>
                                <a:pt x="1882" y="227997"/>
                              </a:lnTo>
                              <a:lnTo>
                                <a:pt x="832" y="223111"/>
                              </a:lnTo>
                              <a:lnTo>
                                <a:pt x="217" y="217771"/>
                              </a:lnTo>
                              <a:lnTo>
                                <a:pt x="0" y="212208"/>
                              </a:lnTo>
                              <a:lnTo>
                                <a:pt x="72" y="209502"/>
                              </a:lnTo>
                              <a:lnTo>
                                <a:pt x="290" y="206721"/>
                              </a:lnTo>
                              <a:lnTo>
                                <a:pt x="615" y="203788"/>
                              </a:lnTo>
                              <a:lnTo>
                                <a:pt x="1122" y="200704"/>
                              </a:lnTo>
                              <a:lnTo>
                                <a:pt x="1665" y="197545"/>
                              </a:lnTo>
                              <a:lnTo>
                                <a:pt x="2425" y="194238"/>
                              </a:lnTo>
                              <a:lnTo>
                                <a:pt x="3185" y="190856"/>
                              </a:lnTo>
                              <a:lnTo>
                                <a:pt x="4089" y="187398"/>
                              </a:lnTo>
                              <a:lnTo>
                                <a:pt x="5139" y="183789"/>
                              </a:lnTo>
                              <a:lnTo>
                                <a:pt x="6261" y="180104"/>
                              </a:lnTo>
                              <a:lnTo>
                                <a:pt x="7491" y="176344"/>
                              </a:lnTo>
                              <a:lnTo>
                                <a:pt x="8758" y="172433"/>
                              </a:lnTo>
                              <a:lnTo>
                                <a:pt x="10133" y="168525"/>
                              </a:lnTo>
                              <a:lnTo>
                                <a:pt x="11544" y="164538"/>
                              </a:lnTo>
                              <a:lnTo>
                                <a:pt x="13064" y="160404"/>
                              </a:lnTo>
                              <a:lnTo>
                                <a:pt x="14657" y="156270"/>
                              </a:lnTo>
                              <a:lnTo>
                                <a:pt x="17986" y="147846"/>
                              </a:lnTo>
                              <a:lnTo>
                                <a:pt x="21460" y="139128"/>
                              </a:lnTo>
                              <a:lnTo>
                                <a:pt x="25151" y="130330"/>
                              </a:lnTo>
                              <a:lnTo>
                                <a:pt x="28915" y="121381"/>
                              </a:lnTo>
                              <a:lnTo>
                                <a:pt x="32715" y="112360"/>
                              </a:lnTo>
                              <a:lnTo>
                                <a:pt x="36551" y="103260"/>
                              </a:lnTo>
                              <a:lnTo>
                                <a:pt x="40423" y="94164"/>
                              </a:lnTo>
                              <a:lnTo>
                                <a:pt x="44187" y="85068"/>
                              </a:lnTo>
                              <a:lnTo>
                                <a:pt x="45092" y="82963"/>
                              </a:lnTo>
                              <a:lnTo>
                                <a:pt x="46141" y="80707"/>
                              </a:lnTo>
                              <a:lnTo>
                                <a:pt x="47444" y="78148"/>
                              </a:lnTo>
                              <a:lnTo>
                                <a:pt x="48891" y="75367"/>
                              </a:lnTo>
                              <a:lnTo>
                                <a:pt x="50520" y="72359"/>
                              </a:lnTo>
                              <a:lnTo>
                                <a:pt x="52366" y="69203"/>
                              </a:lnTo>
                              <a:lnTo>
                                <a:pt x="54465" y="65893"/>
                              </a:lnTo>
                              <a:lnTo>
                                <a:pt x="56817" y="62510"/>
                              </a:lnTo>
                              <a:lnTo>
                                <a:pt x="59386" y="58901"/>
                              </a:lnTo>
                              <a:lnTo>
                                <a:pt x="62173" y="55292"/>
                              </a:lnTo>
                              <a:lnTo>
                                <a:pt x="65249" y="51608"/>
                              </a:lnTo>
                              <a:lnTo>
                                <a:pt x="68651" y="47847"/>
                              </a:lnTo>
                              <a:lnTo>
                                <a:pt x="72378" y="44015"/>
                              </a:lnTo>
                              <a:lnTo>
                                <a:pt x="76286" y="40255"/>
                              </a:lnTo>
                              <a:lnTo>
                                <a:pt x="80593" y="36495"/>
                              </a:lnTo>
                              <a:lnTo>
                                <a:pt x="85225" y="32735"/>
                              </a:lnTo>
                              <a:lnTo>
                                <a:pt x="90183" y="29126"/>
                              </a:lnTo>
                              <a:lnTo>
                                <a:pt x="95503" y="25517"/>
                              </a:lnTo>
                              <a:lnTo>
                                <a:pt x="101148" y="22059"/>
                              </a:lnTo>
                              <a:lnTo>
                                <a:pt x="107192" y="18676"/>
                              </a:lnTo>
                              <a:lnTo>
                                <a:pt x="113597" y="15442"/>
                              </a:lnTo>
                              <a:lnTo>
                                <a:pt x="120401" y="12437"/>
                              </a:lnTo>
                              <a:lnTo>
                                <a:pt x="127602" y="9580"/>
                              </a:lnTo>
                              <a:lnTo>
                                <a:pt x="135238" y="6871"/>
                              </a:lnTo>
                              <a:lnTo>
                                <a:pt x="143236" y="4467"/>
                              </a:lnTo>
                              <a:lnTo>
                                <a:pt x="151704" y="2286"/>
                              </a:lnTo>
                              <a:lnTo>
                                <a:pt x="160607" y="405"/>
                              </a:lnTo>
                              <a:lnTo>
                                <a:pt x="163013"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93" name="Shape 16293"/>
                      <wps:cNvSpPr/>
                      <wps:spPr>
                        <a:xfrm>
                          <a:off x="216625" y="0"/>
                          <a:ext cx="165639" cy="230970"/>
                        </a:xfrm>
                        <a:custGeom>
                          <a:avLst/>
                          <a:gdLst/>
                          <a:ahLst/>
                          <a:cxnLst/>
                          <a:rect l="0" t="0" r="0" b="0"/>
                          <a:pathLst>
                            <a:path w="165639" h="230970">
                              <a:moveTo>
                                <a:pt x="93674" y="0"/>
                              </a:moveTo>
                              <a:lnTo>
                                <a:pt x="93876" y="0"/>
                              </a:lnTo>
                              <a:lnTo>
                                <a:pt x="99529" y="298"/>
                              </a:lnTo>
                              <a:lnTo>
                                <a:pt x="104968" y="1125"/>
                              </a:lnTo>
                              <a:lnTo>
                                <a:pt x="110103" y="2478"/>
                              </a:lnTo>
                              <a:lnTo>
                                <a:pt x="114938" y="4356"/>
                              </a:lnTo>
                              <a:lnTo>
                                <a:pt x="119473" y="6688"/>
                              </a:lnTo>
                              <a:lnTo>
                                <a:pt x="123779" y="9469"/>
                              </a:lnTo>
                              <a:lnTo>
                                <a:pt x="127782" y="12701"/>
                              </a:lnTo>
                              <a:lnTo>
                                <a:pt x="131560" y="16238"/>
                              </a:lnTo>
                              <a:lnTo>
                                <a:pt x="135034" y="20145"/>
                              </a:lnTo>
                              <a:lnTo>
                                <a:pt x="138284" y="24355"/>
                              </a:lnTo>
                              <a:lnTo>
                                <a:pt x="141381" y="28868"/>
                              </a:lnTo>
                              <a:lnTo>
                                <a:pt x="144175" y="33603"/>
                              </a:lnTo>
                              <a:lnTo>
                                <a:pt x="146748" y="38640"/>
                              </a:lnTo>
                              <a:lnTo>
                                <a:pt x="149100" y="43829"/>
                              </a:lnTo>
                              <a:lnTo>
                                <a:pt x="151272" y="49169"/>
                              </a:lnTo>
                              <a:lnTo>
                                <a:pt x="153298" y="54656"/>
                              </a:lnTo>
                              <a:lnTo>
                                <a:pt x="155035" y="60219"/>
                              </a:lnTo>
                              <a:lnTo>
                                <a:pt x="156700" y="65933"/>
                              </a:lnTo>
                              <a:lnTo>
                                <a:pt x="158148" y="71651"/>
                              </a:lnTo>
                              <a:lnTo>
                                <a:pt x="159451" y="77365"/>
                              </a:lnTo>
                              <a:lnTo>
                                <a:pt x="160645" y="83154"/>
                              </a:lnTo>
                              <a:lnTo>
                                <a:pt x="161622" y="88793"/>
                              </a:lnTo>
                              <a:lnTo>
                                <a:pt x="162454" y="94431"/>
                              </a:lnTo>
                              <a:lnTo>
                                <a:pt x="163214" y="99918"/>
                              </a:lnTo>
                              <a:lnTo>
                                <a:pt x="163829" y="105258"/>
                              </a:lnTo>
                              <a:lnTo>
                                <a:pt x="164336" y="110447"/>
                              </a:lnTo>
                              <a:lnTo>
                                <a:pt x="164806" y="115484"/>
                              </a:lnTo>
                              <a:lnTo>
                                <a:pt x="165096" y="120295"/>
                              </a:lnTo>
                              <a:lnTo>
                                <a:pt x="165313" y="124807"/>
                              </a:lnTo>
                              <a:lnTo>
                                <a:pt x="165494" y="129093"/>
                              </a:lnTo>
                              <a:lnTo>
                                <a:pt x="165566" y="133001"/>
                              </a:lnTo>
                              <a:lnTo>
                                <a:pt x="165639" y="136610"/>
                              </a:lnTo>
                              <a:lnTo>
                                <a:pt x="165494" y="143752"/>
                              </a:lnTo>
                              <a:lnTo>
                                <a:pt x="165024" y="150520"/>
                              </a:lnTo>
                              <a:lnTo>
                                <a:pt x="164336" y="156987"/>
                              </a:lnTo>
                              <a:lnTo>
                                <a:pt x="163431" y="163078"/>
                              </a:lnTo>
                              <a:lnTo>
                                <a:pt x="162237" y="168864"/>
                              </a:lnTo>
                              <a:lnTo>
                                <a:pt x="160790" y="174355"/>
                              </a:lnTo>
                              <a:lnTo>
                                <a:pt x="159125" y="179468"/>
                              </a:lnTo>
                              <a:lnTo>
                                <a:pt x="157171" y="184355"/>
                              </a:lnTo>
                              <a:lnTo>
                                <a:pt x="155035" y="188867"/>
                              </a:lnTo>
                              <a:lnTo>
                                <a:pt x="152719" y="193152"/>
                              </a:lnTo>
                              <a:lnTo>
                                <a:pt x="150150" y="197136"/>
                              </a:lnTo>
                              <a:lnTo>
                                <a:pt x="147436" y="200820"/>
                              </a:lnTo>
                              <a:lnTo>
                                <a:pt x="144479" y="204278"/>
                              </a:lnTo>
                              <a:lnTo>
                                <a:pt x="141381" y="207513"/>
                              </a:lnTo>
                              <a:lnTo>
                                <a:pt x="138132" y="210446"/>
                              </a:lnTo>
                              <a:lnTo>
                                <a:pt x="134657" y="213151"/>
                              </a:lnTo>
                              <a:lnTo>
                                <a:pt x="131107" y="215631"/>
                              </a:lnTo>
                              <a:lnTo>
                                <a:pt x="127329" y="217887"/>
                              </a:lnTo>
                              <a:lnTo>
                                <a:pt x="123399" y="219920"/>
                              </a:lnTo>
                              <a:lnTo>
                                <a:pt x="119396" y="221722"/>
                              </a:lnTo>
                              <a:lnTo>
                                <a:pt x="115242" y="223378"/>
                              </a:lnTo>
                              <a:lnTo>
                                <a:pt x="111012" y="224882"/>
                              </a:lnTo>
                              <a:lnTo>
                                <a:pt x="106629" y="226159"/>
                              </a:lnTo>
                              <a:lnTo>
                                <a:pt x="102174" y="227285"/>
                              </a:lnTo>
                              <a:lnTo>
                                <a:pt x="97564" y="228189"/>
                              </a:lnTo>
                              <a:lnTo>
                                <a:pt x="92957" y="229016"/>
                              </a:lnTo>
                              <a:lnTo>
                                <a:pt x="88198" y="229617"/>
                              </a:lnTo>
                              <a:lnTo>
                                <a:pt x="83363" y="230142"/>
                              </a:lnTo>
                              <a:lnTo>
                                <a:pt x="78528" y="230520"/>
                              </a:lnTo>
                              <a:lnTo>
                                <a:pt x="73618" y="230819"/>
                              </a:lnTo>
                              <a:lnTo>
                                <a:pt x="68707" y="230970"/>
                              </a:lnTo>
                              <a:lnTo>
                                <a:pt x="18469" y="230970"/>
                              </a:lnTo>
                              <a:lnTo>
                                <a:pt x="10308" y="230894"/>
                              </a:lnTo>
                              <a:lnTo>
                                <a:pt x="1547" y="230819"/>
                              </a:lnTo>
                              <a:lnTo>
                                <a:pt x="0" y="230794"/>
                              </a:lnTo>
                              <a:lnTo>
                                <a:pt x="0" y="163453"/>
                              </a:lnTo>
                              <a:lnTo>
                                <a:pt x="35015" y="163453"/>
                              </a:lnTo>
                              <a:lnTo>
                                <a:pt x="37808" y="163377"/>
                              </a:lnTo>
                              <a:lnTo>
                                <a:pt x="40454" y="163301"/>
                              </a:lnTo>
                              <a:lnTo>
                                <a:pt x="42947" y="163226"/>
                              </a:lnTo>
                              <a:lnTo>
                                <a:pt x="45289" y="163003"/>
                              </a:lnTo>
                              <a:lnTo>
                                <a:pt x="47402" y="162776"/>
                              </a:lnTo>
                              <a:lnTo>
                                <a:pt x="49443" y="162549"/>
                              </a:lnTo>
                              <a:lnTo>
                                <a:pt x="51332" y="162175"/>
                              </a:lnTo>
                              <a:lnTo>
                                <a:pt x="53069" y="161797"/>
                              </a:lnTo>
                              <a:lnTo>
                                <a:pt x="54730" y="161348"/>
                              </a:lnTo>
                              <a:lnTo>
                                <a:pt x="56243" y="160822"/>
                              </a:lnTo>
                              <a:lnTo>
                                <a:pt x="57600" y="160218"/>
                              </a:lnTo>
                              <a:lnTo>
                                <a:pt x="58885" y="159617"/>
                              </a:lnTo>
                              <a:lnTo>
                                <a:pt x="60018" y="158865"/>
                              </a:lnTo>
                              <a:lnTo>
                                <a:pt x="61074" y="158041"/>
                              </a:lnTo>
                              <a:lnTo>
                                <a:pt x="62059" y="157138"/>
                              </a:lnTo>
                              <a:lnTo>
                                <a:pt x="62887" y="156159"/>
                              </a:lnTo>
                              <a:lnTo>
                                <a:pt x="63720" y="155033"/>
                              </a:lnTo>
                              <a:lnTo>
                                <a:pt x="64400" y="153903"/>
                              </a:lnTo>
                              <a:lnTo>
                                <a:pt x="65004" y="152625"/>
                              </a:lnTo>
                              <a:lnTo>
                                <a:pt x="65533" y="151273"/>
                              </a:lnTo>
                              <a:lnTo>
                                <a:pt x="65985" y="149768"/>
                              </a:lnTo>
                              <a:lnTo>
                                <a:pt x="66365" y="148189"/>
                              </a:lnTo>
                              <a:lnTo>
                                <a:pt x="66666" y="146462"/>
                              </a:lnTo>
                              <a:lnTo>
                                <a:pt x="66970" y="144655"/>
                              </a:lnTo>
                              <a:lnTo>
                                <a:pt x="67194" y="142702"/>
                              </a:lnTo>
                              <a:lnTo>
                                <a:pt x="67346" y="140672"/>
                              </a:lnTo>
                              <a:lnTo>
                                <a:pt x="67498" y="138416"/>
                              </a:lnTo>
                              <a:lnTo>
                                <a:pt x="67650" y="133677"/>
                              </a:lnTo>
                              <a:lnTo>
                                <a:pt x="67650" y="128341"/>
                              </a:lnTo>
                              <a:lnTo>
                                <a:pt x="67650" y="125257"/>
                              </a:lnTo>
                              <a:lnTo>
                                <a:pt x="67574" y="122098"/>
                              </a:lnTo>
                              <a:lnTo>
                                <a:pt x="67498" y="118867"/>
                              </a:lnTo>
                              <a:lnTo>
                                <a:pt x="67346" y="115560"/>
                              </a:lnTo>
                              <a:lnTo>
                                <a:pt x="67046" y="112325"/>
                              </a:lnTo>
                              <a:lnTo>
                                <a:pt x="66742" y="109094"/>
                              </a:lnTo>
                              <a:lnTo>
                                <a:pt x="66289" y="105935"/>
                              </a:lnTo>
                              <a:lnTo>
                                <a:pt x="65685" y="103002"/>
                              </a:lnTo>
                              <a:lnTo>
                                <a:pt x="65305" y="101574"/>
                              </a:lnTo>
                              <a:lnTo>
                                <a:pt x="64929" y="100145"/>
                              </a:lnTo>
                              <a:lnTo>
                                <a:pt x="64476" y="98868"/>
                              </a:lnTo>
                              <a:lnTo>
                                <a:pt x="64024" y="97590"/>
                              </a:lnTo>
                              <a:lnTo>
                                <a:pt x="63492" y="96460"/>
                              </a:lnTo>
                              <a:lnTo>
                                <a:pt x="62963" y="95334"/>
                              </a:lnTo>
                              <a:lnTo>
                                <a:pt x="62359" y="94280"/>
                              </a:lnTo>
                              <a:lnTo>
                                <a:pt x="61679" y="93377"/>
                              </a:lnTo>
                              <a:lnTo>
                                <a:pt x="61002" y="92477"/>
                              </a:lnTo>
                              <a:lnTo>
                                <a:pt x="60246" y="91725"/>
                              </a:lnTo>
                              <a:lnTo>
                                <a:pt x="59413" y="91121"/>
                              </a:lnTo>
                              <a:lnTo>
                                <a:pt x="58585" y="90520"/>
                              </a:lnTo>
                              <a:lnTo>
                                <a:pt x="57600" y="90146"/>
                              </a:lnTo>
                              <a:lnTo>
                                <a:pt x="56620" y="89768"/>
                              </a:lnTo>
                              <a:lnTo>
                                <a:pt x="55563" y="89620"/>
                              </a:lnTo>
                              <a:lnTo>
                                <a:pt x="54502" y="89545"/>
                              </a:lnTo>
                              <a:lnTo>
                                <a:pt x="50576" y="89692"/>
                              </a:lnTo>
                              <a:lnTo>
                                <a:pt x="46497" y="90221"/>
                              </a:lnTo>
                              <a:lnTo>
                                <a:pt x="42267" y="91049"/>
                              </a:lnTo>
                              <a:lnTo>
                                <a:pt x="37885" y="92175"/>
                              </a:lnTo>
                              <a:lnTo>
                                <a:pt x="33426" y="93603"/>
                              </a:lnTo>
                              <a:lnTo>
                                <a:pt x="28895" y="95334"/>
                              </a:lnTo>
                              <a:lnTo>
                                <a:pt x="24285" y="97213"/>
                              </a:lnTo>
                              <a:lnTo>
                                <a:pt x="19602" y="99317"/>
                              </a:lnTo>
                              <a:lnTo>
                                <a:pt x="14843" y="101649"/>
                              </a:lnTo>
                              <a:lnTo>
                                <a:pt x="10084" y="104128"/>
                              </a:lnTo>
                              <a:lnTo>
                                <a:pt x="5325" y="106762"/>
                              </a:lnTo>
                              <a:lnTo>
                                <a:pt x="566" y="109544"/>
                              </a:lnTo>
                              <a:lnTo>
                                <a:pt x="0" y="109889"/>
                              </a:lnTo>
                              <a:lnTo>
                                <a:pt x="0" y="22029"/>
                              </a:lnTo>
                              <a:lnTo>
                                <a:pt x="3436" y="20746"/>
                              </a:lnTo>
                              <a:lnTo>
                                <a:pt x="15751" y="16536"/>
                              </a:lnTo>
                              <a:lnTo>
                                <a:pt x="27686" y="12776"/>
                              </a:lnTo>
                              <a:lnTo>
                                <a:pt x="39093" y="9469"/>
                              </a:lnTo>
                              <a:lnTo>
                                <a:pt x="50048" y="6612"/>
                              </a:lnTo>
                              <a:lnTo>
                                <a:pt x="60322" y="4281"/>
                              </a:lnTo>
                              <a:lnTo>
                                <a:pt x="69915" y="2402"/>
                              </a:lnTo>
                              <a:lnTo>
                                <a:pt x="78753" y="1050"/>
                              </a:lnTo>
                              <a:lnTo>
                                <a:pt x="86685" y="298"/>
                              </a:lnTo>
                              <a:lnTo>
                                <a:pt x="93674"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94" name="Shape 16294"/>
                      <wps:cNvSpPr/>
                      <wps:spPr>
                        <a:xfrm>
                          <a:off x="815338" y="75483"/>
                          <a:ext cx="393374" cy="269472"/>
                        </a:xfrm>
                        <a:custGeom>
                          <a:avLst/>
                          <a:gdLst/>
                          <a:ahLst/>
                          <a:cxnLst/>
                          <a:rect l="0" t="0" r="0" b="0"/>
                          <a:pathLst>
                            <a:path w="393374" h="269472">
                              <a:moveTo>
                                <a:pt x="331346" y="0"/>
                              </a:moveTo>
                              <a:lnTo>
                                <a:pt x="335942" y="76"/>
                              </a:lnTo>
                              <a:lnTo>
                                <a:pt x="340430" y="378"/>
                              </a:lnTo>
                              <a:lnTo>
                                <a:pt x="344555" y="752"/>
                              </a:lnTo>
                              <a:lnTo>
                                <a:pt x="348572" y="1353"/>
                              </a:lnTo>
                              <a:lnTo>
                                <a:pt x="352336" y="2105"/>
                              </a:lnTo>
                              <a:lnTo>
                                <a:pt x="355919" y="3008"/>
                              </a:lnTo>
                              <a:lnTo>
                                <a:pt x="359212" y="4062"/>
                              </a:lnTo>
                              <a:lnTo>
                                <a:pt x="362396" y="5264"/>
                              </a:lnTo>
                              <a:lnTo>
                                <a:pt x="365437" y="6542"/>
                              </a:lnTo>
                              <a:lnTo>
                                <a:pt x="368223" y="7970"/>
                              </a:lnTo>
                              <a:lnTo>
                                <a:pt x="370792" y="9474"/>
                              </a:lnTo>
                              <a:lnTo>
                                <a:pt x="373217" y="11129"/>
                              </a:lnTo>
                              <a:lnTo>
                                <a:pt x="375533" y="12857"/>
                              </a:lnTo>
                              <a:lnTo>
                                <a:pt x="377596" y="14663"/>
                              </a:lnTo>
                              <a:lnTo>
                                <a:pt x="379550" y="16541"/>
                              </a:lnTo>
                              <a:lnTo>
                                <a:pt x="381360" y="18571"/>
                              </a:lnTo>
                              <a:lnTo>
                                <a:pt x="383024" y="20604"/>
                              </a:lnTo>
                              <a:lnTo>
                                <a:pt x="384544" y="22709"/>
                              </a:lnTo>
                              <a:lnTo>
                                <a:pt x="385883" y="24889"/>
                              </a:lnTo>
                              <a:lnTo>
                                <a:pt x="387113" y="27145"/>
                              </a:lnTo>
                              <a:lnTo>
                                <a:pt x="388236" y="29398"/>
                              </a:lnTo>
                              <a:lnTo>
                                <a:pt x="389213" y="31654"/>
                              </a:lnTo>
                              <a:lnTo>
                                <a:pt x="390045" y="33985"/>
                              </a:lnTo>
                              <a:lnTo>
                                <a:pt x="390805" y="36317"/>
                              </a:lnTo>
                              <a:lnTo>
                                <a:pt x="391492" y="38721"/>
                              </a:lnTo>
                              <a:lnTo>
                                <a:pt x="391999" y="41052"/>
                              </a:lnTo>
                              <a:lnTo>
                                <a:pt x="392470" y="43460"/>
                              </a:lnTo>
                              <a:lnTo>
                                <a:pt x="392759" y="45791"/>
                              </a:lnTo>
                              <a:lnTo>
                                <a:pt x="393085" y="48119"/>
                              </a:lnTo>
                              <a:lnTo>
                                <a:pt x="393229" y="50451"/>
                              </a:lnTo>
                              <a:lnTo>
                                <a:pt x="393374" y="52707"/>
                              </a:lnTo>
                              <a:lnTo>
                                <a:pt x="393374" y="54963"/>
                              </a:lnTo>
                              <a:lnTo>
                                <a:pt x="393229" y="59022"/>
                              </a:lnTo>
                              <a:lnTo>
                                <a:pt x="392831" y="63685"/>
                              </a:lnTo>
                              <a:lnTo>
                                <a:pt x="392180" y="68723"/>
                              </a:lnTo>
                              <a:lnTo>
                                <a:pt x="391275" y="74286"/>
                              </a:lnTo>
                              <a:lnTo>
                                <a:pt x="390190" y="80226"/>
                              </a:lnTo>
                              <a:lnTo>
                                <a:pt x="388851" y="86541"/>
                              </a:lnTo>
                              <a:lnTo>
                                <a:pt x="387403" y="93234"/>
                              </a:lnTo>
                              <a:lnTo>
                                <a:pt x="385738" y="100225"/>
                              </a:lnTo>
                              <a:lnTo>
                                <a:pt x="383929" y="107443"/>
                              </a:lnTo>
                              <a:lnTo>
                                <a:pt x="381975" y="114888"/>
                              </a:lnTo>
                              <a:lnTo>
                                <a:pt x="379840" y="122481"/>
                              </a:lnTo>
                              <a:lnTo>
                                <a:pt x="377741" y="130300"/>
                              </a:lnTo>
                              <a:lnTo>
                                <a:pt x="375461" y="138119"/>
                              </a:lnTo>
                              <a:lnTo>
                                <a:pt x="373145" y="146089"/>
                              </a:lnTo>
                              <a:lnTo>
                                <a:pt x="370720" y="153983"/>
                              </a:lnTo>
                              <a:lnTo>
                                <a:pt x="368295" y="161953"/>
                              </a:lnTo>
                              <a:lnTo>
                                <a:pt x="363373" y="177591"/>
                              </a:lnTo>
                              <a:lnTo>
                                <a:pt x="358488" y="192704"/>
                              </a:lnTo>
                              <a:lnTo>
                                <a:pt x="353784" y="206917"/>
                              </a:lnTo>
                              <a:lnTo>
                                <a:pt x="349332" y="220000"/>
                              </a:lnTo>
                              <a:lnTo>
                                <a:pt x="345315" y="231576"/>
                              </a:lnTo>
                              <a:lnTo>
                                <a:pt x="341914" y="241352"/>
                              </a:lnTo>
                              <a:lnTo>
                                <a:pt x="339127" y="249021"/>
                              </a:lnTo>
                              <a:lnTo>
                                <a:pt x="337173" y="254209"/>
                              </a:lnTo>
                              <a:lnTo>
                                <a:pt x="336702" y="255487"/>
                              </a:lnTo>
                              <a:lnTo>
                                <a:pt x="336196" y="256615"/>
                              </a:lnTo>
                              <a:lnTo>
                                <a:pt x="335581" y="257742"/>
                              </a:lnTo>
                              <a:lnTo>
                                <a:pt x="335038" y="258720"/>
                              </a:lnTo>
                              <a:lnTo>
                                <a:pt x="334386" y="259697"/>
                              </a:lnTo>
                              <a:lnTo>
                                <a:pt x="333771" y="260599"/>
                              </a:lnTo>
                              <a:lnTo>
                                <a:pt x="333083" y="261502"/>
                              </a:lnTo>
                              <a:lnTo>
                                <a:pt x="332396" y="262254"/>
                              </a:lnTo>
                              <a:lnTo>
                                <a:pt x="331744" y="263006"/>
                              </a:lnTo>
                              <a:lnTo>
                                <a:pt x="330985" y="263757"/>
                              </a:lnTo>
                              <a:lnTo>
                                <a:pt x="330224" y="264359"/>
                              </a:lnTo>
                              <a:lnTo>
                                <a:pt x="329464" y="264960"/>
                              </a:lnTo>
                              <a:lnTo>
                                <a:pt x="328632" y="265487"/>
                              </a:lnTo>
                              <a:lnTo>
                                <a:pt x="327800" y="266013"/>
                              </a:lnTo>
                              <a:lnTo>
                                <a:pt x="326968" y="266464"/>
                              </a:lnTo>
                              <a:lnTo>
                                <a:pt x="326063" y="266915"/>
                              </a:lnTo>
                              <a:lnTo>
                                <a:pt x="325230" y="267291"/>
                              </a:lnTo>
                              <a:lnTo>
                                <a:pt x="324253" y="267667"/>
                              </a:lnTo>
                              <a:lnTo>
                                <a:pt x="323349" y="267968"/>
                              </a:lnTo>
                              <a:lnTo>
                                <a:pt x="322372" y="268193"/>
                              </a:lnTo>
                              <a:lnTo>
                                <a:pt x="320381" y="268644"/>
                              </a:lnTo>
                              <a:lnTo>
                                <a:pt x="318355" y="269020"/>
                              </a:lnTo>
                              <a:lnTo>
                                <a:pt x="316183" y="269246"/>
                              </a:lnTo>
                              <a:lnTo>
                                <a:pt x="313976" y="269396"/>
                              </a:lnTo>
                              <a:lnTo>
                                <a:pt x="311624" y="269472"/>
                              </a:lnTo>
                              <a:lnTo>
                                <a:pt x="304928" y="269472"/>
                              </a:lnTo>
                              <a:lnTo>
                                <a:pt x="300767" y="269246"/>
                              </a:lnTo>
                              <a:lnTo>
                                <a:pt x="296750" y="268945"/>
                              </a:lnTo>
                              <a:lnTo>
                                <a:pt x="292914" y="268569"/>
                              </a:lnTo>
                              <a:lnTo>
                                <a:pt x="289186" y="268043"/>
                              </a:lnTo>
                              <a:lnTo>
                                <a:pt x="285640" y="267441"/>
                              </a:lnTo>
                              <a:lnTo>
                                <a:pt x="282238" y="266689"/>
                              </a:lnTo>
                              <a:lnTo>
                                <a:pt x="279017" y="265938"/>
                              </a:lnTo>
                              <a:lnTo>
                                <a:pt x="275977" y="265035"/>
                              </a:lnTo>
                              <a:lnTo>
                                <a:pt x="273118" y="264133"/>
                              </a:lnTo>
                              <a:lnTo>
                                <a:pt x="270404" y="263081"/>
                              </a:lnTo>
                              <a:lnTo>
                                <a:pt x="267907" y="262028"/>
                              </a:lnTo>
                              <a:lnTo>
                                <a:pt x="265555" y="260900"/>
                              </a:lnTo>
                              <a:lnTo>
                                <a:pt x="263456" y="259773"/>
                              </a:lnTo>
                              <a:lnTo>
                                <a:pt x="261538" y="258494"/>
                              </a:lnTo>
                              <a:lnTo>
                                <a:pt x="259801" y="257291"/>
                              </a:lnTo>
                              <a:lnTo>
                                <a:pt x="259149" y="256615"/>
                              </a:lnTo>
                              <a:lnTo>
                                <a:pt x="258462" y="255863"/>
                              </a:lnTo>
                              <a:lnTo>
                                <a:pt x="258136" y="255487"/>
                              </a:lnTo>
                              <a:lnTo>
                                <a:pt x="257847" y="255035"/>
                              </a:lnTo>
                              <a:lnTo>
                                <a:pt x="257557" y="254509"/>
                              </a:lnTo>
                              <a:lnTo>
                                <a:pt x="257304" y="253983"/>
                              </a:lnTo>
                              <a:lnTo>
                                <a:pt x="257087" y="253457"/>
                              </a:lnTo>
                              <a:lnTo>
                                <a:pt x="256942" y="252855"/>
                              </a:lnTo>
                              <a:lnTo>
                                <a:pt x="256797" y="252178"/>
                              </a:lnTo>
                              <a:lnTo>
                                <a:pt x="256725" y="251502"/>
                              </a:lnTo>
                              <a:lnTo>
                                <a:pt x="256725" y="250073"/>
                              </a:lnTo>
                              <a:lnTo>
                                <a:pt x="256870" y="249246"/>
                              </a:lnTo>
                              <a:lnTo>
                                <a:pt x="257087" y="248419"/>
                              </a:lnTo>
                              <a:lnTo>
                                <a:pt x="258968" y="242780"/>
                              </a:lnTo>
                              <a:lnTo>
                                <a:pt x="261393" y="235789"/>
                              </a:lnTo>
                              <a:lnTo>
                                <a:pt x="264252" y="227592"/>
                              </a:lnTo>
                              <a:lnTo>
                                <a:pt x="267437" y="218420"/>
                              </a:lnTo>
                              <a:lnTo>
                                <a:pt x="270838" y="208497"/>
                              </a:lnTo>
                              <a:lnTo>
                                <a:pt x="274385" y="198044"/>
                              </a:lnTo>
                              <a:lnTo>
                                <a:pt x="278004" y="187217"/>
                              </a:lnTo>
                              <a:lnTo>
                                <a:pt x="281550" y="176238"/>
                              </a:lnTo>
                              <a:lnTo>
                                <a:pt x="285061" y="165411"/>
                              </a:lnTo>
                              <a:lnTo>
                                <a:pt x="288354" y="154735"/>
                              </a:lnTo>
                              <a:lnTo>
                                <a:pt x="289946" y="149622"/>
                              </a:lnTo>
                              <a:lnTo>
                                <a:pt x="291394" y="144660"/>
                              </a:lnTo>
                              <a:lnTo>
                                <a:pt x="292733" y="139849"/>
                              </a:lnTo>
                              <a:lnTo>
                                <a:pt x="294035" y="135186"/>
                              </a:lnTo>
                              <a:lnTo>
                                <a:pt x="295230" y="130825"/>
                              </a:lnTo>
                              <a:lnTo>
                                <a:pt x="296316" y="126615"/>
                              </a:lnTo>
                              <a:lnTo>
                                <a:pt x="297220" y="122783"/>
                              </a:lnTo>
                              <a:lnTo>
                                <a:pt x="297944" y="119174"/>
                              </a:lnTo>
                              <a:lnTo>
                                <a:pt x="298559" y="115939"/>
                              </a:lnTo>
                              <a:lnTo>
                                <a:pt x="299030" y="113082"/>
                              </a:lnTo>
                              <a:lnTo>
                                <a:pt x="299319" y="110603"/>
                              </a:lnTo>
                              <a:lnTo>
                                <a:pt x="299392" y="108494"/>
                              </a:lnTo>
                              <a:lnTo>
                                <a:pt x="299392" y="106465"/>
                              </a:lnTo>
                              <a:lnTo>
                                <a:pt x="299247" y="104435"/>
                              </a:lnTo>
                              <a:lnTo>
                                <a:pt x="299030" y="102557"/>
                              </a:lnTo>
                              <a:lnTo>
                                <a:pt x="298704" y="100751"/>
                              </a:lnTo>
                              <a:lnTo>
                                <a:pt x="298342" y="99024"/>
                              </a:lnTo>
                              <a:lnTo>
                                <a:pt x="297799" y="97444"/>
                              </a:lnTo>
                              <a:lnTo>
                                <a:pt x="297437" y="96692"/>
                              </a:lnTo>
                              <a:lnTo>
                                <a:pt x="297148" y="95940"/>
                              </a:lnTo>
                              <a:lnTo>
                                <a:pt x="296750" y="95263"/>
                              </a:lnTo>
                              <a:lnTo>
                                <a:pt x="296388" y="94587"/>
                              </a:lnTo>
                              <a:lnTo>
                                <a:pt x="295918" y="93911"/>
                              </a:lnTo>
                              <a:lnTo>
                                <a:pt x="295483" y="93310"/>
                              </a:lnTo>
                              <a:lnTo>
                                <a:pt x="294940" y="92705"/>
                              </a:lnTo>
                              <a:lnTo>
                                <a:pt x="294397" y="92180"/>
                              </a:lnTo>
                              <a:lnTo>
                                <a:pt x="293891" y="91730"/>
                              </a:lnTo>
                              <a:lnTo>
                                <a:pt x="293275" y="91205"/>
                              </a:lnTo>
                              <a:lnTo>
                                <a:pt x="292588" y="90827"/>
                              </a:lnTo>
                              <a:lnTo>
                                <a:pt x="291900" y="90453"/>
                              </a:lnTo>
                              <a:lnTo>
                                <a:pt x="291177" y="90075"/>
                              </a:lnTo>
                              <a:lnTo>
                                <a:pt x="290417" y="89773"/>
                              </a:lnTo>
                              <a:lnTo>
                                <a:pt x="289657" y="89549"/>
                              </a:lnTo>
                              <a:lnTo>
                                <a:pt x="288824" y="89323"/>
                              </a:lnTo>
                              <a:lnTo>
                                <a:pt x="287920" y="89096"/>
                              </a:lnTo>
                              <a:lnTo>
                                <a:pt x="287015" y="89024"/>
                              </a:lnTo>
                              <a:lnTo>
                                <a:pt x="286038" y="88949"/>
                              </a:lnTo>
                              <a:lnTo>
                                <a:pt x="284952" y="88873"/>
                              </a:lnTo>
                              <a:lnTo>
                                <a:pt x="278474" y="89323"/>
                              </a:lnTo>
                              <a:lnTo>
                                <a:pt x="271743" y="90525"/>
                              </a:lnTo>
                              <a:lnTo>
                                <a:pt x="264650" y="92482"/>
                              </a:lnTo>
                              <a:lnTo>
                                <a:pt x="257304" y="95112"/>
                              </a:lnTo>
                              <a:lnTo>
                                <a:pt x="249849" y="98419"/>
                              </a:lnTo>
                              <a:lnTo>
                                <a:pt x="242141" y="102330"/>
                              </a:lnTo>
                              <a:lnTo>
                                <a:pt x="234288" y="106767"/>
                              </a:lnTo>
                              <a:lnTo>
                                <a:pt x="226254" y="111729"/>
                              </a:lnTo>
                              <a:lnTo>
                                <a:pt x="218183" y="117141"/>
                              </a:lnTo>
                              <a:lnTo>
                                <a:pt x="210041" y="122930"/>
                              </a:lnTo>
                              <a:lnTo>
                                <a:pt x="201790" y="129098"/>
                              </a:lnTo>
                              <a:lnTo>
                                <a:pt x="193575" y="135639"/>
                              </a:lnTo>
                              <a:lnTo>
                                <a:pt x="185396" y="142404"/>
                              </a:lnTo>
                              <a:lnTo>
                                <a:pt x="177254" y="149323"/>
                              </a:lnTo>
                              <a:lnTo>
                                <a:pt x="169147" y="156542"/>
                              </a:lnTo>
                              <a:lnTo>
                                <a:pt x="161149" y="163760"/>
                              </a:lnTo>
                              <a:lnTo>
                                <a:pt x="153297" y="171125"/>
                              </a:lnTo>
                              <a:lnTo>
                                <a:pt x="145588" y="178494"/>
                              </a:lnTo>
                              <a:lnTo>
                                <a:pt x="138097" y="185864"/>
                              </a:lnTo>
                              <a:lnTo>
                                <a:pt x="130787" y="193157"/>
                              </a:lnTo>
                              <a:lnTo>
                                <a:pt x="123766" y="200300"/>
                              </a:lnTo>
                              <a:lnTo>
                                <a:pt x="117035" y="207291"/>
                              </a:lnTo>
                              <a:lnTo>
                                <a:pt x="110521" y="214135"/>
                              </a:lnTo>
                              <a:lnTo>
                                <a:pt x="104405" y="220677"/>
                              </a:lnTo>
                              <a:lnTo>
                                <a:pt x="93223" y="232781"/>
                              </a:lnTo>
                              <a:lnTo>
                                <a:pt x="83705" y="243231"/>
                              </a:lnTo>
                              <a:lnTo>
                                <a:pt x="76178" y="251727"/>
                              </a:lnTo>
                              <a:lnTo>
                                <a:pt x="70713" y="257893"/>
                              </a:lnTo>
                              <a:lnTo>
                                <a:pt x="69953" y="258644"/>
                              </a:lnTo>
                              <a:lnTo>
                                <a:pt x="69229" y="259397"/>
                              </a:lnTo>
                              <a:lnTo>
                                <a:pt x="68470" y="260073"/>
                              </a:lnTo>
                              <a:lnTo>
                                <a:pt x="67710" y="260675"/>
                              </a:lnTo>
                              <a:lnTo>
                                <a:pt x="66045" y="261877"/>
                              </a:lnTo>
                              <a:lnTo>
                                <a:pt x="64308" y="262930"/>
                              </a:lnTo>
                              <a:lnTo>
                                <a:pt x="62571" y="263908"/>
                              </a:lnTo>
                              <a:lnTo>
                                <a:pt x="60761" y="264735"/>
                              </a:lnTo>
                              <a:lnTo>
                                <a:pt x="58771" y="265411"/>
                              </a:lnTo>
                              <a:lnTo>
                                <a:pt x="56817" y="266013"/>
                              </a:lnTo>
                              <a:lnTo>
                                <a:pt x="54790" y="266539"/>
                              </a:lnTo>
                              <a:lnTo>
                                <a:pt x="52727" y="266990"/>
                              </a:lnTo>
                              <a:lnTo>
                                <a:pt x="50556" y="267291"/>
                              </a:lnTo>
                              <a:lnTo>
                                <a:pt x="48349" y="267592"/>
                              </a:lnTo>
                              <a:lnTo>
                                <a:pt x="46105" y="267742"/>
                              </a:lnTo>
                              <a:lnTo>
                                <a:pt x="43825" y="267893"/>
                              </a:lnTo>
                              <a:lnTo>
                                <a:pt x="41473" y="267968"/>
                              </a:lnTo>
                              <a:lnTo>
                                <a:pt x="37564" y="267968"/>
                              </a:lnTo>
                              <a:lnTo>
                                <a:pt x="36044" y="267893"/>
                              </a:lnTo>
                              <a:lnTo>
                                <a:pt x="34597" y="267742"/>
                              </a:lnTo>
                              <a:lnTo>
                                <a:pt x="33113" y="267592"/>
                              </a:lnTo>
                              <a:lnTo>
                                <a:pt x="30073" y="267216"/>
                              </a:lnTo>
                              <a:lnTo>
                                <a:pt x="27214" y="266615"/>
                              </a:lnTo>
                              <a:lnTo>
                                <a:pt x="24355" y="265938"/>
                              </a:lnTo>
                              <a:lnTo>
                                <a:pt x="21605" y="265186"/>
                              </a:lnTo>
                              <a:lnTo>
                                <a:pt x="18963" y="264434"/>
                              </a:lnTo>
                              <a:lnTo>
                                <a:pt x="16466" y="263607"/>
                              </a:lnTo>
                              <a:lnTo>
                                <a:pt x="14150" y="262705"/>
                              </a:lnTo>
                              <a:lnTo>
                                <a:pt x="12015" y="261877"/>
                              </a:lnTo>
                              <a:lnTo>
                                <a:pt x="10133" y="261126"/>
                              </a:lnTo>
                              <a:lnTo>
                                <a:pt x="8468" y="260374"/>
                              </a:lnTo>
                              <a:lnTo>
                                <a:pt x="5971" y="259171"/>
                              </a:lnTo>
                              <a:lnTo>
                                <a:pt x="4705" y="258494"/>
                              </a:lnTo>
                              <a:lnTo>
                                <a:pt x="3800" y="258043"/>
                              </a:lnTo>
                              <a:lnTo>
                                <a:pt x="2967" y="257592"/>
                              </a:lnTo>
                              <a:lnTo>
                                <a:pt x="2280" y="257066"/>
                              </a:lnTo>
                              <a:lnTo>
                                <a:pt x="1665" y="256540"/>
                              </a:lnTo>
                              <a:lnTo>
                                <a:pt x="1230" y="256013"/>
                              </a:lnTo>
                              <a:lnTo>
                                <a:pt x="832" y="255487"/>
                              </a:lnTo>
                              <a:lnTo>
                                <a:pt x="543" y="254885"/>
                              </a:lnTo>
                              <a:lnTo>
                                <a:pt x="326" y="254209"/>
                              </a:lnTo>
                              <a:lnTo>
                                <a:pt x="181" y="253532"/>
                              </a:lnTo>
                              <a:lnTo>
                                <a:pt x="0" y="252780"/>
                              </a:lnTo>
                              <a:lnTo>
                                <a:pt x="0" y="252028"/>
                              </a:lnTo>
                              <a:lnTo>
                                <a:pt x="72" y="251201"/>
                              </a:lnTo>
                              <a:lnTo>
                                <a:pt x="326" y="249321"/>
                              </a:lnTo>
                              <a:lnTo>
                                <a:pt x="688" y="247216"/>
                              </a:lnTo>
                              <a:lnTo>
                                <a:pt x="4994" y="230075"/>
                              </a:lnTo>
                              <a:lnTo>
                                <a:pt x="5826" y="226916"/>
                              </a:lnTo>
                              <a:lnTo>
                                <a:pt x="6804" y="223231"/>
                              </a:lnTo>
                              <a:lnTo>
                                <a:pt x="7962" y="219097"/>
                              </a:lnTo>
                              <a:lnTo>
                                <a:pt x="9301" y="214585"/>
                              </a:lnTo>
                              <a:lnTo>
                                <a:pt x="12485" y="204359"/>
                              </a:lnTo>
                              <a:lnTo>
                                <a:pt x="16177" y="192779"/>
                              </a:lnTo>
                              <a:lnTo>
                                <a:pt x="20338" y="180074"/>
                              </a:lnTo>
                              <a:lnTo>
                                <a:pt x="25007" y="166314"/>
                              </a:lnTo>
                              <a:lnTo>
                                <a:pt x="30001" y="151803"/>
                              </a:lnTo>
                              <a:lnTo>
                                <a:pt x="35284" y="136766"/>
                              </a:lnTo>
                              <a:lnTo>
                                <a:pt x="40894" y="121354"/>
                              </a:lnTo>
                              <a:lnTo>
                                <a:pt x="46539" y="105713"/>
                              </a:lnTo>
                              <a:lnTo>
                                <a:pt x="52438" y="90150"/>
                              </a:lnTo>
                              <a:lnTo>
                                <a:pt x="58264" y="74811"/>
                              </a:lnTo>
                              <a:lnTo>
                                <a:pt x="61196" y="67294"/>
                              </a:lnTo>
                              <a:lnTo>
                                <a:pt x="64163" y="59925"/>
                              </a:lnTo>
                              <a:lnTo>
                                <a:pt x="67022" y="52707"/>
                              </a:lnTo>
                              <a:lnTo>
                                <a:pt x="69881" y="45640"/>
                              </a:lnTo>
                              <a:lnTo>
                                <a:pt x="72704" y="38872"/>
                              </a:lnTo>
                              <a:lnTo>
                                <a:pt x="75490" y="32255"/>
                              </a:lnTo>
                              <a:lnTo>
                                <a:pt x="78204" y="25940"/>
                              </a:lnTo>
                              <a:lnTo>
                                <a:pt x="80846" y="19852"/>
                              </a:lnTo>
                              <a:lnTo>
                                <a:pt x="81317" y="18873"/>
                              </a:lnTo>
                              <a:lnTo>
                                <a:pt x="81751" y="17894"/>
                              </a:lnTo>
                              <a:lnTo>
                                <a:pt x="82040" y="17444"/>
                              </a:lnTo>
                              <a:lnTo>
                                <a:pt x="82366" y="17070"/>
                              </a:lnTo>
                              <a:lnTo>
                                <a:pt x="82728" y="16617"/>
                              </a:lnTo>
                              <a:lnTo>
                                <a:pt x="83126" y="16242"/>
                              </a:lnTo>
                              <a:lnTo>
                                <a:pt x="83560" y="15865"/>
                              </a:lnTo>
                              <a:lnTo>
                                <a:pt x="84103" y="15566"/>
                              </a:lnTo>
                              <a:lnTo>
                                <a:pt x="84682" y="15264"/>
                              </a:lnTo>
                              <a:lnTo>
                                <a:pt x="85370" y="14962"/>
                              </a:lnTo>
                              <a:lnTo>
                                <a:pt x="86202" y="14663"/>
                              </a:lnTo>
                              <a:lnTo>
                                <a:pt x="87035" y="14436"/>
                              </a:lnTo>
                              <a:lnTo>
                                <a:pt x="88012" y="14209"/>
                              </a:lnTo>
                              <a:lnTo>
                                <a:pt x="89170" y="14062"/>
                              </a:lnTo>
                              <a:lnTo>
                                <a:pt x="90436" y="13760"/>
                              </a:lnTo>
                              <a:lnTo>
                                <a:pt x="92318" y="13385"/>
                              </a:lnTo>
                              <a:lnTo>
                                <a:pt x="94815" y="12932"/>
                              </a:lnTo>
                              <a:lnTo>
                                <a:pt x="97783" y="12407"/>
                              </a:lnTo>
                              <a:lnTo>
                                <a:pt x="101184" y="12033"/>
                              </a:lnTo>
                              <a:lnTo>
                                <a:pt x="105020" y="11655"/>
                              </a:lnTo>
                              <a:lnTo>
                                <a:pt x="107119" y="11504"/>
                              </a:lnTo>
                              <a:lnTo>
                                <a:pt x="109327" y="11352"/>
                              </a:lnTo>
                              <a:lnTo>
                                <a:pt x="111607" y="11352"/>
                              </a:lnTo>
                              <a:lnTo>
                                <a:pt x="113995" y="11280"/>
                              </a:lnTo>
                              <a:lnTo>
                                <a:pt x="117940" y="11352"/>
                              </a:lnTo>
                              <a:lnTo>
                                <a:pt x="122464" y="11504"/>
                              </a:lnTo>
                              <a:lnTo>
                                <a:pt x="124888" y="11655"/>
                              </a:lnTo>
                              <a:lnTo>
                                <a:pt x="127385" y="11881"/>
                              </a:lnTo>
                              <a:lnTo>
                                <a:pt x="129955" y="12104"/>
                              </a:lnTo>
                              <a:lnTo>
                                <a:pt x="132524" y="12331"/>
                              </a:lnTo>
                              <a:lnTo>
                                <a:pt x="135094" y="12709"/>
                              </a:lnTo>
                              <a:lnTo>
                                <a:pt x="137663" y="13083"/>
                              </a:lnTo>
                              <a:lnTo>
                                <a:pt x="140160" y="13609"/>
                              </a:lnTo>
                              <a:lnTo>
                                <a:pt x="142476" y="14137"/>
                              </a:lnTo>
                              <a:lnTo>
                                <a:pt x="144828" y="14738"/>
                              </a:lnTo>
                              <a:lnTo>
                                <a:pt x="147036" y="15415"/>
                              </a:lnTo>
                              <a:lnTo>
                                <a:pt x="148013" y="15865"/>
                              </a:lnTo>
                              <a:lnTo>
                                <a:pt x="148990" y="16242"/>
                              </a:lnTo>
                              <a:lnTo>
                                <a:pt x="149967" y="16692"/>
                              </a:lnTo>
                              <a:lnTo>
                                <a:pt x="150800" y="17070"/>
                              </a:lnTo>
                              <a:lnTo>
                                <a:pt x="150800" y="32107"/>
                              </a:lnTo>
                              <a:lnTo>
                                <a:pt x="150872" y="33536"/>
                              </a:lnTo>
                              <a:lnTo>
                                <a:pt x="150872" y="35263"/>
                              </a:lnTo>
                              <a:lnTo>
                                <a:pt x="151017" y="37220"/>
                              </a:lnTo>
                              <a:lnTo>
                                <a:pt x="151342" y="39473"/>
                              </a:lnTo>
                              <a:lnTo>
                                <a:pt x="151704" y="41804"/>
                              </a:lnTo>
                              <a:lnTo>
                                <a:pt x="152247" y="44212"/>
                              </a:lnTo>
                              <a:lnTo>
                                <a:pt x="152609" y="45413"/>
                              </a:lnTo>
                              <a:lnTo>
                                <a:pt x="153007" y="46691"/>
                              </a:lnTo>
                              <a:lnTo>
                                <a:pt x="153441" y="47896"/>
                              </a:lnTo>
                              <a:lnTo>
                                <a:pt x="153984" y="49098"/>
                              </a:lnTo>
                              <a:lnTo>
                                <a:pt x="154491" y="50300"/>
                              </a:lnTo>
                              <a:lnTo>
                                <a:pt x="155178" y="51505"/>
                              </a:lnTo>
                              <a:lnTo>
                                <a:pt x="155866" y="52631"/>
                              </a:lnTo>
                              <a:lnTo>
                                <a:pt x="156626" y="53686"/>
                              </a:lnTo>
                              <a:lnTo>
                                <a:pt x="157458" y="54736"/>
                              </a:lnTo>
                              <a:lnTo>
                                <a:pt x="158435" y="55715"/>
                              </a:lnTo>
                              <a:lnTo>
                                <a:pt x="159413" y="56690"/>
                              </a:lnTo>
                              <a:lnTo>
                                <a:pt x="160534" y="57518"/>
                              </a:lnTo>
                              <a:lnTo>
                                <a:pt x="161765" y="58270"/>
                              </a:lnTo>
                              <a:lnTo>
                                <a:pt x="163031" y="59022"/>
                              </a:lnTo>
                              <a:lnTo>
                                <a:pt x="164407" y="59623"/>
                              </a:lnTo>
                              <a:lnTo>
                                <a:pt x="165927" y="60152"/>
                              </a:lnTo>
                              <a:lnTo>
                                <a:pt x="167483" y="60526"/>
                              </a:lnTo>
                              <a:lnTo>
                                <a:pt x="169220" y="60828"/>
                              </a:lnTo>
                              <a:lnTo>
                                <a:pt x="171029" y="61051"/>
                              </a:lnTo>
                              <a:lnTo>
                                <a:pt x="172947" y="61127"/>
                              </a:lnTo>
                              <a:lnTo>
                                <a:pt x="176421" y="60904"/>
                              </a:lnTo>
                              <a:lnTo>
                                <a:pt x="180040" y="60450"/>
                              </a:lnTo>
                              <a:lnTo>
                                <a:pt x="183732" y="59623"/>
                              </a:lnTo>
                              <a:lnTo>
                                <a:pt x="187676" y="58497"/>
                              </a:lnTo>
                              <a:lnTo>
                                <a:pt x="191729" y="57068"/>
                              </a:lnTo>
                              <a:lnTo>
                                <a:pt x="195964" y="55489"/>
                              </a:lnTo>
                              <a:lnTo>
                                <a:pt x="200270" y="53610"/>
                              </a:lnTo>
                              <a:lnTo>
                                <a:pt x="204757" y="51581"/>
                              </a:lnTo>
                              <a:lnTo>
                                <a:pt x="209353" y="49325"/>
                              </a:lnTo>
                              <a:lnTo>
                                <a:pt x="214022" y="46917"/>
                              </a:lnTo>
                              <a:lnTo>
                                <a:pt x="218799" y="44435"/>
                              </a:lnTo>
                              <a:lnTo>
                                <a:pt x="223684" y="41729"/>
                              </a:lnTo>
                              <a:lnTo>
                                <a:pt x="233745" y="36242"/>
                              </a:lnTo>
                              <a:lnTo>
                                <a:pt x="244095" y="30527"/>
                              </a:lnTo>
                              <a:lnTo>
                                <a:pt x="249378" y="27670"/>
                              </a:lnTo>
                              <a:lnTo>
                                <a:pt x="254662" y="24813"/>
                              </a:lnTo>
                              <a:lnTo>
                                <a:pt x="260054" y="22032"/>
                              </a:lnTo>
                              <a:lnTo>
                                <a:pt x="265483" y="19323"/>
                              </a:lnTo>
                              <a:lnTo>
                                <a:pt x="270911" y="16692"/>
                              </a:lnTo>
                              <a:lnTo>
                                <a:pt x="276448" y="14137"/>
                              </a:lnTo>
                              <a:lnTo>
                                <a:pt x="281948" y="11806"/>
                              </a:lnTo>
                              <a:lnTo>
                                <a:pt x="287449" y="9550"/>
                              </a:lnTo>
                              <a:lnTo>
                                <a:pt x="292986" y="7520"/>
                              </a:lnTo>
                              <a:lnTo>
                                <a:pt x="298487" y="5638"/>
                              </a:lnTo>
                              <a:lnTo>
                                <a:pt x="303988" y="3987"/>
                              </a:lnTo>
                              <a:lnTo>
                                <a:pt x="309524" y="2634"/>
                              </a:lnTo>
                              <a:lnTo>
                                <a:pt x="315025" y="1504"/>
                              </a:lnTo>
                              <a:lnTo>
                                <a:pt x="320490" y="676"/>
                              </a:lnTo>
                              <a:lnTo>
                                <a:pt x="325990" y="151"/>
                              </a:lnTo>
                              <a:lnTo>
                                <a:pt x="331346"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95" name="Shape 16295"/>
                      <wps:cNvSpPr/>
                      <wps:spPr>
                        <a:xfrm>
                          <a:off x="662819" y="67214"/>
                          <a:ext cx="162724" cy="275959"/>
                        </a:xfrm>
                        <a:custGeom>
                          <a:avLst/>
                          <a:gdLst/>
                          <a:ahLst/>
                          <a:cxnLst/>
                          <a:rect l="0" t="0" r="0" b="0"/>
                          <a:pathLst>
                            <a:path w="162724" h="275959">
                              <a:moveTo>
                                <a:pt x="49127" y="0"/>
                              </a:moveTo>
                              <a:lnTo>
                                <a:pt x="53940" y="0"/>
                              </a:lnTo>
                              <a:lnTo>
                                <a:pt x="58789" y="76"/>
                              </a:lnTo>
                              <a:lnTo>
                                <a:pt x="63602" y="223"/>
                              </a:lnTo>
                              <a:lnTo>
                                <a:pt x="68596" y="450"/>
                              </a:lnTo>
                              <a:lnTo>
                                <a:pt x="73518" y="752"/>
                              </a:lnTo>
                              <a:lnTo>
                                <a:pt x="78440" y="1051"/>
                              </a:lnTo>
                              <a:lnTo>
                                <a:pt x="83325" y="1504"/>
                              </a:lnTo>
                              <a:lnTo>
                                <a:pt x="88247" y="2029"/>
                              </a:lnTo>
                              <a:lnTo>
                                <a:pt x="93169" y="2706"/>
                              </a:lnTo>
                              <a:lnTo>
                                <a:pt x="97909" y="3458"/>
                              </a:lnTo>
                              <a:lnTo>
                                <a:pt x="102686" y="4361"/>
                              </a:lnTo>
                              <a:lnTo>
                                <a:pt x="107355" y="5336"/>
                              </a:lnTo>
                              <a:lnTo>
                                <a:pt x="111878" y="6466"/>
                              </a:lnTo>
                              <a:lnTo>
                                <a:pt x="116438" y="7743"/>
                              </a:lnTo>
                              <a:lnTo>
                                <a:pt x="120745" y="9172"/>
                              </a:lnTo>
                              <a:lnTo>
                                <a:pt x="124942" y="10752"/>
                              </a:lnTo>
                              <a:lnTo>
                                <a:pt x="128959" y="12479"/>
                              </a:lnTo>
                              <a:lnTo>
                                <a:pt x="132904" y="14361"/>
                              </a:lnTo>
                              <a:lnTo>
                                <a:pt x="136595" y="16466"/>
                              </a:lnTo>
                              <a:lnTo>
                                <a:pt x="140142" y="18722"/>
                              </a:lnTo>
                              <a:lnTo>
                                <a:pt x="143471" y="21201"/>
                              </a:lnTo>
                              <a:lnTo>
                                <a:pt x="146547" y="23835"/>
                              </a:lnTo>
                              <a:lnTo>
                                <a:pt x="149515" y="26692"/>
                              </a:lnTo>
                              <a:lnTo>
                                <a:pt x="152084" y="29772"/>
                              </a:lnTo>
                              <a:lnTo>
                                <a:pt x="154509" y="33082"/>
                              </a:lnTo>
                              <a:lnTo>
                                <a:pt x="156608" y="36616"/>
                              </a:lnTo>
                              <a:lnTo>
                                <a:pt x="158417" y="40376"/>
                              </a:lnTo>
                              <a:lnTo>
                                <a:pt x="159937" y="44359"/>
                              </a:lnTo>
                              <a:lnTo>
                                <a:pt x="161131" y="48645"/>
                              </a:lnTo>
                              <a:lnTo>
                                <a:pt x="162036" y="53157"/>
                              </a:lnTo>
                              <a:lnTo>
                                <a:pt x="162579" y="57892"/>
                              </a:lnTo>
                              <a:lnTo>
                                <a:pt x="162724" y="62930"/>
                              </a:lnTo>
                              <a:lnTo>
                                <a:pt x="162651" y="66240"/>
                              </a:lnTo>
                              <a:lnTo>
                                <a:pt x="162362" y="69773"/>
                              </a:lnTo>
                              <a:lnTo>
                                <a:pt x="161891" y="73458"/>
                              </a:lnTo>
                              <a:lnTo>
                                <a:pt x="161312" y="77366"/>
                              </a:lnTo>
                              <a:lnTo>
                                <a:pt x="160480" y="81500"/>
                              </a:lnTo>
                              <a:lnTo>
                                <a:pt x="159575" y="85714"/>
                              </a:lnTo>
                              <a:lnTo>
                                <a:pt x="158490" y="90075"/>
                              </a:lnTo>
                              <a:lnTo>
                                <a:pt x="157368" y="94508"/>
                              </a:lnTo>
                              <a:lnTo>
                                <a:pt x="156065" y="99096"/>
                              </a:lnTo>
                              <a:lnTo>
                                <a:pt x="154654" y="103759"/>
                              </a:lnTo>
                              <a:lnTo>
                                <a:pt x="153134" y="108494"/>
                              </a:lnTo>
                              <a:lnTo>
                                <a:pt x="151541" y="113229"/>
                              </a:lnTo>
                              <a:lnTo>
                                <a:pt x="149949" y="118044"/>
                              </a:lnTo>
                              <a:lnTo>
                                <a:pt x="148212" y="122855"/>
                              </a:lnTo>
                              <a:lnTo>
                                <a:pt x="146475" y="127666"/>
                              </a:lnTo>
                              <a:lnTo>
                                <a:pt x="144666" y="132480"/>
                              </a:lnTo>
                              <a:lnTo>
                                <a:pt x="140974" y="141879"/>
                              </a:lnTo>
                              <a:lnTo>
                                <a:pt x="137283" y="151051"/>
                              </a:lnTo>
                              <a:lnTo>
                                <a:pt x="133555" y="159773"/>
                              </a:lnTo>
                              <a:lnTo>
                                <a:pt x="129937" y="167890"/>
                              </a:lnTo>
                              <a:lnTo>
                                <a:pt x="126607" y="175335"/>
                              </a:lnTo>
                              <a:lnTo>
                                <a:pt x="123531" y="181877"/>
                              </a:lnTo>
                              <a:lnTo>
                                <a:pt x="120817" y="187440"/>
                              </a:lnTo>
                              <a:lnTo>
                                <a:pt x="118537" y="191876"/>
                              </a:lnTo>
                              <a:lnTo>
                                <a:pt x="114231" y="199771"/>
                              </a:lnTo>
                              <a:lnTo>
                                <a:pt x="109852" y="207140"/>
                              </a:lnTo>
                              <a:lnTo>
                                <a:pt x="105400" y="213980"/>
                              </a:lnTo>
                              <a:lnTo>
                                <a:pt x="100768" y="220446"/>
                              </a:lnTo>
                              <a:lnTo>
                                <a:pt x="96172" y="226387"/>
                              </a:lnTo>
                              <a:lnTo>
                                <a:pt x="91504" y="231950"/>
                              </a:lnTo>
                              <a:lnTo>
                                <a:pt x="86655" y="237063"/>
                              </a:lnTo>
                              <a:lnTo>
                                <a:pt x="81805" y="241802"/>
                              </a:lnTo>
                              <a:lnTo>
                                <a:pt x="76847" y="246163"/>
                              </a:lnTo>
                              <a:lnTo>
                                <a:pt x="71853" y="250146"/>
                              </a:lnTo>
                              <a:lnTo>
                                <a:pt x="66714" y="253756"/>
                              </a:lnTo>
                              <a:lnTo>
                                <a:pt x="61576" y="257064"/>
                              </a:lnTo>
                              <a:lnTo>
                                <a:pt x="56292" y="260071"/>
                              </a:lnTo>
                              <a:lnTo>
                                <a:pt x="51008" y="262778"/>
                              </a:lnTo>
                              <a:lnTo>
                                <a:pt x="45652" y="265109"/>
                              </a:lnTo>
                              <a:lnTo>
                                <a:pt x="40188" y="267289"/>
                              </a:lnTo>
                              <a:lnTo>
                                <a:pt x="34615" y="269169"/>
                              </a:lnTo>
                              <a:lnTo>
                                <a:pt x="29078" y="270748"/>
                              </a:lnTo>
                              <a:lnTo>
                                <a:pt x="23432" y="272176"/>
                              </a:lnTo>
                              <a:lnTo>
                                <a:pt x="17678" y="273379"/>
                              </a:lnTo>
                              <a:lnTo>
                                <a:pt x="11961" y="274432"/>
                              </a:lnTo>
                              <a:lnTo>
                                <a:pt x="6134" y="275259"/>
                              </a:lnTo>
                              <a:lnTo>
                                <a:pt x="235" y="275936"/>
                              </a:lnTo>
                              <a:lnTo>
                                <a:pt x="0" y="275959"/>
                              </a:lnTo>
                              <a:lnTo>
                                <a:pt x="0" y="211602"/>
                              </a:lnTo>
                              <a:lnTo>
                                <a:pt x="1357" y="211048"/>
                              </a:lnTo>
                              <a:lnTo>
                                <a:pt x="2189" y="210673"/>
                              </a:lnTo>
                              <a:lnTo>
                                <a:pt x="3022" y="210224"/>
                              </a:lnTo>
                              <a:lnTo>
                                <a:pt x="3854" y="209770"/>
                              </a:lnTo>
                              <a:lnTo>
                                <a:pt x="4614" y="209320"/>
                              </a:lnTo>
                              <a:lnTo>
                                <a:pt x="5374" y="208720"/>
                              </a:lnTo>
                              <a:lnTo>
                                <a:pt x="6062" y="208191"/>
                              </a:lnTo>
                              <a:lnTo>
                                <a:pt x="6749" y="207514"/>
                              </a:lnTo>
                              <a:lnTo>
                                <a:pt x="7401" y="206913"/>
                              </a:lnTo>
                              <a:lnTo>
                                <a:pt x="9138" y="204884"/>
                              </a:lnTo>
                              <a:lnTo>
                                <a:pt x="10875" y="202401"/>
                              </a:lnTo>
                              <a:lnTo>
                                <a:pt x="12612" y="199695"/>
                              </a:lnTo>
                              <a:lnTo>
                                <a:pt x="14349" y="196540"/>
                              </a:lnTo>
                              <a:lnTo>
                                <a:pt x="16014" y="193154"/>
                              </a:lnTo>
                              <a:lnTo>
                                <a:pt x="17678" y="189469"/>
                              </a:lnTo>
                              <a:lnTo>
                                <a:pt x="19343" y="185561"/>
                              </a:lnTo>
                              <a:lnTo>
                                <a:pt x="20935" y="181427"/>
                              </a:lnTo>
                              <a:lnTo>
                                <a:pt x="22528" y="177066"/>
                              </a:lnTo>
                              <a:lnTo>
                                <a:pt x="24048" y="172554"/>
                              </a:lnTo>
                              <a:lnTo>
                                <a:pt x="25459" y="167890"/>
                              </a:lnTo>
                              <a:lnTo>
                                <a:pt x="26906" y="163079"/>
                              </a:lnTo>
                              <a:lnTo>
                                <a:pt x="28354" y="158193"/>
                              </a:lnTo>
                              <a:lnTo>
                                <a:pt x="29621" y="153307"/>
                              </a:lnTo>
                              <a:lnTo>
                                <a:pt x="30996" y="148269"/>
                              </a:lnTo>
                              <a:lnTo>
                                <a:pt x="32190" y="143307"/>
                              </a:lnTo>
                              <a:lnTo>
                                <a:pt x="33312" y="138270"/>
                              </a:lnTo>
                              <a:lnTo>
                                <a:pt x="34470" y="133304"/>
                              </a:lnTo>
                              <a:lnTo>
                                <a:pt x="35520" y="128418"/>
                              </a:lnTo>
                              <a:lnTo>
                                <a:pt x="36569" y="123607"/>
                              </a:lnTo>
                              <a:lnTo>
                                <a:pt x="37474" y="118943"/>
                              </a:lnTo>
                              <a:lnTo>
                                <a:pt x="38306" y="114359"/>
                              </a:lnTo>
                              <a:lnTo>
                                <a:pt x="39138" y="109998"/>
                              </a:lnTo>
                              <a:lnTo>
                                <a:pt x="39826" y="105788"/>
                              </a:lnTo>
                              <a:lnTo>
                                <a:pt x="40514" y="101801"/>
                              </a:lnTo>
                              <a:lnTo>
                                <a:pt x="41093" y="98041"/>
                              </a:lnTo>
                              <a:lnTo>
                                <a:pt x="41563" y="94583"/>
                              </a:lnTo>
                              <a:lnTo>
                                <a:pt x="41925" y="91428"/>
                              </a:lnTo>
                              <a:lnTo>
                                <a:pt x="42323" y="88571"/>
                              </a:lnTo>
                              <a:lnTo>
                                <a:pt x="42540" y="86088"/>
                              </a:lnTo>
                              <a:lnTo>
                                <a:pt x="42613" y="83907"/>
                              </a:lnTo>
                              <a:lnTo>
                                <a:pt x="42685" y="82180"/>
                              </a:lnTo>
                              <a:lnTo>
                                <a:pt x="42685" y="80147"/>
                              </a:lnTo>
                              <a:lnTo>
                                <a:pt x="42613" y="78269"/>
                              </a:lnTo>
                              <a:lnTo>
                                <a:pt x="42468" y="76614"/>
                              </a:lnTo>
                              <a:lnTo>
                                <a:pt x="42251" y="75034"/>
                              </a:lnTo>
                              <a:lnTo>
                                <a:pt x="42070" y="74358"/>
                              </a:lnTo>
                              <a:lnTo>
                                <a:pt x="41853" y="73681"/>
                              </a:lnTo>
                              <a:lnTo>
                                <a:pt x="41635" y="73005"/>
                              </a:lnTo>
                              <a:lnTo>
                                <a:pt x="41346" y="72404"/>
                              </a:lnTo>
                              <a:lnTo>
                                <a:pt x="41020" y="71803"/>
                              </a:lnTo>
                              <a:lnTo>
                                <a:pt x="40658" y="71278"/>
                              </a:lnTo>
                              <a:lnTo>
                                <a:pt x="40188" y="70824"/>
                              </a:lnTo>
                              <a:lnTo>
                                <a:pt x="39681" y="70299"/>
                              </a:lnTo>
                              <a:lnTo>
                                <a:pt x="39066" y="69925"/>
                              </a:lnTo>
                              <a:lnTo>
                                <a:pt x="38451" y="69471"/>
                              </a:lnTo>
                              <a:lnTo>
                                <a:pt x="37691" y="69097"/>
                              </a:lnTo>
                              <a:lnTo>
                                <a:pt x="36967" y="68795"/>
                              </a:lnTo>
                              <a:lnTo>
                                <a:pt x="36135" y="68496"/>
                              </a:lnTo>
                              <a:lnTo>
                                <a:pt x="35122" y="68194"/>
                              </a:lnTo>
                              <a:lnTo>
                                <a:pt x="34072" y="67967"/>
                              </a:lnTo>
                              <a:lnTo>
                                <a:pt x="32950" y="67744"/>
                              </a:lnTo>
                              <a:lnTo>
                                <a:pt x="30453" y="67366"/>
                              </a:lnTo>
                              <a:lnTo>
                                <a:pt x="27522" y="67140"/>
                              </a:lnTo>
                              <a:lnTo>
                                <a:pt x="24120" y="66992"/>
                              </a:lnTo>
                              <a:lnTo>
                                <a:pt x="20248" y="66916"/>
                              </a:lnTo>
                              <a:lnTo>
                                <a:pt x="18583" y="66916"/>
                              </a:lnTo>
                              <a:lnTo>
                                <a:pt x="16918" y="66992"/>
                              </a:lnTo>
                              <a:lnTo>
                                <a:pt x="15109" y="67068"/>
                              </a:lnTo>
                              <a:lnTo>
                                <a:pt x="13227" y="67215"/>
                              </a:lnTo>
                              <a:lnTo>
                                <a:pt x="11418" y="67442"/>
                              </a:lnTo>
                              <a:lnTo>
                                <a:pt x="9536" y="67744"/>
                              </a:lnTo>
                              <a:lnTo>
                                <a:pt x="7654" y="68118"/>
                              </a:lnTo>
                              <a:lnTo>
                                <a:pt x="5736" y="68496"/>
                              </a:lnTo>
                              <a:lnTo>
                                <a:pt x="3927" y="69097"/>
                              </a:lnTo>
                              <a:lnTo>
                                <a:pt x="2117" y="69698"/>
                              </a:lnTo>
                              <a:lnTo>
                                <a:pt x="380" y="70450"/>
                              </a:lnTo>
                              <a:lnTo>
                                <a:pt x="0" y="70639"/>
                              </a:lnTo>
                              <a:lnTo>
                                <a:pt x="0" y="4179"/>
                              </a:lnTo>
                              <a:lnTo>
                                <a:pt x="6966" y="3008"/>
                              </a:lnTo>
                              <a:lnTo>
                                <a:pt x="16774" y="1727"/>
                              </a:lnTo>
                              <a:lnTo>
                                <a:pt x="27051" y="752"/>
                              </a:lnTo>
                              <a:lnTo>
                                <a:pt x="37872" y="223"/>
                              </a:lnTo>
                              <a:lnTo>
                                <a:pt x="49127"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g:wgp>
                </a:graphicData>
              </a:graphic>
            </wp:anchor>
          </w:drawing>
        </mc:Choice>
        <mc:Fallback>
          <w:pict>
            <v:group w14:anchorId="25E013B3" id="Group 16288" o:spid="_x0000_s1026" style="position:absolute;margin-left:51pt;margin-top:46.2pt;width:95.15pt;height:27.75pt;z-index:251662336;mso-position-horizontal-relative:page;mso-position-vertical-relative:page" coordsize="12087,35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">
              <v:shape id="Shape 16289" o:spid="_x0000_s1027" style="position:absolute;top:220;width:2166;height:3304;visibility:visible;mso-wrap-style:square;v-text-anchor:top" coordsize="216625,3303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" path="m216625,r,87860l212505,90371r-4683,2933l203216,96312r-4535,3080l194226,102476r-4306,3084l185765,108643r-4082,3005l177833,114580r-3702,2857l170656,120147r-3249,2630l161667,127588r-4762,3987l153430,134655r-2041,1882l150485,137512r-681,828l149352,139016r-304,605l148976,139919r,450l149048,140520r76,151l149276,140822r152,151l149652,141049r532,223l150861,141348r832,75l152598,141423r2117,76l157209,141423r59416,l216625,208765r-7594,-123l199665,208491r-9445,-151l180930,208113r-9065,-223l163252,207739r-8009,-227l147991,207361r-6271,-223l136508,207062r-3926,-151l130088,206836r-832,l126991,206685r-2041,-148l123137,206386r-1585,l120871,206461r-604,148l119738,206760r-452,302l118982,207361r-300,453l118530,208340r,601l118606,211423r224,2480l119286,216385r528,2631l120567,221650r909,2630l122532,226986r1209,2706l125102,232326r1509,2705l128275,237662r1738,2634l131978,242926r2037,2555l136284,247964r2265,2482l141043,252774r2566,2257l146330,257211r2794,2105l152146,261270r3021,1882l158341,264879r3326,1580l165065,267887r3474,1205l172165,270219r3703,903l179646,271874r3850,525l187502,272701r4079,148l194831,272773r3170,-147l201099,272324r3021,-450l206990,271421r2874,-601l212657,270143r2722,-752l216625,268989r,61407l203996,330396r-9545,-479l184025,329015r-10275,-1203l163552,326308r-9970,-1879l143685,322323r-9670,-2481l124573,317135r-9217,-3007l106291,310820r-8762,-3534l89068,303451r-8236,-4060l72899,295181r-7629,-4510l58018,285932r-6952,-4962l44494,275857r-6192,-5336l32560,265030r-5364,-5638l22210,253526r-4457,-5940l13749,241422r-3551,-6239l7101,228792,4608,222251,2644,215633,1209,208941,302,202100,,195258r,-2l680,183753,2720,172400,5968,161271r4533,-10899l16015,139692r6648,-10449l30218,119017r8461,-9924l47896,99392r9970,-9398l68520,80897,79775,72100,91486,63604r12159,-8121l116112,47664r12844,-7441l141948,33080r13143,-6693l168239,19997r13144,-5941l194451,8569,207370,3456,216625,xe" fillcolor="#f21c0a" stroked="f" strokeweight="0">
                <v:stroke miterlimit="83231f" joinstyle="miter"/>
                <v:path arrowok="t" textboxrect="0,0,216625,330396"/>
              </v:shape>
              <v:shape id="Shape 16290" o:spid="_x0000_s1028" style="position:absolute;left:2166;top:2636;width:1640;height:888;visibility:visible;mso-wrap-style:square;v-text-anchor:top" coordsize="164046,88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" path="m102703,r4758,76l112445,223r5138,227l122722,900r5211,453l132996,2029r2490,375l137980,2857r2417,450l142662,3760r2269,525l147110,4886r2135,601l151199,6164r1882,752l154818,7668r1665,752l158003,9323r1339,903l160572,11201r977,979l162454,13231r688,1130l163648,15562r326,1202l164046,18045r-217,2630l163069,23381r-1302,2782l160030,29020r-2099,2857l155289,34809r-3040,2933l148847,40750r-3764,2933l141001,46691r-4530,2932l131712,52556r-5063,2931l121286,58344r-5592,2782l109803,63833r-6044,2632l97412,69021r-6420,2406l84344,73757r-6800,2181l70672,78043r-7028,1955l56543,81728r-7176,1578l42191,84735r-7252,1278l27686,86991r-7252,827l13182,88419r-6261,328l,88747,,27340r1319,-425l3889,26015r2417,-978l8647,24058r2266,-1051l13106,21953r2113,-1126l17260,19697r1889,-1126l21038,17441r1738,-1127l24437,15188r3021,-2256l30104,10827,32445,8870,34334,7142,35843,5714,36976,4584r456,l38713,4437r2117,-227l43624,3908r3402,-375l50952,3156r4383,-375l60170,2328r5062,-450l70520,1504r5515,-378l81550,752,87062,450,92428,223,97716,76,102703,xe" fillcolor="#f21c0a" stroked="f" strokeweight="0">
                <v:stroke miterlimit="83231f" joinstyle="miter"/>
                <v:path arrowok="t" textboxrect="0,0,164046,88747"/>
              </v:shape>
              <v:shape id="Shape 16291" o:spid="_x0000_s1029" style="position:absolute;left:4006;top:1591;width:921;height:820;visibility:visible;mso-wrap-style:square;v-text-anchor:top" coordsize="92101,81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" path="m60146,r1592,76l63222,76r1520,151l66262,374r1520,151l69266,752r1447,299l72161,1353r1339,302l74875,2029r1339,454l77517,2933r1266,525l80014,4059r1194,601l82330,5340r1086,676l84465,6768r977,752l86347,8344r832,903l88012,10151r760,975l89459,12180r579,1054l90581,14361r471,1126l91413,16692r290,1278l91884,19247r145,1353l92101,22028r-72,828l91956,23759r-181,979l91630,25789r-434,2256l90509,30452r-760,2630l88916,35788r-977,2782l87035,41279r-1955,5261l83271,51203r-1448,3533l80991,56841r-832,2030l79182,60753r-978,1727l77046,64211r-1121,1579l74658,67219r-1303,1428l71980,69925r-1339,1201l69193,72328r-1483,1055l66190,74361r-1593,900l63005,76088r-1665,752l59676,77517r-1665,676l56274,78722r-1665,526l52872,79697r-1737,454l49398,80450r-1737,377l45924,81050r-3402,454l39229,81727r-3257,151l32787,81954r-2171,-76l28408,81802r-2026,-75l24319,81504r-1882,-227l20628,81050r-1665,-298l17298,80374r-1520,-374l14295,79546r-1376,-525l11653,78496r-1231,-601l9228,77294,8179,76614,7165,75937r-904,-752l5356,74437r-760,-828l3872,72706r-615,-903l2642,70900r-507,-975l1665,68870r-471,-975l905,66765,615,65639,398,64509,145,63383,72,62106,,60900,,58572,72,57518r73,-1054l398,55262,760,52930r615,-2403l2027,48044r832,-2479l3691,43157r833,-2407l6333,36313,7998,32481,9300,29549r833,-1731l11182,25562r1050,-2181l13462,21352r1195,-1878l15851,17667r1303,-1727l18529,14361r1339,-1429l21243,11579r1484,-1277l24174,9096,25694,8046r1520,-979l28770,6088r1593,-824l32027,4512r1593,-676l35357,3231r1664,-525l38758,2256r1665,-453l42160,1428r1810,-302l45707,828,47516,601,49253,450,51063,302r1809,-75l56527,76,60146,xe" fillcolor="#f21c0a" stroked="f" strokeweight="0">
                <v:stroke miterlimit="83231f" joinstyle="miter"/>
                <v:path arrowok="t" textboxrect="0,0,92101,81954"/>
              </v:shape>
              <v:shape id="Shape 16292" o:spid="_x0000_s1030" style="position:absolute;left:4998;top:713;width:1630;height:2736;visibility:visible;mso-wrap-style:square;v-text-anchor:top" coordsize="163013,2735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" path="m163013,r,66459l161729,67098r-760,525l160209,68149r-724,525l158797,69279r-687,601l157422,70480r-579,677l156300,71909r-2026,2932l152356,78001r-1955,3382l148592,84917r-1809,3760l144973,92660r-1737,4062l141571,101008r-1592,4361l138387,109802r-1520,4512l135455,118902r-1375,4660l132741,128225r-1303,4660l130244,137548r-1158,4660l128037,146796r-1050,4587l126082,155816r-904,4361l124345,164463r-760,4062l122970,172509r-579,3760l121848,179878r-434,3458l121016,186495r-289,2932l120473,192058r-72,2407l120328,196570r73,1277l120473,199049r181,1130l120799,201154r217,979l121306,203036r398,828l122065,204540r471,677l123043,205893r542,525l124201,206944r579,453l125467,207771r688,378l126915,208448r832,226l128580,208901r832,223l130317,209275r1881,227l134225,209653r4379,72l146493,209725r3366,-72l151704,209578r1810,-151l155396,209275r1809,-298l159087,208599r1809,-450l162706,207548r307,-125l163013,271780r-5736,578l151306,272734r-6116,376l139074,273335r-6116,151l120473,273561r-19397,l93512,273486r-3980,-76l85442,273260r-4306,-226l76829,272734r-4379,-376l67999,271832r-4560,-602l58988,270478r-4523,-827l50013,268674r-4379,-1204l41328,266117r-4162,-1504l33004,262884r-3908,-1880l25296,258899r-3619,-2406l18275,253937r-3184,-2857l12160,247922,9445,244538,7093,240854,4994,236870,3257,232660,1882,227997,832,223111,217,217771,,212208r72,-2706l290,206721r325,-2933l1122,200704r543,-3159l2425,194238r760,-3382l4089,187398r1050,-3609l6261,180104r1230,-3760l8758,172433r1375,-3908l11544,164538r1520,-4134l14657,156270r3329,-8424l21460,139128r3691,-8798l28915,121381r3800,-9021l36551,103260r3872,-9096l44187,85068r905,-2105l46141,80707r1303,-2559l48891,75367r1629,-3008l52366,69203r2099,-3310l56817,62510r2569,-3609l62173,55292r3076,-3684l68651,47847r3727,-3832l76286,40255r4307,-3760l85225,32735r4958,-3609l95503,25517r5645,-3458l107192,18676r6405,-3234l120401,12437r7201,-2857l135238,6871r7998,-2404l151704,2286,160607,405,163013,xe" fillcolor="#f21c0a" stroked="f" strokeweight="0">
                <v:stroke miterlimit="83231f" joinstyle="miter"/>
                <v:path arrowok="t" textboxrect="0,0,163013,273561"/>
              </v:shape>
              <v:shape id="Shape 16293" o:spid="_x0000_s1031" style="position:absolute;left:2166;width:1656;height:2309;visibility:visible;mso-wrap-style:square;v-text-anchor:top" coordsize="165639,2309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" path="m93674,r202,l99529,298r5439,827l110103,2478r4835,1878l119473,6688r4306,2781l127782,12701r3778,3537l135034,20145r3250,4210l141381,28868r2794,4735l146748,38640r2352,5189l151272,49169r2026,5487l155035,60219r1665,5714l158148,71651r1303,5714l160645,83154r977,5639l162454,94431r760,5487l163829,105258r507,5189l164806,115484r290,4811l165313,124807r181,4286l165566,133001r73,3609l165494,143752r-470,6768l164336,156987r-905,6091l162237,168864r-1447,5491l159125,179468r-1954,4887l155035,188867r-2316,4285l150150,197136r-2714,3684l144479,204278r-3098,3235l138132,210446r-3475,2705l131107,215631r-3778,2256l123399,219920r-4003,1802l115242,223378r-4230,1504l106629,226159r-4455,1126l97564,228189r-4607,827l88198,229617r-4835,525l78528,230520r-4910,299l68707,230970r-50238,l10308,230894r-8761,-75l,230794,,163453r35015,l37808,163377r2646,-76l42947,163226r2342,-223l47402,162776r2041,-227l51332,162175r1737,-378l54730,161348r1513,-526l57600,160218r1285,-601l60018,158865r1056,-824l62059,157138r828,-979l63720,155033r680,-1130l65004,152625r529,-1352l65985,149768r380,-1579l66666,146462r304,-1807l67194,142702r152,-2030l67498,138416r152,-4739l67650,128341r,-3084l67574,122098r-76,-3231l67346,115560r-300,-3235l66742,109094r-453,-3159l65685,103002r-380,-1428l64929,100145r-453,-1277l64024,97590r-532,-1130l62963,95334r-604,-1054l61679,93377r-677,-900l60246,91725r-833,-604l58585,90520r-985,-374l56620,89768r-1057,-148l54502,89545r-3926,147l46497,90221r-4230,828l37885,92175r-4459,1428l28895,95334r-4610,1879l19602,99317r-4759,2332l10084,104128r-4759,2634l566,109544,,109889,,22029,3436,20746,15751,16536,27686,12776,39093,9469,50048,6612,60322,4281,69915,2402,78753,1050,86685,298,93674,xe" fillcolor="#f21c0a" stroked="f" strokeweight="0">
                <v:stroke miterlimit="83231f" joinstyle="miter"/>
                <v:path arrowok="t" textboxrect="0,0,165639,230970"/>
              </v:shape>
              <v:shape id="Shape 16294" o:spid="_x0000_s1032" style="position:absolute;left:8153;top:754;width:3934;height:2695;visibility:visible;mso-wrap-style:square;v-text-anchor:top" coordsize="393374,2694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" path="m331346,r4596,76l340430,378r4125,374l348572,1353r3764,752l355919,3008r3293,1054l362396,5264r3041,1278l368223,7970r2569,1504l373217,11129r2316,1728l377596,14663r1954,1878l381360,18571r1664,2033l384544,22709r1339,2180l387113,27145r1123,2253l389213,31654r832,2331l390805,36317r687,2404l391999,41052r471,2408l392759,45791r326,2328l393229,50451r145,2256l393374,54963r-145,4059l392831,63685r-651,5038l391275,74286r-1085,5940l388851,86541r-1448,6693l385738,100225r-1809,7218l381975,114888r-2135,7593l377741,130300r-2280,7819l373145,146089r-2425,7894l368295,161953r-4922,15638l358488,192704r-4704,14213l349332,220000r-4017,11576l341914,241352r-2787,7669l337173,254209r-471,1278l336196,256615r-615,1127l335038,258720r-652,977l333771,260599r-688,903l332396,262254r-652,752l330985,263757r-761,602l329464,264960r-832,527l327800,266013r-832,451l326063,266915r-833,376l324253,267667r-904,301l322372,268193r-1991,451l318355,269020r-2172,226l313976,269396r-2352,76l304928,269472r-4161,-226l296750,268945r-3836,-376l289186,268043r-3546,-602l282238,266689r-3221,-751l275977,265035r-2859,-902l270404,263081r-2497,-1053l265555,260900r-2099,-1127l261538,258494r-1737,-1203l259149,256615r-687,-752l258136,255487r-289,-452l257557,254509r-253,-526l257087,253457r-145,-602l256797,252178r-72,-676l256725,250073r145,-827l257087,248419r1881,-5639l261393,235789r2859,-8197l267437,218420r3401,-9923l274385,198044r3619,-10827l281550,176238r3511,-10827l288354,154735r1592,-5113l291394,144660r1339,-4811l294035,135186r1195,-4361l296316,126615r904,-3832l297944,119174r615,-3235l299030,113082r289,-2479l299392,108494r,-2029l299247,104435r-217,-1878l298704,100751r-362,-1727l297799,97444r-362,-752l297148,95940r-398,-677l296388,94587r-470,-676l295483,93310r-543,-605l294397,92180r-506,-450l293275,91205r-687,-378l291900,90453r-723,-378l290417,89773r-760,-224l288824,89323r-904,-227l287015,89024r-977,-75l284952,88873r-6478,450l271743,90525r-7093,1957l257304,95112r-7455,3307l242141,102330r-7853,4437l226254,111729r-8071,5412l210041,122930r-8251,6168l193575,135639r-8179,6765l177254,149323r-8107,7219l161149,163760r-7852,7365l145588,178494r-7491,7370l130787,193157r-7021,7143l117035,207291r-6514,6844l104405,220677,93223,232781r-9518,10450l76178,251727r-5465,6166l69953,258644r-724,753l68470,260073r-760,602l66045,261877r-1737,1053l62571,263908r-1810,827l58771,265411r-1954,602l54790,266539r-2063,451l50556,267291r-2207,301l46105,267742r-2280,151l41473,267968r-3909,l36044,267893r-1447,-151l33113,267592r-3040,-376l27214,266615r-2859,-677l21605,265186r-2642,-752l16466,263607r-2316,-902l12015,261877r-1882,-751l8468,260374,5971,259171r-1266,-677l3800,258043r-833,-451l2280,257066r-615,-526l1230,256013r-398,-526l543,254885r-217,-676l181,253532,,252780r,-752l72,251201r254,-1880l688,247216,4994,230075r832,-3159l6804,223231r1158,-4134l9301,214585r3184,-10226l16177,192779r4161,-12705l25007,166314r4994,-14511l35284,136766r5610,-15412l46539,105713,52438,90150,58264,74811r2932,-7517l64163,59925r2859,-7218l69881,45640r2823,-6768l75490,32255r2714,-6315l80846,19852r471,-979l81751,17894r289,-450l82366,17070r362,-453l83126,16242r434,-377l84103,15566r579,-302l85370,14962r832,-299l87035,14436r977,-227l89170,14062r1266,-302l92318,13385r2497,-453l97783,12407r3401,-374l105020,11655r2099,-151l109327,11352r2280,l113995,11280r3945,72l122464,11504r2424,151l127385,11881r2570,223l132524,12331r2570,378l137663,13083r2497,526l142476,14137r2352,601l147036,15415r977,450l148990,16242r977,450l150800,17070r,15037l150872,33536r,1727l151017,37220r325,2253l151704,41804r543,2408l152609,45413r398,1278l153441,47896r543,1202l154491,50300r687,1205l155866,52631r760,1055l157458,54736r977,979l159413,56690r1121,828l161765,58270r1266,752l164407,59623r1520,529l167483,60526r1737,302l171029,61051r1918,76l176421,60904r3619,-454l183732,59623r3944,-1126l191729,57068r4235,-1579l200270,53610r4487,-2029l209353,49325r4669,-2408l218799,44435r4885,-2706l233745,36242r10350,-5715l249378,27670r5284,-2857l260054,22032r5429,-2709l270911,16692r5537,-2555l281948,11806r5501,-2256l292986,7520r5501,-1882l303988,3987r5536,-1353l315025,1504r5465,-828l325990,151,331346,xe" fillcolor="#f21c0a" stroked="f" strokeweight="0">
                <v:stroke miterlimit="83231f" joinstyle="miter"/>
                <v:path arrowok="t" textboxrect="0,0,393374,269472"/>
              </v:shape>
              <v:shape id="Shape 16295" o:spid="_x0000_s1033" style="position:absolute;left:6628;top:672;width:1627;height:2759;visibility:visible;mso-wrap-style:square;v-text-anchor:top" coordsize="162724,2759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" path="m49127,r4813,l58789,76r4813,147l68596,450r4922,302l78440,1051r4885,453l88247,2029r4922,677l97909,3458r4777,903l107355,5336r4523,1130l116438,7743r4307,1429l124942,10752r4017,1727l132904,14361r3691,2105l140142,18722r3329,2479l146547,23835r2968,2857l152084,29772r2425,3310l156608,36616r1809,3760l159937,44359r1194,4286l162036,53157r543,4735l162724,62930r-73,3310l162362,69773r-471,3685l161312,77366r-832,4134l159575,85714r-1085,4361l157368,94508r-1303,4588l154654,103759r-1520,4735l151541,113229r-1592,4815l148212,122855r-1737,4811l144666,132480r-3692,9399l137283,151051r-3728,8722l129937,167890r-3330,7445l123531,181877r-2714,5563l118537,191876r-4306,7895l109852,207140r-4452,6840l100768,220446r-4596,5941l91504,231950r-4849,5113l81805,241802r-4958,4361l71853,250146r-5139,3610l61576,257064r-5284,3007l51008,262778r-5356,2331l40188,267289r-5573,1880l29078,270748r-5646,1428l17678,273379r-5717,1053l6134,275259r-5899,677l,275959,,211602r1357,-554l2189,210673r833,-449l3854,209770r760,-450l5374,208720r688,-529l6749,207514r652,-601l9138,204884r1737,-2483l12612,199695r1737,-3155l16014,193154r1664,-3685l19343,185561r1592,-4134l22528,177066r1520,-4512l25459,167890r1447,-4811l28354,158193r1267,-4886l30996,148269r1194,-4962l33312,138270r1158,-4966l35520,128418r1049,-4811l37474,118943r832,-4584l39138,109998r688,-4210l40514,101801r579,-3760l41563,94583r362,-3155l42323,88571r217,-2483l42613,83907r72,-1727l42685,80147r-72,-1878l42468,76614r-217,-1580l42070,74358r-217,-677l41635,73005r-289,-601l41020,71803r-362,-525l40188,70824r-507,-525l39066,69925r-615,-454l37691,69097r-724,-302l36135,68496r-1013,-302l34072,67967r-1122,-223l30453,67366r-2931,-226l24120,66992r-3872,-76l18583,66916r-1665,76l15109,67068r-1882,147l11418,67442r-1882,302l7654,68118r-1918,378l3927,69097r-1810,601l380,70450,,70639,,4179,6966,3008,16774,1727,27051,752,37872,223,49127,xe" fillcolor="#f21c0a" stroked="f" strokeweight="0">
                <v:stroke miterlimit="83231f" joinstyle="miter"/>
                <v:path arrowok="t" textboxrect="0,0,162724,275959"/>
              </v:shape>
              <w10:wrap type="square" anchorx="page" anchory="page"/>
            </v:group>
          </w:pict>
        </mc:Fallback>
      </mc:AlternateContent>
    </w:r>
    <w:r w:rsidR="00453927" w:rsidRPr="00960E30">
      <w:rPr>
        <w:b/>
        <w:sz w:val="18"/>
      </w:rPr>
      <w:t xml:space="preserve">Číslo smlouvy kupujícího: </w:t>
    </w:r>
    <w:r w:rsidR="00453927" w:rsidRPr="00960E30">
      <w:rPr>
        <w:b/>
        <w:sz w:val="18"/>
        <w:highlight w:val="yellow"/>
      </w:rPr>
      <w:t>doplní zadavatel</w:t>
    </w:r>
  </w:p>
  <w:p w14:paraId="44D4DEE1" w14:textId="77777777" w:rsidR="00453927" w:rsidRPr="00960E30" w:rsidRDefault="00453927" w:rsidP="006B247A">
    <w:pPr>
      <w:pStyle w:val="Zhlav"/>
      <w:spacing w:before="0" w:line="240" w:lineRule="auto"/>
      <w:jc w:val="right"/>
      <w:rPr>
        <w:b/>
        <w:sz w:val="18"/>
      </w:rPr>
    </w:pPr>
    <w:r w:rsidRPr="00960E30">
      <w:rPr>
        <w:b/>
        <w:sz w:val="18"/>
      </w:rPr>
      <w:t xml:space="preserve">Číslo smlouvy prodávajícího č. 1: </w:t>
    </w:r>
    <w:r w:rsidRPr="00960E30">
      <w:rPr>
        <w:b/>
        <w:sz w:val="18"/>
        <w:highlight w:val="green"/>
      </w:rPr>
      <w:t>doplní účastník</w:t>
    </w:r>
  </w:p>
  <w:p w14:paraId="35772598" w14:textId="77777777" w:rsidR="00453927" w:rsidRPr="00960E30" w:rsidRDefault="00453927" w:rsidP="006B247A">
    <w:pPr>
      <w:pStyle w:val="Zhlav"/>
      <w:spacing w:before="0" w:line="240" w:lineRule="auto"/>
      <w:jc w:val="right"/>
      <w:rPr>
        <w:b/>
        <w:sz w:val="18"/>
      </w:rPr>
    </w:pPr>
    <w:r w:rsidRPr="00960E30">
      <w:rPr>
        <w:b/>
        <w:sz w:val="18"/>
      </w:rPr>
      <w:t xml:space="preserve">Číslo smlouvy prodávajícího č. 2: </w:t>
    </w:r>
    <w:r w:rsidRPr="00960E30">
      <w:rPr>
        <w:b/>
        <w:sz w:val="18"/>
        <w:highlight w:val="green"/>
      </w:rPr>
      <w:t>doplní účastník</w:t>
    </w:r>
  </w:p>
  <w:p w14:paraId="1AAC3422" w14:textId="4279890C" w:rsidR="00751D2E" w:rsidRPr="004A3A71" w:rsidRDefault="00751D2E" w:rsidP="00751D2E">
    <w:pPr>
      <w:pStyle w:val="Zhlav"/>
      <w:spacing w:before="0"/>
      <w:jc w:val="right"/>
      <w:rPr>
        <w:b/>
      </w:rPr>
    </w:pPr>
  </w:p>
  <w:p w14:paraId="0D74A4BD" w14:textId="4DD6C092" w:rsidR="009775FB" w:rsidRDefault="009775FB" w:rsidP="006B247A">
    <w:pPr>
      <w:spacing w:after="0" w:line="259" w:lineRule="auto"/>
      <w:ind w:left="0" w:right="-32" w:firstLine="0"/>
    </w:pPr>
  </w:p>
  <w:p w14:paraId="4EE09B8F" w14:textId="77777777" w:rsidR="009775FB" w:rsidRDefault="009775FB">
    <w:pPr>
      <w:spacing w:after="0" w:line="259" w:lineRule="auto"/>
      <w:ind w:left="0" w:firstLine="0"/>
      <w:jc w:val="left"/>
    </w:pPr>
    <w:r>
      <w:rPr>
        <w:b/>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504546" w14:textId="77777777" w:rsidR="009775FB" w:rsidRDefault="009775FB">
    <w:pPr>
      <w:spacing w:after="0" w:line="259" w:lineRule="auto"/>
      <w:ind w:left="0" w:right="89" w:firstLine="0"/>
      <w:jc w:val="right"/>
    </w:pPr>
    <w:r>
      <w:rPr>
        <w:noProof/>
        <w:sz w:val="22"/>
      </w:rPr>
      <mc:AlternateContent>
        <mc:Choice Requires="wpg">
          <w:drawing>
            <wp:anchor distT="0" distB="0" distL="114300" distR="114300" simplePos="0" relativeHeight="251660288" behindDoc="0" locked="0" layoutInCell="1" allowOverlap="1" wp14:anchorId="66637F2C" wp14:editId="1212A35D">
              <wp:simplePos x="0" y="0"/>
              <wp:positionH relativeFrom="page">
                <wp:posOffset>648335</wp:posOffset>
              </wp:positionH>
              <wp:positionV relativeFrom="page">
                <wp:posOffset>457200</wp:posOffset>
              </wp:positionV>
              <wp:extent cx="1208712" cy="352425"/>
              <wp:effectExtent l="0" t="0" r="0" b="0"/>
              <wp:wrapSquare wrapText="bothSides"/>
              <wp:docPr id="16257" name="Group 16257"/>
              <wp:cNvGraphicFramePr/>
              <a:graphic xmlns:a="http://schemas.openxmlformats.org/drawingml/2006/main">
                <a:graphicData uri="http://schemas.microsoft.com/office/word/2010/wordprocessingGroup">
                  <wpg:wgp>
                    <wpg:cNvGrpSpPr/>
                    <wpg:grpSpPr>
                      <a:xfrm>
                        <a:off x="0" y="0"/>
                        <a:ext cx="1208712" cy="352425"/>
                        <a:chOff x="0" y="0"/>
                        <a:chExt cx="1208712" cy="352425"/>
                      </a:xfrm>
                    </wpg:grpSpPr>
                    <wps:wsp>
                      <wps:cNvPr id="16258" name="Shape 16258"/>
                      <wps:cNvSpPr/>
                      <wps:spPr>
                        <a:xfrm>
                          <a:off x="0" y="22029"/>
                          <a:ext cx="216625" cy="330396"/>
                        </a:xfrm>
                        <a:custGeom>
                          <a:avLst/>
                          <a:gdLst/>
                          <a:ahLst/>
                          <a:cxnLst/>
                          <a:rect l="0" t="0" r="0" b="0"/>
                          <a:pathLst>
                            <a:path w="216625" h="330396">
                              <a:moveTo>
                                <a:pt x="216625" y="0"/>
                              </a:moveTo>
                              <a:lnTo>
                                <a:pt x="216625" y="87860"/>
                              </a:lnTo>
                              <a:lnTo>
                                <a:pt x="212505" y="90371"/>
                              </a:lnTo>
                              <a:lnTo>
                                <a:pt x="207822" y="93304"/>
                              </a:lnTo>
                              <a:lnTo>
                                <a:pt x="203216" y="96312"/>
                              </a:lnTo>
                              <a:lnTo>
                                <a:pt x="198681" y="99392"/>
                              </a:lnTo>
                              <a:lnTo>
                                <a:pt x="194226" y="102476"/>
                              </a:lnTo>
                              <a:lnTo>
                                <a:pt x="189920" y="105560"/>
                              </a:lnTo>
                              <a:lnTo>
                                <a:pt x="185765" y="108643"/>
                              </a:lnTo>
                              <a:lnTo>
                                <a:pt x="181683" y="111648"/>
                              </a:lnTo>
                              <a:lnTo>
                                <a:pt x="177833" y="114580"/>
                              </a:lnTo>
                              <a:lnTo>
                                <a:pt x="174131" y="117437"/>
                              </a:lnTo>
                              <a:lnTo>
                                <a:pt x="170656" y="120147"/>
                              </a:lnTo>
                              <a:lnTo>
                                <a:pt x="167407" y="122777"/>
                              </a:lnTo>
                              <a:lnTo>
                                <a:pt x="161667" y="127588"/>
                              </a:lnTo>
                              <a:lnTo>
                                <a:pt x="156905" y="131575"/>
                              </a:lnTo>
                              <a:lnTo>
                                <a:pt x="153430" y="134655"/>
                              </a:lnTo>
                              <a:lnTo>
                                <a:pt x="151389" y="136537"/>
                              </a:lnTo>
                              <a:lnTo>
                                <a:pt x="150485" y="137512"/>
                              </a:lnTo>
                              <a:lnTo>
                                <a:pt x="149804" y="138340"/>
                              </a:lnTo>
                              <a:lnTo>
                                <a:pt x="149352" y="139016"/>
                              </a:lnTo>
                              <a:lnTo>
                                <a:pt x="149048" y="139621"/>
                              </a:lnTo>
                              <a:lnTo>
                                <a:pt x="148976" y="139919"/>
                              </a:lnTo>
                              <a:lnTo>
                                <a:pt x="148976" y="140369"/>
                              </a:lnTo>
                              <a:lnTo>
                                <a:pt x="149048" y="140520"/>
                              </a:lnTo>
                              <a:lnTo>
                                <a:pt x="149124" y="140671"/>
                              </a:lnTo>
                              <a:lnTo>
                                <a:pt x="149276" y="140822"/>
                              </a:lnTo>
                              <a:lnTo>
                                <a:pt x="149428" y="140973"/>
                              </a:lnTo>
                              <a:lnTo>
                                <a:pt x="149652" y="141049"/>
                              </a:lnTo>
                              <a:lnTo>
                                <a:pt x="150184" y="141272"/>
                              </a:lnTo>
                              <a:lnTo>
                                <a:pt x="150861" y="141348"/>
                              </a:lnTo>
                              <a:lnTo>
                                <a:pt x="151693" y="141423"/>
                              </a:lnTo>
                              <a:lnTo>
                                <a:pt x="152598" y="141423"/>
                              </a:lnTo>
                              <a:lnTo>
                                <a:pt x="154715" y="141499"/>
                              </a:lnTo>
                              <a:lnTo>
                                <a:pt x="157209" y="141423"/>
                              </a:lnTo>
                              <a:lnTo>
                                <a:pt x="216625" y="141423"/>
                              </a:lnTo>
                              <a:lnTo>
                                <a:pt x="216625" y="208765"/>
                              </a:lnTo>
                              <a:lnTo>
                                <a:pt x="209031" y="208642"/>
                              </a:lnTo>
                              <a:lnTo>
                                <a:pt x="199665" y="208491"/>
                              </a:lnTo>
                              <a:lnTo>
                                <a:pt x="190220" y="208340"/>
                              </a:lnTo>
                              <a:lnTo>
                                <a:pt x="180930" y="208113"/>
                              </a:lnTo>
                              <a:lnTo>
                                <a:pt x="171865" y="207890"/>
                              </a:lnTo>
                              <a:lnTo>
                                <a:pt x="163252" y="207739"/>
                              </a:lnTo>
                              <a:lnTo>
                                <a:pt x="155243" y="207512"/>
                              </a:lnTo>
                              <a:lnTo>
                                <a:pt x="147991" y="207361"/>
                              </a:lnTo>
                              <a:lnTo>
                                <a:pt x="141720" y="207138"/>
                              </a:lnTo>
                              <a:lnTo>
                                <a:pt x="136508" y="207062"/>
                              </a:lnTo>
                              <a:lnTo>
                                <a:pt x="132582" y="206911"/>
                              </a:lnTo>
                              <a:lnTo>
                                <a:pt x="130088" y="206836"/>
                              </a:lnTo>
                              <a:lnTo>
                                <a:pt x="129256" y="206836"/>
                              </a:lnTo>
                              <a:lnTo>
                                <a:pt x="126991" y="206685"/>
                              </a:lnTo>
                              <a:lnTo>
                                <a:pt x="124950" y="206537"/>
                              </a:lnTo>
                              <a:lnTo>
                                <a:pt x="123137" y="206386"/>
                              </a:lnTo>
                              <a:lnTo>
                                <a:pt x="121552" y="206386"/>
                              </a:lnTo>
                              <a:lnTo>
                                <a:pt x="120871" y="206461"/>
                              </a:lnTo>
                              <a:lnTo>
                                <a:pt x="120267" y="206609"/>
                              </a:lnTo>
                              <a:lnTo>
                                <a:pt x="119738" y="206760"/>
                              </a:lnTo>
                              <a:lnTo>
                                <a:pt x="119286" y="207062"/>
                              </a:lnTo>
                              <a:lnTo>
                                <a:pt x="118982" y="207361"/>
                              </a:lnTo>
                              <a:lnTo>
                                <a:pt x="118682" y="207814"/>
                              </a:lnTo>
                              <a:lnTo>
                                <a:pt x="118530" y="208340"/>
                              </a:lnTo>
                              <a:lnTo>
                                <a:pt x="118530" y="208941"/>
                              </a:lnTo>
                              <a:lnTo>
                                <a:pt x="118606" y="211423"/>
                              </a:lnTo>
                              <a:lnTo>
                                <a:pt x="118830" y="213903"/>
                              </a:lnTo>
                              <a:lnTo>
                                <a:pt x="119286" y="216385"/>
                              </a:lnTo>
                              <a:lnTo>
                                <a:pt x="119814" y="219016"/>
                              </a:lnTo>
                              <a:lnTo>
                                <a:pt x="120567" y="221650"/>
                              </a:lnTo>
                              <a:lnTo>
                                <a:pt x="121476" y="224280"/>
                              </a:lnTo>
                              <a:lnTo>
                                <a:pt x="122532" y="226986"/>
                              </a:lnTo>
                              <a:lnTo>
                                <a:pt x="123741" y="229692"/>
                              </a:lnTo>
                              <a:lnTo>
                                <a:pt x="125102" y="232326"/>
                              </a:lnTo>
                              <a:lnTo>
                                <a:pt x="126611" y="235031"/>
                              </a:lnTo>
                              <a:lnTo>
                                <a:pt x="128275" y="237662"/>
                              </a:lnTo>
                              <a:lnTo>
                                <a:pt x="130013" y="240296"/>
                              </a:lnTo>
                              <a:lnTo>
                                <a:pt x="131978" y="242926"/>
                              </a:lnTo>
                              <a:lnTo>
                                <a:pt x="134015" y="245481"/>
                              </a:lnTo>
                              <a:lnTo>
                                <a:pt x="136284" y="247964"/>
                              </a:lnTo>
                              <a:lnTo>
                                <a:pt x="138549" y="250446"/>
                              </a:lnTo>
                              <a:lnTo>
                                <a:pt x="141043" y="252774"/>
                              </a:lnTo>
                              <a:lnTo>
                                <a:pt x="143609" y="255031"/>
                              </a:lnTo>
                              <a:lnTo>
                                <a:pt x="146330" y="257211"/>
                              </a:lnTo>
                              <a:lnTo>
                                <a:pt x="149124" y="259316"/>
                              </a:lnTo>
                              <a:lnTo>
                                <a:pt x="152146" y="261270"/>
                              </a:lnTo>
                              <a:lnTo>
                                <a:pt x="155167" y="263152"/>
                              </a:lnTo>
                              <a:lnTo>
                                <a:pt x="158341" y="264879"/>
                              </a:lnTo>
                              <a:lnTo>
                                <a:pt x="161667" y="266459"/>
                              </a:lnTo>
                              <a:lnTo>
                                <a:pt x="165065" y="267887"/>
                              </a:lnTo>
                              <a:lnTo>
                                <a:pt x="168539" y="269092"/>
                              </a:lnTo>
                              <a:lnTo>
                                <a:pt x="172165" y="270219"/>
                              </a:lnTo>
                              <a:lnTo>
                                <a:pt x="175868" y="271122"/>
                              </a:lnTo>
                              <a:lnTo>
                                <a:pt x="179646" y="271874"/>
                              </a:lnTo>
                              <a:lnTo>
                                <a:pt x="183496" y="272399"/>
                              </a:lnTo>
                              <a:lnTo>
                                <a:pt x="187502" y="272701"/>
                              </a:lnTo>
                              <a:lnTo>
                                <a:pt x="191581" y="272849"/>
                              </a:lnTo>
                              <a:lnTo>
                                <a:pt x="194831" y="272773"/>
                              </a:lnTo>
                              <a:lnTo>
                                <a:pt x="198001" y="272626"/>
                              </a:lnTo>
                              <a:lnTo>
                                <a:pt x="201099" y="272324"/>
                              </a:lnTo>
                              <a:lnTo>
                                <a:pt x="204120" y="271874"/>
                              </a:lnTo>
                              <a:lnTo>
                                <a:pt x="206990" y="271421"/>
                              </a:lnTo>
                              <a:lnTo>
                                <a:pt x="209864" y="270820"/>
                              </a:lnTo>
                              <a:lnTo>
                                <a:pt x="212657" y="270143"/>
                              </a:lnTo>
                              <a:lnTo>
                                <a:pt x="215379" y="269391"/>
                              </a:lnTo>
                              <a:lnTo>
                                <a:pt x="216625" y="268989"/>
                              </a:lnTo>
                              <a:lnTo>
                                <a:pt x="216625" y="330396"/>
                              </a:lnTo>
                              <a:lnTo>
                                <a:pt x="203996" y="330396"/>
                              </a:lnTo>
                              <a:lnTo>
                                <a:pt x="194451" y="329917"/>
                              </a:lnTo>
                              <a:lnTo>
                                <a:pt x="184025" y="329015"/>
                              </a:lnTo>
                              <a:lnTo>
                                <a:pt x="173750" y="327812"/>
                              </a:lnTo>
                              <a:lnTo>
                                <a:pt x="163552" y="326308"/>
                              </a:lnTo>
                              <a:lnTo>
                                <a:pt x="153582" y="324429"/>
                              </a:lnTo>
                              <a:lnTo>
                                <a:pt x="143685" y="322323"/>
                              </a:lnTo>
                              <a:lnTo>
                                <a:pt x="134015" y="319842"/>
                              </a:lnTo>
                              <a:lnTo>
                                <a:pt x="124573" y="317135"/>
                              </a:lnTo>
                              <a:lnTo>
                                <a:pt x="115356" y="314128"/>
                              </a:lnTo>
                              <a:lnTo>
                                <a:pt x="106291" y="310820"/>
                              </a:lnTo>
                              <a:lnTo>
                                <a:pt x="97529" y="307286"/>
                              </a:lnTo>
                              <a:lnTo>
                                <a:pt x="89068" y="303451"/>
                              </a:lnTo>
                              <a:lnTo>
                                <a:pt x="80832" y="299391"/>
                              </a:lnTo>
                              <a:lnTo>
                                <a:pt x="72899" y="295181"/>
                              </a:lnTo>
                              <a:lnTo>
                                <a:pt x="65270" y="290671"/>
                              </a:lnTo>
                              <a:lnTo>
                                <a:pt x="58018" y="285932"/>
                              </a:lnTo>
                              <a:lnTo>
                                <a:pt x="51066" y="280970"/>
                              </a:lnTo>
                              <a:lnTo>
                                <a:pt x="44494" y="275857"/>
                              </a:lnTo>
                              <a:lnTo>
                                <a:pt x="38302" y="270521"/>
                              </a:lnTo>
                              <a:lnTo>
                                <a:pt x="32560" y="265030"/>
                              </a:lnTo>
                              <a:lnTo>
                                <a:pt x="27196" y="259392"/>
                              </a:lnTo>
                              <a:lnTo>
                                <a:pt x="22210" y="253526"/>
                              </a:lnTo>
                              <a:lnTo>
                                <a:pt x="17753" y="247586"/>
                              </a:lnTo>
                              <a:lnTo>
                                <a:pt x="13749" y="241422"/>
                              </a:lnTo>
                              <a:lnTo>
                                <a:pt x="10198" y="235183"/>
                              </a:lnTo>
                              <a:lnTo>
                                <a:pt x="7101" y="228792"/>
                              </a:lnTo>
                              <a:lnTo>
                                <a:pt x="4608" y="222251"/>
                              </a:lnTo>
                              <a:lnTo>
                                <a:pt x="2644" y="215633"/>
                              </a:lnTo>
                              <a:lnTo>
                                <a:pt x="1209" y="208941"/>
                              </a:lnTo>
                              <a:lnTo>
                                <a:pt x="302" y="202100"/>
                              </a:lnTo>
                              <a:lnTo>
                                <a:pt x="0" y="195258"/>
                              </a:lnTo>
                              <a:lnTo>
                                <a:pt x="0" y="195256"/>
                              </a:lnTo>
                              <a:lnTo>
                                <a:pt x="680" y="183753"/>
                              </a:lnTo>
                              <a:lnTo>
                                <a:pt x="2720" y="172400"/>
                              </a:lnTo>
                              <a:lnTo>
                                <a:pt x="5968" y="161271"/>
                              </a:lnTo>
                              <a:lnTo>
                                <a:pt x="10501" y="150372"/>
                              </a:lnTo>
                              <a:lnTo>
                                <a:pt x="16015" y="139692"/>
                              </a:lnTo>
                              <a:lnTo>
                                <a:pt x="22663" y="129243"/>
                              </a:lnTo>
                              <a:lnTo>
                                <a:pt x="30218" y="119017"/>
                              </a:lnTo>
                              <a:lnTo>
                                <a:pt x="38679" y="109093"/>
                              </a:lnTo>
                              <a:lnTo>
                                <a:pt x="47896" y="99392"/>
                              </a:lnTo>
                              <a:lnTo>
                                <a:pt x="57866" y="89994"/>
                              </a:lnTo>
                              <a:lnTo>
                                <a:pt x="68520" y="80897"/>
                              </a:lnTo>
                              <a:lnTo>
                                <a:pt x="79775" y="72100"/>
                              </a:lnTo>
                              <a:lnTo>
                                <a:pt x="91486" y="63604"/>
                              </a:lnTo>
                              <a:lnTo>
                                <a:pt x="103645" y="55483"/>
                              </a:lnTo>
                              <a:lnTo>
                                <a:pt x="116112" y="47664"/>
                              </a:lnTo>
                              <a:lnTo>
                                <a:pt x="128956" y="40223"/>
                              </a:lnTo>
                              <a:lnTo>
                                <a:pt x="141948" y="33080"/>
                              </a:lnTo>
                              <a:lnTo>
                                <a:pt x="155091" y="26387"/>
                              </a:lnTo>
                              <a:lnTo>
                                <a:pt x="168239" y="19997"/>
                              </a:lnTo>
                              <a:lnTo>
                                <a:pt x="181383" y="14056"/>
                              </a:lnTo>
                              <a:lnTo>
                                <a:pt x="194451" y="8569"/>
                              </a:lnTo>
                              <a:lnTo>
                                <a:pt x="207370" y="3456"/>
                              </a:lnTo>
                              <a:lnTo>
                                <a:pt x="216625"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59" name="Shape 16259"/>
                      <wps:cNvSpPr/>
                      <wps:spPr>
                        <a:xfrm>
                          <a:off x="216625" y="263678"/>
                          <a:ext cx="164046" cy="88747"/>
                        </a:xfrm>
                        <a:custGeom>
                          <a:avLst/>
                          <a:gdLst/>
                          <a:ahLst/>
                          <a:cxnLst/>
                          <a:rect l="0" t="0" r="0" b="0"/>
                          <a:pathLst>
                            <a:path w="164046" h="88747">
                              <a:moveTo>
                                <a:pt x="102703" y="0"/>
                              </a:moveTo>
                              <a:lnTo>
                                <a:pt x="107461" y="76"/>
                              </a:lnTo>
                              <a:lnTo>
                                <a:pt x="112445" y="223"/>
                              </a:lnTo>
                              <a:lnTo>
                                <a:pt x="117583" y="450"/>
                              </a:lnTo>
                              <a:lnTo>
                                <a:pt x="122722" y="900"/>
                              </a:lnTo>
                              <a:lnTo>
                                <a:pt x="127933" y="1353"/>
                              </a:lnTo>
                              <a:lnTo>
                                <a:pt x="132996" y="2029"/>
                              </a:lnTo>
                              <a:lnTo>
                                <a:pt x="135486" y="2404"/>
                              </a:lnTo>
                              <a:lnTo>
                                <a:pt x="137980" y="2857"/>
                              </a:lnTo>
                              <a:lnTo>
                                <a:pt x="140397" y="3307"/>
                              </a:lnTo>
                              <a:lnTo>
                                <a:pt x="142662" y="3760"/>
                              </a:lnTo>
                              <a:lnTo>
                                <a:pt x="144931" y="4285"/>
                              </a:lnTo>
                              <a:lnTo>
                                <a:pt x="147110" y="4886"/>
                              </a:lnTo>
                              <a:lnTo>
                                <a:pt x="149245" y="5487"/>
                              </a:lnTo>
                              <a:lnTo>
                                <a:pt x="151199" y="6164"/>
                              </a:lnTo>
                              <a:lnTo>
                                <a:pt x="153081" y="6916"/>
                              </a:lnTo>
                              <a:lnTo>
                                <a:pt x="154818" y="7668"/>
                              </a:lnTo>
                              <a:lnTo>
                                <a:pt x="156483" y="8420"/>
                              </a:lnTo>
                              <a:lnTo>
                                <a:pt x="158003" y="9323"/>
                              </a:lnTo>
                              <a:lnTo>
                                <a:pt x="159342" y="10226"/>
                              </a:lnTo>
                              <a:lnTo>
                                <a:pt x="160572" y="11201"/>
                              </a:lnTo>
                              <a:lnTo>
                                <a:pt x="161549" y="12180"/>
                              </a:lnTo>
                              <a:lnTo>
                                <a:pt x="162454" y="13231"/>
                              </a:lnTo>
                              <a:lnTo>
                                <a:pt x="163142" y="14361"/>
                              </a:lnTo>
                              <a:lnTo>
                                <a:pt x="163648" y="15562"/>
                              </a:lnTo>
                              <a:lnTo>
                                <a:pt x="163974" y="16764"/>
                              </a:lnTo>
                              <a:lnTo>
                                <a:pt x="164046" y="18045"/>
                              </a:lnTo>
                              <a:lnTo>
                                <a:pt x="163829" y="20675"/>
                              </a:lnTo>
                              <a:lnTo>
                                <a:pt x="163069" y="23381"/>
                              </a:lnTo>
                              <a:lnTo>
                                <a:pt x="161767" y="26163"/>
                              </a:lnTo>
                              <a:lnTo>
                                <a:pt x="160030" y="29020"/>
                              </a:lnTo>
                              <a:lnTo>
                                <a:pt x="157931" y="31877"/>
                              </a:lnTo>
                              <a:lnTo>
                                <a:pt x="155289" y="34809"/>
                              </a:lnTo>
                              <a:lnTo>
                                <a:pt x="152249" y="37742"/>
                              </a:lnTo>
                              <a:lnTo>
                                <a:pt x="148847" y="40750"/>
                              </a:lnTo>
                              <a:lnTo>
                                <a:pt x="145083" y="43683"/>
                              </a:lnTo>
                              <a:lnTo>
                                <a:pt x="141001" y="46691"/>
                              </a:lnTo>
                              <a:lnTo>
                                <a:pt x="136471" y="49623"/>
                              </a:lnTo>
                              <a:lnTo>
                                <a:pt x="131712" y="52556"/>
                              </a:lnTo>
                              <a:lnTo>
                                <a:pt x="126649" y="55487"/>
                              </a:lnTo>
                              <a:lnTo>
                                <a:pt x="121286" y="58344"/>
                              </a:lnTo>
                              <a:lnTo>
                                <a:pt x="115694" y="61126"/>
                              </a:lnTo>
                              <a:lnTo>
                                <a:pt x="109803" y="63833"/>
                              </a:lnTo>
                              <a:lnTo>
                                <a:pt x="103759" y="66465"/>
                              </a:lnTo>
                              <a:lnTo>
                                <a:pt x="97412" y="69021"/>
                              </a:lnTo>
                              <a:lnTo>
                                <a:pt x="90992" y="71427"/>
                              </a:lnTo>
                              <a:lnTo>
                                <a:pt x="84344" y="73757"/>
                              </a:lnTo>
                              <a:lnTo>
                                <a:pt x="77544" y="75938"/>
                              </a:lnTo>
                              <a:lnTo>
                                <a:pt x="70672" y="78043"/>
                              </a:lnTo>
                              <a:lnTo>
                                <a:pt x="63644" y="79998"/>
                              </a:lnTo>
                              <a:lnTo>
                                <a:pt x="56543" y="81728"/>
                              </a:lnTo>
                              <a:lnTo>
                                <a:pt x="49367" y="83306"/>
                              </a:lnTo>
                              <a:lnTo>
                                <a:pt x="42191" y="84735"/>
                              </a:lnTo>
                              <a:lnTo>
                                <a:pt x="34939" y="86013"/>
                              </a:lnTo>
                              <a:lnTo>
                                <a:pt x="27686" y="86991"/>
                              </a:lnTo>
                              <a:lnTo>
                                <a:pt x="20434" y="87818"/>
                              </a:lnTo>
                              <a:lnTo>
                                <a:pt x="13182" y="88419"/>
                              </a:lnTo>
                              <a:lnTo>
                                <a:pt x="6921" y="88747"/>
                              </a:lnTo>
                              <a:lnTo>
                                <a:pt x="0" y="88747"/>
                              </a:lnTo>
                              <a:lnTo>
                                <a:pt x="0" y="27340"/>
                              </a:lnTo>
                              <a:lnTo>
                                <a:pt x="1319" y="26915"/>
                              </a:lnTo>
                              <a:lnTo>
                                <a:pt x="3889" y="26015"/>
                              </a:lnTo>
                              <a:lnTo>
                                <a:pt x="6306" y="25037"/>
                              </a:lnTo>
                              <a:lnTo>
                                <a:pt x="8647" y="24058"/>
                              </a:lnTo>
                              <a:lnTo>
                                <a:pt x="10913" y="23007"/>
                              </a:lnTo>
                              <a:lnTo>
                                <a:pt x="13106" y="21953"/>
                              </a:lnTo>
                              <a:lnTo>
                                <a:pt x="15219" y="20827"/>
                              </a:lnTo>
                              <a:lnTo>
                                <a:pt x="17260" y="19697"/>
                              </a:lnTo>
                              <a:lnTo>
                                <a:pt x="19149" y="18571"/>
                              </a:lnTo>
                              <a:lnTo>
                                <a:pt x="21038" y="17441"/>
                              </a:lnTo>
                              <a:lnTo>
                                <a:pt x="22776" y="16314"/>
                              </a:lnTo>
                              <a:lnTo>
                                <a:pt x="24437" y="15188"/>
                              </a:lnTo>
                              <a:lnTo>
                                <a:pt x="27458" y="12932"/>
                              </a:lnTo>
                              <a:lnTo>
                                <a:pt x="30104" y="10827"/>
                              </a:lnTo>
                              <a:lnTo>
                                <a:pt x="32445" y="8870"/>
                              </a:lnTo>
                              <a:lnTo>
                                <a:pt x="34334" y="7142"/>
                              </a:lnTo>
                              <a:lnTo>
                                <a:pt x="35843" y="5714"/>
                              </a:lnTo>
                              <a:lnTo>
                                <a:pt x="36976" y="4584"/>
                              </a:lnTo>
                              <a:lnTo>
                                <a:pt x="37432" y="4584"/>
                              </a:lnTo>
                              <a:lnTo>
                                <a:pt x="38713" y="4437"/>
                              </a:lnTo>
                              <a:lnTo>
                                <a:pt x="40830" y="4210"/>
                              </a:lnTo>
                              <a:lnTo>
                                <a:pt x="43624" y="3908"/>
                              </a:lnTo>
                              <a:lnTo>
                                <a:pt x="47026" y="3533"/>
                              </a:lnTo>
                              <a:lnTo>
                                <a:pt x="50952" y="3156"/>
                              </a:lnTo>
                              <a:lnTo>
                                <a:pt x="55335" y="2781"/>
                              </a:lnTo>
                              <a:lnTo>
                                <a:pt x="60170" y="2328"/>
                              </a:lnTo>
                              <a:lnTo>
                                <a:pt x="65232" y="1878"/>
                              </a:lnTo>
                              <a:lnTo>
                                <a:pt x="70520" y="1504"/>
                              </a:lnTo>
                              <a:lnTo>
                                <a:pt x="76035" y="1126"/>
                              </a:lnTo>
                              <a:lnTo>
                                <a:pt x="81550" y="752"/>
                              </a:lnTo>
                              <a:lnTo>
                                <a:pt x="87062" y="450"/>
                              </a:lnTo>
                              <a:lnTo>
                                <a:pt x="92428" y="223"/>
                              </a:lnTo>
                              <a:lnTo>
                                <a:pt x="97716" y="76"/>
                              </a:lnTo>
                              <a:lnTo>
                                <a:pt x="102703"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60" name="Shape 16260"/>
                      <wps:cNvSpPr/>
                      <wps:spPr>
                        <a:xfrm>
                          <a:off x="400684" y="159167"/>
                          <a:ext cx="92101" cy="81954"/>
                        </a:xfrm>
                        <a:custGeom>
                          <a:avLst/>
                          <a:gdLst/>
                          <a:ahLst/>
                          <a:cxnLst/>
                          <a:rect l="0" t="0" r="0" b="0"/>
                          <a:pathLst>
                            <a:path w="92101" h="81954">
                              <a:moveTo>
                                <a:pt x="60146" y="0"/>
                              </a:moveTo>
                              <a:lnTo>
                                <a:pt x="61738" y="76"/>
                              </a:lnTo>
                              <a:lnTo>
                                <a:pt x="63222" y="76"/>
                              </a:lnTo>
                              <a:lnTo>
                                <a:pt x="64742" y="227"/>
                              </a:lnTo>
                              <a:lnTo>
                                <a:pt x="66262" y="374"/>
                              </a:lnTo>
                              <a:lnTo>
                                <a:pt x="67782" y="525"/>
                              </a:lnTo>
                              <a:lnTo>
                                <a:pt x="69266" y="752"/>
                              </a:lnTo>
                              <a:lnTo>
                                <a:pt x="70713" y="1051"/>
                              </a:lnTo>
                              <a:lnTo>
                                <a:pt x="72161" y="1353"/>
                              </a:lnTo>
                              <a:lnTo>
                                <a:pt x="73500" y="1655"/>
                              </a:lnTo>
                              <a:lnTo>
                                <a:pt x="74875" y="2029"/>
                              </a:lnTo>
                              <a:lnTo>
                                <a:pt x="76214" y="2483"/>
                              </a:lnTo>
                              <a:lnTo>
                                <a:pt x="77517" y="2933"/>
                              </a:lnTo>
                              <a:lnTo>
                                <a:pt x="78783" y="3458"/>
                              </a:lnTo>
                              <a:lnTo>
                                <a:pt x="80014" y="4059"/>
                              </a:lnTo>
                              <a:lnTo>
                                <a:pt x="81208" y="4660"/>
                              </a:lnTo>
                              <a:lnTo>
                                <a:pt x="82330" y="5340"/>
                              </a:lnTo>
                              <a:lnTo>
                                <a:pt x="83416" y="6016"/>
                              </a:lnTo>
                              <a:lnTo>
                                <a:pt x="84465" y="6768"/>
                              </a:lnTo>
                              <a:lnTo>
                                <a:pt x="85442" y="7520"/>
                              </a:lnTo>
                              <a:lnTo>
                                <a:pt x="86347" y="8344"/>
                              </a:lnTo>
                              <a:lnTo>
                                <a:pt x="87179" y="9247"/>
                              </a:lnTo>
                              <a:lnTo>
                                <a:pt x="88012" y="10151"/>
                              </a:lnTo>
                              <a:lnTo>
                                <a:pt x="88772" y="11126"/>
                              </a:lnTo>
                              <a:lnTo>
                                <a:pt x="89459" y="12180"/>
                              </a:lnTo>
                              <a:lnTo>
                                <a:pt x="90038" y="13234"/>
                              </a:lnTo>
                              <a:lnTo>
                                <a:pt x="90581" y="14361"/>
                              </a:lnTo>
                              <a:lnTo>
                                <a:pt x="91052" y="15487"/>
                              </a:lnTo>
                              <a:lnTo>
                                <a:pt x="91413" y="16692"/>
                              </a:lnTo>
                              <a:lnTo>
                                <a:pt x="91703" y="17970"/>
                              </a:lnTo>
                              <a:lnTo>
                                <a:pt x="91884" y="19247"/>
                              </a:lnTo>
                              <a:lnTo>
                                <a:pt x="92029" y="20600"/>
                              </a:lnTo>
                              <a:lnTo>
                                <a:pt x="92101" y="22028"/>
                              </a:lnTo>
                              <a:lnTo>
                                <a:pt x="92029" y="22856"/>
                              </a:lnTo>
                              <a:lnTo>
                                <a:pt x="91956" y="23759"/>
                              </a:lnTo>
                              <a:lnTo>
                                <a:pt x="91775" y="24738"/>
                              </a:lnTo>
                              <a:lnTo>
                                <a:pt x="91630" y="25789"/>
                              </a:lnTo>
                              <a:lnTo>
                                <a:pt x="91196" y="28045"/>
                              </a:lnTo>
                              <a:lnTo>
                                <a:pt x="90509" y="30452"/>
                              </a:lnTo>
                              <a:lnTo>
                                <a:pt x="89749" y="33082"/>
                              </a:lnTo>
                              <a:lnTo>
                                <a:pt x="88916" y="35788"/>
                              </a:lnTo>
                              <a:lnTo>
                                <a:pt x="87939" y="38570"/>
                              </a:lnTo>
                              <a:lnTo>
                                <a:pt x="87035" y="41279"/>
                              </a:lnTo>
                              <a:lnTo>
                                <a:pt x="85080" y="46540"/>
                              </a:lnTo>
                              <a:lnTo>
                                <a:pt x="83271" y="51203"/>
                              </a:lnTo>
                              <a:lnTo>
                                <a:pt x="81823" y="54736"/>
                              </a:lnTo>
                              <a:lnTo>
                                <a:pt x="80991" y="56841"/>
                              </a:lnTo>
                              <a:lnTo>
                                <a:pt x="80159" y="58871"/>
                              </a:lnTo>
                              <a:lnTo>
                                <a:pt x="79182" y="60753"/>
                              </a:lnTo>
                              <a:lnTo>
                                <a:pt x="78204" y="62480"/>
                              </a:lnTo>
                              <a:lnTo>
                                <a:pt x="77046" y="64211"/>
                              </a:lnTo>
                              <a:lnTo>
                                <a:pt x="75925" y="65790"/>
                              </a:lnTo>
                              <a:lnTo>
                                <a:pt x="74658" y="67219"/>
                              </a:lnTo>
                              <a:lnTo>
                                <a:pt x="73355" y="68647"/>
                              </a:lnTo>
                              <a:lnTo>
                                <a:pt x="71980" y="69925"/>
                              </a:lnTo>
                              <a:lnTo>
                                <a:pt x="70641" y="71126"/>
                              </a:lnTo>
                              <a:lnTo>
                                <a:pt x="69193" y="72328"/>
                              </a:lnTo>
                              <a:lnTo>
                                <a:pt x="67710" y="73383"/>
                              </a:lnTo>
                              <a:lnTo>
                                <a:pt x="66190" y="74361"/>
                              </a:lnTo>
                              <a:lnTo>
                                <a:pt x="64597" y="75261"/>
                              </a:lnTo>
                              <a:lnTo>
                                <a:pt x="63005" y="76088"/>
                              </a:lnTo>
                              <a:lnTo>
                                <a:pt x="61340" y="76840"/>
                              </a:lnTo>
                              <a:lnTo>
                                <a:pt x="59676" y="77517"/>
                              </a:lnTo>
                              <a:lnTo>
                                <a:pt x="58011" y="78193"/>
                              </a:lnTo>
                              <a:lnTo>
                                <a:pt x="56274" y="78722"/>
                              </a:lnTo>
                              <a:lnTo>
                                <a:pt x="54609" y="79248"/>
                              </a:lnTo>
                              <a:lnTo>
                                <a:pt x="52872" y="79697"/>
                              </a:lnTo>
                              <a:lnTo>
                                <a:pt x="51135" y="80151"/>
                              </a:lnTo>
                              <a:lnTo>
                                <a:pt x="49398" y="80450"/>
                              </a:lnTo>
                              <a:lnTo>
                                <a:pt x="47661" y="80827"/>
                              </a:lnTo>
                              <a:lnTo>
                                <a:pt x="45924" y="81050"/>
                              </a:lnTo>
                              <a:lnTo>
                                <a:pt x="42522" y="81504"/>
                              </a:lnTo>
                              <a:lnTo>
                                <a:pt x="39229" y="81727"/>
                              </a:lnTo>
                              <a:lnTo>
                                <a:pt x="35972" y="81878"/>
                              </a:lnTo>
                              <a:lnTo>
                                <a:pt x="32787" y="81954"/>
                              </a:lnTo>
                              <a:lnTo>
                                <a:pt x="30616" y="81878"/>
                              </a:lnTo>
                              <a:lnTo>
                                <a:pt x="28408" y="81802"/>
                              </a:lnTo>
                              <a:lnTo>
                                <a:pt x="26382" y="81727"/>
                              </a:lnTo>
                              <a:lnTo>
                                <a:pt x="24319" y="81504"/>
                              </a:lnTo>
                              <a:lnTo>
                                <a:pt x="22437" y="81277"/>
                              </a:lnTo>
                              <a:lnTo>
                                <a:pt x="20628" y="81050"/>
                              </a:lnTo>
                              <a:lnTo>
                                <a:pt x="18963" y="80752"/>
                              </a:lnTo>
                              <a:lnTo>
                                <a:pt x="17298" y="80374"/>
                              </a:lnTo>
                              <a:lnTo>
                                <a:pt x="15778" y="80000"/>
                              </a:lnTo>
                              <a:lnTo>
                                <a:pt x="14295" y="79546"/>
                              </a:lnTo>
                              <a:lnTo>
                                <a:pt x="12919" y="79021"/>
                              </a:lnTo>
                              <a:lnTo>
                                <a:pt x="11653" y="78496"/>
                              </a:lnTo>
                              <a:lnTo>
                                <a:pt x="10422" y="77895"/>
                              </a:lnTo>
                              <a:lnTo>
                                <a:pt x="9228" y="77294"/>
                              </a:lnTo>
                              <a:lnTo>
                                <a:pt x="8179" y="76614"/>
                              </a:lnTo>
                              <a:lnTo>
                                <a:pt x="7165" y="75937"/>
                              </a:lnTo>
                              <a:lnTo>
                                <a:pt x="6261" y="75185"/>
                              </a:lnTo>
                              <a:lnTo>
                                <a:pt x="5356" y="74437"/>
                              </a:lnTo>
                              <a:lnTo>
                                <a:pt x="4596" y="73609"/>
                              </a:lnTo>
                              <a:lnTo>
                                <a:pt x="3872" y="72706"/>
                              </a:lnTo>
                              <a:lnTo>
                                <a:pt x="3257" y="71803"/>
                              </a:lnTo>
                              <a:lnTo>
                                <a:pt x="2642" y="70900"/>
                              </a:lnTo>
                              <a:lnTo>
                                <a:pt x="2135" y="69925"/>
                              </a:lnTo>
                              <a:lnTo>
                                <a:pt x="1665" y="68870"/>
                              </a:lnTo>
                              <a:lnTo>
                                <a:pt x="1194" y="67895"/>
                              </a:lnTo>
                              <a:lnTo>
                                <a:pt x="905" y="66765"/>
                              </a:lnTo>
                              <a:lnTo>
                                <a:pt x="615" y="65639"/>
                              </a:lnTo>
                              <a:lnTo>
                                <a:pt x="398" y="64509"/>
                              </a:lnTo>
                              <a:lnTo>
                                <a:pt x="145" y="63383"/>
                              </a:lnTo>
                              <a:lnTo>
                                <a:pt x="72" y="62106"/>
                              </a:lnTo>
                              <a:lnTo>
                                <a:pt x="0" y="60900"/>
                              </a:lnTo>
                              <a:lnTo>
                                <a:pt x="0" y="58572"/>
                              </a:lnTo>
                              <a:lnTo>
                                <a:pt x="72" y="57518"/>
                              </a:lnTo>
                              <a:lnTo>
                                <a:pt x="145" y="56464"/>
                              </a:lnTo>
                              <a:lnTo>
                                <a:pt x="398" y="55262"/>
                              </a:lnTo>
                              <a:lnTo>
                                <a:pt x="760" y="52930"/>
                              </a:lnTo>
                              <a:lnTo>
                                <a:pt x="1375" y="50527"/>
                              </a:lnTo>
                              <a:lnTo>
                                <a:pt x="2027" y="48044"/>
                              </a:lnTo>
                              <a:lnTo>
                                <a:pt x="2859" y="45565"/>
                              </a:lnTo>
                              <a:lnTo>
                                <a:pt x="3691" y="43157"/>
                              </a:lnTo>
                              <a:lnTo>
                                <a:pt x="4524" y="40750"/>
                              </a:lnTo>
                              <a:lnTo>
                                <a:pt x="6333" y="36313"/>
                              </a:lnTo>
                              <a:lnTo>
                                <a:pt x="7998" y="32481"/>
                              </a:lnTo>
                              <a:lnTo>
                                <a:pt x="9300" y="29549"/>
                              </a:lnTo>
                              <a:lnTo>
                                <a:pt x="10133" y="27818"/>
                              </a:lnTo>
                              <a:lnTo>
                                <a:pt x="11182" y="25562"/>
                              </a:lnTo>
                              <a:lnTo>
                                <a:pt x="12232" y="23381"/>
                              </a:lnTo>
                              <a:lnTo>
                                <a:pt x="13462" y="21352"/>
                              </a:lnTo>
                              <a:lnTo>
                                <a:pt x="14657" y="19474"/>
                              </a:lnTo>
                              <a:lnTo>
                                <a:pt x="15851" y="17667"/>
                              </a:lnTo>
                              <a:lnTo>
                                <a:pt x="17154" y="15940"/>
                              </a:lnTo>
                              <a:lnTo>
                                <a:pt x="18529" y="14361"/>
                              </a:lnTo>
                              <a:lnTo>
                                <a:pt x="19868" y="12932"/>
                              </a:lnTo>
                              <a:lnTo>
                                <a:pt x="21243" y="11579"/>
                              </a:lnTo>
                              <a:lnTo>
                                <a:pt x="22727" y="10302"/>
                              </a:lnTo>
                              <a:lnTo>
                                <a:pt x="24174" y="9096"/>
                              </a:lnTo>
                              <a:lnTo>
                                <a:pt x="25694" y="8046"/>
                              </a:lnTo>
                              <a:lnTo>
                                <a:pt x="27214" y="7067"/>
                              </a:lnTo>
                              <a:lnTo>
                                <a:pt x="28770" y="6088"/>
                              </a:lnTo>
                              <a:lnTo>
                                <a:pt x="30363" y="5264"/>
                              </a:lnTo>
                              <a:lnTo>
                                <a:pt x="32027" y="4512"/>
                              </a:lnTo>
                              <a:lnTo>
                                <a:pt x="33620" y="3836"/>
                              </a:lnTo>
                              <a:lnTo>
                                <a:pt x="35357" y="3231"/>
                              </a:lnTo>
                              <a:lnTo>
                                <a:pt x="37021" y="2706"/>
                              </a:lnTo>
                              <a:lnTo>
                                <a:pt x="38758" y="2256"/>
                              </a:lnTo>
                              <a:lnTo>
                                <a:pt x="40423" y="1803"/>
                              </a:lnTo>
                              <a:lnTo>
                                <a:pt x="42160" y="1428"/>
                              </a:lnTo>
                              <a:lnTo>
                                <a:pt x="43970" y="1126"/>
                              </a:lnTo>
                              <a:lnTo>
                                <a:pt x="45707" y="828"/>
                              </a:lnTo>
                              <a:lnTo>
                                <a:pt x="47516" y="601"/>
                              </a:lnTo>
                              <a:lnTo>
                                <a:pt x="49253" y="450"/>
                              </a:lnTo>
                              <a:lnTo>
                                <a:pt x="51063" y="302"/>
                              </a:lnTo>
                              <a:lnTo>
                                <a:pt x="52872" y="227"/>
                              </a:lnTo>
                              <a:lnTo>
                                <a:pt x="56527" y="76"/>
                              </a:lnTo>
                              <a:lnTo>
                                <a:pt x="60146"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61" name="Shape 16261"/>
                      <wps:cNvSpPr/>
                      <wps:spPr>
                        <a:xfrm>
                          <a:off x="499806" y="71394"/>
                          <a:ext cx="163013" cy="273561"/>
                        </a:xfrm>
                        <a:custGeom>
                          <a:avLst/>
                          <a:gdLst/>
                          <a:ahLst/>
                          <a:cxnLst/>
                          <a:rect l="0" t="0" r="0" b="0"/>
                          <a:pathLst>
                            <a:path w="163013" h="273561">
                              <a:moveTo>
                                <a:pt x="163013" y="0"/>
                              </a:moveTo>
                              <a:lnTo>
                                <a:pt x="163013" y="66459"/>
                              </a:lnTo>
                              <a:lnTo>
                                <a:pt x="161729" y="67098"/>
                              </a:lnTo>
                              <a:lnTo>
                                <a:pt x="160969" y="67623"/>
                              </a:lnTo>
                              <a:lnTo>
                                <a:pt x="160209" y="68149"/>
                              </a:lnTo>
                              <a:lnTo>
                                <a:pt x="159485" y="68674"/>
                              </a:lnTo>
                              <a:lnTo>
                                <a:pt x="158797" y="69279"/>
                              </a:lnTo>
                              <a:lnTo>
                                <a:pt x="158110" y="69880"/>
                              </a:lnTo>
                              <a:lnTo>
                                <a:pt x="157422" y="70480"/>
                              </a:lnTo>
                              <a:lnTo>
                                <a:pt x="156843" y="71157"/>
                              </a:lnTo>
                              <a:lnTo>
                                <a:pt x="156300" y="71909"/>
                              </a:lnTo>
                              <a:lnTo>
                                <a:pt x="154274" y="74841"/>
                              </a:lnTo>
                              <a:lnTo>
                                <a:pt x="152356" y="78001"/>
                              </a:lnTo>
                              <a:lnTo>
                                <a:pt x="150401" y="81383"/>
                              </a:lnTo>
                              <a:lnTo>
                                <a:pt x="148592" y="84917"/>
                              </a:lnTo>
                              <a:lnTo>
                                <a:pt x="146783" y="88677"/>
                              </a:lnTo>
                              <a:lnTo>
                                <a:pt x="144973" y="92660"/>
                              </a:lnTo>
                              <a:lnTo>
                                <a:pt x="143236" y="96722"/>
                              </a:lnTo>
                              <a:lnTo>
                                <a:pt x="141571" y="101008"/>
                              </a:lnTo>
                              <a:lnTo>
                                <a:pt x="139979" y="105369"/>
                              </a:lnTo>
                              <a:lnTo>
                                <a:pt x="138387" y="109802"/>
                              </a:lnTo>
                              <a:lnTo>
                                <a:pt x="136867" y="114314"/>
                              </a:lnTo>
                              <a:lnTo>
                                <a:pt x="135455" y="118902"/>
                              </a:lnTo>
                              <a:lnTo>
                                <a:pt x="134080" y="123562"/>
                              </a:lnTo>
                              <a:lnTo>
                                <a:pt x="132741" y="128225"/>
                              </a:lnTo>
                              <a:lnTo>
                                <a:pt x="131438" y="132885"/>
                              </a:lnTo>
                              <a:lnTo>
                                <a:pt x="130244" y="137548"/>
                              </a:lnTo>
                              <a:lnTo>
                                <a:pt x="129086" y="142208"/>
                              </a:lnTo>
                              <a:lnTo>
                                <a:pt x="128037" y="146796"/>
                              </a:lnTo>
                              <a:lnTo>
                                <a:pt x="126987" y="151383"/>
                              </a:lnTo>
                              <a:lnTo>
                                <a:pt x="126082" y="155816"/>
                              </a:lnTo>
                              <a:lnTo>
                                <a:pt x="125178" y="160177"/>
                              </a:lnTo>
                              <a:lnTo>
                                <a:pt x="124345" y="164463"/>
                              </a:lnTo>
                              <a:lnTo>
                                <a:pt x="123585" y="168525"/>
                              </a:lnTo>
                              <a:lnTo>
                                <a:pt x="122970" y="172509"/>
                              </a:lnTo>
                              <a:lnTo>
                                <a:pt x="122391" y="176269"/>
                              </a:lnTo>
                              <a:lnTo>
                                <a:pt x="121848" y="179878"/>
                              </a:lnTo>
                              <a:lnTo>
                                <a:pt x="121414" y="183336"/>
                              </a:lnTo>
                              <a:lnTo>
                                <a:pt x="121016" y="186495"/>
                              </a:lnTo>
                              <a:lnTo>
                                <a:pt x="120727" y="189427"/>
                              </a:lnTo>
                              <a:lnTo>
                                <a:pt x="120473" y="192058"/>
                              </a:lnTo>
                              <a:lnTo>
                                <a:pt x="120401" y="194465"/>
                              </a:lnTo>
                              <a:lnTo>
                                <a:pt x="120328" y="196570"/>
                              </a:lnTo>
                              <a:lnTo>
                                <a:pt x="120401" y="197847"/>
                              </a:lnTo>
                              <a:lnTo>
                                <a:pt x="120473" y="199049"/>
                              </a:lnTo>
                              <a:lnTo>
                                <a:pt x="120654" y="200179"/>
                              </a:lnTo>
                              <a:lnTo>
                                <a:pt x="120799" y="201154"/>
                              </a:lnTo>
                              <a:lnTo>
                                <a:pt x="121016" y="202133"/>
                              </a:lnTo>
                              <a:lnTo>
                                <a:pt x="121306" y="203036"/>
                              </a:lnTo>
                              <a:lnTo>
                                <a:pt x="121704" y="203864"/>
                              </a:lnTo>
                              <a:lnTo>
                                <a:pt x="122065" y="204540"/>
                              </a:lnTo>
                              <a:lnTo>
                                <a:pt x="122536" y="205217"/>
                              </a:lnTo>
                              <a:lnTo>
                                <a:pt x="123043" y="205893"/>
                              </a:lnTo>
                              <a:lnTo>
                                <a:pt x="123585" y="206418"/>
                              </a:lnTo>
                              <a:lnTo>
                                <a:pt x="124201" y="206944"/>
                              </a:lnTo>
                              <a:lnTo>
                                <a:pt x="124780" y="207397"/>
                              </a:lnTo>
                              <a:lnTo>
                                <a:pt x="125467" y="207771"/>
                              </a:lnTo>
                              <a:lnTo>
                                <a:pt x="126155" y="208149"/>
                              </a:lnTo>
                              <a:lnTo>
                                <a:pt x="126915" y="208448"/>
                              </a:lnTo>
                              <a:lnTo>
                                <a:pt x="127747" y="208674"/>
                              </a:lnTo>
                              <a:lnTo>
                                <a:pt x="128580" y="208901"/>
                              </a:lnTo>
                              <a:lnTo>
                                <a:pt x="129412" y="209124"/>
                              </a:lnTo>
                              <a:lnTo>
                                <a:pt x="130317" y="209275"/>
                              </a:lnTo>
                              <a:lnTo>
                                <a:pt x="132198" y="209502"/>
                              </a:lnTo>
                              <a:lnTo>
                                <a:pt x="134225" y="209653"/>
                              </a:lnTo>
                              <a:lnTo>
                                <a:pt x="138604" y="209725"/>
                              </a:lnTo>
                              <a:lnTo>
                                <a:pt x="146493" y="209725"/>
                              </a:lnTo>
                              <a:lnTo>
                                <a:pt x="149859" y="209653"/>
                              </a:lnTo>
                              <a:lnTo>
                                <a:pt x="151704" y="209578"/>
                              </a:lnTo>
                              <a:lnTo>
                                <a:pt x="153514" y="209427"/>
                              </a:lnTo>
                              <a:lnTo>
                                <a:pt x="155396" y="209275"/>
                              </a:lnTo>
                              <a:lnTo>
                                <a:pt x="157205" y="208977"/>
                              </a:lnTo>
                              <a:lnTo>
                                <a:pt x="159087" y="208599"/>
                              </a:lnTo>
                              <a:lnTo>
                                <a:pt x="160896" y="208149"/>
                              </a:lnTo>
                              <a:lnTo>
                                <a:pt x="162706" y="207548"/>
                              </a:lnTo>
                              <a:lnTo>
                                <a:pt x="163013" y="207423"/>
                              </a:lnTo>
                              <a:lnTo>
                                <a:pt x="163013" y="271780"/>
                              </a:lnTo>
                              <a:lnTo>
                                <a:pt x="157277" y="272358"/>
                              </a:lnTo>
                              <a:lnTo>
                                <a:pt x="151306" y="272734"/>
                              </a:lnTo>
                              <a:lnTo>
                                <a:pt x="145190" y="273110"/>
                              </a:lnTo>
                              <a:lnTo>
                                <a:pt x="139074" y="273335"/>
                              </a:lnTo>
                              <a:lnTo>
                                <a:pt x="132958" y="273486"/>
                              </a:lnTo>
                              <a:lnTo>
                                <a:pt x="120473" y="273561"/>
                              </a:lnTo>
                              <a:lnTo>
                                <a:pt x="101076" y="273561"/>
                              </a:lnTo>
                              <a:lnTo>
                                <a:pt x="93512" y="273486"/>
                              </a:lnTo>
                              <a:lnTo>
                                <a:pt x="89532" y="273410"/>
                              </a:lnTo>
                              <a:lnTo>
                                <a:pt x="85442" y="273260"/>
                              </a:lnTo>
                              <a:lnTo>
                                <a:pt x="81136" y="273034"/>
                              </a:lnTo>
                              <a:lnTo>
                                <a:pt x="76829" y="272734"/>
                              </a:lnTo>
                              <a:lnTo>
                                <a:pt x="72450" y="272358"/>
                              </a:lnTo>
                              <a:lnTo>
                                <a:pt x="67999" y="271832"/>
                              </a:lnTo>
                              <a:lnTo>
                                <a:pt x="63439" y="271230"/>
                              </a:lnTo>
                              <a:lnTo>
                                <a:pt x="58988" y="270478"/>
                              </a:lnTo>
                              <a:lnTo>
                                <a:pt x="54465" y="269651"/>
                              </a:lnTo>
                              <a:lnTo>
                                <a:pt x="50013" y="268674"/>
                              </a:lnTo>
                              <a:lnTo>
                                <a:pt x="45634" y="267470"/>
                              </a:lnTo>
                              <a:lnTo>
                                <a:pt x="41328" y="266117"/>
                              </a:lnTo>
                              <a:lnTo>
                                <a:pt x="37166" y="264613"/>
                              </a:lnTo>
                              <a:lnTo>
                                <a:pt x="33004" y="262884"/>
                              </a:lnTo>
                              <a:lnTo>
                                <a:pt x="29096" y="261004"/>
                              </a:lnTo>
                              <a:lnTo>
                                <a:pt x="25296" y="258899"/>
                              </a:lnTo>
                              <a:lnTo>
                                <a:pt x="21677" y="256493"/>
                              </a:lnTo>
                              <a:lnTo>
                                <a:pt x="18275" y="253937"/>
                              </a:lnTo>
                              <a:lnTo>
                                <a:pt x="15091" y="251080"/>
                              </a:lnTo>
                              <a:lnTo>
                                <a:pt x="12160" y="247922"/>
                              </a:lnTo>
                              <a:lnTo>
                                <a:pt x="9445" y="244538"/>
                              </a:lnTo>
                              <a:lnTo>
                                <a:pt x="7093" y="240854"/>
                              </a:lnTo>
                              <a:lnTo>
                                <a:pt x="4994" y="236870"/>
                              </a:lnTo>
                              <a:lnTo>
                                <a:pt x="3257" y="232660"/>
                              </a:lnTo>
                              <a:lnTo>
                                <a:pt x="1882" y="227997"/>
                              </a:lnTo>
                              <a:lnTo>
                                <a:pt x="832" y="223111"/>
                              </a:lnTo>
                              <a:lnTo>
                                <a:pt x="217" y="217771"/>
                              </a:lnTo>
                              <a:lnTo>
                                <a:pt x="0" y="212208"/>
                              </a:lnTo>
                              <a:lnTo>
                                <a:pt x="72" y="209502"/>
                              </a:lnTo>
                              <a:lnTo>
                                <a:pt x="290" y="206721"/>
                              </a:lnTo>
                              <a:lnTo>
                                <a:pt x="615" y="203788"/>
                              </a:lnTo>
                              <a:lnTo>
                                <a:pt x="1122" y="200704"/>
                              </a:lnTo>
                              <a:lnTo>
                                <a:pt x="1665" y="197545"/>
                              </a:lnTo>
                              <a:lnTo>
                                <a:pt x="2425" y="194238"/>
                              </a:lnTo>
                              <a:lnTo>
                                <a:pt x="3185" y="190856"/>
                              </a:lnTo>
                              <a:lnTo>
                                <a:pt x="4089" y="187398"/>
                              </a:lnTo>
                              <a:lnTo>
                                <a:pt x="5139" y="183789"/>
                              </a:lnTo>
                              <a:lnTo>
                                <a:pt x="6261" y="180104"/>
                              </a:lnTo>
                              <a:lnTo>
                                <a:pt x="7491" y="176344"/>
                              </a:lnTo>
                              <a:lnTo>
                                <a:pt x="8758" y="172433"/>
                              </a:lnTo>
                              <a:lnTo>
                                <a:pt x="10133" y="168525"/>
                              </a:lnTo>
                              <a:lnTo>
                                <a:pt x="11544" y="164538"/>
                              </a:lnTo>
                              <a:lnTo>
                                <a:pt x="13064" y="160404"/>
                              </a:lnTo>
                              <a:lnTo>
                                <a:pt x="14657" y="156270"/>
                              </a:lnTo>
                              <a:lnTo>
                                <a:pt x="17986" y="147846"/>
                              </a:lnTo>
                              <a:lnTo>
                                <a:pt x="21460" y="139128"/>
                              </a:lnTo>
                              <a:lnTo>
                                <a:pt x="25151" y="130330"/>
                              </a:lnTo>
                              <a:lnTo>
                                <a:pt x="28915" y="121381"/>
                              </a:lnTo>
                              <a:lnTo>
                                <a:pt x="32715" y="112360"/>
                              </a:lnTo>
                              <a:lnTo>
                                <a:pt x="36551" y="103260"/>
                              </a:lnTo>
                              <a:lnTo>
                                <a:pt x="40423" y="94164"/>
                              </a:lnTo>
                              <a:lnTo>
                                <a:pt x="44187" y="85068"/>
                              </a:lnTo>
                              <a:lnTo>
                                <a:pt x="45092" y="82963"/>
                              </a:lnTo>
                              <a:lnTo>
                                <a:pt x="46141" y="80707"/>
                              </a:lnTo>
                              <a:lnTo>
                                <a:pt x="47444" y="78148"/>
                              </a:lnTo>
                              <a:lnTo>
                                <a:pt x="48891" y="75367"/>
                              </a:lnTo>
                              <a:lnTo>
                                <a:pt x="50520" y="72359"/>
                              </a:lnTo>
                              <a:lnTo>
                                <a:pt x="52366" y="69203"/>
                              </a:lnTo>
                              <a:lnTo>
                                <a:pt x="54465" y="65893"/>
                              </a:lnTo>
                              <a:lnTo>
                                <a:pt x="56817" y="62510"/>
                              </a:lnTo>
                              <a:lnTo>
                                <a:pt x="59386" y="58901"/>
                              </a:lnTo>
                              <a:lnTo>
                                <a:pt x="62173" y="55292"/>
                              </a:lnTo>
                              <a:lnTo>
                                <a:pt x="65249" y="51608"/>
                              </a:lnTo>
                              <a:lnTo>
                                <a:pt x="68651" y="47847"/>
                              </a:lnTo>
                              <a:lnTo>
                                <a:pt x="72378" y="44015"/>
                              </a:lnTo>
                              <a:lnTo>
                                <a:pt x="76286" y="40255"/>
                              </a:lnTo>
                              <a:lnTo>
                                <a:pt x="80593" y="36495"/>
                              </a:lnTo>
                              <a:lnTo>
                                <a:pt x="85225" y="32735"/>
                              </a:lnTo>
                              <a:lnTo>
                                <a:pt x="90183" y="29126"/>
                              </a:lnTo>
                              <a:lnTo>
                                <a:pt x="95503" y="25517"/>
                              </a:lnTo>
                              <a:lnTo>
                                <a:pt x="101148" y="22059"/>
                              </a:lnTo>
                              <a:lnTo>
                                <a:pt x="107192" y="18676"/>
                              </a:lnTo>
                              <a:lnTo>
                                <a:pt x="113597" y="15442"/>
                              </a:lnTo>
                              <a:lnTo>
                                <a:pt x="120401" y="12437"/>
                              </a:lnTo>
                              <a:lnTo>
                                <a:pt x="127602" y="9580"/>
                              </a:lnTo>
                              <a:lnTo>
                                <a:pt x="135238" y="6871"/>
                              </a:lnTo>
                              <a:lnTo>
                                <a:pt x="143236" y="4467"/>
                              </a:lnTo>
                              <a:lnTo>
                                <a:pt x="151704" y="2286"/>
                              </a:lnTo>
                              <a:lnTo>
                                <a:pt x="160607" y="405"/>
                              </a:lnTo>
                              <a:lnTo>
                                <a:pt x="163013"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62" name="Shape 16262"/>
                      <wps:cNvSpPr/>
                      <wps:spPr>
                        <a:xfrm>
                          <a:off x="216625" y="0"/>
                          <a:ext cx="165639" cy="230970"/>
                        </a:xfrm>
                        <a:custGeom>
                          <a:avLst/>
                          <a:gdLst/>
                          <a:ahLst/>
                          <a:cxnLst/>
                          <a:rect l="0" t="0" r="0" b="0"/>
                          <a:pathLst>
                            <a:path w="165639" h="230970">
                              <a:moveTo>
                                <a:pt x="93674" y="0"/>
                              </a:moveTo>
                              <a:lnTo>
                                <a:pt x="93876" y="0"/>
                              </a:lnTo>
                              <a:lnTo>
                                <a:pt x="99529" y="298"/>
                              </a:lnTo>
                              <a:lnTo>
                                <a:pt x="104968" y="1125"/>
                              </a:lnTo>
                              <a:lnTo>
                                <a:pt x="110103" y="2478"/>
                              </a:lnTo>
                              <a:lnTo>
                                <a:pt x="114938" y="4356"/>
                              </a:lnTo>
                              <a:lnTo>
                                <a:pt x="119473" y="6688"/>
                              </a:lnTo>
                              <a:lnTo>
                                <a:pt x="123779" y="9469"/>
                              </a:lnTo>
                              <a:lnTo>
                                <a:pt x="127782" y="12701"/>
                              </a:lnTo>
                              <a:lnTo>
                                <a:pt x="131560" y="16238"/>
                              </a:lnTo>
                              <a:lnTo>
                                <a:pt x="135034" y="20145"/>
                              </a:lnTo>
                              <a:lnTo>
                                <a:pt x="138284" y="24355"/>
                              </a:lnTo>
                              <a:lnTo>
                                <a:pt x="141381" y="28868"/>
                              </a:lnTo>
                              <a:lnTo>
                                <a:pt x="144175" y="33603"/>
                              </a:lnTo>
                              <a:lnTo>
                                <a:pt x="146748" y="38640"/>
                              </a:lnTo>
                              <a:lnTo>
                                <a:pt x="149100" y="43829"/>
                              </a:lnTo>
                              <a:lnTo>
                                <a:pt x="151272" y="49169"/>
                              </a:lnTo>
                              <a:lnTo>
                                <a:pt x="153298" y="54656"/>
                              </a:lnTo>
                              <a:lnTo>
                                <a:pt x="155035" y="60219"/>
                              </a:lnTo>
                              <a:lnTo>
                                <a:pt x="156700" y="65933"/>
                              </a:lnTo>
                              <a:lnTo>
                                <a:pt x="158148" y="71651"/>
                              </a:lnTo>
                              <a:lnTo>
                                <a:pt x="159451" y="77365"/>
                              </a:lnTo>
                              <a:lnTo>
                                <a:pt x="160645" y="83154"/>
                              </a:lnTo>
                              <a:lnTo>
                                <a:pt x="161622" y="88793"/>
                              </a:lnTo>
                              <a:lnTo>
                                <a:pt x="162454" y="94431"/>
                              </a:lnTo>
                              <a:lnTo>
                                <a:pt x="163214" y="99918"/>
                              </a:lnTo>
                              <a:lnTo>
                                <a:pt x="163829" y="105258"/>
                              </a:lnTo>
                              <a:lnTo>
                                <a:pt x="164336" y="110447"/>
                              </a:lnTo>
                              <a:lnTo>
                                <a:pt x="164806" y="115484"/>
                              </a:lnTo>
                              <a:lnTo>
                                <a:pt x="165096" y="120295"/>
                              </a:lnTo>
                              <a:lnTo>
                                <a:pt x="165313" y="124807"/>
                              </a:lnTo>
                              <a:lnTo>
                                <a:pt x="165494" y="129093"/>
                              </a:lnTo>
                              <a:lnTo>
                                <a:pt x="165566" y="133001"/>
                              </a:lnTo>
                              <a:lnTo>
                                <a:pt x="165639" y="136610"/>
                              </a:lnTo>
                              <a:lnTo>
                                <a:pt x="165494" y="143752"/>
                              </a:lnTo>
                              <a:lnTo>
                                <a:pt x="165024" y="150520"/>
                              </a:lnTo>
                              <a:lnTo>
                                <a:pt x="164336" y="156987"/>
                              </a:lnTo>
                              <a:lnTo>
                                <a:pt x="163431" y="163078"/>
                              </a:lnTo>
                              <a:lnTo>
                                <a:pt x="162237" y="168864"/>
                              </a:lnTo>
                              <a:lnTo>
                                <a:pt x="160790" y="174355"/>
                              </a:lnTo>
                              <a:lnTo>
                                <a:pt x="159125" y="179468"/>
                              </a:lnTo>
                              <a:lnTo>
                                <a:pt x="157171" y="184355"/>
                              </a:lnTo>
                              <a:lnTo>
                                <a:pt x="155035" y="188867"/>
                              </a:lnTo>
                              <a:lnTo>
                                <a:pt x="152719" y="193152"/>
                              </a:lnTo>
                              <a:lnTo>
                                <a:pt x="150150" y="197136"/>
                              </a:lnTo>
                              <a:lnTo>
                                <a:pt x="147436" y="200820"/>
                              </a:lnTo>
                              <a:lnTo>
                                <a:pt x="144479" y="204278"/>
                              </a:lnTo>
                              <a:lnTo>
                                <a:pt x="141381" y="207513"/>
                              </a:lnTo>
                              <a:lnTo>
                                <a:pt x="138132" y="210446"/>
                              </a:lnTo>
                              <a:lnTo>
                                <a:pt x="134657" y="213151"/>
                              </a:lnTo>
                              <a:lnTo>
                                <a:pt x="131107" y="215631"/>
                              </a:lnTo>
                              <a:lnTo>
                                <a:pt x="127329" y="217887"/>
                              </a:lnTo>
                              <a:lnTo>
                                <a:pt x="123399" y="219920"/>
                              </a:lnTo>
                              <a:lnTo>
                                <a:pt x="119396" y="221722"/>
                              </a:lnTo>
                              <a:lnTo>
                                <a:pt x="115242" y="223378"/>
                              </a:lnTo>
                              <a:lnTo>
                                <a:pt x="111012" y="224882"/>
                              </a:lnTo>
                              <a:lnTo>
                                <a:pt x="106629" y="226159"/>
                              </a:lnTo>
                              <a:lnTo>
                                <a:pt x="102174" y="227285"/>
                              </a:lnTo>
                              <a:lnTo>
                                <a:pt x="97564" y="228189"/>
                              </a:lnTo>
                              <a:lnTo>
                                <a:pt x="92957" y="229016"/>
                              </a:lnTo>
                              <a:lnTo>
                                <a:pt x="88198" y="229617"/>
                              </a:lnTo>
                              <a:lnTo>
                                <a:pt x="83363" y="230142"/>
                              </a:lnTo>
                              <a:lnTo>
                                <a:pt x="78528" y="230520"/>
                              </a:lnTo>
                              <a:lnTo>
                                <a:pt x="73618" y="230819"/>
                              </a:lnTo>
                              <a:lnTo>
                                <a:pt x="68707" y="230970"/>
                              </a:lnTo>
                              <a:lnTo>
                                <a:pt x="18469" y="230970"/>
                              </a:lnTo>
                              <a:lnTo>
                                <a:pt x="10308" y="230894"/>
                              </a:lnTo>
                              <a:lnTo>
                                <a:pt x="1547" y="230819"/>
                              </a:lnTo>
                              <a:lnTo>
                                <a:pt x="0" y="230794"/>
                              </a:lnTo>
                              <a:lnTo>
                                <a:pt x="0" y="163453"/>
                              </a:lnTo>
                              <a:lnTo>
                                <a:pt x="35015" y="163453"/>
                              </a:lnTo>
                              <a:lnTo>
                                <a:pt x="37808" y="163377"/>
                              </a:lnTo>
                              <a:lnTo>
                                <a:pt x="40454" y="163301"/>
                              </a:lnTo>
                              <a:lnTo>
                                <a:pt x="42947" y="163226"/>
                              </a:lnTo>
                              <a:lnTo>
                                <a:pt x="45289" y="163003"/>
                              </a:lnTo>
                              <a:lnTo>
                                <a:pt x="47402" y="162776"/>
                              </a:lnTo>
                              <a:lnTo>
                                <a:pt x="49443" y="162549"/>
                              </a:lnTo>
                              <a:lnTo>
                                <a:pt x="51332" y="162175"/>
                              </a:lnTo>
                              <a:lnTo>
                                <a:pt x="53069" y="161797"/>
                              </a:lnTo>
                              <a:lnTo>
                                <a:pt x="54730" y="161348"/>
                              </a:lnTo>
                              <a:lnTo>
                                <a:pt x="56243" y="160822"/>
                              </a:lnTo>
                              <a:lnTo>
                                <a:pt x="57600" y="160218"/>
                              </a:lnTo>
                              <a:lnTo>
                                <a:pt x="58885" y="159617"/>
                              </a:lnTo>
                              <a:lnTo>
                                <a:pt x="60018" y="158865"/>
                              </a:lnTo>
                              <a:lnTo>
                                <a:pt x="61074" y="158041"/>
                              </a:lnTo>
                              <a:lnTo>
                                <a:pt x="62059" y="157138"/>
                              </a:lnTo>
                              <a:lnTo>
                                <a:pt x="62887" y="156159"/>
                              </a:lnTo>
                              <a:lnTo>
                                <a:pt x="63720" y="155033"/>
                              </a:lnTo>
                              <a:lnTo>
                                <a:pt x="64400" y="153903"/>
                              </a:lnTo>
                              <a:lnTo>
                                <a:pt x="65004" y="152625"/>
                              </a:lnTo>
                              <a:lnTo>
                                <a:pt x="65533" y="151273"/>
                              </a:lnTo>
                              <a:lnTo>
                                <a:pt x="65985" y="149768"/>
                              </a:lnTo>
                              <a:lnTo>
                                <a:pt x="66365" y="148189"/>
                              </a:lnTo>
                              <a:lnTo>
                                <a:pt x="66666" y="146462"/>
                              </a:lnTo>
                              <a:lnTo>
                                <a:pt x="66970" y="144655"/>
                              </a:lnTo>
                              <a:lnTo>
                                <a:pt x="67194" y="142702"/>
                              </a:lnTo>
                              <a:lnTo>
                                <a:pt x="67346" y="140672"/>
                              </a:lnTo>
                              <a:lnTo>
                                <a:pt x="67498" y="138416"/>
                              </a:lnTo>
                              <a:lnTo>
                                <a:pt x="67650" y="133677"/>
                              </a:lnTo>
                              <a:lnTo>
                                <a:pt x="67650" y="128341"/>
                              </a:lnTo>
                              <a:lnTo>
                                <a:pt x="67650" y="125257"/>
                              </a:lnTo>
                              <a:lnTo>
                                <a:pt x="67574" y="122098"/>
                              </a:lnTo>
                              <a:lnTo>
                                <a:pt x="67498" y="118867"/>
                              </a:lnTo>
                              <a:lnTo>
                                <a:pt x="67346" y="115560"/>
                              </a:lnTo>
                              <a:lnTo>
                                <a:pt x="67046" y="112325"/>
                              </a:lnTo>
                              <a:lnTo>
                                <a:pt x="66742" y="109094"/>
                              </a:lnTo>
                              <a:lnTo>
                                <a:pt x="66289" y="105935"/>
                              </a:lnTo>
                              <a:lnTo>
                                <a:pt x="65685" y="103002"/>
                              </a:lnTo>
                              <a:lnTo>
                                <a:pt x="65305" y="101574"/>
                              </a:lnTo>
                              <a:lnTo>
                                <a:pt x="64929" y="100145"/>
                              </a:lnTo>
                              <a:lnTo>
                                <a:pt x="64476" y="98868"/>
                              </a:lnTo>
                              <a:lnTo>
                                <a:pt x="64024" y="97590"/>
                              </a:lnTo>
                              <a:lnTo>
                                <a:pt x="63492" y="96460"/>
                              </a:lnTo>
                              <a:lnTo>
                                <a:pt x="62963" y="95334"/>
                              </a:lnTo>
                              <a:lnTo>
                                <a:pt x="62359" y="94280"/>
                              </a:lnTo>
                              <a:lnTo>
                                <a:pt x="61679" y="93377"/>
                              </a:lnTo>
                              <a:lnTo>
                                <a:pt x="61002" y="92477"/>
                              </a:lnTo>
                              <a:lnTo>
                                <a:pt x="60246" y="91725"/>
                              </a:lnTo>
                              <a:lnTo>
                                <a:pt x="59413" y="91121"/>
                              </a:lnTo>
                              <a:lnTo>
                                <a:pt x="58585" y="90520"/>
                              </a:lnTo>
                              <a:lnTo>
                                <a:pt x="57600" y="90146"/>
                              </a:lnTo>
                              <a:lnTo>
                                <a:pt x="56620" y="89768"/>
                              </a:lnTo>
                              <a:lnTo>
                                <a:pt x="55563" y="89620"/>
                              </a:lnTo>
                              <a:lnTo>
                                <a:pt x="54502" y="89545"/>
                              </a:lnTo>
                              <a:lnTo>
                                <a:pt x="50576" y="89692"/>
                              </a:lnTo>
                              <a:lnTo>
                                <a:pt x="46497" y="90221"/>
                              </a:lnTo>
                              <a:lnTo>
                                <a:pt x="42267" y="91049"/>
                              </a:lnTo>
                              <a:lnTo>
                                <a:pt x="37885" y="92175"/>
                              </a:lnTo>
                              <a:lnTo>
                                <a:pt x="33426" y="93603"/>
                              </a:lnTo>
                              <a:lnTo>
                                <a:pt x="28895" y="95334"/>
                              </a:lnTo>
                              <a:lnTo>
                                <a:pt x="24285" y="97213"/>
                              </a:lnTo>
                              <a:lnTo>
                                <a:pt x="19602" y="99317"/>
                              </a:lnTo>
                              <a:lnTo>
                                <a:pt x="14843" y="101649"/>
                              </a:lnTo>
                              <a:lnTo>
                                <a:pt x="10084" y="104128"/>
                              </a:lnTo>
                              <a:lnTo>
                                <a:pt x="5325" y="106762"/>
                              </a:lnTo>
                              <a:lnTo>
                                <a:pt x="566" y="109544"/>
                              </a:lnTo>
                              <a:lnTo>
                                <a:pt x="0" y="109889"/>
                              </a:lnTo>
                              <a:lnTo>
                                <a:pt x="0" y="22029"/>
                              </a:lnTo>
                              <a:lnTo>
                                <a:pt x="3436" y="20746"/>
                              </a:lnTo>
                              <a:lnTo>
                                <a:pt x="15751" y="16536"/>
                              </a:lnTo>
                              <a:lnTo>
                                <a:pt x="27686" y="12776"/>
                              </a:lnTo>
                              <a:lnTo>
                                <a:pt x="39093" y="9469"/>
                              </a:lnTo>
                              <a:lnTo>
                                <a:pt x="50048" y="6612"/>
                              </a:lnTo>
                              <a:lnTo>
                                <a:pt x="60322" y="4281"/>
                              </a:lnTo>
                              <a:lnTo>
                                <a:pt x="69915" y="2402"/>
                              </a:lnTo>
                              <a:lnTo>
                                <a:pt x="78753" y="1050"/>
                              </a:lnTo>
                              <a:lnTo>
                                <a:pt x="86685" y="298"/>
                              </a:lnTo>
                              <a:lnTo>
                                <a:pt x="93674"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63" name="Shape 16263"/>
                      <wps:cNvSpPr/>
                      <wps:spPr>
                        <a:xfrm>
                          <a:off x="815338" y="75483"/>
                          <a:ext cx="393374" cy="269472"/>
                        </a:xfrm>
                        <a:custGeom>
                          <a:avLst/>
                          <a:gdLst/>
                          <a:ahLst/>
                          <a:cxnLst/>
                          <a:rect l="0" t="0" r="0" b="0"/>
                          <a:pathLst>
                            <a:path w="393374" h="269472">
                              <a:moveTo>
                                <a:pt x="331346" y="0"/>
                              </a:moveTo>
                              <a:lnTo>
                                <a:pt x="335942" y="76"/>
                              </a:lnTo>
                              <a:lnTo>
                                <a:pt x="340430" y="378"/>
                              </a:lnTo>
                              <a:lnTo>
                                <a:pt x="344555" y="752"/>
                              </a:lnTo>
                              <a:lnTo>
                                <a:pt x="348572" y="1353"/>
                              </a:lnTo>
                              <a:lnTo>
                                <a:pt x="352336" y="2105"/>
                              </a:lnTo>
                              <a:lnTo>
                                <a:pt x="355919" y="3008"/>
                              </a:lnTo>
                              <a:lnTo>
                                <a:pt x="359212" y="4062"/>
                              </a:lnTo>
                              <a:lnTo>
                                <a:pt x="362396" y="5264"/>
                              </a:lnTo>
                              <a:lnTo>
                                <a:pt x="365437" y="6542"/>
                              </a:lnTo>
                              <a:lnTo>
                                <a:pt x="368223" y="7970"/>
                              </a:lnTo>
                              <a:lnTo>
                                <a:pt x="370792" y="9474"/>
                              </a:lnTo>
                              <a:lnTo>
                                <a:pt x="373217" y="11129"/>
                              </a:lnTo>
                              <a:lnTo>
                                <a:pt x="375533" y="12857"/>
                              </a:lnTo>
                              <a:lnTo>
                                <a:pt x="377596" y="14663"/>
                              </a:lnTo>
                              <a:lnTo>
                                <a:pt x="379550" y="16541"/>
                              </a:lnTo>
                              <a:lnTo>
                                <a:pt x="381360" y="18571"/>
                              </a:lnTo>
                              <a:lnTo>
                                <a:pt x="383024" y="20604"/>
                              </a:lnTo>
                              <a:lnTo>
                                <a:pt x="384544" y="22709"/>
                              </a:lnTo>
                              <a:lnTo>
                                <a:pt x="385883" y="24889"/>
                              </a:lnTo>
                              <a:lnTo>
                                <a:pt x="387113" y="27145"/>
                              </a:lnTo>
                              <a:lnTo>
                                <a:pt x="388236" y="29398"/>
                              </a:lnTo>
                              <a:lnTo>
                                <a:pt x="389213" y="31654"/>
                              </a:lnTo>
                              <a:lnTo>
                                <a:pt x="390045" y="33985"/>
                              </a:lnTo>
                              <a:lnTo>
                                <a:pt x="390805" y="36317"/>
                              </a:lnTo>
                              <a:lnTo>
                                <a:pt x="391492" y="38721"/>
                              </a:lnTo>
                              <a:lnTo>
                                <a:pt x="391999" y="41052"/>
                              </a:lnTo>
                              <a:lnTo>
                                <a:pt x="392470" y="43460"/>
                              </a:lnTo>
                              <a:lnTo>
                                <a:pt x="392759" y="45791"/>
                              </a:lnTo>
                              <a:lnTo>
                                <a:pt x="393085" y="48119"/>
                              </a:lnTo>
                              <a:lnTo>
                                <a:pt x="393229" y="50451"/>
                              </a:lnTo>
                              <a:lnTo>
                                <a:pt x="393374" y="52707"/>
                              </a:lnTo>
                              <a:lnTo>
                                <a:pt x="393374" y="54963"/>
                              </a:lnTo>
                              <a:lnTo>
                                <a:pt x="393229" y="59022"/>
                              </a:lnTo>
                              <a:lnTo>
                                <a:pt x="392831" y="63685"/>
                              </a:lnTo>
                              <a:lnTo>
                                <a:pt x="392180" y="68723"/>
                              </a:lnTo>
                              <a:lnTo>
                                <a:pt x="391275" y="74286"/>
                              </a:lnTo>
                              <a:lnTo>
                                <a:pt x="390190" y="80226"/>
                              </a:lnTo>
                              <a:lnTo>
                                <a:pt x="388851" y="86541"/>
                              </a:lnTo>
                              <a:lnTo>
                                <a:pt x="387403" y="93234"/>
                              </a:lnTo>
                              <a:lnTo>
                                <a:pt x="385738" y="100225"/>
                              </a:lnTo>
                              <a:lnTo>
                                <a:pt x="383929" y="107443"/>
                              </a:lnTo>
                              <a:lnTo>
                                <a:pt x="381975" y="114888"/>
                              </a:lnTo>
                              <a:lnTo>
                                <a:pt x="379840" y="122481"/>
                              </a:lnTo>
                              <a:lnTo>
                                <a:pt x="377741" y="130300"/>
                              </a:lnTo>
                              <a:lnTo>
                                <a:pt x="375461" y="138119"/>
                              </a:lnTo>
                              <a:lnTo>
                                <a:pt x="373145" y="146089"/>
                              </a:lnTo>
                              <a:lnTo>
                                <a:pt x="370720" y="153983"/>
                              </a:lnTo>
                              <a:lnTo>
                                <a:pt x="368295" y="161953"/>
                              </a:lnTo>
                              <a:lnTo>
                                <a:pt x="363373" y="177591"/>
                              </a:lnTo>
                              <a:lnTo>
                                <a:pt x="358488" y="192704"/>
                              </a:lnTo>
                              <a:lnTo>
                                <a:pt x="353784" y="206917"/>
                              </a:lnTo>
                              <a:lnTo>
                                <a:pt x="349332" y="220000"/>
                              </a:lnTo>
                              <a:lnTo>
                                <a:pt x="345315" y="231576"/>
                              </a:lnTo>
                              <a:lnTo>
                                <a:pt x="341914" y="241352"/>
                              </a:lnTo>
                              <a:lnTo>
                                <a:pt x="339127" y="249021"/>
                              </a:lnTo>
                              <a:lnTo>
                                <a:pt x="337173" y="254209"/>
                              </a:lnTo>
                              <a:lnTo>
                                <a:pt x="336702" y="255487"/>
                              </a:lnTo>
                              <a:lnTo>
                                <a:pt x="336196" y="256615"/>
                              </a:lnTo>
                              <a:lnTo>
                                <a:pt x="335581" y="257742"/>
                              </a:lnTo>
                              <a:lnTo>
                                <a:pt x="335038" y="258720"/>
                              </a:lnTo>
                              <a:lnTo>
                                <a:pt x="334386" y="259697"/>
                              </a:lnTo>
                              <a:lnTo>
                                <a:pt x="333771" y="260599"/>
                              </a:lnTo>
                              <a:lnTo>
                                <a:pt x="333083" y="261502"/>
                              </a:lnTo>
                              <a:lnTo>
                                <a:pt x="332396" y="262254"/>
                              </a:lnTo>
                              <a:lnTo>
                                <a:pt x="331744" y="263006"/>
                              </a:lnTo>
                              <a:lnTo>
                                <a:pt x="330985" y="263757"/>
                              </a:lnTo>
                              <a:lnTo>
                                <a:pt x="330224" y="264359"/>
                              </a:lnTo>
                              <a:lnTo>
                                <a:pt x="329464" y="264960"/>
                              </a:lnTo>
                              <a:lnTo>
                                <a:pt x="328632" y="265487"/>
                              </a:lnTo>
                              <a:lnTo>
                                <a:pt x="327800" y="266013"/>
                              </a:lnTo>
                              <a:lnTo>
                                <a:pt x="326968" y="266464"/>
                              </a:lnTo>
                              <a:lnTo>
                                <a:pt x="326063" y="266915"/>
                              </a:lnTo>
                              <a:lnTo>
                                <a:pt x="325230" y="267291"/>
                              </a:lnTo>
                              <a:lnTo>
                                <a:pt x="324253" y="267667"/>
                              </a:lnTo>
                              <a:lnTo>
                                <a:pt x="323349" y="267968"/>
                              </a:lnTo>
                              <a:lnTo>
                                <a:pt x="322372" y="268193"/>
                              </a:lnTo>
                              <a:lnTo>
                                <a:pt x="320381" y="268644"/>
                              </a:lnTo>
                              <a:lnTo>
                                <a:pt x="318355" y="269020"/>
                              </a:lnTo>
                              <a:lnTo>
                                <a:pt x="316183" y="269246"/>
                              </a:lnTo>
                              <a:lnTo>
                                <a:pt x="313976" y="269396"/>
                              </a:lnTo>
                              <a:lnTo>
                                <a:pt x="311624" y="269472"/>
                              </a:lnTo>
                              <a:lnTo>
                                <a:pt x="304928" y="269472"/>
                              </a:lnTo>
                              <a:lnTo>
                                <a:pt x="300767" y="269246"/>
                              </a:lnTo>
                              <a:lnTo>
                                <a:pt x="296750" y="268945"/>
                              </a:lnTo>
                              <a:lnTo>
                                <a:pt x="292914" y="268569"/>
                              </a:lnTo>
                              <a:lnTo>
                                <a:pt x="289186" y="268043"/>
                              </a:lnTo>
                              <a:lnTo>
                                <a:pt x="285640" y="267441"/>
                              </a:lnTo>
                              <a:lnTo>
                                <a:pt x="282238" y="266689"/>
                              </a:lnTo>
                              <a:lnTo>
                                <a:pt x="279017" y="265938"/>
                              </a:lnTo>
                              <a:lnTo>
                                <a:pt x="275977" y="265035"/>
                              </a:lnTo>
                              <a:lnTo>
                                <a:pt x="273118" y="264133"/>
                              </a:lnTo>
                              <a:lnTo>
                                <a:pt x="270404" y="263081"/>
                              </a:lnTo>
                              <a:lnTo>
                                <a:pt x="267907" y="262028"/>
                              </a:lnTo>
                              <a:lnTo>
                                <a:pt x="265555" y="260900"/>
                              </a:lnTo>
                              <a:lnTo>
                                <a:pt x="263456" y="259773"/>
                              </a:lnTo>
                              <a:lnTo>
                                <a:pt x="261538" y="258494"/>
                              </a:lnTo>
                              <a:lnTo>
                                <a:pt x="259801" y="257291"/>
                              </a:lnTo>
                              <a:lnTo>
                                <a:pt x="259149" y="256615"/>
                              </a:lnTo>
                              <a:lnTo>
                                <a:pt x="258462" y="255863"/>
                              </a:lnTo>
                              <a:lnTo>
                                <a:pt x="258136" y="255487"/>
                              </a:lnTo>
                              <a:lnTo>
                                <a:pt x="257847" y="255035"/>
                              </a:lnTo>
                              <a:lnTo>
                                <a:pt x="257557" y="254509"/>
                              </a:lnTo>
                              <a:lnTo>
                                <a:pt x="257304" y="253983"/>
                              </a:lnTo>
                              <a:lnTo>
                                <a:pt x="257087" y="253457"/>
                              </a:lnTo>
                              <a:lnTo>
                                <a:pt x="256942" y="252855"/>
                              </a:lnTo>
                              <a:lnTo>
                                <a:pt x="256797" y="252178"/>
                              </a:lnTo>
                              <a:lnTo>
                                <a:pt x="256725" y="251502"/>
                              </a:lnTo>
                              <a:lnTo>
                                <a:pt x="256725" y="250073"/>
                              </a:lnTo>
                              <a:lnTo>
                                <a:pt x="256870" y="249246"/>
                              </a:lnTo>
                              <a:lnTo>
                                <a:pt x="257087" y="248419"/>
                              </a:lnTo>
                              <a:lnTo>
                                <a:pt x="258968" y="242780"/>
                              </a:lnTo>
                              <a:lnTo>
                                <a:pt x="261393" y="235789"/>
                              </a:lnTo>
                              <a:lnTo>
                                <a:pt x="264252" y="227592"/>
                              </a:lnTo>
                              <a:lnTo>
                                <a:pt x="267437" y="218420"/>
                              </a:lnTo>
                              <a:lnTo>
                                <a:pt x="270838" y="208497"/>
                              </a:lnTo>
                              <a:lnTo>
                                <a:pt x="274385" y="198044"/>
                              </a:lnTo>
                              <a:lnTo>
                                <a:pt x="278004" y="187217"/>
                              </a:lnTo>
                              <a:lnTo>
                                <a:pt x="281550" y="176238"/>
                              </a:lnTo>
                              <a:lnTo>
                                <a:pt x="285061" y="165411"/>
                              </a:lnTo>
                              <a:lnTo>
                                <a:pt x="288354" y="154735"/>
                              </a:lnTo>
                              <a:lnTo>
                                <a:pt x="289946" y="149622"/>
                              </a:lnTo>
                              <a:lnTo>
                                <a:pt x="291394" y="144660"/>
                              </a:lnTo>
                              <a:lnTo>
                                <a:pt x="292733" y="139849"/>
                              </a:lnTo>
                              <a:lnTo>
                                <a:pt x="294035" y="135186"/>
                              </a:lnTo>
                              <a:lnTo>
                                <a:pt x="295230" y="130825"/>
                              </a:lnTo>
                              <a:lnTo>
                                <a:pt x="296316" y="126615"/>
                              </a:lnTo>
                              <a:lnTo>
                                <a:pt x="297220" y="122783"/>
                              </a:lnTo>
                              <a:lnTo>
                                <a:pt x="297944" y="119174"/>
                              </a:lnTo>
                              <a:lnTo>
                                <a:pt x="298559" y="115939"/>
                              </a:lnTo>
                              <a:lnTo>
                                <a:pt x="299030" y="113082"/>
                              </a:lnTo>
                              <a:lnTo>
                                <a:pt x="299319" y="110603"/>
                              </a:lnTo>
                              <a:lnTo>
                                <a:pt x="299392" y="108494"/>
                              </a:lnTo>
                              <a:lnTo>
                                <a:pt x="299392" y="106465"/>
                              </a:lnTo>
                              <a:lnTo>
                                <a:pt x="299247" y="104435"/>
                              </a:lnTo>
                              <a:lnTo>
                                <a:pt x="299030" y="102557"/>
                              </a:lnTo>
                              <a:lnTo>
                                <a:pt x="298704" y="100751"/>
                              </a:lnTo>
                              <a:lnTo>
                                <a:pt x="298342" y="99024"/>
                              </a:lnTo>
                              <a:lnTo>
                                <a:pt x="297799" y="97444"/>
                              </a:lnTo>
                              <a:lnTo>
                                <a:pt x="297437" y="96692"/>
                              </a:lnTo>
                              <a:lnTo>
                                <a:pt x="297148" y="95940"/>
                              </a:lnTo>
                              <a:lnTo>
                                <a:pt x="296750" y="95263"/>
                              </a:lnTo>
                              <a:lnTo>
                                <a:pt x="296388" y="94587"/>
                              </a:lnTo>
                              <a:lnTo>
                                <a:pt x="295918" y="93911"/>
                              </a:lnTo>
                              <a:lnTo>
                                <a:pt x="295483" y="93310"/>
                              </a:lnTo>
                              <a:lnTo>
                                <a:pt x="294940" y="92705"/>
                              </a:lnTo>
                              <a:lnTo>
                                <a:pt x="294397" y="92180"/>
                              </a:lnTo>
                              <a:lnTo>
                                <a:pt x="293891" y="91730"/>
                              </a:lnTo>
                              <a:lnTo>
                                <a:pt x="293275" y="91205"/>
                              </a:lnTo>
                              <a:lnTo>
                                <a:pt x="292588" y="90827"/>
                              </a:lnTo>
                              <a:lnTo>
                                <a:pt x="291900" y="90453"/>
                              </a:lnTo>
                              <a:lnTo>
                                <a:pt x="291177" y="90075"/>
                              </a:lnTo>
                              <a:lnTo>
                                <a:pt x="290417" y="89773"/>
                              </a:lnTo>
                              <a:lnTo>
                                <a:pt x="289657" y="89549"/>
                              </a:lnTo>
                              <a:lnTo>
                                <a:pt x="288824" y="89323"/>
                              </a:lnTo>
                              <a:lnTo>
                                <a:pt x="287920" y="89096"/>
                              </a:lnTo>
                              <a:lnTo>
                                <a:pt x="287015" y="89024"/>
                              </a:lnTo>
                              <a:lnTo>
                                <a:pt x="286038" y="88949"/>
                              </a:lnTo>
                              <a:lnTo>
                                <a:pt x="284952" y="88873"/>
                              </a:lnTo>
                              <a:lnTo>
                                <a:pt x="278474" y="89323"/>
                              </a:lnTo>
                              <a:lnTo>
                                <a:pt x="271743" y="90525"/>
                              </a:lnTo>
                              <a:lnTo>
                                <a:pt x="264650" y="92482"/>
                              </a:lnTo>
                              <a:lnTo>
                                <a:pt x="257304" y="95112"/>
                              </a:lnTo>
                              <a:lnTo>
                                <a:pt x="249849" y="98419"/>
                              </a:lnTo>
                              <a:lnTo>
                                <a:pt x="242141" y="102330"/>
                              </a:lnTo>
                              <a:lnTo>
                                <a:pt x="234288" y="106767"/>
                              </a:lnTo>
                              <a:lnTo>
                                <a:pt x="226254" y="111729"/>
                              </a:lnTo>
                              <a:lnTo>
                                <a:pt x="218183" y="117141"/>
                              </a:lnTo>
                              <a:lnTo>
                                <a:pt x="210041" y="122930"/>
                              </a:lnTo>
                              <a:lnTo>
                                <a:pt x="201790" y="129098"/>
                              </a:lnTo>
                              <a:lnTo>
                                <a:pt x="193575" y="135639"/>
                              </a:lnTo>
                              <a:lnTo>
                                <a:pt x="185396" y="142404"/>
                              </a:lnTo>
                              <a:lnTo>
                                <a:pt x="177254" y="149323"/>
                              </a:lnTo>
                              <a:lnTo>
                                <a:pt x="169147" y="156542"/>
                              </a:lnTo>
                              <a:lnTo>
                                <a:pt x="161149" y="163760"/>
                              </a:lnTo>
                              <a:lnTo>
                                <a:pt x="153297" y="171125"/>
                              </a:lnTo>
                              <a:lnTo>
                                <a:pt x="145588" y="178494"/>
                              </a:lnTo>
                              <a:lnTo>
                                <a:pt x="138097" y="185864"/>
                              </a:lnTo>
                              <a:lnTo>
                                <a:pt x="130787" y="193157"/>
                              </a:lnTo>
                              <a:lnTo>
                                <a:pt x="123766" y="200300"/>
                              </a:lnTo>
                              <a:lnTo>
                                <a:pt x="117035" y="207291"/>
                              </a:lnTo>
                              <a:lnTo>
                                <a:pt x="110521" y="214135"/>
                              </a:lnTo>
                              <a:lnTo>
                                <a:pt x="104405" y="220677"/>
                              </a:lnTo>
                              <a:lnTo>
                                <a:pt x="93223" y="232781"/>
                              </a:lnTo>
                              <a:lnTo>
                                <a:pt x="83705" y="243231"/>
                              </a:lnTo>
                              <a:lnTo>
                                <a:pt x="76178" y="251727"/>
                              </a:lnTo>
                              <a:lnTo>
                                <a:pt x="70713" y="257893"/>
                              </a:lnTo>
                              <a:lnTo>
                                <a:pt x="69953" y="258644"/>
                              </a:lnTo>
                              <a:lnTo>
                                <a:pt x="69229" y="259397"/>
                              </a:lnTo>
                              <a:lnTo>
                                <a:pt x="68470" y="260073"/>
                              </a:lnTo>
                              <a:lnTo>
                                <a:pt x="67710" y="260675"/>
                              </a:lnTo>
                              <a:lnTo>
                                <a:pt x="66045" y="261877"/>
                              </a:lnTo>
                              <a:lnTo>
                                <a:pt x="64308" y="262930"/>
                              </a:lnTo>
                              <a:lnTo>
                                <a:pt x="62571" y="263908"/>
                              </a:lnTo>
                              <a:lnTo>
                                <a:pt x="60761" y="264735"/>
                              </a:lnTo>
                              <a:lnTo>
                                <a:pt x="58771" y="265411"/>
                              </a:lnTo>
                              <a:lnTo>
                                <a:pt x="56817" y="266013"/>
                              </a:lnTo>
                              <a:lnTo>
                                <a:pt x="54790" y="266539"/>
                              </a:lnTo>
                              <a:lnTo>
                                <a:pt x="52727" y="266990"/>
                              </a:lnTo>
                              <a:lnTo>
                                <a:pt x="50556" y="267291"/>
                              </a:lnTo>
                              <a:lnTo>
                                <a:pt x="48349" y="267592"/>
                              </a:lnTo>
                              <a:lnTo>
                                <a:pt x="46105" y="267742"/>
                              </a:lnTo>
                              <a:lnTo>
                                <a:pt x="43825" y="267893"/>
                              </a:lnTo>
                              <a:lnTo>
                                <a:pt x="41473" y="267968"/>
                              </a:lnTo>
                              <a:lnTo>
                                <a:pt x="37564" y="267968"/>
                              </a:lnTo>
                              <a:lnTo>
                                <a:pt x="36044" y="267893"/>
                              </a:lnTo>
                              <a:lnTo>
                                <a:pt x="34597" y="267742"/>
                              </a:lnTo>
                              <a:lnTo>
                                <a:pt x="33113" y="267592"/>
                              </a:lnTo>
                              <a:lnTo>
                                <a:pt x="30073" y="267216"/>
                              </a:lnTo>
                              <a:lnTo>
                                <a:pt x="27214" y="266615"/>
                              </a:lnTo>
                              <a:lnTo>
                                <a:pt x="24355" y="265938"/>
                              </a:lnTo>
                              <a:lnTo>
                                <a:pt x="21605" y="265186"/>
                              </a:lnTo>
                              <a:lnTo>
                                <a:pt x="18963" y="264434"/>
                              </a:lnTo>
                              <a:lnTo>
                                <a:pt x="16466" y="263607"/>
                              </a:lnTo>
                              <a:lnTo>
                                <a:pt x="14150" y="262705"/>
                              </a:lnTo>
                              <a:lnTo>
                                <a:pt x="12015" y="261877"/>
                              </a:lnTo>
                              <a:lnTo>
                                <a:pt x="10133" y="261126"/>
                              </a:lnTo>
                              <a:lnTo>
                                <a:pt x="8468" y="260374"/>
                              </a:lnTo>
                              <a:lnTo>
                                <a:pt x="5971" y="259171"/>
                              </a:lnTo>
                              <a:lnTo>
                                <a:pt x="4705" y="258494"/>
                              </a:lnTo>
                              <a:lnTo>
                                <a:pt x="3800" y="258043"/>
                              </a:lnTo>
                              <a:lnTo>
                                <a:pt x="2967" y="257592"/>
                              </a:lnTo>
                              <a:lnTo>
                                <a:pt x="2280" y="257066"/>
                              </a:lnTo>
                              <a:lnTo>
                                <a:pt x="1665" y="256540"/>
                              </a:lnTo>
                              <a:lnTo>
                                <a:pt x="1230" y="256013"/>
                              </a:lnTo>
                              <a:lnTo>
                                <a:pt x="832" y="255487"/>
                              </a:lnTo>
                              <a:lnTo>
                                <a:pt x="543" y="254885"/>
                              </a:lnTo>
                              <a:lnTo>
                                <a:pt x="326" y="254209"/>
                              </a:lnTo>
                              <a:lnTo>
                                <a:pt x="181" y="253532"/>
                              </a:lnTo>
                              <a:lnTo>
                                <a:pt x="0" y="252780"/>
                              </a:lnTo>
                              <a:lnTo>
                                <a:pt x="0" y="252028"/>
                              </a:lnTo>
                              <a:lnTo>
                                <a:pt x="72" y="251201"/>
                              </a:lnTo>
                              <a:lnTo>
                                <a:pt x="326" y="249321"/>
                              </a:lnTo>
                              <a:lnTo>
                                <a:pt x="688" y="247216"/>
                              </a:lnTo>
                              <a:lnTo>
                                <a:pt x="4994" y="230075"/>
                              </a:lnTo>
                              <a:lnTo>
                                <a:pt x="5826" y="226916"/>
                              </a:lnTo>
                              <a:lnTo>
                                <a:pt x="6804" y="223231"/>
                              </a:lnTo>
                              <a:lnTo>
                                <a:pt x="7962" y="219097"/>
                              </a:lnTo>
                              <a:lnTo>
                                <a:pt x="9301" y="214585"/>
                              </a:lnTo>
                              <a:lnTo>
                                <a:pt x="12485" y="204359"/>
                              </a:lnTo>
                              <a:lnTo>
                                <a:pt x="16177" y="192779"/>
                              </a:lnTo>
                              <a:lnTo>
                                <a:pt x="20338" y="180074"/>
                              </a:lnTo>
                              <a:lnTo>
                                <a:pt x="25007" y="166314"/>
                              </a:lnTo>
                              <a:lnTo>
                                <a:pt x="30001" y="151803"/>
                              </a:lnTo>
                              <a:lnTo>
                                <a:pt x="35284" y="136766"/>
                              </a:lnTo>
                              <a:lnTo>
                                <a:pt x="40894" y="121354"/>
                              </a:lnTo>
                              <a:lnTo>
                                <a:pt x="46539" y="105713"/>
                              </a:lnTo>
                              <a:lnTo>
                                <a:pt x="52438" y="90150"/>
                              </a:lnTo>
                              <a:lnTo>
                                <a:pt x="58264" y="74811"/>
                              </a:lnTo>
                              <a:lnTo>
                                <a:pt x="61196" y="67294"/>
                              </a:lnTo>
                              <a:lnTo>
                                <a:pt x="64163" y="59925"/>
                              </a:lnTo>
                              <a:lnTo>
                                <a:pt x="67022" y="52707"/>
                              </a:lnTo>
                              <a:lnTo>
                                <a:pt x="69881" y="45640"/>
                              </a:lnTo>
                              <a:lnTo>
                                <a:pt x="72704" y="38872"/>
                              </a:lnTo>
                              <a:lnTo>
                                <a:pt x="75490" y="32255"/>
                              </a:lnTo>
                              <a:lnTo>
                                <a:pt x="78204" y="25940"/>
                              </a:lnTo>
                              <a:lnTo>
                                <a:pt x="80846" y="19852"/>
                              </a:lnTo>
                              <a:lnTo>
                                <a:pt x="81317" y="18873"/>
                              </a:lnTo>
                              <a:lnTo>
                                <a:pt x="81751" y="17894"/>
                              </a:lnTo>
                              <a:lnTo>
                                <a:pt x="82040" y="17444"/>
                              </a:lnTo>
                              <a:lnTo>
                                <a:pt x="82366" y="17070"/>
                              </a:lnTo>
                              <a:lnTo>
                                <a:pt x="82728" y="16617"/>
                              </a:lnTo>
                              <a:lnTo>
                                <a:pt x="83126" y="16242"/>
                              </a:lnTo>
                              <a:lnTo>
                                <a:pt x="83560" y="15865"/>
                              </a:lnTo>
                              <a:lnTo>
                                <a:pt x="84103" y="15566"/>
                              </a:lnTo>
                              <a:lnTo>
                                <a:pt x="84682" y="15264"/>
                              </a:lnTo>
                              <a:lnTo>
                                <a:pt x="85370" y="14962"/>
                              </a:lnTo>
                              <a:lnTo>
                                <a:pt x="86202" y="14663"/>
                              </a:lnTo>
                              <a:lnTo>
                                <a:pt x="87035" y="14436"/>
                              </a:lnTo>
                              <a:lnTo>
                                <a:pt x="88012" y="14209"/>
                              </a:lnTo>
                              <a:lnTo>
                                <a:pt x="89170" y="14062"/>
                              </a:lnTo>
                              <a:lnTo>
                                <a:pt x="90436" y="13760"/>
                              </a:lnTo>
                              <a:lnTo>
                                <a:pt x="92318" y="13385"/>
                              </a:lnTo>
                              <a:lnTo>
                                <a:pt x="94815" y="12932"/>
                              </a:lnTo>
                              <a:lnTo>
                                <a:pt x="97783" y="12407"/>
                              </a:lnTo>
                              <a:lnTo>
                                <a:pt x="101184" y="12033"/>
                              </a:lnTo>
                              <a:lnTo>
                                <a:pt x="105020" y="11655"/>
                              </a:lnTo>
                              <a:lnTo>
                                <a:pt x="107119" y="11504"/>
                              </a:lnTo>
                              <a:lnTo>
                                <a:pt x="109327" y="11352"/>
                              </a:lnTo>
                              <a:lnTo>
                                <a:pt x="111607" y="11352"/>
                              </a:lnTo>
                              <a:lnTo>
                                <a:pt x="113995" y="11280"/>
                              </a:lnTo>
                              <a:lnTo>
                                <a:pt x="117940" y="11352"/>
                              </a:lnTo>
                              <a:lnTo>
                                <a:pt x="122464" y="11504"/>
                              </a:lnTo>
                              <a:lnTo>
                                <a:pt x="124888" y="11655"/>
                              </a:lnTo>
                              <a:lnTo>
                                <a:pt x="127385" y="11881"/>
                              </a:lnTo>
                              <a:lnTo>
                                <a:pt x="129955" y="12104"/>
                              </a:lnTo>
                              <a:lnTo>
                                <a:pt x="132524" y="12331"/>
                              </a:lnTo>
                              <a:lnTo>
                                <a:pt x="135094" y="12709"/>
                              </a:lnTo>
                              <a:lnTo>
                                <a:pt x="137663" y="13083"/>
                              </a:lnTo>
                              <a:lnTo>
                                <a:pt x="140160" y="13609"/>
                              </a:lnTo>
                              <a:lnTo>
                                <a:pt x="142476" y="14137"/>
                              </a:lnTo>
                              <a:lnTo>
                                <a:pt x="144828" y="14738"/>
                              </a:lnTo>
                              <a:lnTo>
                                <a:pt x="147036" y="15415"/>
                              </a:lnTo>
                              <a:lnTo>
                                <a:pt x="148013" y="15865"/>
                              </a:lnTo>
                              <a:lnTo>
                                <a:pt x="148990" y="16242"/>
                              </a:lnTo>
                              <a:lnTo>
                                <a:pt x="149967" y="16692"/>
                              </a:lnTo>
                              <a:lnTo>
                                <a:pt x="150800" y="17070"/>
                              </a:lnTo>
                              <a:lnTo>
                                <a:pt x="150800" y="32107"/>
                              </a:lnTo>
                              <a:lnTo>
                                <a:pt x="150872" y="33536"/>
                              </a:lnTo>
                              <a:lnTo>
                                <a:pt x="150872" y="35263"/>
                              </a:lnTo>
                              <a:lnTo>
                                <a:pt x="151017" y="37220"/>
                              </a:lnTo>
                              <a:lnTo>
                                <a:pt x="151342" y="39473"/>
                              </a:lnTo>
                              <a:lnTo>
                                <a:pt x="151704" y="41804"/>
                              </a:lnTo>
                              <a:lnTo>
                                <a:pt x="152247" y="44212"/>
                              </a:lnTo>
                              <a:lnTo>
                                <a:pt x="152609" y="45413"/>
                              </a:lnTo>
                              <a:lnTo>
                                <a:pt x="153007" y="46691"/>
                              </a:lnTo>
                              <a:lnTo>
                                <a:pt x="153441" y="47896"/>
                              </a:lnTo>
                              <a:lnTo>
                                <a:pt x="153984" y="49098"/>
                              </a:lnTo>
                              <a:lnTo>
                                <a:pt x="154491" y="50300"/>
                              </a:lnTo>
                              <a:lnTo>
                                <a:pt x="155178" y="51505"/>
                              </a:lnTo>
                              <a:lnTo>
                                <a:pt x="155866" y="52631"/>
                              </a:lnTo>
                              <a:lnTo>
                                <a:pt x="156626" y="53686"/>
                              </a:lnTo>
                              <a:lnTo>
                                <a:pt x="157458" y="54736"/>
                              </a:lnTo>
                              <a:lnTo>
                                <a:pt x="158435" y="55715"/>
                              </a:lnTo>
                              <a:lnTo>
                                <a:pt x="159413" y="56690"/>
                              </a:lnTo>
                              <a:lnTo>
                                <a:pt x="160534" y="57518"/>
                              </a:lnTo>
                              <a:lnTo>
                                <a:pt x="161765" y="58270"/>
                              </a:lnTo>
                              <a:lnTo>
                                <a:pt x="163031" y="59022"/>
                              </a:lnTo>
                              <a:lnTo>
                                <a:pt x="164407" y="59623"/>
                              </a:lnTo>
                              <a:lnTo>
                                <a:pt x="165927" y="60152"/>
                              </a:lnTo>
                              <a:lnTo>
                                <a:pt x="167483" y="60526"/>
                              </a:lnTo>
                              <a:lnTo>
                                <a:pt x="169220" y="60828"/>
                              </a:lnTo>
                              <a:lnTo>
                                <a:pt x="171029" y="61051"/>
                              </a:lnTo>
                              <a:lnTo>
                                <a:pt x="172947" y="61127"/>
                              </a:lnTo>
                              <a:lnTo>
                                <a:pt x="176421" y="60904"/>
                              </a:lnTo>
                              <a:lnTo>
                                <a:pt x="180040" y="60450"/>
                              </a:lnTo>
                              <a:lnTo>
                                <a:pt x="183732" y="59623"/>
                              </a:lnTo>
                              <a:lnTo>
                                <a:pt x="187676" y="58497"/>
                              </a:lnTo>
                              <a:lnTo>
                                <a:pt x="191729" y="57068"/>
                              </a:lnTo>
                              <a:lnTo>
                                <a:pt x="195964" y="55489"/>
                              </a:lnTo>
                              <a:lnTo>
                                <a:pt x="200270" y="53610"/>
                              </a:lnTo>
                              <a:lnTo>
                                <a:pt x="204757" y="51581"/>
                              </a:lnTo>
                              <a:lnTo>
                                <a:pt x="209353" y="49325"/>
                              </a:lnTo>
                              <a:lnTo>
                                <a:pt x="214022" y="46917"/>
                              </a:lnTo>
                              <a:lnTo>
                                <a:pt x="218799" y="44435"/>
                              </a:lnTo>
                              <a:lnTo>
                                <a:pt x="223684" y="41729"/>
                              </a:lnTo>
                              <a:lnTo>
                                <a:pt x="233745" y="36242"/>
                              </a:lnTo>
                              <a:lnTo>
                                <a:pt x="244095" y="30527"/>
                              </a:lnTo>
                              <a:lnTo>
                                <a:pt x="249378" y="27670"/>
                              </a:lnTo>
                              <a:lnTo>
                                <a:pt x="254662" y="24813"/>
                              </a:lnTo>
                              <a:lnTo>
                                <a:pt x="260054" y="22032"/>
                              </a:lnTo>
                              <a:lnTo>
                                <a:pt x="265483" y="19323"/>
                              </a:lnTo>
                              <a:lnTo>
                                <a:pt x="270911" y="16692"/>
                              </a:lnTo>
                              <a:lnTo>
                                <a:pt x="276448" y="14137"/>
                              </a:lnTo>
                              <a:lnTo>
                                <a:pt x="281948" y="11806"/>
                              </a:lnTo>
                              <a:lnTo>
                                <a:pt x="287449" y="9550"/>
                              </a:lnTo>
                              <a:lnTo>
                                <a:pt x="292986" y="7520"/>
                              </a:lnTo>
                              <a:lnTo>
                                <a:pt x="298487" y="5638"/>
                              </a:lnTo>
                              <a:lnTo>
                                <a:pt x="303988" y="3987"/>
                              </a:lnTo>
                              <a:lnTo>
                                <a:pt x="309524" y="2634"/>
                              </a:lnTo>
                              <a:lnTo>
                                <a:pt x="315025" y="1504"/>
                              </a:lnTo>
                              <a:lnTo>
                                <a:pt x="320490" y="676"/>
                              </a:lnTo>
                              <a:lnTo>
                                <a:pt x="325990" y="151"/>
                              </a:lnTo>
                              <a:lnTo>
                                <a:pt x="331346"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64" name="Shape 16264"/>
                      <wps:cNvSpPr/>
                      <wps:spPr>
                        <a:xfrm>
                          <a:off x="662819" y="67214"/>
                          <a:ext cx="162724" cy="275959"/>
                        </a:xfrm>
                        <a:custGeom>
                          <a:avLst/>
                          <a:gdLst/>
                          <a:ahLst/>
                          <a:cxnLst/>
                          <a:rect l="0" t="0" r="0" b="0"/>
                          <a:pathLst>
                            <a:path w="162724" h="275959">
                              <a:moveTo>
                                <a:pt x="49127" y="0"/>
                              </a:moveTo>
                              <a:lnTo>
                                <a:pt x="53940" y="0"/>
                              </a:lnTo>
                              <a:lnTo>
                                <a:pt x="58789" y="76"/>
                              </a:lnTo>
                              <a:lnTo>
                                <a:pt x="63602" y="223"/>
                              </a:lnTo>
                              <a:lnTo>
                                <a:pt x="68596" y="450"/>
                              </a:lnTo>
                              <a:lnTo>
                                <a:pt x="73518" y="752"/>
                              </a:lnTo>
                              <a:lnTo>
                                <a:pt x="78440" y="1051"/>
                              </a:lnTo>
                              <a:lnTo>
                                <a:pt x="83325" y="1504"/>
                              </a:lnTo>
                              <a:lnTo>
                                <a:pt x="88247" y="2029"/>
                              </a:lnTo>
                              <a:lnTo>
                                <a:pt x="93169" y="2706"/>
                              </a:lnTo>
                              <a:lnTo>
                                <a:pt x="97909" y="3458"/>
                              </a:lnTo>
                              <a:lnTo>
                                <a:pt x="102686" y="4361"/>
                              </a:lnTo>
                              <a:lnTo>
                                <a:pt x="107355" y="5336"/>
                              </a:lnTo>
                              <a:lnTo>
                                <a:pt x="111878" y="6466"/>
                              </a:lnTo>
                              <a:lnTo>
                                <a:pt x="116438" y="7743"/>
                              </a:lnTo>
                              <a:lnTo>
                                <a:pt x="120745" y="9172"/>
                              </a:lnTo>
                              <a:lnTo>
                                <a:pt x="124942" y="10752"/>
                              </a:lnTo>
                              <a:lnTo>
                                <a:pt x="128959" y="12479"/>
                              </a:lnTo>
                              <a:lnTo>
                                <a:pt x="132904" y="14361"/>
                              </a:lnTo>
                              <a:lnTo>
                                <a:pt x="136595" y="16466"/>
                              </a:lnTo>
                              <a:lnTo>
                                <a:pt x="140142" y="18722"/>
                              </a:lnTo>
                              <a:lnTo>
                                <a:pt x="143471" y="21201"/>
                              </a:lnTo>
                              <a:lnTo>
                                <a:pt x="146547" y="23835"/>
                              </a:lnTo>
                              <a:lnTo>
                                <a:pt x="149515" y="26692"/>
                              </a:lnTo>
                              <a:lnTo>
                                <a:pt x="152084" y="29772"/>
                              </a:lnTo>
                              <a:lnTo>
                                <a:pt x="154509" y="33082"/>
                              </a:lnTo>
                              <a:lnTo>
                                <a:pt x="156608" y="36616"/>
                              </a:lnTo>
                              <a:lnTo>
                                <a:pt x="158417" y="40376"/>
                              </a:lnTo>
                              <a:lnTo>
                                <a:pt x="159937" y="44359"/>
                              </a:lnTo>
                              <a:lnTo>
                                <a:pt x="161131" y="48645"/>
                              </a:lnTo>
                              <a:lnTo>
                                <a:pt x="162036" y="53157"/>
                              </a:lnTo>
                              <a:lnTo>
                                <a:pt x="162579" y="57892"/>
                              </a:lnTo>
                              <a:lnTo>
                                <a:pt x="162724" y="62930"/>
                              </a:lnTo>
                              <a:lnTo>
                                <a:pt x="162651" y="66240"/>
                              </a:lnTo>
                              <a:lnTo>
                                <a:pt x="162362" y="69773"/>
                              </a:lnTo>
                              <a:lnTo>
                                <a:pt x="161891" y="73458"/>
                              </a:lnTo>
                              <a:lnTo>
                                <a:pt x="161312" y="77366"/>
                              </a:lnTo>
                              <a:lnTo>
                                <a:pt x="160480" y="81500"/>
                              </a:lnTo>
                              <a:lnTo>
                                <a:pt x="159575" y="85714"/>
                              </a:lnTo>
                              <a:lnTo>
                                <a:pt x="158490" y="90075"/>
                              </a:lnTo>
                              <a:lnTo>
                                <a:pt x="157368" y="94508"/>
                              </a:lnTo>
                              <a:lnTo>
                                <a:pt x="156065" y="99096"/>
                              </a:lnTo>
                              <a:lnTo>
                                <a:pt x="154654" y="103759"/>
                              </a:lnTo>
                              <a:lnTo>
                                <a:pt x="153134" y="108494"/>
                              </a:lnTo>
                              <a:lnTo>
                                <a:pt x="151541" y="113229"/>
                              </a:lnTo>
                              <a:lnTo>
                                <a:pt x="149949" y="118044"/>
                              </a:lnTo>
                              <a:lnTo>
                                <a:pt x="148212" y="122855"/>
                              </a:lnTo>
                              <a:lnTo>
                                <a:pt x="146475" y="127666"/>
                              </a:lnTo>
                              <a:lnTo>
                                <a:pt x="144666" y="132480"/>
                              </a:lnTo>
                              <a:lnTo>
                                <a:pt x="140974" y="141879"/>
                              </a:lnTo>
                              <a:lnTo>
                                <a:pt x="137283" y="151051"/>
                              </a:lnTo>
                              <a:lnTo>
                                <a:pt x="133555" y="159773"/>
                              </a:lnTo>
                              <a:lnTo>
                                <a:pt x="129937" y="167890"/>
                              </a:lnTo>
                              <a:lnTo>
                                <a:pt x="126607" y="175335"/>
                              </a:lnTo>
                              <a:lnTo>
                                <a:pt x="123531" y="181877"/>
                              </a:lnTo>
                              <a:lnTo>
                                <a:pt x="120817" y="187440"/>
                              </a:lnTo>
                              <a:lnTo>
                                <a:pt x="118537" y="191876"/>
                              </a:lnTo>
                              <a:lnTo>
                                <a:pt x="114231" y="199771"/>
                              </a:lnTo>
                              <a:lnTo>
                                <a:pt x="109852" y="207140"/>
                              </a:lnTo>
                              <a:lnTo>
                                <a:pt x="105400" y="213980"/>
                              </a:lnTo>
                              <a:lnTo>
                                <a:pt x="100768" y="220446"/>
                              </a:lnTo>
                              <a:lnTo>
                                <a:pt x="96172" y="226387"/>
                              </a:lnTo>
                              <a:lnTo>
                                <a:pt x="91504" y="231950"/>
                              </a:lnTo>
                              <a:lnTo>
                                <a:pt x="86655" y="237063"/>
                              </a:lnTo>
                              <a:lnTo>
                                <a:pt x="81805" y="241802"/>
                              </a:lnTo>
                              <a:lnTo>
                                <a:pt x="76847" y="246163"/>
                              </a:lnTo>
                              <a:lnTo>
                                <a:pt x="71853" y="250146"/>
                              </a:lnTo>
                              <a:lnTo>
                                <a:pt x="66714" y="253756"/>
                              </a:lnTo>
                              <a:lnTo>
                                <a:pt x="61576" y="257064"/>
                              </a:lnTo>
                              <a:lnTo>
                                <a:pt x="56292" y="260071"/>
                              </a:lnTo>
                              <a:lnTo>
                                <a:pt x="51008" y="262778"/>
                              </a:lnTo>
                              <a:lnTo>
                                <a:pt x="45652" y="265109"/>
                              </a:lnTo>
                              <a:lnTo>
                                <a:pt x="40188" y="267289"/>
                              </a:lnTo>
                              <a:lnTo>
                                <a:pt x="34615" y="269169"/>
                              </a:lnTo>
                              <a:lnTo>
                                <a:pt x="29078" y="270748"/>
                              </a:lnTo>
                              <a:lnTo>
                                <a:pt x="23432" y="272176"/>
                              </a:lnTo>
                              <a:lnTo>
                                <a:pt x="17678" y="273379"/>
                              </a:lnTo>
                              <a:lnTo>
                                <a:pt x="11961" y="274432"/>
                              </a:lnTo>
                              <a:lnTo>
                                <a:pt x="6134" y="275259"/>
                              </a:lnTo>
                              <a:lnTo>
                                <a:pt x="235" y="275936"/>
                              </a:lnTo>
                              <a:lnTo>
                                <a:pt x="0" y="275959"/>
                              </a:lnTo>
                              <a:lnTo>
                                <a:pt x="0" y="211602"/>
                              </a:lnTo>
                              <a:lnTo>
                                <a:pt x="1357" y="211048"/>
                              </a:lnTo>
                              <a:lnTo>
                                <a:pt x="2189" y="210673"/>
                              </a:lnTo>
                              <a:lnTo>
                                <a:pt x="3022" y="210224"/>
                              </a:lnTo>
                              <a:lnTo>
                                <a:pt x="3854" y="209770"/>
                              </a:lnTo>
                              <a:lnTo>
                                <a:pt x="4614" y="209320"/>
                              </a:lnTo>
                              <a:lnTo>
                                <a:pt x="5374" y="208720"/>
                              </a:lnTo>
                              <a:lnTo>
                                <a:pt x="6062" y="208191"/>
                              </a:lnTo>
                              <a:lnTo>
                                <a:pt x="6749" y="207514"/>
                              </a:lnTo>
                              <a:lnTo>
                                <a:pt x="7401" y="206913"/>
                              </a:lnTo>
                              <a:lnTo>
                                <a:pt x="9138" y="204884"/>
                              </a:lnTo>
                              <a:lnTo>
                                <a:pt x="10875" y="202401"/>
                              </a:lnTo>
                              <a:lnTo>
                                <a:pt x="12612" y="199695"/>
                              </a:lnTo>
                              <a:lnTo>
                                <a:pt x="14349" y="196540"/>
                              </a:lnTo>
                              <a:lnTo>
                                <a:pt x="16014" y="193154"/>
                              </a:lnTo>
                              <a:lnTo>
                                <a:pt x="17678" y="189469"/>
                              </a:lnTo>
                              <a:lnTo>
                                <a:pt x="19343" y="185561"/>
                              </a:lnTo>
                              <a:lnTo>
                                <a:pt x="20935" y="181427"/>
                              </a:lnTo>
                              <a:lnTo>
                                <a:pt x="22528" y="177066"/>
                              </a:lnTo>
                              <a:lnTo>
                                <a:pt x="24048" y="172554"/>
                              </a:lnTo>
                              <a:lnTo>
                                <a:pt x="25459" y="167890"/>
                              </a:lnTo>
                              <a:lnTo>
                                <a:pt x="26906" y="163079"/>
                              </a:lnTo>
                              <a:lnTo>
                                <a:pt x="28354" y="158193"/>
                              </a:lnTo>
                              <a:lnTo>
                                <a:pt x="29621" y="153307"/>
                              </a:lnTo>
                              <a:lnTo>
                                <a:pt x="30996" y="148269"/>
                              </a:lnTo>
                              <a:lnTo>
                                <a:pt x="32190" y="143307"/>
                              </a:lnTo>
                              <a:lnTo>
                                <a:pt x="33312" y="138270"/>
                              </a:lnTo>
                              <a:lnTo>
                                <a:pt x="34470" y="133304"/>
                              </a:lnTo>
                              <a:lnTo>
                                <a:pt x="35520" y="128418"/>
                              </a:lnTo>
                              <a:lnTo>
                                <a:pt x="36569" y="123607"/>
                              </a:lnTo>
                              <a:lnTo>
                                <a:pt x="37474" y="118943"/>
                              </a:lnTo>
                              <a:lnTo>
                                <a:pt x="38306" y="114359"/>
                              </a:lnTo>
                              <a:lnTo>
                                <a:pt x="39138" y="109998"/>
                              </a:lnTo>
                              <a:lnTo>
                                <a:pt x="39826" y="105788"/>
                              </a:lnTo>
                              <a:lnTo>
                                <a:pt x="40514" y="101801"/>
                              </a:lnTo>
                              <a:lnTo>
                                <a:pt x="41093" y="98041"/>
                              </a:lnTo>
                              <a:lnTo>
                                <a:pt x="41563" y="94583"/>
                              </a:lnTo>
                              <a:lnTo>
                                <a:pt x="41925" y="91428"/>
                              </a:lnTo>
                              <a:lnTo>
                                <a:pt x="42323" y="88571"/>
                              </a:lnTo>
                              <a:lnTo>
                                <a:pt x="42540" y="86088"/>
                              </a:lnTo>
                              <a:lnTo>
                                <a:pt x="42613" y="83907"/>
                              </a:lnTo>
                              <a:lnTo>
                                <a:pt x="42685" y="82180"/>
                              </a:lnTo>
                              <a:lnTo>
                                <a:pt x="42685" y="80147"/>
                              </a:lnTo>
                              <a:lnTo>
                                <a:pt x="42613" y="78269"/>
                              </a:lnTo>
                              <a:lnTo>
                                <a:pt x="42468" y="76614"/>
                              </a:lnTo>
                              <a:lnTo>
                                <a:pt x="42251" y="75034"/>
                              </a:lnTo>
                              <a:lnTo>
                                <a:pt x="42070" y="74358"/>
                              </a:lnTo>
                              <a:lnTo>
                                <a:pt x="41853" y="73681"/>
                              </a:lnTo>
                              <a:lnTo>
                                <a:pt x="41635" y="73005"/>
                              </a:lnTo>
                              <a:lnTo>
                                <a:pt x="41346" y="72404"/>
                              </a:lnTo>
                              <a:lnTo>
                                <a:pt x="41020" y="71803"/>
                              </a:lnTo>
                              <a:lnTo>
                                <a:pt x="40658" y="71278"/>
                              </a:lnTo>
                              <a:lnTo>
                                <a:pt x="40188" y="70824"/>
                              </a:lnTo>
                              <a:lnTo>
                                <a:pt x="39681" y="70299"/>
                              </a:lnTo>
                              <a:lnTo>
                                <a:pt x="39066" y="69925"/>
                              </a:lnTo>
                              <a:lnTo>
                                <a:pt x="38451" y="69471"/>
                              </a:lnTo>
                              <a:lnTo>
                                <a:pt x="37691" y="69097"/>
                              </a:lnTo>
                              <a:lnTo>
                                <a:pt x="36967" y="68795"/>
                              </a:lnTo>
                              <a:lnTo>
                                <a:pt x="36135" y="68496"/>
                              </a:lnTo>
                              <a:lnTo>
                                <a:pt x="35122" y="68194"/>
                              </a:lnTo>
                              <a:lnTo>
                                <a:pt x="34072" y="67967"/>
                              </a:lnTo>
                              <a:lnTo>
                                <a:pt x="32950" y="67744"/>
                              </a:lnTo>
                              <a:lnTo>
                                <a:pt x="30453" y="67366"/>
                              </a:lnTo>
                              <a:lnTo>
                                <a:pt x="27522" y="67140"/>
                              </a:lnTo>
                              <a:lnTo>
                                <a:pt x="24120" y="66992"/>
                              </a:lnTo>
                              <a:lnTo>
                                <a:pt x="20248" y="66916"/>
                              </a:lnTo>
                              <a:lnTo>
                                <a:pt x="18583" y="66916"/>
                              </a:lnTo>
                              <a:lnTo>
                                <a:pt x="16918" y="66992"/>
                              </a:lnTo>
                              <a:lnTo>
                                <a:pt x="15109" y="67068"/>
                              </a:lnTo>
                              <a:lnTo>
                                <a:pt x="13227" y="67215"/>
                              </a:lnTo>
                              <a:lnTo>
                                <a:pt x="11418" y="67442"/>
                              </a:lnTo>
                              <a:lnTo>
                                <a:pt x="9536" y="67744"/>
                              </a:lnTo>
                              <a:lnTo>
                                <a:pt x="7654" y="68118"/>
                              </a:lnTo>
                              <a:lnTo>
                                <a:pt x="5736" y="68496"/>
                              </a:lnTo>
                              <a:lnTo>
                                <a:pt x="3927" y="69097"/>
                              </a:lnTo>
                              <a:lnTo>
                                <a:pt x="2117" y="69698"/>
                              </a:lnTo>
                              <a:lnTo>
                                <a:pt x="380" y="70450"/>
                              </a:lnTo>
                              <a:lnTo>
                                <a:pt x="0" y="70639"/>
                              </a:lnTo>
                              <a:lnTo>
                                <a:pt x="0" y="4179"/>
                              </a:lnTo>
                              <a:lnTo>
                                <a:pt x="6966" y="3008"/>
                              </a:lnTo>
                              <a:lnTo>
                                <a:pt x="16774" y="1727"/>
                              </a:lnTo>
                              <a:lnTo>
                                <a:pt x="27051" y="752"/>
                              </a:lnTo>
                              <a:lnTo>
                                <a:pt x="37872" y="223"/>
                              </a:lnTo>
                              <a:lnTo>
                                <a:pt x="49127"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g:wgp>
                </a:graphicData>
              </a:graphic>
            </wp:anchor>
          </w:drawing>
        </mc:Choice>
        <mc:Fallback xmlns:a="http://schemas.openxmlformats.org/drawingml/2006/main">
          <w:pict>
            <v:group id="Group 16257" style="width:95.1742pt;height:27.75pt;position:absolute;mso-position-horizontal-relative:page;mso-position-horizontal:absolute;margin-left:51.05pt;mso-position-vertical-relative:page;margin-top:36pt;" coordsize="12087,3524">
              <v:shape id="Shape 16258" style="position:absolute;width:2166;height:3303;left:0;top:220;" coordsize="216625,330396" path="m216625,0l216625,87860l212505,90371l207822,93304l203216,96312l198681,99392l194226,102476l189920,105560l185765,108643l181683,111648l177833,114580l174131,117437l170656,120147l167407,122777l161667,127588l156905,131575l153430,134655l151389,136537l150485,137512l149804,138340l149352,139016l149048,139621l148976,139919l148976,140369l149048,140520l149124,140671l149276,140822l149428,140973l149652,141049l150184,141272l150861,141348l151693,141423l152598,141423l154715,141499l157209,141423l216625,141423l216625,208765l209031,208642l199665,208491l190220,208340l180930,208113l171865,207890l163252,207739l155243,207512l147991,207361l141720,207138l136508,207062l132582,206911l130088,206836l129256,206836l126991,206685l124950,206537l123137,206386l121552,206386l120871,206461l120267,206609l119738,206760l119286,207062l118982,207361l118682,207814l118530,208340l118530,208941l118606,211423l118830,213903l119286,216385l119814,219016l120567,221650l121476,224280l122532,226986l123741,229692l125102,232326l126611,235031l128275,237662l130013,240296l131978,242926l134015,245481l136284,247964l138549,250446l141043,252774l143609,255031l146330,257211l149124,259316l152146,261270l155167,263152l158341,264879l161667,266459l165065,267887l168539,269092l172165,270219l175868,271122l179646,271874l183496,272399l187502,272701l191581,272849l194831,272773l198001,272626l201099,272324l204120,271874l206990,271421l209864,270820l212657,270143l215379,269391l216625,268989l216625,330396l203996,330396l194451,329917l184025,329015l173750,327812l163552,326308l153582,324429l143685,322323l134015,319842l124573,317135l115356,314128l106291,310820l97529,307286l89068,303451l80832,299391l72899,295181l65270,290671l58018,285932l51066,280970l44494,275857l38302,270521l32560,265030l27196,259392l22210,253526l17753,247586l13749,241422l10198,235183l7101,228792l4608,222251l2644,215633l1209,208941l302,202100l0,195258l0,195256l680,183753l2720,172400l5968,161271l10501,150372l16015,139692l22663,129243l30218,119017l38679,109093l47896,99392l57866,89994l68520,80897l79775,72100l91486,63604l103645,55483l116112,47664l128956,40223l141948,33080l155091,26387l168239,19997l181383,14056l194451,8569l207370,3456l216625,0x">
                <v:stroke weight="0pt" endcap="flat" joinstyle="miter" miterlimit="10" on="false" color="#000000" opacity="0"/>
                <v:fill on="true" color="#f21c0a"/>
              </v:shape>
              <v:shape id="Shape 16259" style="position:absolute;width:1640;height:887;left:2166;top:2636;" coordsize="164046,88747" path="m102703,0l107461,76l112445,223l117583,450l122722,900l127933,1353l132996,2029l135486,2404l137980,2857l140397,3307l142662,3760l144931,4285l147110,4886l149245,5487l151199,6164l153081,6916l154818,7668l156483,8420l158003,9323l159342,10226l160572,11201l161549,12180l162454,13231l163142,14361l163648,15562l163974,16764l164046,18045l163829,20675l163069,23381l161767,26163l160030,29020l157931,31877l155289,34809l152249,37742l148847,40750l145083,43683l141001,46691l136471,49623l131712,52556l126649,55487l121286,58344l115694,61126l109803,63833l103759,66465l97412,69021l90992,71427l84344,73757l77544,75938l70672,78043l63644,79998l56543,81728l49367,83306l42191,84735l34939,86013l27686,86991l20434,87818l13182,88419l6921,88747l0,88747l0,27340l1319,26915l3889,26015l6306,25037l8647,24058l10913,23007l13106,21953l15219,20827l17260,19697l19149,18571l21038,17441l22776,16314l24437,15188l27458,12932l30104,10827l32445,8870l34334,7142l35843,5714l36976,4584l37432,4584l38713,4437l40830,4210l43624,3908l47026,3533l50952,3156l55335,2781l60170,2328l65232,1878l70520,1504l76035,1126l81550,752l87062,450l92428,223l97716,76l102703,0x">
                <v:stroke weight="0pt" endcap="flat" joinstyle="miter" miterlimit="10" on="false" color="#000000" opacity="0"/>
                <v:fill on="true" color="#f21c0a"/>
              </v:shape>
              <v:shape id="Shape 16260" style="position:absolute;width:921;height:819;left:4006;top:1591;" coordsize="92101,81954" path="m60146,0l61738,76l63222,76l64742,227l66262,374l67782,525l69266,752l70713,1051l72161,1353l73500,1655l74875,2029l76214,2483l77517,2933l78783,3458l80014,4059l81208,4660l82330,5340l83416,6016l84465,6768l85442,7520l86347,8344l87179,9247l88012,10151l88772,11126l89459,12180l90038,13234l90581,14361l91052,15487l91413,16692l91703,17970l91884,19247l92029,20600l92101,22028l92029,22856l91956,23759l91775,24738l91630,25789l91196,28045l90509,30452l89749,33082l88916,35788l87939,38570l87035,41279l85080,46540l83271,51203l81823,54736l80991,56841l80159,58871l79182,60753l78204,62480l77046,64211l75925,65790l74658,67219l73355,68647l71980,69925l70641,71126l69193,72328l67710,73383l66190,74361l64597,75261l63005,76088l61340,76840l59676,77517l58011,78193l56274,78722l54609,79248l52872,79697l51135,80151l49398,80450l47661,80827l45924,81050l42522,81504l39229,81727l35972,81878l32787,81954l30616,81878l28408,81802l26382,81727l24319,81504l22437,81277l20628,81050l18963,80752l17298,80374l15778,80000l14295,79546l12919,79021l11653,78496l10422,77895l9228,77294l8179,76614l7165,75937l6261,75185l5356,74437l4596,73609l3872,72706l3257,71803l2642,70900l2135,69925l1665,68870l1194,67895l905,66765l615,65639l398,64509l145,63383l72,62106l0,60900l0,58572l72,57518l145,56464l398,55262l760,52930l1375,50527l2027,48044l2859,45565l3691,43157l4524,40750l6333,36313l7998,32481l9300,29549l10133,27818l11182,25562l12232,23381l13462,21352l14657,19474l15851,17667l17154,15940l18529,14361l19868,12932l21243,11579l22727,10302l24174,9096l25694,8046l27214,7067l28770,6088l30363,5264l32027,4512l33620,3836l35357,3231l37021,2706l38758,2256l40423,1803l42160,1428l43970,1126l45707,828l47516,601l49253,450l51063,302l52872,227l56527,76l60146,0x">
                <v:stroke weight="0pt" endcap="flat" joinstyle="miter" miterlimit="10" on="false" color="#000000" opacity="0"/>
                <v:fill on="true" color="#f21c0a"/>
              </v:shape>
              <v:shape id="Shape 16261" style="position:absolute;width:1630;height:2735;left:4998;top:713;" coordsize="163013,273561" path="m163013,0l163013,66459l161729,67098l160969,67623l160209,68149l159485,68674l158797,69279l158110,69880l157422,70480l156843,71157l156300,71909l154274,74841l152356,78001l150401,81383l148592,84917l146783,88677l144973,92660l143236,96722l141571,101008l139979,105369l138387,109802l136867,114314l135455,118902l134080,123562l132741,128225l131438,132885l130244,137548l129086,142208l128037,146796l126987,151383l126082,155816l125178,160177l124345,164463l123585,168525l122970,172509l122391,176269l121848,179878l121414,183336l121016,186495l120727,189427l120473,192058l120401,194465l120328,196570l120401,197847l120473,199049l120654,200179l120799,201154l121016,202133l121306,203036l121704,203864l122065,204540l122536,205217l123043,205893l123585,206418l124201,206944l124780,207397l125467,207771l126155,208149l126915,208448l127747,208674l128580,208901l129412,209124l130317,209275l132198,209502l134225,209653l138604,209725l146493,209725l149859,209653l151704,209578l153514,209427l155396,209275l157205,208977l159087,208599l160896,208149l162706,207548l163013,207423l163013,271780l157277,272358l151306,272734l145190,273110l139074,273335l132958,273486l120473,273561l101076,273561l93512,273486l89532,273410l85442,273260l81136,273034l76829,272734l72450,272358l67999,271832l63439,271230l58988,270478l54465,269651l50013,268674l45634,267470l41328,266117l37166,264613l33004,262884l29096,261004l25296,258899l21677,256493l18275,253937l15091,251080l12160,247922l9445,244538l7093,240854l4994,236870l3257,232660l1882,227997l832,223111l217,217771l0,212208l72,209502l290,206721l615,203788l1122,200704l1665,197545l2425,194238l3185,190856l4089,187398l5139,183789l6261,180104l7491,176344l8758,172433l10133,168525l11544,164538l13064,160404l14657,156270l17986,147846l21460,139128l25151,130330l28915,121381l32715,112360l36551,103260l40423,94164l44187,85068l45092,82963l46141,80707l47444,78148l48891,75367l50520,72359l52366,69203l54465,65893l56817,62510l59386,58901l62173,55292l65249,51608l68651,47847l72378,44015l76286,40255l80593,36495l85225,32735l90183,29126l95503,25517l101148,22059l107192,18676l113597,15442l120401,12437l127602,9580l135238,6871l143236,4467l151704,2286l160607,405l163013,0x">
                <v:stroke weight="0pt" endcap="flat" joinstyle="miter" miterlimit="10" on="false" color="#000000" opacity="0"/>
                <v:fill on="true" color="#f21c0a"/>
              </v:shape>
              <v:shape id="Shape 16262" style="position:absolute;width:1656;height:2309;left:2166;top:0;" coordsize="165639,230970" path="m93674,0l93876,0l99529,298l104968,1125l110103,2478l114938,4356l119473,6688l123779,9469l127782,12701l131560,16238l135034,20145l138284,24355l141381,28868l144175,33603l146748,38640l149100,43829l151272,49169l153298,54656l155035,60219l156700,65933l158148,71651l159451,77365l160645,83154l161622,88793l162454,94431l163214,99918l163829,105258l164336,110447l164806,115484l165096,120295l165313,124807l165494,129093l165566,133001l165639,136610l165494,143752l165024,150520l164336,156987l163431,163078l162237,168864l160790,174355l159125,179468l157171,184355l155035,188867l152719,193152l150150,197136l147436,200820l144479,204278l141381,207513l138132,210446l134657,213151l131107,215631l127329,217887l123399,219920l119396,221722l115242,223378l111012,224882l106629,226159l102174,227285l97564,228189l92957,229016l88198,229617l83363,230142l78528,230520l73618,230819l68707,230970l18469,230970l10308,230894l1547,230819l0,230794l0,163453l35015,163453l37808,163377l40454,163301l42947,163226l45289,163003l47402,162776l49443,162549l51332,162175l53069,161797l54730,161348l56243,160822l57600,160218l58885,159617l60018,158865l61074,158041l62059,157138l62887,156159l63720,155033l64400,153903l65004,152625l65533,151273l65985,149768l66365,148189l66666,146462l66970,144655l67194,142702l67346,140672l67498,138416l67650,133677l67650,128341l67650,125257l67574,122098l67498,118867l67346,115560l67046,112325l66742,109094l66289,105935l65685,103002l65305,101574l64929,100145l64476,98868l64024,97590l63492,96460l62963,95334l62359,94280l61679,93377l61002,92477l60246,91725l59413,91121l58585,90520l57600,90146l56620,89768l55563,89620l54502,89545l50576,89692l46497,90221l42267,91049l37885,92175l33426,93603l28895,95334l24285,97213l19602,99317l14843,101649l10084,104128l5325,106762l566,109544l0,109889l0,22029l3436,20746l15751,16536l27686,12776l39093,9469l50048,6612l60322,4281l69915,2402l78753,1050l86685,298l93674,0x">
                <v:stroke weight="0pt" endcap="flat" joinstyle="miter" miterlimit="10" on="false" color="#000000" opacity="0"/>
                <v:fill on="true" color="#f21c0a"/>
              </v:shape>
              <v:shape id="Shape 16263" style="position:absolute;width:3933;height:2694;left:8153;top:754;" coordsize="393374,269472" path="m331346,0l335942,76l340430,378l344555,752l348572,1353l352336,2105l355919,3008l359212,4062l362396,5264l365437,6542l368223,7970l370792,9474l373217,11129l375533,12857l377596,14663l379550,16541l381360,18571l383024,20604l384544,22709l385883,24889l387113,27145l388236,29398l389213,31654l390045,33985l390805,36317l391492,38721l391999,41052l392470,43460l392759,45791l393085,48119l393229,50451l393374,52707l393374,54963l393229,59022l392831,63685l392180,68723l391275,74286l390190,80226l388851,86541l387403,93234l385738,100225l383929,107443l381975,114888l379840,122481l377741,130300l375461,138119l373145,146089l370720,153983l368295,161953l363373,177591l358488,192704l353784,206917l349332,220000l345315,231576l341914,241352l339127,249021l337173,254209l336702,255487l336196,256615l335581,257742l335038,258720l334386,259697l333771,260599l333083,261502l332396,262254l331744,263006l330985,263757l330224,264359l329464,264960l328632,265487l327800,266013l326968,266464l326063,266915l325230,267291l324253,267667l323349,267968l322372,268193l320381,268644l318355,269020l316183,269246l313976,269396l311624,269472l304928,269472l300767,269246l296750,268945l292914,268569l289186,268043l285640,267441l282238,266689l279017,265938l275977,265035l273118,264133l270404,263081l267907,262028l265555,260900l263456,259773l261538,258494l259801,257291l259149,256615l258462,255863l258136,255487l257847,255035l257557,254509l257304,253983l257087,253457l256942,252855l256797,252178l256725,251502l256725,250073l256870,249246l257087,248419l258968,242780l261393,235789l264252,227592l267437,218420l270838,208497l274385,198044l278004,187217l281550,176238l285061,165411l288354,154735l289946,149622l291394,144660l292733,139849l294035,135186l295230,130825l296316,126615l297220,122783l297944,119174l298559,115939l299030,113082l299319,110603l299392,108494l299392,106465l299247,104435l299030,102557l298704,100751l298342,99024l297799,97444l297437,96692l297148,95940l296750,95263l296388,94587l295918,93911l295483,93310l294940,92705l294397,92180l293891,91730l293275,91205l292588,90827l291900,90453l291177,90075l290417,89773l289657,89549l288824,89323l287920,89096l287015,89024l286038,88949l284952,88873l278474,89323l271743,90525l264650,92482l257304,95112l249849,98419l242141,102330l234288,106767l226254,111729l218183,117141l210041,122930l201790,129098l193575,135639l185396,142404l177254,149323l169147,156542l161149,163760l153297,171125l145588,178494l138097,185864l130787,193157l123766,200300l117035,207291l110521,214135l104405,220677l93223,232781l83705,243231l76178,251727l70713,257893l69953,258644l69229,259397l68470,260073l67710,260675l66045,261877l64308,262930l62571,263908l60761,264735l58771,265411l56817,266013l54790,266539l52727,266990l50556,267291l48349,267592l46105,267742l43825,267893l41473,267968l37564,267968l36044,267893l34597,267742l33113,267592l30073,267216l27214,266615l24355,265938l21605,265186l18963,264434l16466,263607l14150,262705l12015,261877l10133,261126l8468,260374l5971,259171l4705,258494l3800,258043l2967,257592l2280,257066l1665,256540l1230,256013l832,255487l543,254885l326,254209l181,253532l0,252780l0,252028l72,251201l326,249321l688,247216l4994,230075l5826,226916l6804,223231l7962,219097l9301,214585l12485,204359l16177,192779l20338,180074l25007,166314l30001,151803l35284,136766l40894,121354l46539,105713l52438,90150l58264,74811l61196,67294l64163,59925l67022,52707l69881,45640l72704,38872l75490,32255l78204,25940l80846,19852l81317,18873l81751,17894l82040,17444l82366,17070l82728,16617l83126,16242l83560,15865l84103,15566l84682,15264l85370,14962l86202,14663l87035,14436l88012,14209l89170,14062l90436,13760l92318,13385l94815,12932l97783,12407l101184,12033l105020,11655l107119,11504l109327,11352l111607,11352l113995,11280l117940,11352l122464,11504l124888,11655l127385,11881l129955,12104l132524,12331l135094,12709l137663,13083l140160,13609l142476,14137l144828,14738l147036,15415l148013,15865l148990,16242l149967,16692l150800,17070l150800,32107l150872,33536l150872,35263l151017,37220l151342,39473l151704,41804l152247,44212l152609,45413l153007,46691l153441,47896l153984,49098l154491,50300l155178,51505l155866,52631l156626,53686l157458,54736l158435,55715l159413,56690l160534,57518l161765,58270l163031,59022l164407,59623l165927,60152l167483,60526l169220,60828l171029,61051l172947,61127l176421,60904l180040,60450l183732,59623l187676,58497l191729,57068l195964,55489l200270,53610l204757,51581l209353,49325l214022,46917l218799,44435l223684,41729l233745,36242l244095,30527l249378,27670l254662,24813l260054,22032l265483,19323l270911,16692l276448,14137l281948,11806l287449,9550l292986,7520l298487,5638l303988,3987l309524,2634l315025,1504l320490,676l325990,151l331346,0x">
                <v:stroke weight="0pt" endcap="flat" joinstyle="miter" miterlimit="10" on="false" color="#000000" opacity="0"/>
                <v:fill on="true" color="#f21c0a"/>
              </v:shape>
              <v:shape id="Shape 16264" style="position:absolute;width:1627;height:2759;left:6628;top:672;" coordsize="162724,275959" path="m49127,0l53940,0l58789,76l63602,223l68596,450l73518,752l78440,1051l83325,1504l88247,2029l93169,2706l97909,3458l102686,4361l107355,5336l111878,6466l116438,7743l120745,9172l124942,10752l128959,12479l132904,14361l136595,16466l140142,18722l143471,21201l146547,23835l149515,26692l152084,29772l154509,33082l156608,36616l158417,40376l159937,44359l161131,48645l162036,53157l162579,57892l162724,62930l162651,66240l162362,69773l161891,73458l161312,77366l160480,81500l159575,85714l158490,90075l157368,94508l156065,99096l154654,103759l153134,108494l151541,113229l149949,118044l148212,122855l146475,127666l144666,132480l140974,141879l137283,151051l133555,159773l129937,167890l126607,175335l123531,181877l120817,187440l118537,191876l114231,199771l109852,207140l105400,213980l100768,220446l96172,226387l91504,231950l86655,237063l81805,241802l76847,246163l71853,250146l66714,253756l61576,257064l56292,260071l51008,262778l45652,265109l40188,267289l34615,269169l29078,270748l23432,272176l17678,273379l11961,274432l6134,275259l235,275936l0,275959l0,211602l1357,211048l2189,210673l3022,210224l3854,209770l4614,209320l5374,208720l6062,208191l6749,207514l7401,206913l9138,204884l10875,202401l12612,199695l14349,196540l16014,193154l17678,189469l19343,185561l20935,181427l22528,177066l24048,172554l25459,167890l26906,163079l28354,158193l29621,153307l30996,148269l32190,143307l33312,138270l34470,133304l35520,128418l36569,123607l37474,118943l38306,114359l39138,109998l39826,105788l40514,101801l41093,98041l41563,94583l41925,91428l42323,88571l42540,86088l42613,83907l42685,82180l42685,80147l42613,78269l42468,76614l42251,75034l42070,74358l41853,73681l41635,73005l41346,72404l41020,71803l40658,71278l40188,70824l39681,70299l39066,69925l38451,69471l37691,69097l36967,68795l36135,68496l35122,68194l34072,67967l32950,67744l30453,67366l27522,67140l24120,66992l20248,66916l18583,66916l16918,66992l15109,67068l13227,67215l11418,67442l9536,67744l7654,68118l5736,68496l3927,69097l2117,69698l380,70450l0,70639l0,4179l6966,3008l16774,1727l27051,752l37872,223l49127,0x">
                <v:stroke weight="0pt" endcap="flat" joinstyle="miter" miterlimit="10" on="false" color="#000000" opacity="0"/>
                <v:fill on="true" color="#f21c0a"/>
              </v:shape>
              <w10:wrap type="square"/>
            </v:group>
          </w:pict>
        </mc:Fallback>
      </mc:AlternateContent>
    </w:r>
    <w:r>
      <w:rPr>
        <w:b/>
      </w:rPr>
      <w:t xml:space="preserve">                                       Všeobecné obchodní podmínky společnosti E.ON SE pro kupní smlouvy - Verze: 01.07.2018 </w:t>
    </w:r>
  </w:p>
  <w:p w14:paraId="467E8A23" w14:textId="77777777" w:rsidR="009775FB" w:rsidRDefault="009775FB">
    <w:pPr>
      <w:spacing w:after="0" w:line="259" w:lineRule="auto"/>
      <w:ind w:left="0" w:right="-32" w:firstLine="0"/>
      <w:jc w:val="right"/>
    </w:pPr>
    <w:r>
      <w:rPr>
        <w:b/>
      </w:rPr>
      <w:t xml:space="preserve"> </w:t>
    </w:r>
  </w:p>
  <w:p w14:paraId="7F86365B" w14:textId="77777777" w:rsidR="009775FB" w:rsidRDefault="009775FB">
    <w:pPr>
      <w:spacing w:after="0" w:line="259" w:lineRule="auto"/>
      <w:ind w:left="0" w:firstLine="0"/>
      <w:jc w:val="left"/>
    </w:pPr>
    <w:r>
      <w:rPr>
        <w: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3D4333"/>
    <w:multiLevelType w:val="hybridMultilevel"/>
    <w:tmpl w:val="68368156"/>
    <w:lvl w:ilvl="0" w:tplc="04050019">
      <w:start w:val="1"/>
      <w:numFmt w:val="lowerLetter"/>
      <w:lvlText w:val="%1."/>
      <w:lvlJc w:val="left"/>
      <w:pPr>
        <w:ind w:left="1520" w:hanging="360"/>
      </w:pPr>
    </w:lvl>
    <w:lvl w:ilvl="1" w:tplc="04050019" w:tentative="1">
      <w:start w:val="1"/>
      <w:numFmt w:val="lowerLetter"/>
      <w:lvlText w:val="%2."/>
      <w:lvlJc w:val="left"/>
      <w:pPr>
        <w:ind w:left="2240" w:hanging="360"/>
      </w:pPr>
    </w:lvl>
    <w:lvl w:ilvl="2" w:tplc="0405001B" w:tentative="1">
      <w:start w:val="1"/>
      <w:numFmt w:val="lowerRoman"/>
      <w:lvlText w:val="%3."/>
      <w:lvlJc w:val="right"/>
      <w:pPr>
        <w:ind w:left="2960" w:hanging="180"/>
      </w:pPr>
    </w:lvl>
    <w:lvl w:ilvl="3" w:tplc="0405000F" w:tentative="1">
      <w:start w:val="1"/>
      <w:numFmt w:val="decimal"/>
      <w:lvlText w:val="%4."/>
      <w:lvlJc w:val="left"/>
      <w:pPr>
        <w:ind w:left="3680" w:hanging="360"/>
      </w:pPr>
    </w:lvl>
    <w:lvl w:ilvl="4" w:tplc="04050019" w:tentative="1">
      <w:start w:val="1"/>
      <w:numFmt w:val="lowerLetter"/>
      <w:lvlText w:val="%5."/>
      <w:lvlJc w:val="left"/>
      <w:pPr>
        <w:ind w:left="4400" w:hanging="360"/>
      </w:pPr>
    </w:lvl>
    <w:lvl w:ilvl="5" w:tplc="0405001B" w:tentative="1">
      <w:start w:val="1"/>
      <w:numFmt w:val="lowerRoman"/>
      <w:lvlText w:val="%6."/>
      <w:lvlJc w:val="right"/>
      <w:pPr>
        <w:ind w:left="5120" w:hanging="180"/>
      </w:pPr>
    </w:lvl>
    <w:lvl w:ilvl="6" w:tplc="0405000F" w:tentative="1">
      <w:start w:val="1"/>
      <w:numFmt w:val="decimal"/>
      <w:lvlText w:val="%7."/>
      <w:lvlJc w:val="left"/>
      <w:pPr>
        <w:ind w:left="5840" w:hanging="360"/>
      </w:pPr>
    </w:lvl>
    <w:lvl w:ilvl="7" w:tplc="04050019" w:tentative="1">
      <w:start w:val="1"/>
      <w:numFmt w:val="lowerLetter"/>
      <w:lvlText w:val="%8."/>
      <w:lvlJc w:val="left"/>
      <w:pPr>
        <w:ind w:left="6560" w:hanging="360"/>
      </w:pPr>
    </w:lvl>
    <w:lvl w:ilvl="8" w:tplc="0405001B" w:tentative="1">
      <w:start w:val="1"/>
      <w:numFmt w:val="lowerRoman"/>
      <w:lvlText w:val="%9."/>
      <w:lvlJc w:val="right"/>
      <w:pPr>
        <w:ind w:left="7280" w:hanging="180"/>
      </w:pPr>
    </w:lvl>
  </w:abstractNum>
  <w:abstractNum w:abstractNumId="1" w15:restartNumberingAfterBreak="0">
    <w:nsid w:val="1134323D"/>
    <w:multiLevelType w:val="multilevel"/>
    <w:tmpl w:val="7D349456"/>
    <w:lvl w:ilvl="0">
      <w:start w:val="1"/>
      <w:numFmt w:val="decimal"/>
      <w:pStyle w:val="Schedule1"/>
      <w:lvlText w:val="%1"/>
      <w:lvlJc w:val="left"/>
      <w:pPr>
        <w:tabs>
          <w:tab w:val="num" w:pos="680"/>
        </w:tabs>
        <w:ind w:left="680" w:hanging="680"/>
      </w:pPr>
      <w:rPr>
        <w:rFonts w:hint="default"/>
        <w:b/>
        <w:i w:val="0"/>
        <w:sz w:val="22"/>
      </w:rPr>
    </w:lvl>
    <w:lvl w:ilvl="1">
      <w:start w:val="1"/>
      <w:numFmt w:val="decimal"/>
      <w:pStyle w:val="Schedule2"/>
      <w:lvlText w:val="%1.%2"/>
      <w:lvlJc w:val="left"/>
      <w:pPr>
        <w:tabs>
          <w:tab w:val="num" w:pos="680"/>
        </w:tabs>
        <w:ind w:left="680" w:hanging="680"/>
      </w:pPr>
      <w:rPr>
        <w:rFonts w:hint="default"/>
        <w:b/>
        <w:i w:val="0"/>
        <w:sz w:val="21"/>
      </w:rPr>
    </w:lvl>
    <w:lvl w:ilvl="2">
      <w:start w:val="1"/>
      <w:numFmt w:val="decimal"/>
      <w:pStyle w:val="Schedule3"/>
      <w:lvlText w:val="%1.%2.%3"/>
      <w:lvlJc w:val="left"/>
      <w:pPr>
        <w:tabs>
          <w:tab w:val="num" w:pos="3233"/>
        </w:tabs>
        <w:ind w:left="3233" w:hanging="681"/>
      </w:pPr>
      <w:rPr>
        <w:rFonts w:hint="default"/>
        <w:b/>
        <w:i w:val="0"/>
        <w:sz w:val="17"/>
      </w:rPr>
    </w:lvl>
    <w:lvl w:ilvl="3">
      <w:start w:val="1"/>
      <w:numFmt w:val="lowerRoman"/>
      <w:pStyle w:val="Schedule4"/>
      <w:lvlText w:val="(%4)"/>
      <w:lvlJc w:val="left"/>
      <w:pPr>
        <w:tabs>
          <w:tab w:val="num" w:pos="2041"/>
        </w:tabs>
        <w:ind w:left="2041" w:hanging="680"/>
      </w:pPr>
      <w:rPr>
        <w:rFonts w:hint="default"/>
      </w:rPr>
    </w:lvl>
    <w:lvl w:ilvl="4">
      <w:start w:val="1"/>
      <w:numFmt w:val="lowerLetter"/>
      <w:pStyle w:val="Schedule5"/>
      <w:lvlText w:val="(%5)"/>
      <w:lvlJc w:val="left"/>
      <w:pPr>
        <w:tabs>
          <w:tab w:val="num" w:pos="2608"/>
        </w:tabs>
        <w:ind w:left="2608" w:hanging="567"/>
      </w:pPr>
      <w:rPr>
        <w:rFonts w:hint="default"/>
      </w:rPr>
    </w:lvl>
    <w:lvl w:ilvl="5">
      <w:start w:val="1"/>
      <w:numFmt w:val="upperRoman"/>
      <w:pStyle w:val="Schedule6"/>
      <w:lvlText w:val="(%6)"/>
      <w:lvlJc w:val="left"/>
      <w:pPr>
        <w:tabs>
          <w:tab w:val="num" w:pos="3288"/>
        </w:tabs>
        <w:ind w:left="3288"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 w15:restartNumberingAfterBreak="0">
    <w:nsid w:val="18646456"/>
    <w:multiLevelType w:val="multilevel"/>
    <w:tmpl w:val="11E01FC8"/>
    <w:lvl w:ilvl="0">
      <w:start w:val="11"/>
      <w:numFmt w:val="decimal"/>
      <w:lvlText w:val="%1."/>
      <w:lvlJc w:val="left"/>
      <w:pPr>
        <w:ind w:left="360"/>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77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43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15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87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59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1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03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75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3" w15:restartNumberingAfterBreak="0">
    <w:nsid w:val="2A6D6094"/>
    <w:multiLevelType w:val="hybridMultilevel"/>
    <w:tmpl w:val="C8D88D5C"/>
    <w:lvl w:ilvl="0" w:tplc="7480E66E">
      <w:start w:val="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16F33CC"/>
    <w:multiLevelType w:val="hybridMultilevel"/>
    <w:tmpl w:val="94E6E71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B5037C1"/>
    <w:multiLevelType w:val="hybridMultilevel"/>
    <w:tmpl w:val="463CF1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E8F224C"/>
    <w:multiLevelType w:val="hybridMultilevel"/>
    <w:tmpl w:val="6086726E"/>
    <w:lvl w:ilvl="0" w:tplc="28464D5A">
      <w:start w:val="1"/>
      <w:numFmt w:val="bullet"/>
      <w:lvlText w:val="▪"/>
      <w:lvlJc w:val="left"/>
      <w:pPr>
        <w:ind w:left="151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1" w:tplc="13700456">
      <w:start w:val="1"/>
      <w:numFmt w:val="bullet"/>
      <w:lvlText w:val="o"/>
      <w:lvlJc w:val="left"/>
      <w:pPr>
        <w:ind w:left="223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2" w:tplc="9F88B590">
      <w:start w:val="1"/>
      <w:numFmt w:val="bullet"/>
      <w:lvlText w:val="▪"/>
      <w:lvlJc w:val="left"/>
      <w:pPr>
        <w:ind w:left="295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3" w:tplc="E744C7A2">
      <w:start w:val="1"/>
      <w:numFmt w:val="bullet"/>
      <w:lvlText w:val="•"/>
      <w:lvlJc w:val="left"/>
      <w:pPr>
        <w:ind w:left="367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4" w:tplc="3FA62FCE">
      <w:start w:val="1"/>
      <w:numFmt w:val="bullet"/>
      <w:lvlText w:val="o"/>
      <w:lvlJc w:val="left"/>
      <w:pPr>
        <w:ind w:left="439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5" w:tplc="814CB99E">
      <w:start w:val="1"/>
      <w:numFmt w:val="bullet"/>
      <w:lvlText w:val="▪"/>
      <w:lvlJc w:val="left"/>
      <w:pPr>
        <w:ind w:left="511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6" w:tplc="98DCD372">
      <w:start w:val="1"/>
      <w:numFmt w:val="bullet"/>
      <w:lvlText w:val="•"/>
      <w:lvlJc w:val="left"/>
      <w:pPr>
        <w:ind w:left="583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7" w:tplc="561CEFB0">
      <w:start w:val="1"/>
      <w:numFmt w:val="bullet"/>
      <w:lvlText w:val="o"/>
      <w:lvlJc w:val="left"/>
      <w:pPr>
        <w:ind w:left="655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8" w:tplc="B3AEBA3C">
      <w:start w:val="1"/>
      <w:numFmt w:val="bullet"/>
      <w:lvlText w:val="▪"/>
      <w:lvlJc w:val="left"/>
      <w:pPr>
        <w:ind w:left="727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abstractNum>
  <w:abstractNum w:abstractNumId="7" w15:restartNumberingAfterBreak="0">
    <w:nsid w:val="402C21BE"/>
    <w:multiLevelType w:val="hybridMultilevel"/>
    <w:tmpl w:val="3B524A9C"/>
    <w:lvl w:ilvl="0" w:tplc="96E4486E">
      <w:start w:val="1"/>
      <w:numFmt w:val="bullet"/>
      <w:lvlText w:val="•"/>
      <w:lvlJc w:val="left"/>
      <w:pPr>
        <w:ind w:left="134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3C12FCEC">
      <w:start w:val="1"/>
      <w:numFmt w:val="bullet"/>
      <w:lvlText w:val="o"/>
      <w:lvlJc w:val="left"/>
      <w:pPr>
        <w:ind w:left="207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AFB68964">
      <w:start w:val="1"/>
      <w:numFmt w:val="bullet"/>
      <w:lvlText w:val="▪"/>
      <w:lvlJc w:val="left"/>
      <w:pPr>
        <w:ind w:left="279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52563FA2">
      <w:start w:val="1"/>
      <w:numFmt w:val="bullet"/>
      <w:lvlText w:val="•"/>
      <w:lvlJc w:val="left"/>
      <w:pPr>
        <w:ind w:left="35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BE54108A">
      <w:start w:val="1"/>
      <w:numFmt w:val="bullet"/>
      <w:lvlText w:val="o"/>
      <w:lvlJc w:val="left"/>
      <w:pPr>
        <w:ind w:left="423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CCE4CEF4">
      <w:start w:val="1"/>
      <w:numFmt w:val="bullet"/>
      <w:lvlText w:val="▪"/>
      <w:lvlJc w:val="left"/>
      <w:pPr>
        <w:ind w:left="495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0840FFBA">
      <w:start w:val="1"/>
      <w:numFmt w:val="bullet"/>
      <w:lvlText w:val="•"/>
      <w:lvlJc w:val="left"/>
      <w:pPr>
        <w:ind w:left="567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105E626A">
      <w:start w:val="1"/>
      <w:numFmt w:val="bullet"/>
      <w:lvlText w:val="o"/>
      <w:lvlJc w:val="left"/>
      <w:pPr>
        <w:ind w:left="639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07EA211E">
      <w:start w:val="1"/>
      <w:numFmt w:val="bullet"/>
      <w:lvlText w:val="▪"/>
      <w:lvlJc w:val="left"/>
      <w:pPr>
        <w:ind w:left="711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8" w15:restartNumberingAfterBreak="0">
    <w:nsid w:val="44D72749"/>
    <w:multiLevelType w:val="hybridMultilevel"/>
    <w:tmpl w:val="B6FC9578"/>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A607802"/>
    <w:multiLevelType w:val="hybridMultilevel"/>
    <w:tmpl w:val="49DE5A46"/>
    <w:lvl w:ilvl="0" w:tplc="7480E66E">
      <w:start w:val="2"/>
      <w:numFmt w:val="bullet"/>
      <w:lvlText w:val="-"/>
      <w:lvlJc w:val="left"/>
      <w:pPr>
        <w:ind w:left="1065" w:hanging="360"/>
      </w:pPr>
      <w:rPr>
        <w:rFonts w:ascii="Times New Roman" w:eastAsia="Times New Roman" w:hAnsi="Times New Roman" w:cs="Times New Roman"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10" w15:restartNumberingAfterBreak="0">
    <w:nsid w:val="58811455"/>
    <w:multiLevelType w:val="hybridMultilevel"/>
    <w:tmpl w:val="89702C1E"/>
    <w:lvl w:ilvl="0" w:tplc="D16E1742">
      <w:start w:val="1"/>
      <w:numFmt w:val="bullet"/>
      <w:lvlText w:val="•"/>
      <w:lvlJc w:val="left"/>
      <w:pPr>
        <w:ind w:left="15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C5CE2AF4">
      <w:start w:val="1"/>
      <w:numFmt w:val="bullet"/>
      <w:lvlText w:val="o"/>
      <w:lvlJc w:val="left"/>
      <w:pPr>
        <w:ind w:left="223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28464D5A">
      <w:start w:val="1"/>
      <w:numFmt w:val="bullet"/>
      <w:lvlText w:val="▪"/>
      <w:lvlJc w:val="left"/>
      <w:pPr>
        <w:ind w:left="295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C6400032">
      <w:start w:val="1"/>
      <w:numFmt w:val="bullet"/>
      <w:lvlText w:val="•"/>
      <w:lvlJc w:val="left"/>
      <w:pPr>
        <w:ind w:left="367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F502E85E">
      <w:start w:val="1"/>
      <w:numFmt w:val="bullet"/>
      <w:lvlText w:val="o"/>
      <w:lvlJc w:val="left"/>
      <w:pPr>
        <w:ind w:left="439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1CA64D1E">
      <w:start w:val="1"/>
      <w:numFmt w:val="bullet"/>
      <w:lvlText w:val="▪"/>
      <w:lvlJc w:val="left"/>
      <w:pPr>
        <w:ind w:left="511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E53A6740">
      <w:start w:val="1"/>
      <w:numFmt w:val="bullet"/>
      <w:lvlText w:val="•"/>
      <w:lvlJc w:val="left"/>
      <w:pPr>
        <w:ind w:left="583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A398A1B8">
      <w:start w:val="1"/>
      <w:numFmt w:val="bullet"/>
      <w:lvlText w:val="o"/>
      <w:lvlJc w:val="left"/>
      <w:pPr>
        <w:ind w:left="655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78E4573C">
      <w:start w:val="1"/>
      <w:numFmt w:val="bullet"/>
      <w:lvlText w:val="▪"/>
      <w:lvlJc w:val="left"/>
      <w:pPr>
        <w:ind w:left="727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11" w15:restartNumberingAfterBreak="0">
    <w:nsid w:val="69F400F3"/>
    <w:multiLevelType w:val="hybridMultilevel"/>
    <w:tmpl w:val="1E143696"/>
    <w:lvl w:ilvl="0" w:tplc="04050019">
      <w:start w:val="1"/>
      <w:numFmt w:val="lowerLetter"/>
      <w:lvlText w:val="%1."/>
      <w:lvlJc w:val="left"/>
      <w:pPr>
        <w:ind w:left="1520" w:hanging="360"/>
      </w:pPr>
    </w:lvl>
    <w:lvl w:ilvl="1" w:tplc="04050019" w:tentative="1">
      <w:start w:val="1"/>
      <w:numFmt w:val="lowerLetter"/>
      <w:lvlText w:val="%2."/>
      <w:lvlJc w:val="left"/>
      <w:pPr>
        <w:ind w:left="2240" w:hanging="360"/>
      </w:pPr>
    </w:lvl>
    <w:lvl w:ilvl="2" w:tplc="0405001B" w:tentative="1">
      <w:start w:val="1"/>
      <w:numFmt w:val="lowerRoman"/>
      <w:lvlText w:val="%3."/>
      <w:lvlJc w:val="right"/>
      <w:pPr>
        <w:ind w:left="2960" w:hanging="180"/>
      </w:pPr>
    </w:lvl>
    <w:lvl w:ilvl="3" w:tplc="0405000F" w:tentative="1">
      <w:start w:val="1"/>
      <w:numFmt w:val="decimal"/>
      <w:lvlText w:val="%4."/>
      <w:lvlJc w:val="left"/>
      <w:pPr>
        <w:ind w:left="3680" w:hanging="360"/>
      </w:pPr>
    </w:lvl>
    <w:lvl w:ilvl="4" w:tplc="04050019" w:tentative="1">
      <w:start w:val="1"/>
      <w:numFmt w:val="lowerLetter"/>
      <w:lvlText w:val="%5."/>
      <w:lvlJc w:val="left"/>
      <w:pPr>
        <w:ind w:left="4400" w:hanging="360"/>
      </w:pPr>
    </w:lvl>
    <w:lvl w:ilvl="5" w:tplc="0405001B" w:tentative="1">
      <w:start w:val="1"/>
      <w:numFmt w:val="lowerRoman"/>
      <w:lvlText w:val="%6."/>
      <w:lvlJc w:val="right"/>
      <w:pPr>
        <w:ind w:left="5120" w:hanging="180"/>
      </w:pPr>
    </w:lvl>
    <w:lvl w:ilvl="6" w:tplc="0405000F" w:tentative="1">
      <w:start w:val="1"/>
      <w:numFmt w:val="decimal"/>
      <w:lvlText w:val="%7."/>
      <w:lvlJc w:val="left"/>
      <w:pPr>
        <w:ind w:left="5840" w:hanging="360"/>
      </w:pPr>
    </w:lvl>
    <w:lvl w:ilvl="7" w:tplc="04050019" w:tentative="1">
      <w:start w:val="1"/>
      <w:numFmt w:val="lowerLetter"/>
      <w:lvlText w:val="%8."/>
      <w:lvlJc w:val="left"/>
      <w:pPr>
        <w:ind w:left="6560" w:hanging="360"/>
      </w:pPr>
    </w:lvl>
    <w:lvl w:ilvl="8" w:tplc="0405001B" w:tentative="1">
      <w:start w:val="1"/>
      <w:numFmt w:val="lowerRoman"/>
      <w:lvlText w:val="%9."/>
      <w:lvlJc w:val="right"/>
      <w:pPr>
        <w:ind w:left="7280" w:hanging="180"/>
      </w:pPr>
    </w:lvl>
  </w:abstractNum>
  <w:abstractNum w:abstractNumId="12" w15:restartNumberingAfterBreak="0">
    <w:nsid w:val="72B42D8C"/>
    <w:multiLevelType w:val="multilevel"/>
    <w:tmpl w:val="702EF306"/>
    <w:lvl w:ilvl="0">
      <w:start w:val="1"/>
      <w:numFmt w:val="decimal"/>
      <w:lvlText w:val="%1."/>
      <w:lvlJc w:val="left"/>
      <w:pPr>
        <w:ind w:left="390" w:hanging="360"/>
      </w:pPr>
      <w:rPr>
        <w:rFonts w:hint="default"/>
        <w:b/>
      </w:rPr>
    </w:lvl>
    <w:lvl w:ilvl="1">
      <w:start w:val="1"/>
      <w:numFmt w:val="decimal"/>
      <w:isLgl/>
      <w:lvlText w:val="%1.%2"/>
      <w:lvlJc w:val="left"/>
      <w:pPr>
        <w:ind w:left="435" w:hanging="405"/>
      </w:pPr>
      <w:rPr>
        <w:rFonts w:hint="default"/>
      </w:rPr>
    </w:lvl>
    <w:lvl w:ilvl="2">
      <w:start w:val="1"/>
      <w:numFmt w:val="decimal"/>
      <w:isLgl/>
      <w:lvlText w:val="%1.%2.%3"/>
      <w:lvlJc w:val="left"/>
      <w:pPr>
        <w:ind w:left="750" w:hanging="720"/>
      </w:pPr>
      <w:rPr>
        <w:rFonts w:hint="default"/>
      </w:rPr>
    </w:lvl>
    <w:lvl w:ilvl="3">
      <w:start w:val="1"/>
      <w:numFmt w:val="decimal"/>
      <w:isLgl/>
      <w:lvlText w:val="%1.%2.%3.%4"/>
      <w:lvlJc w:val="left"/>
      <w:pPr>
        <w:ind w:left="750" w:hanging="720"/>
      </w:pPr>
      <w:rPr>
        <w:rFonts w:hint="default"/>
      </w:rPr>
    </w:lvl>
    <w:lvl w:ilvl="4">
      <w:start w:val="1"/>
      <w:numFmt w:val="decimal"/>
      <w:isLgl/>
      <w:lvlText w:val="%1.%2.%3.%4.%5"/>
      <w:lvlJc w:val="left"/>
      <w:pPr>
        <w:ind w:left="1110" w:hanging="1080"/>
      </w:pPr>
      <w:rPr>
        <w:rFonts w:hint="default"/>
      </w:rPr>
    </w:lvl>
    <w:lvl w:ilvl="5">
      <w:start w:val="1"/>
      <w:numFmt w:val="decimal"/>
      <w:isLgl/>
      <w:lvlText w:val="%1.%2.%3.%4.%5.%6"/>
      <w:lvlJc w:val="left"/>
      <w:pPr>
        <w:ind w:left="1110" w:hanging="1080"/>
      </w:pPr>
      <w:rPr>
        <w:rFonts w:hint="default"/>
      </w:rPr>
    </w:lvl>
    <w:lvl w:ilvl="6">
      <w:start w:val="1"/>
      <w:numFmt w:val="decimal"/>
      <w:isLgl/>
      <w:lvlText w:val="%1.%2.%3.%4.%5.%6.%7"/>
      <w:lvlJc w:val="left"/>
      <w:pPr>
        <w:ind w:left="1470" w:hanging="1440"/>
      </w:pPr>
      <w:rPr>
        <w:rFonts w:hint="default"/>
      </w:rPr>
    </w:lvl>
    <w:lvl w:ilvl="7">
      <w:start w:val="1"/>
      <w:numFmt w:val="decimal"/>
      <w:isLgl/>
      <w:lvlText w:val="%1.%2.%3.%4.%5.%6.%7.%8"/>
      <w:lvlJc w:val="left"/>
      <w:pPr>
        <w:ind w:left="1470" w:hanging="1440"/>
      </w:pPr>
      <w:rPr>
        <w:rFonts w:hint="default"/>
      </w:rPr>
    </w:lvl>
    <w:lvl w:ilvl="8">
      <w:start w:val="1"/>
      <w:numFmt w:val="decimal"/>
      <w:isLgl/>
      <w:lvlText w:val="%1.%2.%3.%4.%5.%6.%7.%8.%9"/>
      <w:lvlJc w:val="left"/>
      <w:pPr>
        <w:ind w:left="1830" w:hanging="1800"/>
      </w:pPr>
      <w:rPr>
        <w:rFonts w:hint="default"/>
      </w:rPr>
    </w:lvl>
  </w:abstractNum>
  <w:abstractNum w:abstractNumId="13" w15:restartNumberingAfterBreak="0">
    <w:nsid w:val="785C3486"/>
    <w:multiLevelType w:val="multilevel"/>
    <w:tmpl w:val="5B4AB378"/>
    <w:lvl w:ilvl="0">
      <w:start w:val="22"/>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2"/>
      <w:numFmt w:val="decimal"/>
      <w:lvlRestart w:val="0"/>
      <w:lvlText w:val="%1.%2."/>
      <w:lvlJc w:val="left"/>
      <w:pPr>
        <w:ind w:left="77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43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15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8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59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1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03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75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num w:numId="1">
    <w:abstractNumId w:val="10"/>
  </w:num>
  <w:num w:numId="2">
    <w:abstractNumId w:val="2"/>
  </w:num>
  <w:num w:numId="3">
    <w:abstractNumId w:val="7"/>
  </w:num>
  <w:num w:numId="4">
    <w:abstractNumId w:val="13"/>
  </w:num>
  <w:num w:numId="5">
    <w:abstractNumId w:val="6"/>
  </w:num>
  <w:num w:numId="6">
    <w:abstractNumId w:val="9"/>
  </w:num>
  <w:num w:numId="7">
    <w:abstractNumId w:val="3"/>
  </w:num>
  <w:num w:numId="8">
    <w:abstractNumId w:val="8"/>
  </w:num>
  <w:num w:numId="9">
    <w:abstractNumId w:val="0"/>
  </w:num>
  <w:num w:numId="10">
    <w:abstractNumId w:val="11"/>
  </w:num>
  <w:num w:numId="11">
    <w:abstractNumId w:val="1"/>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4"/>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9DB"/>
    <w:rsid w:val="00027691"/>
    <w:rsid w:val="000310A8"/>
    <w:rsid w:val="00057A1D"/>
    <w:rsid w:val="000612BB"/>
    <w:rsid w:val="00063835"/>
    <w:rsid w:val="00067543"/>
    <w:rsid w:val="0007310C"/>
    <w:rsid w:val="00073B89"/>
    <w:rsid w:val="000746B9"/>
    <w:rsid w:val="0008035F"/>
    <w:rsid w:val="000857C2"/>
    <w:rsid w:val="00094DC8"/>
    <w:rsid w:val="000A629A"/>
    <w:rsid w:val="000B3F71"/>
    <w:rsid w:val="000D3636"/>
    <w:rsid w:val="000D5929"/>
    <w:rsid w:val="000E3C8B"/>
    <w:rsid w:val="000E41FE"/>
    <w:rsid w:val="000E438C"/>
    <w:rsid w:val="000E57B6"/>
    <w:rsid w:val="000F0BD9"/>
    <w:rsid w:val="000F7823"/>
    <w:rsid w:val="00100C04"/>
    <w:rsid w:val="001054A5"/>
    <w:rsid w:val="00105CEE"/>
    <w:rsid w:val="00117F00"/>
    <w:rsid w:val="00142663"/>
    <w:rsid w:val="00144A52"/>
    <w:rsid w:val="0014715A"/>
    <w:rsid w:val="00157DF5"/>
    <w:rsid w:val="001631F1"/>
    <w:rsid w:val="00173047"/>
    <w:rsid w:val="00175B99"/>
    <w:rsid w:val="00175BAE"/>
    <w:rsid w:val="00176CEE"/>
    <w:rsid w:val="001830FE"/>
    <w:rsid w:val="00183B83"/>
    <w:rsid w:val="001864AC"/>
    <w:rsid w:val="00186DE3"/>
    <w:rsid w:val="00191301"/>
    <w:rsid w:val="00191B44"/>
    <w:rsid w:val="001A11E7"/>
    <w:rsid w:val="001A40C1"/>
    <w:rsid w:val="001A4190"/>
    <w:rsid w:val="001A42A9"/>
    <w:rsid w:val="001A4A53"/>
    <w:rsid w:val="001A4C42"/>
    <w:rsid w:val="001A5A6A"/>
    <w:rsid w:val="001D33CE"/>
    <w:rsid w:val="001D3EC9"/>
    <w:rsid w:val="001D7D98"/>
    <w:rsid w:val="001E35BB"/>
    <w:rsid w:val="001E4589"/>
    <w:rsid w:val="001F1CF9"/>
    <w:rsid w:val="001F4B38"/>
    <w:rsid w:val="001F5F74"/>
    <w:rsid w:val="001F7230"/>
    <w:rsid w:val="0020101C"/>
    <w:rsid w:val="00204DE3"/>
    <w:rsid w:val="00207DD2"/>
    <w:rsid w:val="00211F5A"/>
    <w:rsid w:val="0021609D"/>
    <w:rsid w:val="002305EF"/>
    <w:rsid w:val="00236AF1"/>
    <w:rsid w:val="00237BDF"/>
    <w:rsid w:val="0024712A"/>
    <w:rsid w:val="0024792B"/>
    <w:rsid w:val="002534B1"/>
    <w:rsid w:val="0025759F"/>
    <w:rsid w:val="002833C3"/>
    <w:rsid w:val="002905AE"/>
    <w:rsid w:val="002A1B75"/>
    <w:rsid w:val="002A68E4"/>
    <w:rsid w:val="002A6FEF"/>
    <w:rsid w:val="002A7AA2"/>
    <w:rsid w:val="002B151F"/>
    <w:rsid w:val="002B526C"/>
    <w:rsid w:val="002C113C"/>
    <w:rsid w:val="002C4EFC"/>
    <w:rsid w:val="002D401D"/>
    <w:rsid w:val="002E74D6"/>
    <w:rsid w:val="002F356F"/>
    <w:rsid w:val="002F51F2"/>
    <w:rsid w:val="003025A2"/>
    <w:rsid w:val="00302711"/>
    <w:rsid w:val="00311B3F"/>
    <w:rsid w:val="003156B0"/>
    <w:rsid w:val="00332739"/>
    <w:rsid w:val="00345B34"/>
    <w:rsid w:val="00350214"/>
    <w:rsid w:val="003521FA"/>
    <w:rsid w:val="003550FB"/>
    <w:rsid w:val="003616A5"/>
    <w:rsid w:val="00361734"/>
    <w:rsid w:val="00362C66"/>
    <w:rsid w:val="00373BD8"/>
    <w:rsid w:val="003741D5"/>
    <w:rsid w:val="00374CE0"/>
    <w:rsid w:val="00377F08"/>
    <w:rsid w:val="00386754"/>
    <w:rsid w:val="00387577"/>
    <w:rsid w:val="00387A87"/>
    <w:rsid w:val="0039186F"/>
    <w:rsid w:val="003A08AB"/>
    <w:rsid w:val="003A117F"/>
    <w:rsid w:val="003A227E"/>
    <w:rsid w:val="003A5CEA"/>
    <w:rsid w:val="003A634F"/>
    <w:rsid w:val="003B19BD"/>
    <w:rsid w:val="003B1EDF"/>
    <w:rsid w:val="003B283A"/>
    <w:rsid w:val="003E319D"/>
    <w:rsid w:val="003E39DF"/>
    <w:rsid w:val="003F0BEA"/>
    <w:rsid w:val="003F211C"/>
    <w:rsid w:val="003F2B24"/>
    <w:rsid w:val="003F52DC"/>
    <w:rsid w:val="0040155B"/>
    <w:rsid w:val="004048DC"/>
    <w:rsid w:val="00405A2C"/>
    <w:rsid w:val="00412ED8"/>
    <w:rsid w:val="00417A5C"/>
    <w:rsid w:val="00422906"/>
    <w:rsid w:val="004243C9"/>
    <w:rsid w:val="00425F32"/>
    <w:rsid w:val="00427339"/>
    <w:rsid w:val="00437917"/>
    <w:rsid w:val="00453927"/>
    <w:rsid w:val="00455E71"/>
    <w:rsid w:val="004562C8"/>
    <w:rsid w:val="004579D6"/>
    <w:rsid w:val="004609C4"/>
    <w:rsid w:val="004673CC"/>
    <w:rsid w:val="004730E8"/>
    <w:rsid w:val="00473974"/>
    <w:rsid w:val="00474E64"/>
    <w:rsid w:val="0047597F"/>
    <w:rsid w:val="00481DAF"/>
    <w:rsid w:val="004A3A71"/>
    <w:rsid w:val="004B4D6D"/>
    <w:rsid w:val="004B5AA8"/>
    <w:rsid w:val="004B66A2"/>
    <w:rsid w:val="004C01B5"/>
    <w:rsid w:val="004C24F1"/>
    <w:rsid w:val="004C6BFB"/>
    <w:rsid w:val="004D2B09"/>
    <w:rsid w:val="004D40BF"/>
    <w:rsid w:val="004D4CCC"/>
    <w:rsid w:val="004D5D60"/>
    <w:rsid w:val="004D6866"/>
    <w:rsid w:val="004E07A7"/>
    <w:rsid w:val="004E298C"/>
    <w:rsid w:val="004E3109"/>
    <w:rsid w:val="004E685C"/>
    <w:rsid w:val="004E6CC0"/>
    <w:rsid w:val="004F00D7"/>
    <w:rsid w:val="004F4A0F"/>
    <w:rsid w:val="004F4FB9"/>
    <w:rsid w:val="004F5B4A"/>
    <w:rsid w:val="004F6A39"/>
    <w:rsid w:val="00500084"/>
    <w:rsid w:val="0050552B"/>
    <w:rsid w:val="00505DE6"/>
    <w:rsid w:val="00507346"/>
    <w:rsid w:val="00507C76"/>
    <w:rsid w:val="00524390"/>
    <w:rsid w:val="00524548"/>
    <w:rsid w:val="00526E38"/>
    <w:rsid w:val="00526F7C"/>
    <w:rsid w:val="005371E4"/>
    <w:rsid w:val="00540E39"/>
    <w:rsid w:val="005417C1"/>
    <w:rsid w:val="0055194E"/>
    <w:rsid w:val="005530CC"/>
    <w:rsid w:val="005534D0"/>
    <w:rsid w:val="00563851"/>
    <w:rsid w:val="00570C6D"/>
    <w:rsid w:val="00584935"/>
    <w:rsid w:val="005866D0"/>
    <w:rsid w:val="00587BD4"/>
    <w:rsid w:val="00587F13"/>
    <w:rsid w:val="0059031B"/>
    <w:rsid w:val="005954F8"/>
    <w:rsid w:val="005A035E"/>
    <w:rsid w:val="005C7210"/>
    <w:rsid w:val="005D4BBB"/>
    <w:rsid w:val="005D67E4"/>
    <w:rsid w:val="005E0FAF"/>
    <w:rsid w:val="005E1450"/>
    <w:rsid w:val="005E2352"/>
    <w:rsid w:val="005F6B5D"/>
    <w:rsid w:val="00602726"/>
    <w:rsid w:val="00605F72"/>
    <w:rsid w:val="00612092"/>
    <w:rsid w:val="00614E15"/>
    <w:rsid w:val="00617EAF"/>
    <w:rsid w:val="00620A5F"/>
    <w:rsid w:val="00622D4A"/>
    <w:rsid w:val="00622E52"/>
    <w:rsid w:val="00623F03"/>
    <w:rsid w:val="00631B1E"/>
    <w:rsid w:val="00631EB1"/>
    <w:rsid w:val="00636E4A"/>
    <w:rsid w:val="0065501F"/>
    <w:rsid w:val="00661459"/>
    <w:rsid w:val="006642E7"/>
    <w:rsid w:val="00665482"/>
    <w:rsid w:val="00665718"/>
    <w:rsid w:val="00665C73"/>
    <w:rsid w:val="00665E0A"/>
    <w:rsid w:val="00670A3D"/>
    <w:rsid w:val="00671470"/>
    <w:rsid w:val="00673418"/>
    <w:rsid w:val="00676E23"/>
    <w:rsid w:val="00681615"/>
    <w:rsid w:val="006942C6"/>
    <w:rsid w:val="00697DF8"/>
    <w:rsid w:val="006A5B86"/>
    <w:rsid w:val="006A7440"/>
    <w:rsid w:val="006B247A"/>
    <w:rsid w:val="006C23F8"/>
    <w:rsid w:val="006D2CAF"/>
    <w:rsid w:val="006D4CD2"/>
    <w:rsid w:val="006E0FB2"/>
    <w:rsid w:val="006E6358"/>
    <w:rsid w:val="006E7E38"/>
    <w:rsid w:val="006F0391"/>
    <w:rsid w:val="006F322D"/>
    <w:rsid w:val="00714958"/>
    <w:rsid w:val="007149EF"/>
    <w:rsid w:val="007209B9"/>
    <w:rsid w:val="00721378"/>
    <w:rsid w:val="007250B8"/>
    <w:rsid w:val="007279DB"/>
    <w:rsid w:val="0073013C"/>
    <w:rsid w:val="0073265F"/>
    <w:rsid w:val="00742BE5"/>
    <w:rsid w:val="0074540A"/>
    <w:rsid w:val="007476BA"/>
    <w:rsid w:val="0075104C"/>
    <w:rsid w:val="00751D2E"/>
    <w:rsid w:val="0075275A"/>
    <w:rsid w:val="00757FD8"/>
    <w:rsid w:val="00763431"/>
    <w:rsid w:val="00767A2C"/>
    <w:rsid w:val="0077452C"/>
    <w:rsid w:val="00775B04"/>
    <w:rsid w:val="00776E11"/>
    <w:rsid w:val="00782F0E"/>
    <w:rsid w:val="007B2349"/>
    <w:rsid w:val="007B5972"/>
    <w:rsid w:val="007B7229"/>
    <w:rsid w:val="007B7B91"/>
    <w:rsid w:val="007C2A50"/>
    <w:rsid w:val="007C3337"/>
    <w:rsid w:val="007D7A98"/>
    <w:rsid w:val="007E0C6F"/>
    <w:rsid w:val="007E6A06"/>
    <w:rsid w:val="00810923"/>
    <w:rsid w:val="00811D14"/>
    <w:rsid w:val="00813FF5"/>
    <w:rsid w:val="00820F24"/>
    <w:rsid w:val="00821E4F"/>
    <w:rsid w:val="00822BCF"/>
    <w:rsid w:val="00827E0E"/>
    <w:rsid w:val="0083466D"/>
    <w:rsid w:val="008355FD"/>
    <w:rsid w:val="0084529C"/>
    <w:rsid w:val="00851C5A"/>
    <w:rsid w:val="00852B8F"/>
    <w:rsid w:val="00853803"/>
    <w:rsid w:val="008542B3"/>
    <w:rsid w:val="008551A8"/>
    <w:rsid w:val="008555C9"/>
    <w:rsid w:val="008578B6"/>
    <w:rsid w:val="00871045"/>
    <w:rsid w:val="0087436C"/>
    <w:rsid w:val="0087508D"/>
    <w:rsid w:val="008756B7"/>
    <w:rsid w:val="00877E26"/>
    <w:rsid w:val="00886BA3"/>
    <w:rsid w:val="00887CE7"/>
    <w:rsid w:val="008919CD"/>
    <w:rsid w:val="008957AC"/>
    <w:rsid w:val="008A39A6"/>
    <w:rsid w:val="008A45B1"/>
    <w:rsid w:val="008A6CBE"/>
    <w:rsid w:val="008B11F4"/>
    <w:rsid w:val="008C2DD6"/>
    <w:rsid w:val="008C3143"/>
    <w:rsid w:val="008C6A0A"/>
    <w:rsid w:val="008C75CF"/>
    <w:rsid w:val="008D0061"/>
    <w:rsid w:val="008E73C2"/>
    <w:rsid w:val="008F1B63"/>
    <w:rsid w:val="008F240D"/>
    <w:rsid w:val="008F3AE3"/>
    <w:rsid w:val="008F7ACC"/>
    <w:rsid w:val="00901EC7"/>
    <w:rsid w:val="009064CC"/>
    <w:rsid w:val="00917B32"/>
    <w:rsid w:val="009216DA"/>
    <w:rsid w:val="00923CBC"/>
    <w:rsid w:val="00923D53"/>
    <w:rsid w:val="0093122D"/>
    <w:rsid w:val="009319DC"/>
    <w:rsid w:val="00932B64"/>
    <w:rsid w:val="00947047"/>
    <w:rsid w:val="0094786E"/>
    <w:rsid w:val="0095121F"/>
    <w:rsid w:val="009548BE"/>
    <w:rsid w:val="00956670"/>
    <w:rsid w:val="00956C10"/>
    <w:rsid w:val="0095797D"/>
    <w:rsid w:val="00957F0F"/>
    <w:rsid w:val="00964F46"/>
    <w:rsid w:val="00965B96"/>
    <w:rsid w:val="00967CDF"/>
    <w:rsid w:val="00970A17"/>
    <w:rsid w:val="009775FB"/>
    <w:rsid w:val="00981A53"/>
    <w:rsid w:val="009822F9"/>
    <w:rsid w:val="00983B6D"/>
    <w:rsid w:val="00984EB6"/>
    <w:rsid w:val="00991D6B"/>
    <w:rsid w:val="00996AF1"/>
    <w:rsid w:val="00997D81"/>
    <w:rsid w:val="009A58F6"/>
    <w:rsid w:val="009B550E"/>
    <w:rsid w:val="009B70B3"/>
    <w:rsid w:val="009C36B7"/>
    <w:rsid w:val="009C5D1F"/>
    <w:rsid w:val="009C5E0C"/>
    <w:rsid w:val="009E2F62"/>
    <w:rsid w:val="009E5F36"/>
    <w:rsid w:val="009E7CC4"/>
    <w:rsid w:val="00A000E0"/>
    <w:rsid w:val="00A00667"/>
    <w:rsid w:val="00A015DC"/>
    <w:rsid w:val="00A01FD5"/>
    <w:rsid w:val="00A035C8"/>
    <w:rsid w:val="00A10756"/>
    <w:rsid w:val="00A12E9C"/>
    <w:rsid w:val="00A216A3"/>
    <w:rsid w:val="00A2310B"/>
    <w:rsid w:val="00A318A4"/>
    <w:rsid w:val="00A336EE"/>
    <w:rsid w:val="00A34852"/>
    <w:rsid w:val="00A355A7"/>
    <w:rsid w:val="00A3632A"/>
    <w:rsid w:val="00A46BC6"/>
    <w:rsid w:val="00A53232"/>
    <w:rsid w:val="00A6141A"/>
    <w:rsid w:val="00A7029B"/>
    <w:rsid w:val="00A849C3"/>
    <w:rsid w:val="00A903A1"/>
    <w:rsid w:val="00AA2804"/>
    <w:rsid w:val="00AA2A12"/>
    <w:rsid w:val="00AA721B"/>
    <w:rsid w:val="00AB4CB1"/>
    <w:rsid w:val="00AC307C"/>
    <w:rsid w:val="00AD6531"/>
    <w:rsid w:val="00AD7481"/>
    <w:rsid w:val="00AE0AEE"/>
    <w:rsid w:val="00AE31A4"/>
    <w:rsid w:val="00AE44F3"/>
    <w:rsid w:val="00AF0C46"/>
    <w:rsid w:val="00AF6AAA"/>
    <w:rsid w:val="00AF6DF2"/>
    <w:rsid w:val="00B0235D"/>
    <w:rsid w:val="00B04296"/>
    <w:rsid w:val="00B0475A"/>
    <w:rsid w:val="00B16B34"/>
    <w:rsid w:val="00B16C3A"/>
    <w:rsid w:val="00B21732"/>
    <w:rsid w:val="00B27E80"/>
    <w:rsid w:val="00B4135B"/>
    <w:rsid w:val="00B53827"/>
    <w:rsid w:val="00B546CB"/>
    <w:rsid w:val="00B56B07"/>
    <w:rsid w:val="00B600BD"/>
    <w:rsid w:val="00B63730"/>
    <w:rsid w:val="00B63A51"/>
    <w:rsid w:val="00B647D1"/>
    <w:rsid w:val="00B673D9"/>
    <w:rsid w:val="00B67B84"/>
    <w:rsid w:val="00B67C38"/>
    <w:rsid w:val="00B719DC"/>
    <w:rsid w:val="00B71D4E"/>
    <w:rsid w:val="00B74A6D"/>
    <w:rsid w:val="00B74F6E"/>
    <w:rsid w:val="00B8373E"/>
    <w:rsid w:val="00B83C0D"/>
    <w:rsid w:val="00B85100"/>
    <w:rsid w:val="00B85728"/>
    <w:rsid w:val="00B86080"/>
    <w:rsid w:val="00B936EE"/>
    <w:rsid w:val="00BA74C3"/>
    <w:rsid w:val="00BB0781"/>
    <w:rsid w:val="00BB231F"/>
    <w:rsid w:val="00BB4C5F"/>
    <w:rsid w:val="00BC501B"/>
    <w:rsid w:val="00BE02C7"/>
    <w:rsid w:val="00BF5464"/>
    <w:rsid w:val="00BF6D8B"/>
    <w:rsid w:val="00BF7809"/>
    <w:rsid w:val="00C01BA5"/>
    <w:rsid w:val="00C04F72"/>
    <w:rsid w:val="00C06987"/>
    <w:rsid w:val="00C13BAF"/>
    <w:rsid w:val="00C2338F"/>
    <w:rsid w:val="00C25F80"/>
    <w:rsid w:val="00C341DC"/>
    <w:rsid w:val="00C35C9C"/>
    <w:rsid w:val="00C37727"/>
    <w:rsid w:val="00C4052F"/>
    <w:rsid w:val="00C42EEB"/>
    <w:rsid w:val="00C61D33"/>
    <w:rsid w:val="00C639C5"/>
    <w:rsid w:val="00C85E2A"/>
    <w:rsid w:val="00C91C40"/>
    <w:rsid w:val="00C96D42"/>
    <w:rsid w:val="00CA15E8"/>
    <w:rsid w:val="00CA3507"/>
    <w:rsid w:val="00CA3599"/>
    <w:rsid w:val="00CA5369"/>
    <w:rsid w:val="00CC2C30"/>
    <w:rsid w:val="00CC36C2"/>
    <w:rsid w:val="00CD48EE"/>
    <w:rsid w:val="00CE3432"/>
    <w:rsid w:val="00CE45E9"/>
    <w:rsid w:val="00CE484E"/>
    <w:rsid w:val="00CE4BFF"/>
    <w:rsid w:val="00CE4FBE"/>
    <w:rsid w:val="00CF1F4B"/>
    <w:rsid w:val="00D00A94"/>
    <w:rsid w:val="00D05B72"/>
    <w:rsid w:val="00D20BBF"/>
    <w:rsid w:val="00D3160F"/>
    <w:rsid w:val="00D34919"/>
    <w:rsid w:val="00D40625"/>
    <w:rsid w:val="00D4669B"/>
    <w:rsid w:val="00D50DE0"/>
    <w:rsid w:val="00D55E12"/>
    <w:rsid w:val="00D55EA4"/>
    <w:rsid w:val="00D66053"/>
    <w:rsid w:val="00D71C99"/>
    <w:rsid w:val="00D80860"/>
    <w:rsid w:val="00D8523E"/>
    <w:rsid w:val="00D87749"/>
    <w:rsid w:val="00D935A8"/>
    <w:rsid w:val="00D95138"/>
    <w:rsid w:val="00D96B7E"/>
    <w:rsid w:val="00DA3E14"/>
    <w:rsid w:val="00DA40E6"/>
    <w:rsid w:val="00DB0741"/>
    <w:rsid w:val="00DC40FA"/>
    <w:rsid w:val="00DD22E9"/>
    <w:rsid w:val="00DE178F"/>
    <w:rsid w:val="00DE216D"/>
    <w:rsid w:val="00DE44BF"/>
    <w:rsid w:val="00DE6C4A"/>
    <w:rsid w:val="00DE7A15"/>
    <w:rsid w:val="00DF057E"/>
    <w:rsid w:val="00E04AD1"/>
    <w:rsid w:val="00E07634"/>
    <w:rsid w:val="00E15074"/>
    <w:rsid w:val="00E31C2C"/>
    <w:rsid w:val="00E366E7"/>
    <w:rsid w:val="00E43453"/>
    <w:rsid w:val="00E455C5"/>
    <w:rsid w:val="00E526E3"/>
    <w:rsid w:val="00E6738D"/>
    <w:rsid w:val="00E70FF4"/>
    <w:rsid w:val="00E820B4"/>
    <w:rsid w:val="00E8223C"/>
    <w:rsid w:val="00E833F5"/>
    <w:rsid w:val="00E83860"/>
    <w:rsid w:val="00E84F74"/>
    <w:rsid w:val="00E94EDC"/>
    <w:rsid w:val="00E96A74"/>
    <w:rsid w:val="00EA485C"/>
    <w:rsid w:val="00EA6777"/>
    <w:rsid w:val="00EB06F1"/>
    <w:rsid w:val="00EB46D5"/>
    <w:rsid w:val="00EC0521"/>
    <w:rsid w:val="00EC41E3"/>
    <w:rsid w:val="00EC4A49"/>
    <w:rsid w:val="00EC5991"/>
    <w:rsid w:val="00ED368A"/>
    <w:rsid w:val="00ED6763"/>
    <w:rsid w:val="00ED7E71"/>
    <w:rsid w:val="00EE47AF"/>
    <w:rsid w:val="00EE4EAD"/>
    <w:rsid w:val="00EE58B9"/>
    <w:rsid w:val="00EF0579"/>
    <w:rsid w:val="00EF3440"/>
    <w:rsid w:val="00EF402C"/>
    <w:rsid w:val="00F146FB"/>
    <w:rsid w:val="00F21306"/>
    <w:rsid w:val="00F22659"/>
    <w:rsid w:val="00F23849"/>
    <w:rsid w:val="00F3328C"/>
    <w:rsid w:val="00F350E8"/>
    <w:rsid w:val="00F35ECF"/>
    <w:rsid w:val="00F41201"/>
    <w:rsid w:val="00F4637D"/>
    <w:rsid w:val="00F56BF7"/>
    <w:rsid w:val="00F6621A"/>
    <w:rsid w:val="00F66785"/>
    <w:rsid w:val="00F675B2"/>
    <w:rsid w:val="00F74080"/>
    <w:rsid w:val="00F813CE"/>
    <w:rsid w:val="00F83138"/>
    <w:rsid w:val="00F86029"/>
    <w:rsid w:val="00F87762"/>
    <w:rsid w:val="00F9127F"/>
    <w:rsid w:val="00F93EB1"/>
    <w:rsid w:val="00FA0ADA"/>
    <w:rsid w:val="00FA171C"/>
    <w:rsid w:val="00FB0CDA"/>
    <w:rsid w:val="00FB1B69"/>
    <w:rsid w:val="00FB32DD"/>
    <w:rsid w:val="00FB6AA4"/>
    <w:rsid w:val="00FC42D5"/>
    <w:rsid w:val="00FD07FA"/>
    <w:rsid w:val="00FD2FD3"/>
    <w:rsid w:val="00FD3618"/>
    <w:rsid w:val="00FD707E"/>
    <w:rsid w:val="00FE2D32"/>
    <w:rsid w:val="00FE36C3"/>
    <w:rsid w:val="00FE41F3"/>
    <w:rsid w:val="00FE5341"/>
    <w:rsid w:val="00FF3D6E"/>
    <w:rsid w:val="00FF770C"/>
    <w:rsid w:val="00FF7B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8146C54"/>
  <w15:docId w15:val="{B12793DC-8E7F-4D59-9C90-E0E224209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pPr>
      <w:spacing w:after="83" w:line="248" w:lineRule="auto"/>
      <w:ind w:left="800" w:hanging="440"/>
      <w:jc w:val="both"/>
    </w:pPr>
    <w:rPr>
      <w:rFonts w:ascii="Calibri" w:eastAsia="Calibri" w:hAnsi="Calibri" w:cs="Calibri"/>
      <w:color w:val="000000"/>
      <w:sz w:val="18"/>
    </w:rPr>
  </w:style>
  <w:style w:type="paragraph" w:styleId="Nadpis1">
    <w:name w:val="heading 1"/>
    <w:next w:val="Normln"/>
    <w:link w:val="Nadpis1Char"/>
    <w:uiPriority w:val="9"/>
    <w:qFormat/>
    <w:pPr>
      <w:keepNext/>
      <w:keepLines/>
      <w:spacing w:after="74"/>
      <w:ind w:left="10" w:hanging="10"/>
      <w:outlineLvl w:val="0"/>
    </w:pPr>
    <w:rPr>
      <w:rFonts w:ascii="Calibri" w:eastAsia="Calibri" w:hAnsi="Calibri" w:cs="Calibri"/>
      <w:b/>
      <w:color w:val="000000"/>
      <w:sz w:val="18"/>
    </w:rPr>
  </w:style>
  <w:style w:type="paragraph" w:styleId="Nadpis2">
    <w:name w:val="heading 2"/>
    <w:basedOn w:val="Normln"/>
    <w:next w:val="Normln"/>
    <w:link w:val="Nadpis2Char"/>
    <w:uiPriority w:val="9"/>
    <w:semiHidden/>
    <w:unhideWhenUsed/>
    <w:qFormat/>
    <w:rsid w:val="008A6CB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Pr>
      <w:rFonts w:ascii="Calibri" w:eastAsia="Calibri" w:hAnsi="Calibri" w:cs="Calibri"/>
      <w:b/>
      <w:color w:val="000000"/>
      <w:sz w:val="18"/>
    </w:rPr>
  </w:style>
  <w:style w:type="paragraph" w:styleId="Zpat">
    <w:name w:val="footer"/>
    <w:basedOn w:val="Normln"/>
    <w:link w:val="ZpatChar"/>
    <w:uiPriority w:val="99"/>
    <w:unhideWhenUsed/>
    <w:rsid w:val="001E4589"/>
    <w:pPr>
      <w:tabs>
        <w:tab w:val="center" w:pos="4536"/>
        <w:tab w:val="right" w:pos="9072"/>
      </w:tabs>
      <w:spacing w:after="0" w:line="240" w:lineRule="auto"/>
    </w:pPr>
  </w:style>
  <w:style w:type="character" w:customStyle="1" w:styleId="ZpatChar">
    <w:name w:val="Zápatí Char"/>
    <w:basedOn w:val="Standardnpsmoodstavce"/>
    <w:link w:val="Zpat"/>
    <w:uiPriority w:val="99"/>
    <w:rsid w:val="001E4589"/>
    <w:rPr>
      <w:rFonts w:ascii="Calibri" w:eastAsia="Calibri" w:hAnsi="Calibri" w:cs="Calibri"/>
      <w:color w:val="000000"/>
      <w:sz w:val="18"/>
    </w:rPr>
  </w:style>
  <w:style w:type="character" w:styleId="Odkaznakoment">
    <w:name w:val="annotation reference"/>
    <w:basedOn w:val="Standardnpsmoodstavce"/>
    <w:uiPriority w:val="99"/>
    <w:semiHidden/>
    <w:unhideWhenUsed/>
    <w:rsid w:val="00877E26"/>
    <w:rPr>
      <w:sz w:val="16"/>
      <w:szCs w:val="16"/>
    </w:rPr>
  </w:style>
  <w:style w:type="paragraph" w:styleId="Textkomente">
    <w:name w:val="annotation text"/>
    <w:basedOn w:val="Normln"/>
    <w:link w:val="TextkomenteChar"/>
    <w:uiPriority w:val="99"/>
    <w:semiHidden/>
    <w:unhideWhenUsed/>
    <w:rsid w:val="00877E26"/>
    <w:pPr>
      <w:spacing w:line="240" w:lineRule="auto"/>
    </w:pPr>
    <w:rPr>
      <w:sz w:val="20"/>
      <w:szCs w:val="20"/>
    </w:rPr>
  </w:style>
  <w:style w:type="character" w:customStyle="1" w:styleId="TextkomenteChar">
    <w:name w:val="Text komentáře Char"/>
    <w:basedOn w:val="Standardnpsmoodstavce"/>
    <w:link w:val="Textkomente"/>
    <w:uiPriority w:val="99"/>
    <w:semiHidden/>
    <w:rsid w:val="00877E26"/>
    <w:rPr>
      <w:rFonts w:ascii="Calibri" w:eastAsia="Calibri" w:hAnsi="Calibri" w:cs="Calibri"/>
      <w:color w:val="000000"/>
      <w:sz w:val="20"/>
      <w:szCs w:val="20"/>
    </w:rPr>
  </w:style>
  <w:style w:type="paragraph" w:styleId="Pedmtkomente">
    <w:name w:val="annotation subject"/>
    <w:basedOn w:val="Textkomente"/>
    <w:next w:val="Textkomente"/>
    <w:link w:val="PedmtkomenteChar"/>
    <w:uiPriority w:val="99"/>
    <w:semiHidden/>
    <w:unhideWhenUsed/>
    <w:rsid w:val="00877E26"/>
    <w:rPr>
      <w:b/>
      <w:bCs/>
    </w:rPr>
  </w:style>
  <w:style w:type="character" w:customStyle="1" w:styleId="PedmtkomenteChar">
    <w:name w:val="Předmět komentáře Char"/>
    <w:basedOn w:val="TextkomenteChar"/>
    <w:link w:val="Pedmtkomente"/>
    <w:uiPriority w:val="99"/>
    <w:semiHidden/>
    <w:rsid w:val="00877E26"/>
    <w:rPr>
      <w:rFonts w:ascii="Calibri" w:eastAsia="Calibri" w:hAnsi="Calibri" w:cs="Calibri"/>
      <w:b/>
      <w:bCs/>
      <w:color w:val="000000"/>
      <w:sz w:val="20"/>
      <w:szCs w:val="20"/>
    </w:rPr>
  </w:style>
  <w:style w:type="paragraph" w:styleId="Textbubliny">
    <w:name w:val="Balloon Text"/>
    <w:basedOn w:val="Normln"/>
    <w:link w:val="TextbublinyChar"/>
    <w:uiPriority w:val="99"/>
    <w:semiHidden/>
    <w:unhideWhenUsed/>
    <w:rsid w:val="00877E26"/>
    <w:pPr>
      <w:spacing w:after="0" w:line="240" w:lineRule="auto"/>
    </w:pPr>
    <w:rPr>
      <w:rFonts w:ascii="Segoe UI" w:hAnsi="Segoe UI" w:cs="Segoe UI"/>
      <w:szCs w:val="18"/>
    </w:rPr>
  </w:style>
  <w:style w:type="character" w:customStyle="1" w:styleId="TextbublinyChar">
    <w:name w:val="Text bubliny Char"/>
    <w:basedOn w:val="Standardnpsmoodstavce"/>
    <w:link w:val="Textbubliny"/>
    <w:uiPriority w:val="99"/>
    <w:semiHidden/>
    <w:rsid w:val="00877E26"/>
    <w:rPr>
      <w:rFonts w:ascii="Segoe UI" w:eastAsia="Calibri" w:hAnsi="Segoe UI" w:cs="Segoe UI"/>
      <w:color w:val="000000"/>
      <w:sz w:val="18"/>
      <w:szCs w:val="18"/>
    </w:rPr>
  </w:style>
  <w:style w:type="paragraph" w:styleId="Odstavecseseznamem">
    <w:name w:val="List Paragraph"/>
    <w:basedOn w:val="Normln"/>
    <w:uiPriority w:val="34"/>
    <w:qFormat/>
    <w:rsid w:val="00CA3599"/>
    <w:pPr>
      <w:ind w:left="720"/>
      <w:contextualSpacing/>
    </w:pPr>
  </w:style>
  <w:style w:type="character" w:customStyle="1" w:styleId="Nadpis2Char">
    <w:name w:val="Nadpis 2 Char"/>
    <w:basedOn w:val="Standardnpsmoodstavce"/>
    <w:link w:val="Nadpis2"/>
    <w:uiPriority w:val="9"/>
    <w:semiHidden/>
    <w:rsid w:val="008A6CBE"/>
    <w:rPr>
      <w:rFonts w:asciiTheme="majorHAnsi" w:eastAsiaTheme="majorEastAsia" w:hAnsiTheme="majorHAnsi" w:cstheme="majorBidi"/>
      <w:color w:val="2F5496" w:themeColor="accent1" w:themeShade="BF"/>
      <w:sz w:val="26"/>
      <w:szCs w:val="26"/>
    </w:rPr>
  </w:style>
  <w:style w:type="paragraph" w:styleId="Prosttext">
    <w:name w:val="Plain Text"/>
    <w:basedOn w:val="Normln"/>
    <w:link w:val="ProsttextChar"/>
    <w:uiPriority w:val="99"/>
    <w:semiHidden/>
    <w:unhideWhenUsed/>
    <w:rsid w:val="007149EF"/>
    <w:pPr>
      <w:spacing w:after="0" w:line="240" w:lineRule="auto"/>
      <w:ind w:left="0" w:firstLine="0"/>
      <w:jc w:val="left"/>
    </w:pPr>
    <w:rPr>
      <w:rFonts w:eastAsiaTheme="minorHAnsi"/>
      <w:color w:val="auto"/>
      <w:sz w:val="22"/>
      <w:lang w:eastAsia="en-US"/>
    </w:rPr>
  </w:style>
  <w:style w:type="character" w:customStyle="1" w:styleId="ProsttextChar">
    <w:name w:val="Prostý text Char"/>
    <w:basedOn w:val="Standardnpsmoodstavce"/>
    <w:link w:val="Prosttext"/>
    <w:uiPriority w:val="99"/>
    <w:semiHidden/>
    <w:rsid w:val="007149EF"/>
    <w:rPr>
      <w:rFonts w:ascii="Calibri" w:eastAsiaTheme="minorHAnsi" w:hAnsi="Calibri" w:cs="Calibri"/>
      <w:lang w:eastAsia="en-US"/>
    </w:rPr>
  </w:style>
  <w:style w:type="character" w:styleId="Hypertextovodkaz">
    <w:name w:val="Hyperlink"/>
    <w:basedOn w:val="Standardnpsmoodstavce"/>
    <w:uiPriority w:val="99"/>
    <w:unhideWhenUsed/>
    <w:rsid w:val="00427339"/>
    <w:rPr>
      <w:color w:val="0563C1" w:themeColor="hyperlink"/>
      <w:u w:val="single"/>
    </w:rPr>
  </w:style>
  <w:style w:type="character" w:styleId="Zmnka">
    <w:name w:val="Mention"/>
    <w:basedOn w:val="Standardnpsmoodstavce"/>
    <w:uiPriority w:val="99"/>
    <w:semiHidden/>
    <w:unhideWhenUsed/>
    <w:rsid w:val="00427339"/>
    <w:rPr>
      <w:color w:val="2B579A"/>
      <w:shd w:val="clear" w:color="auto" w:fill="E6E6E6"/>
    </w:rPr>
  </w:style>
  <w:style w:type="character" w:styleId="Nevyeenzmnka">
    <w:name w:val="Unresolved Mention"/>
    <w:basedOn w:val="Standardnpsmoodstavce"/>
    <w:uiPriority w:val="99"/>
    <w:semiHidden/>
    <w:unhideWhenUsed/>
    <w:rsid w:val="00BB4C5F"/>
    <w:rPr>
      <w:color w:val="808080"/>
      <w:shd w:val="clear" w:color="auto" w:fill="E6E6E6"/>
    </w:rPr>
  </w:style>
  <w:style w:type="character" w:styleId="Sledovanodkaz">
    <w:name w:val="FollowedHyperlink"/>
    <w:basedOn w:val="Standardnpsmoodstavce"/>
    <w:uiPriority w:val="99"/>
    <w:semiHidden/>
    <w:unhideWhenUsed/>
    <w:rsid w:val="00B27E80"/>
    <w:rPr>
      <w:color w:val="954F72" w:themeColor="followedHyperlink"/>
      <w:u w:val="single"/>
    </w:rPr>
  </w:style>
  <w:style w:type="paragraph" w:styleId="Zhlav">
    <w:name w:val="header"/>
    <w:basedOn w:val="Normln"/>
    <w:link w:val="ZhlavChar"/>
    <w:unhideWhenUsed/>
    <w:rsid w:val="00751D2E"/>
    <w:pPr>
      <w:widowControl w:val="0"/>
      <w:tabs>
        <w:tab w:val="center" w:pos="4536"/>
        <w:tab w:val="right" w:pos="9072"/>
      </w:tabs>
      <w:autoSpaceDE w:val="0"/>
      <w:autoSpaceDN w:val="0"/>
      <w:adjustRightInd w:val="0"/>
      <w:spacing w:before="87" w:after="0" w:line="230" w:lineRule="exact"/>
      <w:ind w:left="1191" w:right="510" w:firstLine="0"/>
      <w:jc w:val="left"/>
    </w:pPr>
    <w:rPr>
      <w:rFonts w:ascii="Arial" w:eastAsia="Times New Roman" w:hAnsi="Arial" w:cs="Arial"/>
      <w:spacing w:val="-6"/>
      <w:sz w:val="20"/>
      <w:szCs w:val="20"/>
    </w:rPr>
  </w:style>
  <w:style w:type="character" w:customStyle="1" w:styleId="ZhlavChar">
    <w:name w:val="Záhlaví Char"/>
    <w:basedOn w:val="Standardnpsmoodstavce"/>
    <w:link w:val="Zhlav"/>
    <w:rsid w:val="00751D2E"/>
    <w:rPr>
      <w:rFonts w:ascii="Arial" w:eastAsia="Times New Roman" w:hAnsi="Arial" w:cs="Arial"/>
      <w:color w:val="000000"/>
      <w:spacing w:val="-6"/>
      <w:sz w:val="20"/>
      <w:szCs w:val="20"/>
    </w:rPr>
  </w:style>
  <w:style w:type="paragraph" w:customStyle="1" w:styleId="Body">
    <w:name w:val="Body"/>
    <w:basedOn w:val="Normln"/>
    <w:qFormat/>
    <w:rsid w:val="00540E39"/>
    <w:pPr>
      <w:spacing w:after="140" w:line="290" w:lineRule="auto"/>
      <w:ind w:left="0" w:firstLine="0"/>
    </w:pPr>
    <w:rPr>
      <w:rFonts w:ascii="Arial" w:eastAsia="Times New Roman" w:hAnsi="Arial" w:cs="Times New Roman"/>
      <w:color w:val="auto"/>
      <w:kern w:val="20"/>
      <w:sz w:val="20"/>
      <w:szCs w:val="24"/>
      <w:lang w:eastAsia="en-GB"/>
    </w:rPr>
  </w:style>
  <w:style w:type="paragraph" w:customStyle="1" w:styleId="SchedApps">
    <w:name w:val="Sched/Apps"/>
    <w:basedOn w:val="Normln"/>
    <w:next w:val="Body"/>
    <w:rsid w:val="00540E39"/>
    <w:pPr>
      <w:keepNext/>
      <w:pageBreakBefore/>
      <w:spacing w:after="240" w:line="290" w:lineRule="auto"/>
      <w:ind w:left="0" w:firstLine="0"/>
      <w:jc w:val="center"/>
      <w:outlineLvl w:val="3"/>
    </w:pPr>
    <w:rPr>
      <w:rFonts w:ascii="Arial" w:eastAsia="Times New Roman" w:hAnsi="Arial" w:cs="Times New Roman"/>
      <w:b/>
      <w:color w:val="auto"/>
      <w:kern w:val="23"/>
      <w:sz w:val="23"/>
      <w:szCs w:val="24"/>
      <w:lang w:eastAsia="en-GB"/>
    </w:rPr>
  </w:style>
  <w:style w:type="paragraph" w:customStyle="1" w:styleId="Schedule1">
    <w:name w:val="Schedule 1"/>
    <w:basedOn w:val="Normln"/>
    <w:rsid w:val="00540E39"/>
    <w:pPr>
      <w:numPr>
        <w:numId w:val="11"/>
      </w:numPr>
      <w:spacing w:after="140" w:line="290" w:lineRule="auto"/>
      <w:outlineLvl w:val="0"/>
    </w:pPr>
    <w:rPr>
      <w:rFonts w:ascii="Arial" w:eastAsia="Times New Roman" w:hAnsi="Arial" w:cs="Times New Roman"/>
      <w:color w:val="auto"/>
      <w:kern w:val="20"/>
      <w:sz w:val="20"/>
      <w:szCs w:val="24"/>
      <w:lang w:eastAsia="en-GB"/>
    </w:rPr>
  </w:style>
  <w:style w:type="paragraph" w:customStyle="1" w:styleId="Schedule2">
    <w:name w:val="Schedule 2"/>
    <w:basedOn w:val="Normln"/>
    <w:rsid w:val="00540E39"/>
    <w:pPr>
      <w:numPr>
        <w:ilvl w:val="1"/>
        <w:numId w:val="11"/>
      </w:numPr>
      <w:spacing w:after="140" w:line="290" w:lineRule="auto"/>
      <w:outlineLvl w:val="0"/>
    </w:pPr>
    <w:rPr>
      <w:rFonts w:ascii="Arial" w:eastAsia="Times New Roman" w:hAnsi="Arial" w:cs="Times New Roman"/>
      <w:color w:val="auto"/>
      <w:kern w:val="20"/>
      <w:sz w:val="20"/>
      <w:szCs w:val="24"/>
      <w:lang w:eastAsia="en-GB"/>
    </w:rPr>
  </w:style>
  <w:style w:type="paragraph" w:customStyle="1" w:styleId="Schedule3">
    <w:name w:val="Schedule 3"/>
    <w:basedOn w:val="Normln"/>
    <w:rsid w:val="00540E39"/>
    <w:pPr>
      <w:numPr>
        <w:ilvl w:val="2"/>
        <w:numId w:val="11"/>
      </w:numPr>
      <w:spacing w:after="140" w:line="290" w:lineRule="auto"/>
      <w:outlineLvl w:val="1"/>
    </w:pPr>
    <w:rPr>
      <w:rFonts w:ascii="Arial" w:eastAsia="Times New Roman" w:hAnsi="Arial" w:cs="Times New Roman"/>
      <w:color w:val="auto"/>
      <w:kern w:val="20"/>
      <w:sz w:val="20"/>
      <w:szCs w:val="24"/>
      <w:lang w:eastAsia="en-GB"/>
    </w:rPr>
  </w:style>
  <w:style w:type="paragraph" w:customStyle="1" w:styleId="Schedule4">
    <w:name w:val="Schedule 4"/>
    <w:basedOn w:val="Normln"/>
    <w:rsid w:val="00540E39"/>
    <w:pPr>
      <w:numPr>
        <w:ilvl w:val="3"/>
        <w:numId w:val="11"/>
      </w:numPr>
      <w:spacing w:after="140" w:line="290" w:lineRule="auto"/>
      <w:outlineLvl w:val="2"/>
    </w:pPr>
    <w:rPr>
      <w:rFonts w:ascii="Arial" w:eastAsia="Times New Roman" w:hAnsi="Arial" w:cs="Times New Roman"/>
      <w:color w:val="auto"/>
      <w:kern w:val="20"/>
      <w:sz w:val="20"/>
      <w:szCs w:val="24"/>
      <w:lang w:eastAsia="en-GB"/>
    </w:rPr>
  </w:style>
  <w:style w:type="paragraph" w:customStyle="1" w:styleId="Schedule5">
    <w:name w:val="Schedule 5"/>
    <w:basedOn w:val="Normln"/>
    <w:rsid w:val="00540E39"/>
    <w:pPr>
      <w:numPr>
        <w:ilvl w:val="4"/>
        <w:numId w:val="11"/>
      </w:numPr>
      <w:spacing w:after="140" w:line="290" w:lineRule="auto"/>
      <w:outlineLvl w:val="3"/>
    </w:pPr>
    <w:rPr>
      <w:rFonts w:ascii="Arial" w:eastAsia="Times New Roman" w:hAnsi="Arial" w:cs="Times New Roman"/>
      <w:color w:val="auto"/>
      <w:kern w:val="20"/>
      <w:sz w:val="20"/>
      <w:szCs w:val="24"/>
      <w:lang w:eastAsia="en-GB"/>
    </w:rPr>
  </w:style>
  <w:style w:type="paragraph" w:customStyle="1" w:styleId="Schedule6">
    <w:name w:val="Schedule 6"/>
    <w:basedOn w:val="Normln"/>
    <w:rsid w:val="00540E39"/>
    <w:pPr>
      <w:numPr>
        <w:ilvl w:val="5"/>
        <w:numId w:val="11"/>
      </w:numPr>
      <w:spacing w:after="140" w:line="290" w:lineRule="auto"/>
      <w:outlineLvl w:val="4"/>
    </w:pPr>
    <w:rPr>
      <w:rFonts w:ascii="Arial" w:eastAsia="Times New Roman" w:hAnsi="Arial" w:cs="Times New Roman"/>
      <w:color w:val="auto"/>
      <w:kern w:val="20"/>
      <w:sz w:val="20"/>
      <w:szCs w:val="24"/>
      <w:lang w:eastAsia="en-GB"/>
    </w:rPr>
  </w:style>
  <w:style w:type="paragraph" w:customStyle="1" w:styleId="Style2">
    <w:name w:val="Style2"/>
    <w:basedOn w:val="Schedule2"/>
    <w:qFormat/>
    <w:rsid w:val="00540E39"/>
    <w:pPr>
      <w:numPr>
        <w:ilvl w:val="0"/>
        <w:numId w:val="0"/>
      </w:numPr>
      <w:tabs>
        <w:tab w:val="num" w:pos="360"/>
      </w:tabs>
      <w:ind w:left="680" w:hanging="680"/>
      <w:outlineLvl w:val="1"/>
    </w:pPr>
    <w:rPr>
      <w:lang w:eastAsia="de-DE" w:bidi="de-DE"/>
    </w:rPr>
  </w:style>
  <w:style w:type="paragraph" w:styleId="Bezmezer">
    <w:name w:val="No Spacing"/>
    <w:link w:val="BezmezerChar"/>
    <w:uiPriority w:val="1"/>
    <w:qFormat/>
    <w:rsid w:val="00144A52"/>
    <w:pPr>
      <w:spacing w:after="0" w:line="240" w:lineRule="auto"/>
    </w:pPr>
    <w:rPr>
      <w:rFonts w:ascii="Calibri" w:eastAsia="Calibri" w:hAnsi="Calibri" w:cs="Times New Roman"/>
      <w:lang w:eastAsia="en-US"/>
    </w:rPr>
  </w:style>
  <w:style w:type="character" w:customStyle="1" w:styleId="BezmezerChar">
    <w:name w:val="Bez mezer Char"/>
    <w:link w:val="Bezmezer"/>
    <w:uiPriority w:val="1"/>
    <w:locked/>
    <w:rsid w:val="00144A52"/>
    <w:rPr>
      <w:rFonts w:ascii="Calibri" w:eastAsia="Calibri" w:hAnsi="Calibri" w:cs="Times New Roman"/>
      <w:lang w:eastAsia="en-US"/>
    </w:rPr>
  </w:style>
  <w:style w:type="paragraph" w:customStyle="1" w:styleId="Default">
    <w:name w:val="Default"/>
    <w:rsid w:val="00144A52"/>
    <w:pPr>
      <w:autoSpaceDE w:val="0"/>
      <w:autoSpaceDN w:val="0"/>
      <w:adjustRightInd w:val="0"/>
      <w:spacing w:after="0" w:line="240" w:lineRule="auto"/>
    </w:pPr>
    <w:rPr>
      <w:rFonts w:ascii="Arial" w:eastAsia="Calibr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18881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eon-einkauf.com/content/dam/eon/eon-einkauf/documents/en/Terms_and_Conditions/Lieferantenkodex_EN_incl_Unterschrift.pdf" TargetMode="External"/><Relationship Id="rId13" Type="http://schemas.openxmlformats.org/officeDocument/2006/relationships/hyperlink" Target="file:///C:\Users\L16241\AppData\Local\Microsoft\Windows\Temporary%20Internet%20Files\Content.Outlook\R6CC6I2F\faktury-ebscz@eon.cz" TargetMode="Externa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L16241\AppData\Local\Microsoft\Windows\Temporary%20Internet%20Files\Content.Outlook\R6CC6I2F\faktury-eon.servisni@eon.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L16241\AppData\Local\Microsoft\Windows\Temporary%20Internet%20Files\Content.Outlook\R6CC6I2F\faktury-eon.ceska.republika@eon.cz" TargetMode="External"/><Relationship Id="rId5" Type="http://schemas.openxmlformats.org/officeDocument/2006/relationships/webSettings" Target="webSettings.xml"/><Relationship Id="rId15" Type="http://schemas.openxmlformats.org/officeDocument/2006/relationships/hyperlink" Target="http://www.eon.cz/o-nas/o-skupine-eon/pro-partnery/vseobecne-nakupni-podminky" TargetMode="External"/><Relationship Id="rId10" Type="http://schemas.openxmlformats.org/officeDocument/2006/relationships/hyperlink" Target="mailto:faktury-eon.energie@eon.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eon-einkauf.com/content/dam/eon/eon-einkauf/documents/en/Terms_and_Conditions/Lieferantenkodex_EN_incl_Unterschrift.pdf" TargetMode="External"/><Relationship Id="rId14" Type="http://schemas.openxmlformats.org/officeDocument/2006/relationships/hyperlink" Target="mailto:faktury-eon.distribuce@eon.cz"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3C4CB8-287A-448E-A9A2-8AB83B0EA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10121</Words>
  <Characters>59719</Characters>
  <Application>Microsoft Office Word</Application>
  <DocSecurity>0</DocSecurity>
  <Lines>497</Lines>
  <Paragraphs>139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69701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dc:creator>
  <cp:keywords/>
  <cp:lastModifiedBy>Jagošová, Alena</cp:lastModifiedBy>
  <cp:revision>10</cp:revision>
  <cp:lastPrinted>2018-10-12T06:12:00Z</cp:lastPrinted>
  <dcterms:created xsi:type="dcterms:W3CDTF">2019-03-07T14:50:00Z</dcterms:created>
  <dcterms:modified xsi:type="dcterms:W3CDTF">2019-12-11T07:57:00Z</dcterms:modified>
</cp:coreProperties>
</file>