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A40B6" w14:textId="77777777" w:rsidR="00F336EE" w:rsidRDefault="00F336EE" w:rsidP="0043446B">
      <w:pPr>
        <w:pStyle w:val="Zhlav"/>
        <w:jc w:val="center"/>
        <w:rPr>
          <w:rFonts w:cs="Arial"/>
          <w:b/>
          <w:u w:val="single"/>
        </w:rPr>
      </w:pPr>
    </w:p>
    <w:p w14:paraId="6B25131C" w14:textId="776EF281" w:rsidR="0043446B" w:rsidRPr="00C748D3" w:rsidRDefault="0043446B" w:rsidP="0043446B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A60AEE">
        <w:rPr>
          <w:rFonts w:cs="Arial"/>
          <w:b/>
          <w:u w:val="single"/>
        </w:rPr>
        <w:t>4</w:t>
      </w:r>
    </w:p>
    <w:p w14:paraId="085AFE2E" w14:textId="77777777" w:rsidR="0043446B" w:rsidRDefault="0043446B" w:rsidP="0043446B">
      <w:pPr>
        <w:pStyle w:val="Zhlav"/>
        <w:jc w:val="center"/>
        <w:rPr>
          <w:rFonts w:cs="Arial"/>
          <w:b/>
        </w:rPr>
      </w:pPr>
      <w:r>
        <w:rPr>
          <w:rFonts w:cs="Arial"/>
          <w:b/>
        </w:rPr>
        <w:t>Podmínky balení a zapůjčení, vrácení a úhrady ceny obalů</w:t>
      </w:r>
    </w:p>
    <w:p w14:paraId="71EA31FA" w14:textId="77777777" w:rsidR="00266207" w:rsidRPr="00C748D3" w:rsidRDefault="00266207" w:rsidP="0043446B">
      <w:pPr>
        <w:pStyle w:val="Zhlav"/>
        <w:jc w:val="center"/>
        <w:rPr>
          <w:rFonts w:cs="Arial"/>
          <w:b/>
        </w:rPr>
      </w:pPr>
    </w:p>
    <w:p w14:paraId="25D5D87E" w14:textId="77777777" w:rsidR="00BA762F" w:rsidRDefault="00E73241" w:rsidP="00890EDE">
      <w:pPr>
        <w:pStyle w:val="Zhlav"/>
        <w:jc w:val="center"/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14:paraId="17DF32F1" w14:textId="77777777" w:rsidR="00011757" w:rsidRPr="006242AD" w:rsidRDefault="00011757" w:rsidP="00011757">
      <w:pPr>
        <w:jc w:val="both"/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balení</w:t>
      </w:r>
      <w:r>
        <w:rPr>
          <w:rFonts w:cs="Arial"/>
          <w:b/>
          <w:szCs w:val="20"/>
        </w:rPr>
        <w:t xml:space="preserve"> zboží</w:t>
      </w:r>
    </w:p>
    <w:p w14:paraId="68B200DE" w14:textId="77777777" w:rsidR="00AA6BE5" w:rsidRDefault="00AA6BE5" w:rsidP="00011757">
      <w:pPr>
        <w:spacing w:line="280" w:lineRule="atLeast"/>
        <w:jc w:val="both"/>
      </w:pPr>
      <w:r w:rsidRPr="00AA6BE5">
        <w:t xml:space="preserve"> </w:t>
      </w:r>
    </w:p>
    <w:p w14:paraId="0FD84321" w14:textId="4C811D50" w:rsidR="00732CF0" w:rsidRPr="00732CF0" w:rsidRDefault="002601F4" w:rsidP="00732CF0">
      <w:pPr>
        <w:rPr>
          <w:bCs/>
        </w:rPr>
      </w:pPr>
      <w:r>
        <w:t xml:space="preserve">Balení </w:t>
      </w:r>
      <w:r w:rsidR="00026316">
        <w:t>ochranných</w:t>
      </w:r>
      <w:r w:rsidR="00F336EE">
        <w:t xml:space="preserve"> osobních</w:t>
      </w:r>
      <w:r w:rsidR="00026316">
        <w:t xml:space="preserve"> pracovních oděvů</w:t>
      </w:r>
      <w:r>
        <w:t xml:space="preserve"> </w:t>
      </w:r>
      <w:r w:rsidR="002E695A">
        <w:t>musí být provedeno tak, aby nemohlo dojít k poškození během přepravy</w:t>
      </w:r>
      <w:r w:rsidR="002E695A" w:rsidRPr="00732CF0">
        <w:t xml:space="preserve">. </w:t>
      </w:r>
      <w:r w:rsidR="00732CF0" w:rsidRPr="00732CF0">
        <w:rPr>
          <w:bCs/>
        </w:rPr>
        <w:t>Při dodání zboží na paletách je nutno použít europalety podle ČSN EN 13698-1 (1,20 m x 0,80 m).</w:t>
      </w:r>
      <w:r w:rsidR="00574880">
        <w:rPr>
          <w:bCs/>
        </w:rPr>
        <w:t xml:space="preserve"> Náklady na balení nese prodávající.</w:t>
      </w:r>
    </w:p>
    <w:p w14:paraId="769413D7" w14:textId="77777777" w:rsidR="002E695A" w:rsidRDefault="002E695A" w:rsidP="002E695A">
      <w:pPr>
        <w:jc w:val="both"/>
      </w:pPr>
    </w:p>
    <w:p w14:paraId="29CA0A8E" w14:textId="77777777" w:rsidR="002601F4" w:rsidRDefault="003606B5" w:rsidP="002601F4">
      <w:pPr>
        <w:jc w:val="both"/>
      </w:pPr>
      <w:r>
        <w:t>Oděvy</w:t>
      </w:r>
      <w:r w:rsidR="002E695A">
        <w:t xml:space="preserve"> musí být zabaleny v</w:t>
      </w:r>
      <w:r>
        <w:t> plastových sáčcích</w:t>
      </w:r>
      <w:r w:rsidR="00FB50A7">
        <w:t xml:space="preserve"> </w:t>
      </w:r>
      <w:r w:rsidR="002E695A">
        <w:t>v kartonových krabicích</w:t>
      </w:r>
      <w:r>
        <w:t xml:space="preserve"> nebo jiném vhodném obalu</w:t>
      </w:r>
      <w:r w:rsidR="008E49BF">
        <w:t xml:space="preserve"> tak</w:t>
      </w:r>
      <w:r>
        <w:t xml:space="preserve">, </w:t>
      </w:r>
      <w:r w:rsidR="002601F4">
        <w:t xml:space="preserve">aby byla zajištěna ochrana proti </w:t>
      </w:r>
      <w:r w:rsidR="001407A2">
        <w:t>poškození při přepravě</w:t>
      </w:r>
      <w:r w:rsidR="002601F4">
        <w:t>.</w:t>
      </w:r>
    </w:p>
    <w:p w14:paraId="4703AF58" w14:textId="77777777" w:rsidR="00234B9B" w:rsidRDefault="00234B9B" w:rsidP="002601F4">
      <w:pPr>
        <w:jc w:val="both"/>
      </w:pPr>
    </w:p>
    <w:p w14:paraId="736AA0ED" w14:textId="77777777" w:rsidR="00234B9B" w:rsidRDefault="00234B9B" w:rsidP="002601F4">
      <w:pPr>
        <w:jc w:val="both"/>
      </w:pPr>
      <w:r>
        <w:t xml:space="preserve">Zadavatel požaduje samostatná balení pro každou jednotlivou dodávku (objednávku). </w:t>
      </w:r>
    </w:p>
    <w:p w14:paraId="5CAC9BC2" w14:textId="77777777" w:rsidR="0006596E" w:rsidRDefault="0006596E" w:rsidP="002601F4">
      <w:pPr>
        <w:jc w:val="both"/>
      </w:pPr>
    </w:p>
    <w:p w14:paraId="64E03E76" w14:textId="77777777" w:rsidR="0006596E" w:rsidRDefault="0006596E" w:rsidP="002601F4">
      <w:pPr>
        <w:jc w:val="both"/>
      </w:pPr>
      <w:r>
        <w:t xml:space="preserve">Ke každé dodávce musí být přiložen </w:t>
      </w:r>
      <w:r w:rsidRPr="00AB0E0B">
        <w:t>dodací list a návod k</w:t>
      </w:r>
      <w:r w:rsidR="00574880" w:rsidRPr="00AB0E0B">
        <w:t> </w:t>
      </w:r>
      <w:r w:rsidRPr="00AB0E0B">
        <w:t>použití</w:t>
      </w:r>
      <w:r w:rsidR="00574880" w:rsidRPr="00AB0E0B">
        <w:t>.</w:t>
      </w:r>
      <w:r w:rsidR="00574880">
        <w:t xml:space="preserve"> </w:t>
      </w:r>
    </w:p>
    <w:p w14:paraId="09C91EAB" w14:textId="77777777" w:rsidR="00574880" w:rsidRDefault="00574880" w:rsidP="002601F4">
      <w:pPr>
        <w:jc w:val="both"/>
      </w:pPr>
    </w:p>
    <w:p w14:paraId="03AA4BE2" w14:textId="77777777" w:rsidR="002E695A" w:rsidRDefault="002E695A" w:rsidP="002E695A">
      <w:pPr>
        <w:jc w:val="both"/>
      </w:pPr>
      <w:r>
        <w:t>Jednotlivá balení a případně celkové balení (např. kartonová krabice pro přepravní paletu) musí být označeny následujícími údaji na přední viditelné straně:</w:t>
      </w:r>
    </w:p>
    <w:p w14:paraId="372DD4B3" w14:textId="77777777" w:rsidR="002E695A" w:rsidRDefault="00866271" w:rsidP="002E695A">
      <w:pPr>
        <w:pStyle w:val="Odstavecseseznamem"/>
        <w:numPr>
          <w:ilvl w:val="0"/>
          <w:numId w:val="1"/>
        </w:numPr>
        <w:jc w:val="both"/>
      </w:pPr>
      <w:r>
        <w:t>Jméno a adresa odesílatele</w:t>
      </w:r>
    </w:p>
    <w:p w14:paraId="7445A852" w14:textId="139C361D" w:rsidR="002E695A" w:rsidRDefault="0006596E" w:rsidP="002E695A">
      <w:pPr>
        <w:pStyle w:val="Odstavecseseznamem"/>
        <w:numPr>
          <w:ilvl w:val="0"/>
          <w:numId w:val="1"/>
        </w:numPr>
        <w:jc w:val="both"/>
      </w:pPr>
      <w:r>
        <w:t>Jméno, telefon a dodací adresa příjemce zboží uvedená v</w:t>
      </w:r>
      <w:r w:rsidR="00C320EC">
        <w:t> </w:t>
      </w:r>
      <w:r>
        <w:t>objednávce</w:t>
      </w:r>
    </w:p>
    <w:p w14:paraId="52238B0D" w14:textId="264E2783" w:rsidR="00C320EC" w:rsidRDefault="00C320EC" w:rsidP="002E695A">
      <w:pPr>
        <w:pStyle w:val="Odstavecseseznamem"/>
        <w:numPr>
          <w:ilvl w:val="0"/>
          <w:numId w:val="1"/>
        </w:numPr>
        <w:jc w:val="both"/>
      </w:pPr>
      <w:r>
        <w:t>Číslo výzvy k plnění (odvolávky)</w:t>
      </w:r>
    </w:p>
    <w:p w14:paraId="2F575511" w14:textId="77777777" w:rsidR="00234B9B" w:rsidRDefault="00234B9B" w:rsidP="00574880">
      <w:pPr>
        <w:ind w:left="360"/>
        <w:jc w:val="both"/>
      </w:pPr>
    </w:p>
    <w:p w14:paraId="446729A5" w14:textId="77777777" w:rsidR="002E695A" w:rsidRDefault="002E695A" w:rsidP="002E695A">
      <w:pPr>
        <w:jc w:val="both"/>
      </w:pPr>
    </w:p>
    <w:p w14:paraId="44B568D2" w14:textId="77777777" w:rsidR="00BA762F" w:rsidRPr="00BA762F" w:rsidRDefault="0043446B" w:rsidP="002E695A">
      <w:pPr>
        <w:jc w:val="both"/>
      </w:pPr>
      <w:r w:rsidRPr="00AB0E0B">
        <w:t>Prodávající</w:t>
      </w:r>
      <w:r w:rsidR="002E695A" w:rsidRPr="00AB0E0B">
        <w:t xml:space="preserve"> garantuje, že zdarma odebere veškerý obalový materiál, jakož i použité běžné přepravní prostředky (například europalety, gitterboxy, atd.).</w:t>
      </w:r>
    </w:p>
    <w:p w14:paraId="7E831DDF" w14:textId="77777777" w:rsidR="00BA762F" w:rsidRPr="00BA762F" w:rsidRDefault="00BA762F" w:rsidP="002E695A">
      <w:pPr>
        <w:jc w:val="both"/>
      </w:pPr>
    </w:p>
    <w:p w14:paraId="071DEF33" w14:textId="77777777" w:rsidR="00BA762F" w:rsidRPr="00BA762F" w:rsidRDefault="00BA762F" w:rsidP="002E695A">
      <w:pPr>
        <w:jc w:val="both"/>
      </w:pPr>
    </w:p>
    <w:p w14:paraId="226E1C52" w14:textId="77777777" w:rsidR="00011757" w:rsidRPr="006242AD" w:rsidRDefault="00011757" w:rsidP="00011757">
      <w:pPr>
        <w:rPr>
          <w:rFonts w:cs="Arial"/>
          <w:b/>
          <w:szCs w:val="20"/>
        </w:rPr>
      </w:pPr>
      <w:r w:rsidRPr="006242AD">
        <w:rPr>
          <w:rFonts w:cs="Arial"/>
          <w:b/>
          <w:szCs w:val="20"/>
        </w:rPr>
        <w:t>Podmínky zapůjčení, vrácení a úhrady ceny obalů</w:t>
      </w:r>
    </w:p>
    <w:p w14:paraId="75413061" w14:textId="77777777" w:rsidR="00011757" w:rsidRDefault="00011757" w:rsidP="00011757">
      <w:pPr>
        <w:spacing w:after="120"/>
        <w:jc w:val="both"/>
        <w:rPr>
          <w:rFonts w:cs="Arial"/>
          <w:szCs w:val="22"/>
        </w:rPr>
      </w:pPr>
    </w:p>
    <w:p w14:paraId="60E9FB16" w14:textId="77777777" w:rsidR="00011757" w:rsidRPr="00EB2427" w:rsidRDefault="00011757" w:rsidP="00011757">
      <w:pPr>
        <w:spacing w:after="120"/>
        <w:jc w:val="both"/>
        <w:rPr>
          <w:rFonts w:cs="Arial"/>
          <w:szCs w:val="22"/>
        </w:rPr>
      </w:pPr>
      <w:r w:rsidRPr="00EB2427">
        <w:rPr>
          <w:rFonts w:cs="Arial"/>
          <w:szCs w:val="22"/>
        </w:rPr>
        <w:t xml:space="preserve">V případě, že prodávající dodává na vratných obalech (paletách), je kupující oprávněn tyto mít bezplatně půjčeny. Kupující je povinen vratné obaly vrátit zpět prodávajícímu na náklady prodávajícího, nejpozději do 12- ti měsíců od přijetí, popř. po ukončení platnosti smlouvy, pokud se obě strany nedohodnou jinak. </w:t>
      </w:r>
    </w:p>
    <w:p w14:paraId="0B5272F5" w14:textId="77777777" w:rsidR="00CE6D2A" w:rsidRPr="0043446B" w:rsidRDefault="00011757" w:rsidP="0043446B">
      <w:pPr>
        <w:spacing w:after="120"/>
        <w:jc w:val="both"/>
        <w:rPr>
          <w:rFonts w:cs="Arial"/>
          <w:szCs w:val="22"/>
        </w:rPr>
      </w:pPr>
      <w:r w:rsidRPr="00EB2427">
        <w:rPr>
          <w:rFonts w:cs="Arial"/>
          <w:szCs w:val="22"/>
        </w:rPr>
        <w:t>V případě nevrácení obalů ve výše uvedeném termínu je prodávající oprávněn nevrácené obaly vyfakturovat. Předmět fakturace musí být oboustranně odsouhlasen. Fakturovaná částka bude odpovídat běžným cenám a bude zohledněno jejich stáří a stav, tedy aktuální zůstatková cena hodnoty vratného obalu</w:t>
      </w:r>
      <w:r w:rsidR="0043446B">
        <w:rPr>
          <w:rFonts w:cs="Arial"/>
          <w:szCs w:val="22"/>
        </w:rPr>
        <w:t>.</w:t>
      </w:r>
    </w:p>
    <w:sectPr w:rsidR="00CE6D2A" w:rsidRPr="00434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CB431" w14:textId="77777777" w:rsidR="00FF5F08" w:rsidRDefault="00FF5F08" w:rsidP="00CE6D2A">
      <w:r>
        <w:separator/>
      </w:r>
    </w:p>
  </w:endnote>
  <w:endnote w:type="continuationSeparator" w:id="0">
    <w:p w14:paraId="6EDCA549" w14:textId="77777777" w:rsidR="00FF5F08" w:rsidRDefault="00FF5F08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2E270" w14:textId="77777777" w:rsidR="00FF5F08" w:rsidRDefault="00FF5F08" w:rsidP="00CE6D2A">
      <w:r>
        <w:separator/>
      </w:r>
    </w:p>
  </w:footnote>
  <w:footnote w:type="continuationSeparator" w:id="0">
    <w:p w14:paraId="2BE54907" w14:textId="77777777" w:rsidR="00FF5F08" w:rsidRDefault="00FF5F08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531B7" w14:textId="4FF59F3C" w:rsidR="00590522" w:rsidRDefault="00590522" w:rsidP="00590522">
    <w:pPr>
      <w:pStyle w:val="Zhlav"/>
      <w:jc w:val="right"/>
      <w:rPr>
        <w:b/>
        <w:sz w:val="18"/>
        <w:szCs w:val="20"/>
      </w:rPr>
    </w:pPr>
    <w:bookmarkStart w:id="0" w:name="_Hlk19711000"/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14:paraId="32B10C6D" w14:textId="77777777" w:rsidR="00590522" w:rsidRDefault="00590522" w:rsidP="0059052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>
      <w:rPr>
        <w:b/>
        <w:sz w:val="18"/>
        <w:szCs w:val="20"/>
        <w:highlight w:val="green"/>
      </w:rPr>
      <w:t>doplní účastník</w:t>
    </w:r>
  </w:p>
  <w:bookmarkEnd w:id="0"/>
  <w:p w14:paraId="33E43C68" w14:textId="1EF59F86" w:rsidR="00FF2047" w:rsidRDefault="00266C17" w:rsidP="00E95E5B">
    <w:pPr>
      <w:pStyle w:val="Zhlav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                             </w:t>
    </w:r>
  </w:p>
  <w:p w14:paraId="55EE2CC9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72E0E94F" w14:textId="77777777" w:rsidR="00A733F9" w:rsidRPr="000F7013" w:rsidRDefault="00A733F9" w:rsidP="00A733F9">
    <w:pPr>
      <w:tabs>
        <w:tab w:val="left" w:pos="7938"/>
      </w:tabs>
      <w:jc w:val="center"/>
      <w:rPr>
        <w:rFonts w:cs="Arial"/>
        <w:b/>
        <w:bCs/>
        <w:szCs w:val="20"/>
      </w:rPr>
    </w:pPr>
    <w:r w:rsidRPr="000F7013">
      <w:rPr>
        <w:rFonts w:cs="Arial"/>
        <w:b/>
        <w:bCs/>
        <w:color w:val="000000"/>
        <w:szCs w:val="20"/>
      </w:rPr>
      <w:t>Osobní ochranné pracovní prostředky</w:t>
    </w:r>
  </w:p>
  <w:p w14:paraId="396361D4" w14:textId="77777777" w:rsidR="00A733F9" w:rsidRPr="000F7013" w:rsidRDefault="00A733F9" w:rsidP="00A733F9">
    <w:pPr>
      <w:jc w:val="center"/>
      <w:rPr>
        <w:rFonts w:eastAsiaTheme="minorHAnsi" w:cs="Arial"/>
        <w:szCs w:val="20"/>
      </w:rPr>
    </w:pPr>
    <w:r w:rsidRPr="000F7013">
      <w:rPr>
        <w:rFonts w:eastAsiaTheme="minorHAnsi" w:cs="Arial"/>
        <w:szCs w:val="20"/>
      </w:rPr>
      <w:t>Část A – Ochranné osobní pracovní prostředky</w:t>
    </w:r>
  </w:p>
  <w:p w14:paraId="76CA54A9" w14:textId="7C5563C1" w:rsidR="0032781C" w:rsidRDefault="0032781C" w:rsidP="00A733F9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8376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26316"/>
    <w:rsid w:val="0006596E"/>
    <w:rsid w:val="000A640D"/>
    <w:rsid w:val="000C47A4"/>
    <w:rsid w:val="000F7013"/>
    <w:rsid w:val="0011520B"/>
    <w:rsid w:val="00123184"/>
    <w:rsid w:val="001402C0"/>
    <w:rsid w:val="001407A2"/>
    <w:rsid w:val="00142C27"/>
    <w:rsid w:val="00153E24"/>
    <w:rsid w:val="001D419D"/>
    <w:rsid w:val="002013DC"/>
    <w:rsid w:val="00201722"/>
    <w:rsid w:val="00221108"/>
    <w:rsid w:val="00234B9B"/>
    <w:rsid w:val="002601F4"/>
    <w:rsid w:val="00266207"/>
    <w:rsid w:val="00266C17"/>
    <w:rsid w:val="002C6263"/>
    <w:rsid w:val="002E695A"/>
    <w:rsid w:val="00306F84"/>
    <w:rsid w:val="0032781C"/>
    <w:rsid w:val="0035463B"/>
    <w:rsid w:val="003606B5"/>
    <w:rsid w:val="003D08B0"/>
    <w:rsid w:val="004072E8"/>
    <w:rsid w:val="0043446B"/>
    <w:rsid w:val="00485B52"/>
    <w:rsid w:val="00494AEA"/>
    <w:rsid w:val="004B7D5D"/>
    <w:rsid w:val="004D29B5"/>
    <w:rsid w:val="00524001"/>
    <w:rsid w:val="00557FA6"/>
    <w:rsid w:val="005657E2"/>
    <w:rsid w:val="00574880"/>
    <w:rsid w:val="00590522"/>
    <w:rsid w:val="00611564"/>
    <w:rsid w:val="0061710F"/>
    <w:rsid w:val="006C660A"/>
    <w:rsid w:val="006D0005"/>
    <w:rsid w:val="00732CF0"/>
    <w:rsid w:val="007B2182"/>
    <w:rsid w:val="0082771D"/>
    <w:rsid w:val="00866271"/>
    <w:rsid w:val="00873043"/>
    <w:rsid w:val="00890EDE"/>
    <w:rsid w:val="008E49BF"/>
    <w:rsid w:val="00904709"/>
    <w:rsid w:val="0092026A"/>
    <w:rsid w:val="00943D20"/>
    <w:rsid w:val="0094518E"/>
    <w:rsid w:val="00961EA5"/>
    <w:rsid w:val="00977F2C"/>
    <w:rsid w:val="009902F0"/>
    <w:rsid w:val="0099230D"/>
    <w:rsid w:val="009C1CCC"/>
    <w:rsid w:val="00A32EBB"/>
    <w:rsid w:val="00A4546F"/>
    <w:rsid w:val="00A60AEE"/>
    <w:rsid w:val="00A733F9"/>
    <w:rsid w:val="00AA6BE5"/>
    <w:rsid w:val="00AB0E0B"/>
    <w:rsid w:val="00B2591B"/>
    <w:rsid w:val="00B7307E"/>
    <w:rsid w:val="00B81CD8"/>
    <w:rsid w:val="00BA762F"/>
    <w:rsid w:val="00BB4535"/>
    <w:rsid w:val="00BE1802"/>
    <w:rsid w:val="00BF77FC"/>
    <w:rsid w:val="00C2108C"/>
    <w:rsid w:val="00C320EC"/>
    <w:rsid w:val="00C41D3E"/>
    <w:rsid w:val="00C44ABA"/>
    <w:rsid w:val="00C4657B"/>
    <w:rsid w:val="00C649A6"/>
    <w:rsid w:val="00CC03D9"/>
    <w:rsid w:val="00CD7DD9"/>
    <w:rsid w:val="00CE6D2A"/>
    <w:rsid w:val="00D23588"/>
    <w:rsid w:val="00D256C5"/>
    <w:rsid w:val="00D66D0F"/>
    <w:rsid w:val="00D9436B"/>
    <w:rsid w:val="00DE47A0"/>
    <w:rsid w:val="00DF1FC9"/>
    <w:rsid w:val="00E34AEF"/>
    <w:rsid w:val="00E63EA0"/>
    <w:rsid w:val="00E73241"/>
    <w:rsid w:val="00E736C9"/>
    <w:rsid w:val="00E95E5B"/>
    <w:rsid w:val="00EA43D2"/>
    <w:rsid w:val="00EA4A83"/>
    <w:rsid w:val="00EF5358"/>
    <w:rsid w:val="00F336EE"/>
    <w:rsid w:val="00F511F8"/>
    <w:rsid w:val="00F55A3B"/>
    <w:rsid w:val="00F57AA0"/>
    <w:rsid w:val="00F67737"/>
    <w:rsid w:val="00F90D78"/>
    <w:rsid w:val="00FA313F"/>
    <w:rsid w:val="00FA426F"/>
    <w:rsid w:val="00FB50A7"/>
    <w:rsid w:val="00FC6CAC"/>
    <w:rsid w:val="00FE435E"/>
    <w:rsid w:val="00FF077E"/>
    <w:rsid w:val="00FF2047"/>
    <w:rsid w:val="00FF2193"/>
    <w:rsid w:val="00FF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A33FF8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Revize">
    <w:name w:val="Revision"/>
    <w:hidden/>
    <w:uiPriority w:val="99"/>
    <w:semiHidden/>
    <w:rsid w:val="00BE180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Štěrbová, Lenka</cp:lastModifiedBy>
  <cp:revision>12</cp:revision>
  <dcterms:created xsi:type="dcterms:W3CDTF">2022-11-21T12:38:00Z</dcterms:created>
  <dcterms:modified xsi:type="dcterms:W3CDTF">2024-04-23T11:34:00Z</dcterms:modified>
</cp:coreProperties>
</file>