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7CA9D" w14:textId="77777777" w:rsidR="00FB7022" w:rsidRPr="003F4422" w:rsidRDefault="00FB7022" w:rsidP="0076474A">
      <w:pPr>
        <w:rPr>
          <w:rFonts w:ascii="Arial Narrow" w:hAnsi="Arial Narrow" w:cstheme="minorHAnsi"/>
        </w:rPr>
      </w:pPr>
    </w:p>
    <w:p w14:paraId="75E4AC9E" w14:textId="77777777" w:rsidR="00A75500" w:rsidRPr="003F4422" w:rsidRDefault="00A75500" w:rsidP="0076474A">
      <w:pPr>
        <w:rPr>
          <w:rFonts w:ascii="Arial Narrow" w:hAnsi="Arial Narrow" w:cstheme="minorHAnsi"/>
        </w:rPr>
      </w:pPr>
    </w:p>
    <w:p w14:paraId="4ACE1ADC" w14:textId="77777777" w:rsidR="008909F6" w:rsidRPr="003F4422" w:rsidRDefault="008909F6" w:rsidP="00A75500">
      <w:pPr>
        <w:jc w:val="center"/>
        <w:rPr>
          <w:rFonts w:ascii="Arial Narrow" w:hAnsi="Arial Narrow" w:cstheme="minorHAnsi"/>
          <w:b/>
          <w:sz w:val="52"/>
          <w:szCs w:val="52"/>
        </w:rPr>
      </w:pPr>
    </w:p>
    <w:p w14:paraId="2C5F0FA2" w14:textId="065D5971" w:rsidR="008909F6" w:rsidRPr="000755EA" w:rsidRDefault="008909F6" w:rsidP="008909F6">
      <w:pPr>
        <w:spacing w:line="360" w:lineRule="auto"/>
        <w:jc w:val="center"/>
        <w:rPr>
          <w:rFonts w:ascii="Arial Narrow" w:hAnsi="Arial Narrow" w:cstheme="minorHAnsi"/>
          <w:b/>
          <w:sz w:val="36"/>
          <w:szCs w:val="52"/>
        </w:rPr>
      </w:pPr>
      <w:bookmarkStart w:id="0" w:name="_Hlt325995934"/>
      <w:bookmarkEnd w:id="0"/>
      <w:r w:rsidRPr="00A64BBE">
        <w:rPr>
          <w:rFonts w:ascii="Arial Narrow" w:hAnsi="Arial Narrow" w:cstheme="minorHAnsi"/>
          <w:b/>
          <w:sz w:val="36"/>
          <w:szCs w:val="52"/>
        </w:rPr>
        <w:t>PŘÍLOHA</w:t>
      </w:r>
      <w:r w:rsidRPr="000755EA">
        <w:rPr>
          <w:rFonts w:ascii="Arial Narrow" w:hAnsi="Arial Narrow" w:cstheme="minorHAnsi"/>
          <w:b/>
          <w:sz w:val="36"/>
          <w:szCs w:val="52"/>
        </w:rPr>
        <w:t xml:space="preserve"> Č. </w:t>
      </w:r>
      <w:r w:rsidR="000755EA" w:rsidRPr="000755EA">
        <w:rPr>
          <w:rFonts w:ascii="Arial Narrow" w:hAnsi="Arial Narrow" w:cstheme="minorHAnsi"/>
          <w:b/>
          <w:sz w:val="36"/>
          <w:szCs w:val="52"/>
        </w:rPr>
        <w:t>2</w:t>
      </w:r>
    </w:p>
    <w:p w14:paraId="69C14491" w14:textId="77777777" w:rsidR="000755EA" w:rsidRDefault="00A75500" w:rsidP="003A14E9">
      <w:pPr>
        <w:jc w:val="center"/>
        <w:rPr>
          <w:rFonts w:ascii="Arial Narrow" w:hAnsi="Arial Narrow" w:cstheme="minorHAnsi"/>
          <w:b/>
          <w:sz w:val="52"/>
          <w:szCs w:val="52"/>
        </w:rPr>
      </w:pPr>
      <w:r w:rsidRPr="00A64BBE">
        <w:rPr>
          <w:rFonts w:ascii="Arial Narrow" w:hAnsi="Arial Narrow" w:cstheme="minorHAnsi"/>
          <w:b/>
          <w:sz w:val="52"/>
          <w:szCs w:val="52"/>
        </w:rPr>
        <w:t>Technická specifikace</w:t>
      </w:r>
      <w:r w:rsidR="000755EA">
        <w:rPr>
          <w:rFonts w:ascii="Arial Narrow" w:hAnsi="Arial Narrow" w:cstheme="minorHAnsi"/>
          <w:b/>
          <w:sz w:val="52"/>
          <w:szCs w:val="52"/>
        </w:rPr>
        <w:t xml:space="preserve"> předmětu plnění veřejné zakázky</w:t>
      </w:r>
    </w:p>
    <w:p w14:paraId="5A3AE9A6" w14:textId="77777777" w:rsidR="00ED053A" w:rsidRDefault="00ED053A" w:rsidP="00A1219A">
      <w:pPr>
        <w:jc w:val="center"/>
        <w:rPr>
          <w:rFonts w:ascii="Arial Narrow" w:hAnsi="Arial Narrow" w:cstheme="minorHAnsi"/>
          <w:b/>
          <w:sz w:val="52"/>
          <w:szCs w:val="52"/>
        </w:rPr>
      </w:pPr>
    </w:p>
    <w:p w14:paraId="64B11870" w14:textId="70752C8C" w:rsidR="002428D5" w:rsidRPr="00A1219A" w:rsidRDefault="002428D5" w:rsidP="00A1219A">
      <w:pPr>
        <w:jc w:val="center"/>
        <w:rPr>
          <w:rFonts w:ascii="Arial Narrow" w:hAnsi="Arial Narrow" w:cstheme="minorHAnsi"/>
          <w:b/>
          <w:sz w:val="52"/>
          <w:szCs w:val="52"/>
        </w:rPr>
      </w:pPr>
      <w:r w:rsidRPr="00A1219A">
        <w:rPr>
          <w:rFonts w:ascii="Arial Narrow" w:hAnsi="Arial Narrow" w:cstheme="minorHAnsi"/>
          <w:b/>
          <w:sz w:val="52"/>
          <w:szCs w:val="52"/>
        </w:rPr>
        <w:t>Osobní ochranné pracovní prostředky</w:t>
      </w:r>
    </w:p>
    <w:p w14:paraId="790371AD" w14:textId="77777777" w:rsidR="002428D5" w:rsidRPr="00A1219A" w:rsidRDefault="002428D5" w:rsidP="002428D5">
      <w:pPr>
        <w:jc w:val="center"/>
        <w:rPr>
          <w:rFonts w:ascii="Arial Narrow" w:hAnsi="Arial Narrow" w:cstheme="minorHAnsi"/>
          <w:b/>
          <w:sz w:val="52"/>
          <w:szCs w:val="52"/>
        </w:rPr>
      </w:pPr>
      <w:r w:rsidRPr="00A1219A">
        <w:rPr>
          <w:rFonts w:ascii="Arial Narrow" w:hAnsi="Arial Narrow" w:cstheme="minorHAnsi"/>
          <w:b/>
          <w:sz w:val="52"/>
          <w:szCs w:val="52"/>
        </w:rPr>
        <w:t>Část A – Ochranné osobní pracovní prostředky</w:t>
      </w:r>
    </w:p>
    <w:p w14:paraId="26FDDDA0" w14:textId="131F2F08" w:rsidR="00A75500" w:rsidRPr="00A64BBE" w:rsidRDefault="003A14E9" w:rsidP="003A14E9">
      <w:pPr>
        <w:jc w:val="center"/>
        <w:rPr>
          <w:rFonts w:ascii="Arial Narrow" w:hAnsi="Arial Narrow" w:cstheme="minorHAnsi"/>
          <w:b/>
          <w:sz w:val="52"/>
          <w:szCs w:val="52"/>
        </w:rPr>
      </w:pPr>
      <w:r w:rsidRPr="00A64BBE">
        <w:rPr>
          <w:rFonts w:ascii="Arial Narrow" w:hAnsi="Arial Narrow" w:cstheme="minorHAnsi"/>
          <w:b/>
          <w:sz w:val="52"/>
          <w:szCs w:val="52"/>
        </w:rPr>
        <w:t xml:space="preserve"> </w:t>
      </w:r>
    </w:p>
    <w:p w14:paraId="742C14DE" w14:textId="77777777" w:rsidR="00A75500" w:rsidRPr="00A64BBE" w:rsidRDefault="00A75500" w:rsidP="00A75500">
      <w:pPr>
        <w:rPr>
          <w:rFonts w:ascii="Arial Narrow" w:hAnsi="Arial Narrow" w:cstheme="minorHAnsi"/>
        </w:rPr>
      </w:pPr>
    </w:p>
    <w:p w14:paraId="5A298F5E" w14:textId="77777777" w:rsidR="00A75500" w:rsidRPr="00A64BBE" w:rsidRDefault="00A75500" w:rsidP="00A75500">
      <w:pPr>
        <w:rPr>
          <w:rFonts w:ascii="Arial Narrow" w:hAnsi="Arial Narrow" w:cstheme="minorHAnsi"/>
        </w:rPr>
      </w:pPr>
    </w:p>
    <w:p w14:paraId="076DF9C5" w14:textId="77777777" w:rsidR="00A75500" w:rsidRPr="00A64BBE" w:rsidRDefault="00A75500" w:rsidP="00A75500">
      <w:pPr>
        <w:rPr>
          <w:rFonts w:ascii="Arial Narrow" w:hAnsi="Arial Narrow" w:cstheme="minorHAnsi"/>
        </w:rPr>
      </w:pPr>
    </w:p>
    <w:p w14:paraId="2113AE45" w14:textId="77777777" w:rsidR="00A75500" w:rsidRPr="00A64BBE" w:rsidRDefault="00A75500" w:rsidP="00A75500">
      <w:pPr>
        <w:rPr>
          <w:rFonts w:ascii="Arial Narrow" w:hAnsi="Arial Narrow" w:cstheme="minorHAnsi"/>
        </w:rPr>
      </w:pPr>
    </w:p>
    <w:p w14:paraId="31CE902F" w14:textId="77777777" w:rsidR="00A75500" w:rsidRPr="00A64BBE" w:rsidRDefault="00A75500" w:rsidP="00A75500">
      <w:pPr>
        <w:spacing w:after="0"/>
        <w:rPr>
          <w:rFonts w:ascii="Arial Narrow" w:hAnsi="Arial Narrow" w:cstheme="minorHAnsi"/>
        </w:rPr>
      </w:pPr>
    </w:p>
    <w:p w14:paraId="5C7E2A6C" w14:textId="77777777" w:rsidR="00A75500" w:rsidRPr="00A64BBE" w:rsidRDefault="00A75500" w:rsidP="00A75500">
      <w:pPr>
        <w:spacing w:after="0"/>
        <w:rPr>
          <w:rFonts w:ascii="Arial Narrow" w:hAnsi="Arial Narrow" w:cstheme="minorHAnsi"/>
        </w:rPr>
      </w:pPr>
    </w:p>
    <w:p w14:paraId="6F2E58C8" w14:textId="77777777" w:rsidR="00A75500" w:rsidRPr="00A64BBE" w:rsidRDefault="00A75500" w:rsidP="00A75500">
      <w:pPr>
        <w:spacing w:after="0"/>
        <w:rPr>
          <w:rFonts w:ascii="Arial Narrow" w:hAnsi="Arial Narrow" w:cstheme="minorHAnsi"/>
        </w:rPr>
      </w:pPr>
    </w:p>
    <w:p w14:paraId="248C1CE1" w14:textId="478A9C85" w:rsidR="00A75500" w:rsidRPr="00A64BBE" w:rsidRDefault="00A75500" w:rsidP="00A75500">
      <w:pPr>
        <w:rPr>
          <w:rFonts w:ascii="Arial Narrow" w:hAnsi="Arial Narrow" w:cstheme="minorHAnsi"/>
        </w:rPr>
      </w:pPr>
    </w:p>
    <w:p w14:paraId="2E3CA48D" w14:textId="77777777" w:rsidR="00A75500" w:rsidRPr="00A64BBE" w:rsidRDefault="00A75500" w:rsidP="00A75500">
      <w:pPr>
        <w:rPr>
          <w:rFonts w:ascii="Arial Narrow" w:hAnsi="Arial Narrow" w:cstheme="minorHAnsi"/>
        </w:rPr>
      </w:pPr>
    </w:p>
    <w:p w14:paraId="678193A1" w14:textId="77777777" w:rsidR="00A75500" w:rsidRPr="00A64BBE" w:rsidRDefault="00A75500" w:rsidP="00A75500">
      <w:pPr>
        <w:rPr>
          <w:rFonts w:ascii="Arial Narrow" w:hAnsi="Arial Narrow" w:cstheme="minorHAnsi"/>
        </w:rPr>
      </w:pPr>
    </w:p>
    <w:p w14:paraId="71098298" w14:textId="77777777" w:rsidR="00A75500" w:rsidRPr="00A64BBE" w:rsidRDefault="00A75500" w:rsidP="00A75500">
      <w:pPr>
        <w:rPr>
          <w:rFonts w:ascii="Arial Narrow" w:hAnsi="Arial Narrow" w:cstheme="minorHAnsi"/>
        </w:rPr>
      </w:pPr>
    </w:p>
    <w:p w14:paraId="14E3EBC5" w14:textId="77777777" w:rsidR="00A75500" w:rsidRPr="00A64BBE" w:rsidRDefault="00A75500" w:rsidP="00A75500">
      <w:pPr>
        <w:rPr>
          <w:rFonts w:ascii="Arial Narrow" w:hAnsi="Arial Narrow" w:cstheme="minorHAnsi"/>
        </w:rPr>
      </w:pPr>
    </w:p>
    <w:p w14:paraId="06D8A36F" w14:textId="77777777" w:rsidR="00A75500" w:rsidRPr="00A64BBE" w:rsidRDefault="00A75500" w:rsidP="00A75500">
      <w:pPr>
        <w:rPr>
          <w:rFonts w:ascii="Arial Narrow" w:hAnsi="Arial Narrow" w:cstheme="minorHAnsi"/>
        </w:rPr>
      </w:pPr>
    </w:p>
    <w:p w14:paraId="40029C03" w14:textId="77777777" w:rsidR="00A75500" w:rsidRPr="00A64BBE" w:rsidRDefault="00A75500" w:rsidP="00A75500">
      <w:pPr>
        <w:rPr>
          <w:rFonts w:ascii="Arial Narrow" w:hAnsi="Arial Narrow" w:cstheme="minorHAnsi"/>
        </w:rPr>
      </w:pPr>
    </w:p>
    <w:p w14:paraId="3F27EBE4" w14:textId="77777777" w:rsidR="00A75500" w:rsidRPr="00A64BBE" w:rsidRDefault="00A75500" w:rsidP="00A75500">
      <w:pPr>
        <w:rPr>
          <w:rFonts w:ascii="Arial Narrow" w:hAnsi="Arial Narrow" w:cstheme="minorHAnsi"/>
        </w:rPr>
      </w:pPr>
      <w:r w:rsidRPr="00A64BBE">
        <w:rPr>
          <w:rFonts w:ascii="Arial Narrow" w:hAnsi="Arial Narrow" w:cstheme="minorHAnsi"/>
        </w:rPr>
        <w:br w:type="page"/>
      </w:r>
    </w:p>
    <w:p w14:paraId="3284879E" w14:textId="77777777" w:rsidR="00B071FC" w:rsidRPr="00A64BBE" w:rsidRDefault="00B071FC" w:rsidP="00B071FC">
      <w:pPr>
        <w:rPr>
          <w:rFonts w:ascii="Arial Narrow" w:eastAsia="Arial" w:hAnsi="Arial Narrow" w:cstheme="minorHAnsi"/>
          <w:b/>
        </w:rPr>
      </w:pPr>
      <w:r w:rsidRPr="00A64BBE">
        <w:rPr>
          <w:rFonts w:ascii="Arial Narrow" w:hAnsi="Arial Narrow" w:cstheme="minorHAnsi"/>
          <w:b/>
        </w:rPr>
        <w:lastRenderedPageBreak/>
        <w:t>Obsah</w:t>
      </w:r>
    </w:p>
    <w:p w14:paraId="21539589" w14:textId="77777777" w:rsidR="00B071FC" w:rsidRPr="00A64BBE" w:rsidRDefault="00B071FC" w:rsidP="00B071FC">
      <w:pPr>
        <w:rPr>
          <w:rFonts w:ascii="Arial Narrow" w:hAnsi="Arial Narrow" w:cstheme="minorHAnsi"/>
        </w:rPr>
      </w:pPr>
    </w:p>
    <w:p w14:paraId="1E9C7A25" w14:textId="66CB358E" w:rsidR="00B071FC" w:rsidRDefault="00B071FC" w:rsidP="00022C97">
      <w:pPr>
        <w:pStyle w:val="Obsah1"/>
        <w:rPr>
          <w:rFonts w:asciiTheme="minorHAnsi" w:eastAsiaTheme="minorEastAsia" w:hAnsiTheme="minorHAnsi" w:cstheme="minorBidi"/>
          <w:noProof/>
          <w:lang w:bidi="ar-SA"/>
        </w:rPr>
      </w:pPr>
      <w:r w:rsidRPr="00A64BBE">
        <w:rPr>
          <w:rStyle w:val="Hypertextovodkaz"/>
          <w:noProof/>
        </w:rPr>
        <w:fldChar w:fldCharType="begin"/>
      </w:r>
      <w:r w:rsidRPr="00A64BBE">
        <w:rPr>
          <w:rStyle w:val="Hypertextovodkaz"/>
          <w:noProof/>
        </w:rPr>
        <w:instrText xml:space="preserve"> TOC \o "1-2" \h \z \u </w:instrText>
      </w:r>
      <w:r w:rsidRPr="00A64BBE">
        <w:rPr>
          <w:rStyle w:val="Hypertextovodkaz"/>
          <w:noProof/>
        </w:rPr>
        <w:fldChar w:fldCharType="separate"/>
      </w:r>
      <w:hyperlink w:anchor="_Toc138632036" w:history="1">
        <w:r w:rsidRPr="00A606B0">
          <w:rPr>
            <w:rStyle w:val="Hypertextovodkaz"/>
            <w:rFonts w:ascii="Arial Narrow" w:hAnsi="Arial Narrow" w:cstheme="minorHAnsi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Pr="00A606B0">
          <w:rPr>
            <w:rStyle w:val="Hypertextovodkaz"/>
            <w:rFonts w:ascii="Arial Narrow" w:hAnsi="Arial Narrow" w:cstheme="minorHAnsi"/>
            <w:noProof/>
          </w:rPr>
          <w:t>Platnost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_Toc138632036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C677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4069AF4" w14:textId="7AC2564A" w:rsidR="00B071FC" w:rsidRDefault="007F6AF5" w:rsidP="00022C97">
      <w:pPr>
        <w:pStyle w:val="Obsah1"/>
        <w:rPr>
          <w:rFonts w:asciiTheme="minorHAnsi" w:eastAsiaTheme="minorEastAsia" w:hAnsiTheme="minorHAnsi" w:cstheme="minorBidi"/>
          <w:noProof/>
          <w:lang w:bidi="ar-SA"/>
        </w:rPr>
      </w:pPr>
      <w:hyperlink w:anchor="_Toc138632037" w:history="1">
        <w:r w:rsidR="00B071FC" w:rsidRPr="00A606B0">
          <w:rPr>
            <w:rStyle w:val="Hypertextovodkaz"/>
            <w:rFonts w:ascii="Arial Narrow" w:eastAsia="Arial" w:hAnsi="Arial Narrow" w:cstheme="minorHAnsi"/>
            <w:noProof/>
          </w:rPr>
          <w:t>2.</w:t>
        </w:r>
        <w:r w:rsidR="00B071FC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B071FC" w:rsidRPr="00A606B0">
          <w:rPr>
            <w:rStyle w:val="Hypertextovodkaz"/>
            <w:rFonts w:ascii="Arial Narrow" w:hAnsi="Arial Narrow" w:cstheme="minorHAnsi"/>
            <w:noProof/>
          </w:rPr>
          <w:t>Rozsah použití</w:t>
        </w:r>
        <w:r w:rsidR="00B071FC">
          <w:rPr>
            <w:noProof/>
            <w:webHidden/>
          </w:rPr>
          <w:tab/>
        </w:r>
        <w:r w:rsidR="00B071FC">
          <w:rPr>
            <w:noProof/>
            <w:webHidden/>
          </w:rPr>
          <w:fldChar w:fldCharType="begin"/>
        </w:r>
        <w:r w:rsidR="00B071FC">
          <w:rPr>
            <w:noProof/>
            <w:webHidden/>
          </w:rPr>
          <w:instrText xml:space="preserve"> PAGEREF _Toc138632037 \h </w:instrText>
        </w:r>
        <w:r w:rsidR="00B071FC">
          <w:rPr>
            <w:noProof/>
            <w:webHidden/>
          </w:rPr>
        </w:r>
        <w:r w:rsidR="00B071FC">
          <w:rPr>
            <w:noProof/>
            <w:webHidden/>
          </w:rPr>
          <w:fldChar w:fldCharType="separate"/>
        </w:r>
        <w:r w:rsidR="00DC677E">
          <w:rPr>
            <w:noProof/>
            <w:webHidden/>
          </w:rPr>
          <w:t>3</w:t>
        </w:r>
        <w:r w:rsidR="00B071FC">
          <w:rPr>
            <w:noProof/>
            <w:webHidden/>
          </w:rPr>
          <w:fldChar w:fldCharType="end"/>
        </w:r>
      </w:hyperlink>
    </w:p>
    <w:p w14:paraId="3C7387B7" w14:textId="46A75E7A" w:rsidR="00B071FC" w:rsidRDefault="007F6AF5" w:rsidP="00022C97">
      <w:pPr>
        <w:pStyle w:val="Obsah1"/>
        <w:rPr>
          <w:rFonts w:asciiTheme="minorHAnsi" w:eastAsiaTheme="minorEastAsia" w:hAnsiTheme="minorHAnsi" w:cstheme="minorBidi"/>
          <w:noProof/>
          <w:lang w:bidi="ar-SA"/>
        </w:rPr>
      </w:pPr>
      <w:hyperlink w:anchor="_Toc138632038" w:history="1">
        <w:r w:rsidR="00B071FC" w:rsidRPr="00A606B0">
          <w:rPr>
            <w:rStyle w:val="Hypertextovodkaz"/>
            <w:rFonts w:ascii="Arial Narrow" w:eastAsia="Arial" w:hAnsi="Arial Narrow" w:cstheme="minorHAnsi"/>
            <w:noProof/>
          </w:rPr>
          <w:t>3.</w:t>
        </w:r>
        <w:r w:rsidR="00B071FC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B071FC" w:rsidRPr="00A606B0">
          <w:rPr>
            <w:rStyle w:val="Hypertextovodkaz"/>
            <w:rFonts w:ascii="Arial Narrow" w:hAnsi="Arial Narrow" w:cstheme="minorHAnsi"/>
            <w:noProof/>
          </w:rPr>
          <w:t>Obecné požadavky</w:t>
        </w:r>
        <w:r w:rsidR="00B071FC">
          <w:rPr>
            <w:noProof/>
            <w:webHidden/>
          </w:rPr>
          <w:tab/>
        </w:r>
        <w:r w:rsidR="00B071FC">
          <w:rPr>
            <w:noProof/>
            <w:webHidden/>
          </w:rPr>
          <w:fldChar w:fldCharType="begin"/>
        </w:r>
        <w:r w:rsidR="00B071FC">
          <w:rPr>
            <w:noProof/>
            <w:webHidden/>
          </w:rPr>
          <w:instrText xml:space="preserve"> PAGEREF _Toc138632038 \h </w:instrText>
        </w:r>
        <w:r w:rsidR="00B071FC">
          <w:rPr>
            <w:noProof/>
            <w:webHidden/>
          </w:rPr>
        </w:r>
        <w:r w:rsidR="00B071FC">
          <w:rPr>
            <w:noProof/>
            <w:webHidden/>
          </w:rPr>
          <w:fldChar w:fldCharType="separate"/>
        </w:r>
        <w:r w:rsidR="00DC677E">
          <w:rPr>
            <w:noProof/>
            <w:webHidden/>
          </w:rPr>
          <w:t>3</w:t>
        </w:r>
        <w:r w:rsidR="00B071FC">
          <w:rPr>
            <w:noProof/>
            <w:webHidden/>
          </w:rPr>
          <w:fldChar w:fldCharType="end"/>
        </w:r>
      </w:hyperlink>
    </w:p>
    <w:p w14:paraId="372A41BC" w14:textId="371A9EAB" w:rsidR="00B071FC" w:rsidRDefault="007F6AF5" w:rsidP="00B071FC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138632039" w:history="1">
        <w:r w:rsidR="00B071FC" w:rsidRPr="00A606B0">
          <w:rPr>
            <w:rStyle w:val="Hypertextovodkaz"/>
            <w:rFonts w:ascii="Arial Narrow" w:hAnsi="Arial Narrow" w:cstheme="minorHAnsi"/>
            <w:noProof/>
          </w:rPr>
          <w:t>3.1.</w:t>
        </w:r>
        <w:r w:rsidR="00B071FC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B071FC" w:rsidRPr="00A606B0">
          <w:rPr>
            <w:rStyle w:val="Hypertextovodkaz"/>
            <w:rFonts w:ascii="Arial Narrow" w:hAnsi="Arial Narrow" w:cstheme="minorHAnsi"/>
            <w:noProof/>
          </w:rPr>
          <w:t>Normy a předpisy obecně</w:t>
        </w:r>
        <w:r w:rsidR="00B071FC">
          <w:rPr>
            <w:noProof/>
            <w:webHidden/>
          </w:rPr>
          <w:tab/>
        </w:r>
        <w:r w:rsidR="00B071FC">
          <w:rPr>
            <w:noProof/>
            <w:webHidden/>
          </w:rPr>
          <w:fldChar w:fldCharType="begin"/>
        </w:r>
        <w:r w:rsidR="00B071FC">
          <w:rPr>
            <w:noProof/>
            <w:webHidden/>
          </w:rPr>
          <w:instrText xml:space="preserve"> PAGEREF _Toc138632039 \h </w:instrText>
        </w:r>
        <w:r w:rsidR="00B071FC">
          <w:rPr>
            <w:noProof/>
            <w:webHidden/>
          </w:rPr>
        </w:r>
        <w:r w:rsidR="00B071FC">
          <w:rPr>
            <w:noProof/>
            <w:webHidden/>
          </w:rPr>
          <w:fldChar w:fldCharType="separate"/>
        </w:r>
        <w:r w:rsidR="00DC677E">
          <w:rPr>
            <w:noProof/>
            <w:webHidden/>
          </w:rPr>
          <w:t>3</w:t>
        </w:r>
        <w:r w:rsidR="00B071FC">
          <w:rPr>
            <w:noProof/>
            <w:webHidden/>
          </w:rPr>
          <w:fldChar w:fldCharType="end"/>
        </w:r>
      </w:hyperlink>
    </w:p>
    <w:p w14:paraId="6B28A35C" w14:textId="13E96BAF" w:rsidR="00B071FC" w:rsidRDefault="007F6AF5" w:rsidP="00022C97">
      <w:pPr>
        <w:pStyle w:val="Obsah1"/>
        <w:rPr>
          <w:rFonts w:asciiTheme="minorHAnsi" w:eastAsiaTheme="minorEastAsia" w:hAnsiTheme="minorHAnsi" w:cstheme="minorBidi"/>
          <w:noProof/>
          <w:lang w:bidi="ar-SA"/>
        </w:rPr>
      </w:pPr>
      <w:hyperlink w:anchor="_Toc138632040" w:history="1">
        <w:r w:rsidR="00B071FC" w:rsidRPr="00A606B0">
          <w:rPr>
            <w:rStyle w:val="Hypertextovodkaz"/>
            <w:rFonts w:ascii="Arial Narrow" w:hAnsi="Arial Narrow" w:cstheme="minorHAnsi"/>
            <w:noProof/>
          </w:rPr>
          <w:t>4.</w:t>
        </w:r>
        <w:r w:rsidR="00B071FC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B071FC" w:rsidRPr="00A606B0">
          <w:rPr>
            <w:rStyle w:val="Hypertextovodkaz"/>
            <w:rFonts w:ascii="Arial Narrow" w:hAnsi="Arial Narrow" w:cstheme="minorHAnsi"/>
            <w:noProof/>
          </w:rPr>
          <w:t>Technická specifikace ochranných osobních pracovních prostředků</w:t>
        </w:r>
        <w:r w:rsidR="00B071FC">
          <w:rPr>
            <w:noProof/>
            <w:webHidden/>
          </w:rPr>
          <w:tab/>
        </w:r>
        <w:r w:rsidR="00B071FC">
          <w:rPr>
            <w:noProof/>
            <w:webHidden/>
          </w:rPr>
          <w:fldChar w:fldCharType="begin"/>
        </w:r>
        <w:r w:rsidR="00B071FC">
          <w:rPr>
            <w:noProof/>
            <w:webHidden/>
          </w:rPr>
          <w:instrText xml:space="preserve"> PAGEREF _Toc138632040 \h </w:instrText>
        </w:r>
        <w:r w:rsidR="00B071FC">
          <w:rPr>
            <w:noProof/>
            <w:webHidden/>
          </w:rPr>
        </w:r>
        <w:r w:rsidR="00B071FC">
          <w:rPr>
            <w:noProof/>
            <w:webHidden/>
          </w:rPr>
          <w:fldChar w:fldCharType="separate"/>
        </w:r>
        <w:r w:rsidR="00DC677E">
          <w:rPr>
            <w:noProof/>
            <w:webHidden/>
          </w:rPr>
          <w:t>3</w:t>
        </w:r>
        <w:r w:rsidR="00B071FC">
          <w:rPr>
            <w:noProof/>
            <w:webHidden/>
          </w:rPr>
          <w:fldChar w:fldCharType="end"/>
        </w:r>
      </w:hyperlink>
    </w:p>
    <w:p w14:paraId="110FE700" w14:textId="4FC659A2" w:rsidR="00B071FC" w:rsidRDefault="007F6AF5" w:rsidP="00B071FC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lang w:bidi="ar-SA"/>
        </w:rPr>
      </w:pPr>
      <w:hyperlink w:anchor="_Toc138632041" w:history="1">
        <w:r w:rsidR="00B071FC" w:rsidRPr="00A606B0">
          <w:rPr>
            <w:rStyle w:val="Hypertextovodkaz"/>
            <w:rFonts w:ascii="Arial Narrow" w:hAnsi="Arial Narrow" w:cstheme="minorHAnsi"/>
            <w:noProof/>
          </w:rPr>
          <w:t>4.1.</w:t>
        </w:r>
        <w:r w:rsidR="00B071FC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B071FC" w:rsidRPr="00A606B0">
          <w:rPr>
            <w:rStyle w:val="Hypertextovodkaz"/>
            <w:rFonts w:ascii="Arial Narrow" w:hAnsi="Arial Narrow" w:cstheme="minorHAnsi"/>
            <w:noProof/>
          </w:rPr>
          <w:t>Základní požadavky</w:t>
        </w:r>
        <w:r w:rsidR="00B071FC">
          <w:rPr>
            <w:noProof/>
            <w:webHidden/>
          </w:rPr>
          <w:tab/>
        </w:r>
        <w:r w:rsidR="00B071FC">
          <w:rPr>
            <w:noProof/>
            <w:webHidden/>
          </w:rPr>
          <w:fldChar w:fldCharType="begin"/>
        </w:r>
        <w:r w:rsidR="00B071FC">
          <w:rPr>
            <w:noProof/>
            <w:webHidden/>
          </w:rPr>
          <w:instrText xml:space="preserve"> PAGEREF _Toc138632041 \h </w:instrText>
        </w:r>
        <w:r w:rsidR="00B071FC">
          <w:rPr>
            <w:noProof/>
            <w:webHidden/>
          </w:rPr>
        </w:r>
        <w:r w:rsidR="00B071FC">
          <w:rPr>
            <w:noProof/>
            <w:webHidden/>
          </w:rPr>
          <w:fldChar w:fldCharType="separate"/>
        </w:r>
        <w:r w:rsidR="00DC677E">
          <w:rPr>
            <w:noProof/>
            <w:webHidden/>
          </w:rPr>
          <w:t>3</w:t>
        </w:r>
        <w:r w:rsidR="00B071FC">
          <w:rPr>
            <w:noProof/>
            <w:webHidden/>
          </w:rPr>
          <w:fldChar w:fldCharType="end"/>
        </w:r>
      </w:hyperlink>
    </w:p>
    <w:p w14:paraId="2A1DB81A" w14:textId="28C57FDB" w:rsidR="00B071FC" w:rsidRDefault="007F6AF5" w:rsidP="00022C97">
      <w:pPr>
        <w:pStyle w:val="Obsah1"/>
        <w:rPr>
          <w:rFonts w:asciiTheme="minorHAnsi" w:eastAsiaTheme="minorEastAsia" w:hAnsiTheme="minorHAnsi" w:cstheme="minorBidi"/>
          <w:noProof/>
          <w:lang w:bidi="ar-SA"/>
        </w:rPr>
      </w:pPr>
      <w:hyperlink w:anchor="_Toc138632042" w:history="1">
        <w:r w:rsidR="00B071FC" w:rsidRPr="00A606B0">
          <w:rPr>
            <w:rStyle w:val="Hypertextovodkaz"/>
            <w:rFonts w:ascii="Arial Narrow" w:hAnsi="Arial Narrow" w:cstheme="minorHAnsi"/>
            <w:noProof/>
          </w:rPr>
          <w:t>5.</w:t>
        </w:r>
        <w:r w:rsidR="00B071FC">
          <w:rPr>
            <w:rFonts w:asciiTheme="minorHAnsi" w:eastAsiaTheme="minorEastAsia" w:hAnsiTheme="minorHAnsi" w:cstheme="minorBidi"/>
            <w:noProof/>
            <w:lang w:bidi="ar-SA"/>
          </w:rPr>
          <w:tab/>
        </w:r>
        <w:r w:rsidR="00B071FC" w:rsidRPr="00A606B0">
          <w:rPr>
            <w:rStyle w:val="Hypertextovodkaz"/>
            <w:rFonts w:ascii="Arial Narrow" w:hAnsi="Arial Narrow" w:cstheme="minorHAnsi"/>
            <w:noProof/>
          </w:rPr>
          <w:t>Předložení dokumentů prokazujících požadavky zadavatele</w:t>
        </w:r>
        <w:r w:rsidR="00B071FC">
          <w:rPr>
            <w:noProof/>
            <w:webHidden/>
          </w:rPr>
          <w:tab/>
        </w:r>
        <w:r w:rsidR="00B071FC">
          <w:rPr>
            <w:noProof/>
            <w:webHidden/>
          </w:rPr>
          <w:fldChar w:fldCharType="begin"/>
        </w:r>
        <w:r w:rsidR="00B071FC">
          <w:rPr>
            <w:noProof/>
            <w:webHidden/>
          </w:rPr>
          <w:instrText xml:space="preserve"> PAGEREF _Toc138632042 \h </w:instrText>
        </w:r>
        <w:r w:rsidR="00B071FC">
          <w:rPr>
            <w:noProof/>
            <w:webHidden/>
          </w:rPr>
        </w:r>
        <w:r w:rsidR="00B071FC">
          <w:rPr>
            <w:noProof/>
            <w:webHidden/>
          </w:rPr>
          <w:fldChar w:fldCharType="separate"/>
        </w:r>
        <w:r w:rsidR="00DC677E">
          <w:rPr>
            <w:noProof/>
            <w:webHidden/>
          </w:rPr>
          <w:t>15</w:t>
        </w:r>
        <w:r w:rsidR="00B071FC">
          <w:rPr>
            <w:noProof/>
            <w:webHidden/>
          </w:rPr>
          <w:fldChar w:fldCharType="end"/>
        </w:r>
      </w:hyperlink>
    </w:p>
    <w:p w14:paraId="383DB990" w14:textId="512C93C3" w:rsidR="00D0288C" w:rsidRPr="00A64BBE" w:rsidRDefault="00B071FC" w:rsidP="00B071FC">
      <w:pPr>
        <w:widowControl/>
        <w:spacing w:after="200" w:line="276" w:lineRule="auto"/>
        <w:ind w:right="0"/>
        <w:rPr>
          <w:rFonts w:ascii="Arial Narrow" w:hAnsi="Arial Narrow" w:cstheme="minorHAnsi"/>
        </w:rPr>
      </w:pPr>
      <w:r w:rsidRPr="00A64BBE">
        <w:rPr>
          <w:rStyle w:val="Hypertextovodkaz"/>
          <w:noProof/>
        </w:rPr>
        <w:fldChar w:fldCharType="end"/>
      </w:r>
      <w:r w:rsidR="00D0288C" w:rsidRPr="00A64BBE">
        <w:rPr>
          <w:rFonts w:ascii="Arial Narrow" w:hAnsi="Arial Narrow" w:cstheme="minorHAnsi"/>
        </w:rPr>
        <w:br w:type="page"/>
      </w:r>
    </w:p>
    <w:p w14:paraId="3304A16E" w14:textId="77777777" w:rsidR="003C102B" w:rsidRPr="00A64BBE" w:rsidRDefault="003C102B" w:rsidP="003C102B">
      <w:pPr>
        <w:pStyle w:val="Nadpis1"/>
        <w:rPr>
          <w:rFonts w:ascii="Arial Narrow" w:hAnsi="Arial Narrow" w:cstheme="minorHAnsi"/>
        </w:rPr>
      </w:pPr>
      <w:bookmarkStart w:id="1" w:name="_Toc410113029"/>
      <w:bookmarkStart w:id="2" w:name="_Toc138632036"/>
      <w:r w:rsidRPr="00A64BBE">
        <w:rPr>
          <w:rFonts w:ascii="Arial Narrow" w:hAnsi="Arial Narrow" w:cstheme="minorHAnsi"/>
        </w:rPr>
        <w:lastRenderedPageBreak/>
        <w:t>Platnost</w:t>
      </w:r>
      <w:bookmarkEnd w:id="1"/>
      <w:bookmarkEnd w:id="2"/>
    </w:p>
    <w:p w14:paraId="01EFD2E0" w14:textId="1250063B" w:rsidR="003A14E9" w:rsidRPr="00A64BBE" w:rsidRDefault="003C102B" w:rsidP="003C102B">
      <w:pPr>
        <w:rPr>
          <w:rFonts w:ascii="Arial Narrow" w:hAnsi="Arial Narrow" w:cstheme="minorHAnsi"/>
        </w:rPr>
      </w:pPr>
      <w:r w:rsidRPr="00A64BBE">
        <w:rPr>
          <w:rFonts w:ascii="Arial Narrow" w:hAnsi="Arial Narrow" w:cstheme="minorHAnsi"/>
        </w:rPr>
        <w:t xml:space="preserve">Tato technická specifikace byla vyhotovena týmem </w:t>
      </w:r>
      <w:r w:rsidR="00A4579F" w:rsidRPr="00A64BBE">
        <w:rPr>
          <w:rFonts w:ascii="Arial Narrow" w:hAnsi="Arial Narrow" w:cstheme="minorHAnsi"/>
        </w:rPr>
        <w:t>BOZP</w:t>
      </w:r>
      <w:r w:rsidRPr="00A64BBE">
        <w:rPr>
          <w:rFonts w:ascii="Arial Narrow" w:hAnsi="Arial Narrow" w:cstheme="minorHAnsi"/>
        </w:rPr>
        <w:t>.</w:t>
      </w:r>
    </w:p>
    <w:p w14:paraId="53B1C3D0" w14:textId="154C5E47" w:rsidR="003C102B" w:rsidRPr="00A64BBE" w:rsidRDefault="003C102B" w:rsidP="00E208B7">
      <w:pPr>
        <w:jc w:val="both"/>
        <w:rPr>
          <w:rFonts w:ascii="Arial Narrow" w:hAnsi="Arial Narrow" w:cstheme="minorHAnsi"/>
        </w:rPr>
      </w:pPr>
      <w:r w:rsidRPr="00A64BBE">
        <w:rPr>
          <w:rFonts w:ascii="Arial Narrow" w:hAnsi="Arial Narrow" w:cstheme="minorHAnsi"/>
        </w:rPr>
        <w:t xml:space="preserve">Je platná pro jednotku E.ON v České republice.  </w:t>
      </w:r>
    </w:p>
    <w:p w14:paraId="65B1EE02" w14:textId="77777777" w:rsidR="006C0504" w:rsidRPr="00A64BBE" w:rsidRDefault="006C0504" w:rsidP="00E208B7">
      <w:pPr>
        <w:pStyle w:val="Nadpis1"/>
        <w:jc w:val="both"/>
        <w:rPr>
          <w:rFonts w:ascii="Arial Narrow" w:eastAsia="Arial" w:hAnsi="Arial Narrow" w:cstheme="minorHAnsi"/>
        </w:rPr>
      </w:pPr>
      <w:bookmarkStart w:id="3" w:name="_Toc138632037"/>
      <w:r w:rsidRPr="00A64BBE">
        <w:rPr>
          <w:rFonts w:ascii="Arial Narrow" w:hAnsi="Arial Narrow" w:cstheme="minorHAnsi"/>
        </w:rPr>
        <w:t>Rozsah použití</w:t>
      </w:r>
      <w:bookmarkEnd w:id="3"/>
    </w:p>
    <w:p w14:paraId="2CAED90D" w14:textId="71A5D4FD" w:rsidR="0019524F" w:rsidRPr="00A64BBE" w:rsidRDefault="006C0504" w:rsidP="0076474A">
      <w:pPr>
        <w:rPr>
          <w:rFonts w:ascii="Arial Narrow" w:hAnsi="Arial Narrow" w:cstheme="minorHAnsi"/>
        </w:rPr>
      </w:pPr>
      <w:r w:rsidRPr="00A64BBE">
        <w:rPr>
          <w:rFonts w:ascii="Arial Narrow" w:hAnsi="Arial Narrow" w:cstheme="minorHAnsi"/>
        </w:rPr>
        <w:t xml:space="preserve">Tato technická specifikace platí pro </w:t>
      </w:r>
      <w:r w:rsidR="00042C92" w:rsidRPr="00A64BBE">
        <w:rPr>
          <w:rFonts w:ascii="Arial Narrow" w:hAnsi="Arial Narrow" w:cstheme="minorHAnsi"/>
        </w:rPr>
        <w:t xml:space="preserve">ochranné osobní pracovní </w:t>
      </w:r>
      <w:r w:rsidR="00A4579F" w:rsidRPr="00A64BBE">
        <w:rPr>
          <w:rFonts w:ascii="Arial Narrow" w:hAnsi="Arial Narrow" w:cstheme="minorHAnsi"/>
        </w:rPr>
        <w:t>prostředk</w:t>
      </w:r>
      <w:r w:rsidR="007C248B">
        <w:rPr>
          <w:rFonts w:ascii="Arial Narrow" w:hAnsi="Arial Narrow" w:cstheme="minorHAnsi"/>
        </w:rPr>
        <w:t>y</w:t>
      </w:r>
      <w:r w:rsidR="00042C92" w:rsidRPr="00A64BBE">
        <w:rPr>
          <w:rFonts w:ascii="Arial Narrow" w:hAnsi="Arial Narrow" w:cstheme="minorHAnsi"/>
        </w:rPr>
        <w:t>.</w:t>
      </w:r>
    </w:p>
    <w:p w14:paraId="4AC9A143" w14:textId="77777777" w:rsidR="006C0504" w:rsidRPr="00A64BBE" w:rsidRDefault="006C0504" w:rsidP="0076474A">
      <w:pPr>
        <w:pStyle w:val="Nadpis1"/>
        <w:rPr>
          <w:rFonts w:ascii="Arial Narrow" w:eastAsia="Arial" w:hAnsi="Arial Narrow" w:cstheme="minorHAnsi"/>
        </w:rPr>
      </w:pPr>
      <w:bookmarkStart w:id="4" w:name="_Toc138632038"/>
      <w:r w:rsidRPr="00A64BBE">
        <w:rPr>
          <w:rFonts w:ascii="Arial Narrow" w:hAnsi="Arial Narrow" w:cstheme="minorHAnsi"/>
        </w:rPr>
        <w:t>Obecné požadavky</w:t>
      </w:r>
      <w:bookmarkEnd w:id="4"/>
    </w:p>
    <w:p w14:paraId="343C6381" w14:textId="77777777" w:rsidR="006C0504" w:rsidRPr="00A64BBE" w:rsidRDefault="006C0504" w:rsidP="0063755B">
      <w:pPr>
        <w:pStyle w:val="Nadpis2"/>
        <w:rPr>
          <w:rFonts w:ascii="Arial Narrow" w:hAnsi="Arial Narrow" w:cstheme="minorHAnsi"/>
        </w:rPr>
      </w:pPr>
      <w:bookmarkStart w:id="5" w:name="_Toc138632039"/>
      <w:r w:rsidRPr="00A64BBE">
        <w:rPr>
          <w:rFonts w:ascii="Arial Narrow" w:hAnsi="Arial Narrow" w:cstheme="minorHAnsi"/>
        </w:rPr>
        <w:t>Normy a předpisy</w:t>
      </w:r>
      <w:r w:rsidR="005C78E3" w:rsidRPr="00A64BBE">
        <w:rPr>
          <w:rFonts w:ascii="Arial Narrow" w:hAnsi="Arial Narrow" w:cstheme="minorHAnsi"/>
        </w:rPr>
        <w:t xml:space="preserve"> obecně</w:t>
      </w:r>
      <w:bookmarkEnd w:id="5"/>
    </w:p>
    <w:p w14:paraId="0BC20F61" w14:textId="06FF2680" w:rsidR="003C102B" w:rsidRPr="00A64BBE" w:rsidRDefault="003C102B" w:rsidP="003C102B">
      <w:pPr>
        <w:rPr>
          <w:rFonts w:ascii="Arial Narrow" w:hAnsi="Arial Narrow" w:cstheme="minorHAnsi"/>
        </w:rPr>
      </w:pPr>
      <w:r w:rsidRPr="00A64BBE">
        <w:rPr>
          <w:rFonts w:ascii="Arial Narrow" w:hAnsi="Arial Narrow" w:cstheme="minorHAnsi"/>
        </w:rPr>
        <w:t>Základní zásadou je, že musejí být dodržovány veškeré normy, pravidla a předpisy, vyhlášky a zákony, které platí v zemi z</w:t>
      </w:r>
      <w:r w:rsidR="00660D9E">
        <w:rPr>
          <w:rFonts w:ascii="Arial Narrow" w:hAnsi="Arial Narrow" w:cstheme="minorHAnsi"/>
        </w:rPr>
        <w:t>adavatele</w:t>
      </w:r>
      <w:r w:rsidRPr="00A64BBE">
        <w:rPr>
          <w:rFonts w:ascii="Arial Narrow" w:hAnsi="Arial Narrow" w:cstheme="minorHAnsi"/>
        </w:rPr>
        <w:t>, a to i v případě, že nejsou výslovně uvedeny v této technické specifikaci.</w:t>
      </w:r>
    </w:p>
    <w:p w14:paraId="2E6EC7C9" w14:textId="06233517" w:rsidR="006C0504" w:rsidRPr="00A64BBE" w:rsidRDefault="003C102B" w:rsidP="0076474A">
      <w:pPr>
        <w:rPr>
          <w:rFonts w:ascii="Arial Narrow" w:hAnsi="Arial Narrow" w:cstheme="minorHAnsi"/>
        </w:rPr>
      </w:pPr>
      <w:r w:rsidRPr="00A64BBE">
        <w:rPr>
          <w:rFonts w:ascii="Arial Narrow" w:hAnsi="Arial Narrow" w:cstheme="minorHAnsi"/>
        </w:rPr>
        <w:t>Jazykem pro komerční a obchodní jednání je jazyk zákazníka</w:t>
      </w:r>
      <w:r w:rsidR="003B4196" w:rsidRPr="00A64BBE">
        <w:rPr>
          <w:rFonts w:ascii="Arial Narrow" w:hAnsi="Arial Narrow" w:cstheme="minorHAnsi"/>
        </w:rPr>
        <w:t>,</w:t>
      </w:r>
      <w:r w:rsidR="00B11C6E" w:rsidRPr="00A64BBE">
        <w:rPr>
          <w:rFonts w:ascii="Arial Narrow" w:hAnsi="Arial Narrow" w:cstheme="minorHAnsi"/>
        </w:rPr>
        <w:t xml:space="preserve"> tj. český jazyk, </w:t>
      </w:r>
      <w:r w:rsidR="001E05BC">
        <w:rPr>
          <w:rFonts w:ascii="Arial Narrow" w:hAnsi="Arial Narrow" w:cstheme="minorHAnsi"/>
        </w:rPr>
        <w:t>nebo</w:t>
      </w:r>
      <w:r w:rsidR="00B11C6E" w:rsidRPr="00A64BBE">
        <w:rPr>
          <w:rFonts w:ascii="Arial Narrow" w:hAnsi="Arial Narrow" w:cstheme="minorHAnsi"/>
        </w:rPr>
        <w:t xml:space="preserve"> slovenský jazyk</w:t>
      </w:r>
      <w:r w:rsidRPr="00A64BBE">
        <w:rPr>
          <w:rFonts w:ascii="Arial Narrow" w:hAnsi="Arial Narrow" w:cstheme="minorHAnsi"/>
        </w:rPr>
        <w:t>.</w:t>
      </w:r>
    </w:p>
    <w:p w14:paraId="6AF33BB0" w14:textId="77FBC508" w:rsidR="00656070" w:rsidRPr="00A64BBE" w:rsidRDefault="00656070" w:rsidP="00656070">
      <w:pPr>
        <w:pStyle w:val="Nadpis1"/>
        <w:rPr>
          <w:rFonts w:ascii="Arial Narrow" w:hAnsi="Arial Narrow" w:cstheme="minorHAnsi"/>
        </w:rPr>
      </w:pPr>
      <w:bookmarkStart w:id="6" w:name="_Toc138632040"/>
      <w:r w:rsidRPr="00A64BBE">
        <w:rPr>
          <w:rFonts w:ascii="Arial Narrow" w:hAnsi="Arial Narrow" w:cstheme="minorHAnsi"/>
        </w:rPr>
        <w:t xml:space="preserve">Technická specifikace </w:t>
      </w:r>
      <w:r w:rsidR="003A14E9" w:rsidRPr="00A64BBE">
        <w:rPr>
          <w:rFonts w:ascii="Arial Narrow" w:hAnsi="Arial Narrow" w:cstheme="minorHAnsi"/>
        </w:rPr>
        <w:t xml:space="preserve">ochranných osobních pracovních </w:t>
      </w:r>
      <w:r w:rsidR="00F22FDC" w:rsidRPr="00A64BBE">
        <w:rPr>
          <w:rFonts w:ascii="Arial Narrow" w:hAnsi="Arial Narrow" w:cstheme="minorHAnsi"/>
        </w:rPr>
        <w:t xml:space="preserve">prostředků </w:t>
      </w:r>
      <w:bookmarkEnd w:id="6"/>
    </w:p>
    <w:p w14:paraId="1045CEB2" w14:textId="77777777" w:rsidR="00656070" w:rsidRPr="00A64BBE" w:rsidRDefault="00656070" w:rsidP="003C102B">
      <w:pPr>
        <w:pStyle w:val="Nadpis2"/>
        <w:rPr>
          <w:rFonts w:ascii="Arial Narrow" w:hAnsi="Arial Narrow" w:cstheme="minorHAnsi"/>
        </w:rPr>
      </w:pPr>
      <w:bookmarkStart w:id="7" w:name="_Toc138632041"/>
      <w:r w:rsidRPr="00A64BBE">
        <w:rPr>
          <w:rFonts w:ascii="Arial Narrow" w:hAnsi="Arial Narrow" w:cstheme="minorHAnsi"/>
        </w:rPr>
        <w:t>Základní požadavky</w:t>
      </w:r>
      <w:bookmarkEnd w:id="7"/>
    </w:p>
    <w:p w14:paraId="61172A99" w14:textId="449B85BD" w:rsidR="00E94E92" w:rsidRPr="00D11483" w:rsidRDefault="00E94E92" w:rsidP="00E208B7">
      <w:pPr>
        <w:jc w:val="both"/>
        <w:rPr>
          <w:rFonts w:ascii="Arial Narrow" w:hAnsi="Arial Narrow" w:cstheme="minorHAnsi"/>
        </w:rPr>
      </w:pPr>
      <w:bookmarkStart w:id="8" w:name="_Hlk145877293"/>
      <w:bookmarkStart w:id="9" w:name="_Hlk145925560"/>
      <w:r w:rsidRPr="00D11483">
        <w:rPr>
          <w:rFonts w:ascii="Arial Narrow" w:hAnsi="Arial Narrow" w:cstheme="minorHAnsi"/>
        </w:rPr>
        <w:t>Tabulka obsahuje požadavky zadavatele/kupujícího</w:t>
      </w:r>
      <w:r w:rsidR="007C2C1F" w:rsidRPr="00D11483">
        <w:rPr>
          <w:rFonts w:ascii="Arial Narrow" w:hAnsi="Arial Narrow" w:cstheme="minorHAnsi"/>
        </w:rPr>
        <w:t xml:space="preserve"> na </w:t>
      </w:r>
      <w:r w:rsidR="00BA52FD" w:rsidRPr="00D11483">
        <w:rPr>
          <w:rFonts w:ascii="Arial Narrow" w:hAnsi="Arial Narrow" w:cstheme="minorHAnsi"/>
        </w:rPr>
        <w:t xml:space="preserve">specifikaci poptávaných </w:t>
      </w:r>
      <w:bookmarkStart w:id="10" w:name="_Hlk145876840"/>
      <w:r w:rsidR="003A14E9" w:rsidRPr="00D11483">
        <w:rPr>
          <w:rFonts w:ascii="Arial Narrow" w:hAnsi="Arial Narrow" w:cstheme="minorHAnsi"/>
        </w:rPr>
        <w:t>ochranných osobních pracovních p</w:t>
      </w:r>
      <w:r w:rsidR="00BA52FD" w:rsidRPr="00D11483">
        <w:rPr>
          <w:rFonts w:ascii="Arial Narrow" w:hAnsi="Arial Narrow" w:cstheme="minorHAnsi"/>
        </w:rPr>
        <w:t>rostředků a souvisejících výrobk</w:t>
      </w:r>
      <w:bookmarkEnd w:id="10"/>
      <w:r w:rsidR="00BA52FD" w:rsidRPr="00D11483">
        <w:rPr>
          <w:rFonts w:ascii="Arial Narrow" w:hAnsi="Arial Narrow" w:cstheme="minorHAnsi"/>
        </w:rPr>
        <w:t>ů</w:t>
      </w:r>
      <w:r w:rsidRPr="00D11483">
        <w:rPr>
          <w:rFonts w:ascii="Arial Narrow" w:hAnsi="Arial Narrow" w:cstheme="minorHAnsi"/>
        </w:rPr>
        <w:t xml:space="preserve">. Instrukce pro vyplnění tabulky jsou následující: </w:t>
      </w:r>
    </w:p>
    <w:p w14:paraId="50CA28AA" w14:textId="5F6222DF" w:rsidR="00E94E92" w:rsidRPr="00D11483" w:rsidRDefault="00BA52FD" w:rsidP="0078101D">
      <w:pPr>
        <w:pStyle w:val="Normln10"/>
        <w:numPr>
          <w:ilvl w:val="0"/>
          <w:numId w:val="21"/>
        </w:numPr>
        <w:spacing w:before="0" w:line="276" w:lineRule="auto"/>
        <w:ind w:left="714" w:hanging="357"/>
        <w:rPr>
          <w:rFonts w:ascii="Arial Narrow" w:hAnsi="Arial Narrow" w:cstheme="minorHAnsi"/>
          <w:sz w:val="22"/>
          <w:lang w:eastAsia="en-US" w:bidi="en-US"/>
        </w:rPr>
      </w:pPr>
      <w:r w:rsidRPr="00D11483">
        <w:rPr>
          <w:rFonts w:ascii="Arial Narrow" w:hAnsi="Arial Narrow" w:cstheme="minorHAnsi"/>
          <w:sz w:val="22"/>
          <w:lang w:eastAsia="en-US" w:bidi="en-US"/>
        </w:rPr>
        <w:t xml:space="preserve">Nabízený ochranný osobní pracovní prostředek nebo související výrobek </w:t>
      </w:r>
      <w:r w:rsidR="00E94E92" w:rsidRPr="00D11483">
        <w:rPr>
          <w:rFonts w:ascii="Arial Narrow" w:hAnsi="Arial Narrow" w:cstheme="minorHAnsi"/>
          <w:sz w:val="22"/>
          <w:lang w:eastAsia="en-US" w:bidi="en-US"/>
        </w:rPr>
        <w:t>splňuje parametr</w:t>
      </w:r>
      <w:r w:rsidR="00D11483" w:rsidRPr="00D11483">
        <w:rPr>
          <w:rFonts w:ascii="Arial Narrow" w:hAnsi="Arial Narrow" w:cstheme="minorHAnsi"/>
          <w:sz w:val="22"/>
          <w:lang w:eastAsia="en-US" w:bidi="en-US"/>
        </w:rPr>
        <w:t>y</w:t>
      </w:r>
      <w:r w:rsidR="00E94E92" w:rsidRPr="00D11483">
        <w:rPr>
          <w:rFonts w:ascii="Arial Narrow" w:hAnsi="Arial Narrow" w:cstheme="minorHAnsi"/>
          <w:sz w:val="22"/>
          <w:lang w:eastAsia="en-US" w:bidi="en-US"/>
        </w:rPr>
        <w:t xml:space="preserve"> požadovan</w:t>
      </w:r>
      <w:r w:rsidR="00D11483" w:rsidRPr="00D11483">
        <w:rPr>
          <w:rFonts w:ascii="Arial Narrow" w:hAnsi="Arial Narrow" w:cstheme="minorHAnsi"/>
          <w:sz w:val="22"/>
          <w:lang w:eastAsia="en-US" w:bidi="en-US"/>
        </w:rPr>
        <w:t>é</w:t>
      </w:r>
      <w:r w:rsidR="00E94E92" w:rsidRPr="00D11483">
        <w:rPr>
          <w:rFonts w:ascii="Arial Narrow" w:hAnsi="Arial Narrow" w:cstheme="minorHAnsi"/>
          <w:sz w:val="22"/>
          <w:lang w:eastAsia="en-US" w:bidi="en-US"/>
        </w:rPr>
        <w:t xml:space="preserve"> </w:t>
      </w:r>
      <w:r w:rsidR="00B45314" w:rsidRPr="00D11483">
        <w:rPr>
          <w:rFonts w:ascii="Arial Narrow" w:hAnsi="Arial Narrow" w:cstheme="minorHAnsi"/>
          <w:sz w:val="22"/>
          <w:lang w:eastAsia="en-US" w:bidi="en-US"/>
        </w:rPr>
        <w:t>zadavatelem – dodavatel</w:t>
      </w:r>
      <w:r w:rsidR="00E94E92" w:rsidRPr="00D11483">
        <w:rPr>
          <w:rFonts w:ascii="Arial Narrow" w:hAnsi="Arial Narrow" w:cstheme="minorHAnsi"/>
          <w:sz w:val="22"/>
          <w:lang w:eastAsia="en-US" w:bidi="en-US"/>
        </w:rPr>
        <w:t xml:space="preserve"> doplní </w:t>
      </w:r>
      <w:r w:rsidR="00E94E92" w:rsidRPr="00D11483">
        <w:rPr>
          <w:rFonts w:ascii="Arial Narrow" w:hAnsi="Arial Narrow" w:cstheme="minorHAnsi"/>
          <w:b/>
          <w:sz w:val="22"/>
          <w:lang w:eastAsia="en-US" w:bidi="en-US"/>
        </w:rPr>
        <w:t>ANO</w:t>
      </w:r>
      <w:r w:rsidR="00E94E92" w:rsidRPr="00D11483">
        <w:rPr>
          <w:rFonts w:ascii="Arial Narrow" w:hAnsi="Arial Narrow" w:cstheme="minorHAnsi"/>
          <w:sz w:val="22"/>
          <w:lang w:eastAsia="en-US" w:bidi="en-US"/>
        </w:rPr>
        <w:t xml:space="preserve"> do sloupce „Splňuje požadavek zadavatele [ANO/NE]“ a současně</w:t>
      </w:r>
      <w:r w:rsidR="00E208B7" w:rsidRPr="00D11483">
        <w:rPr>
          <w:rFonts w:ascii="Arial Narrow" w:hAnsi="Arial Narrow" w:cstheme="minorHAnsi"/>
          <w:sz w:val="22"/>
          <w:lang w:eastAsia="en-US" w:bidi="en-US"/>
        </w:rPr>
        <w:t xml:space="preserve"> </w:t>
      </w:r>
      <w:proofErr w:type="gramStart"/>
      <w:r w:rsidR="00E208B7" w:rsidRPr="00D11483">
        <w:rPr>
          <w:rFonts w:ascii="Arial Narrow" w:hAnsi="Arial Narrow" w:cstheme="minorHAnsi"/>
          <w:b/>
          <w:sz w:val="22"/>
          <w:lang w:eastAsia="en-US" w:bidi="en-US"/>
        </w:rPr>
        <w:t>doloží</w:t>
      </w:r>
      <w:proofErr w:type="gramEnd"/>
      <w:r w:rsidR="00E208B7" w:rsidRPr="00D11483">
        <w:rPr>
          <w:rFonts w:ascii="Arial Narrow" w:hAnsi="Arial Narrow" w:cstheme="minorHAnsi"/>
          <w:b/>
          <w:sz w:val="22"/>
          <w:lang w:eastAsia="en-US" w:bidi="en-US"/>
        </w:rPr>
        <w:t xml:space="preserve"> požadované</w:t>
      </w:r>
      <w:r w:rsidR="00E208B7" w:rsidRPr="00D11483">
        <w:rPr>
          <w:rFonts w:ascii="Arial Narrow" w:hAnsi="Arial Narrow" w:cstheme="minorHAnsi"/>
          <w:sz w:val="22"/>
          <w:lang w:eastAsia="en-US" w:bidi="en-US"/>
        </w:rPr>
        <w:t xml:space="preserve"> v souladu se sloupcem „Způsob prokázání“</w:t>
      </w:r>
      <w:r w:rsidR="00E94E92" w:rsidRPr="00D11483">
        <w:rPr>
          <w:rFonts w:ascii="Arial Narrow" w:hAnsi="Arial Narrow" w:cstheme="minorHAnsi"/>
          <w:sz w:val="22"/>
          <w:lang w:eastAsia="en-US" w:bidi="en-US"/>
        </w:rPr>
        <w:t xml:space="preserve">, kde si zadavatel může splnění požadovaného parametru ověřit. </w:t>
      </w:r>
    </w:p>
    <w:p w14:paraId="3EC6779E" w14:textId="77777777" w:rsidR="002B5AFB" w:rsidRDefault="00D11483" w:rsidP="00E94E92">
      <w:pPr>
        <w:pStyle w:val="Normln10"/>
        <w:numPr>
          <w:ilvl w:val="0"/>
          <w:numId w:val="21"/>
        </w:numPr>
        <w:spacing w:before="0" w:line="276" w:lineRule="auto"/>
        <w:ind w:left="714" w:hanging="357"/>
        <w:rPr>
          <w:rFonts w:ascii="Arial Narrow" w:hAnsi="Arial Narrow" w:cstheme="minorHAnsi"/>
          <w:sz w:val="22"/>
          <w:lang w:eastAsia="en-US" w:bidi="en-US"/>
        </w:rPr>
      </w:pPr>
      <w:r w:rsidRPr="00D11483">
        <w:rPr>
          <w:rFonts w:ascii="Arial Narrow" w:hAnsi="Arial Narrow" w:cstheme="minorHAnsi"/>
          <w:sz w:val="22"/>
          <w:lang w:eastAsia="en-US" w:bidi="en-US"/>
        </w:rPr>
        <w:t xml:space="preserve">Nabízený ochranný osobní pracovní prostředek nebo související výrobek </w:t>
      </w:r>
      <w:r w:rsidR="00E94E92" w:rsidRPr="00D11483">
        <w:rPr>
          <w:rFonts w:ascii="Arial Narrow" w:hAnsi="Arial Narrow" w:cstheme="minorHAnsi"/>
          <w:sz w:val="22"/>
          <w:lang w:eastAsia="en-US"/>
        </w:rPr>
        <w:t xml:space="preserve">nesplňuje konkrétní parametr – dodavatel doplní do sloupce „Splňuje požadavek zadavatele </w:t>
      </w:r>
      <w:r w:rsidR="00E94E92" w:rsidRPr="00D11483">
        <w:rPr>
          <w:rFonts w:ascii="Arial Narrow" w:hAnsi="Arial Narrow" w:cstheme="minorHAnsi"/>
          <w:sz w:val="22"/>
        </w:rPr>
        <w:t xml:space="preserve">[ANO/NE]“ slovo </w:t>
      </w:r>
      <w:r w:rsidR="00E94E92" w:rsidRPr="00D11483">
        <w:rPr>
          <w:rFonts w:ascii="Arial Narrow" w:hAnsi="Arial Narrow" w:cstheme="minorHAnsi"/>
          <w:b/>
          <w:sz w:val="22"/>
        </w:rPr>
        <w:t>NE</w:t>
      </w:r>
      <w:r w:rsidR="00E94E92" w:rsidRPr="00D11483">
        <w:rPr>
          <w:rFonts w:ascii="Arial Narrow" w:hAnsi="Arial Narrow" w:cstheme="minorHAnsi"/>
          <w:sz w:val="22"/>
        </w:rPr>
        <w:t xml:space="preserve">. </w:t>
      </w:r>
    </w:p>
    <w:p w14:paraId="7686EFF9" w14:textId="1344503A" w:rsidR="00E94E92" w:rsidRPr="002B5AFB" w:rsidRDefault="00E94E92" w:rsidP="002B5AFB">
      <w:pPr>
        <w:pStyle w:val="Normln10"/>
        <w:spacing w:before="0" w:line="276" w:lineRule="auto"/>
        <w:ind w:left="714"/>
        <w:rPr>
          <w:rFonts w:ascii="Arial Narrow" w:hAnsi="Arial Narrow" w:cstheme="minorHAnsi"/>
          <w:b/>
          <w:bCs/>
          <w:sz w:val="22"/>
          <w:lang w:eastAsia="en-US" w:bidi="en-US"/>
        </w:rPr>
      </w:pPr>
      <w:r w:rsidRPr="002B5AFB">
        <w:rPr>
          <w:rFonts w:ascii="Arial Narrow" w:hAnsi="Arial Narrow" w:cstheme="minorHAnsi"/>
          <w:b/>
          <w:bCs/>
          <w:sz w:val="22"/>
        </w:rPr>
        <w:t>Doplnění NE znamená nesplnění technické specifikace</w:t>
      </w:r>
      <w:r w:rsidR="00C425E2" w:rsidRPr="002B5AFB">
        <w:rPr>
          <w:rFonts w:ascii="Arial Narrow" w:hAnsi="Arial Narrow" w:cstheme="minorHAnsi"/>
          <w:b/>
          <w:bCs/>
          <w:sz w:val="22"/>
        </w:rPr>
        <w:t xml:space="preserve"> a vyloučení účastníka ze zadávacího řízení</w:t>
      </w:r>
      <w:r w:rsidRPr="002B5AFB">
        <w:rPr>
          <w:rFonts w:ascii="Arial Narrow" w:hAnsi="Arial Narrow" w:cstheme="minorHAnsi"/>
          <w:b/>
          <w:bCs/>
          <w:sz w:val="22"/>
        </w:rPr>
        <w:t>.</w:t>
      </w:r>
    </w:p>
    <w:p w14:paraId="24794AA7" w14:textId="77777777" w:rsidR="00F730BC" w:rsidRPr="00F730BC" w:rsidRDefault="00F730BC" w:rsidP="00F730BC">
      <w:pPr>
        <w:rPr>
          <w:rFonts w:ascii="Arial Narrow" w:hAnsi="Arial Narrow"/>
        </w:rPr>
      </w:pPr>
      <w:r w:rsidRPr="00F730BC">
        <w:rPr>
          <w:rFonts w:ascii="Arial Narrow" w:hAnsi="Arial Narrow"/>
        </w:rPr>
        <w:t>Pokud se v zadávacích podmínkách vyskytnou požadavky nebo odkazy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technicky a kvalitativně obdobné řešení, které musí splňovat technické a funkční požadavky zadavatele uvedené v této zadávací dokumentaci.</w:t>
      </w:r>
    </w:p>
    <w:p w14:paraId="5C31B265" w14:textId="77777777" w:rsidR="00F730BC" w:rsidRPr="00F730BC" w:rsidRDefault="00F730BC" w:rsidP="00F730BC">
      <w:pPr>
        <w:rPr>
          <w:rFonts w:ascii="Arial Narrow" w:hAnsi="Arial Narrow"/>
        </w:rPr>
      </w:pPr>
      <w:r w:rsidRPr="00A029EC">
        <w:rPr>
          <w:rFonts w:ascii="Arial Narrow" w:hAnsi="Arial Narrow"/>
        </w:rPr>
        <w:t>Jestliže zadavatel stanovil technické podmínky prostřednictvím odkazu na normy nebo technické dokumenty dle § 90 odst. 1 nebo 2 zákona, nesmí zadavatel odmítnout nabídku z důvodu, že nabízené dodávky nejsou v souladu s takto stanovenými podmínkami, pokud dodavatel prokáže, že nabízené dodávky splňují rovnocenným způsobem požadavky vymezené takovými technickými podmínkami. Tuto skutečnost dodavatel prokáže ve své nabídce vhodným způsobem dle § 95 zákona, a to zejména technickou dokumentací výrobce nebo zkušebním protokolem nebo osvědčením vydaným osobou, která vykonává činnosti v oblasti posuzování shody včetně kalibrace, testování, certifikace a inspekce a která splňuje požadavky přímo použitelného předpisu Evropské unie.</w:t>
      </w:r>
    </w:p>
    <w:p w14:paraId="299DC41D" w14:textId="77777777" w:rsidR="00F730BC" w:rsidRPr="00D11483" w:rsidRDefault="00F730BC" w:rsidP="00F730BC">
      <w:pPr>
        <w:pStyle w:val="Normln10"/>
        <w:spacing w:before="0" w:line="276" w:lineRule="auto"/>
        <w:rPr>
          <w:rFonts w:ascii="Arial Narrow" w:hAnsi="Arial Narrow" w:cstheme="minorHAnsi"/>
          <w:sz w:val="22"/>
          <w:lang w:eastAsia="en-US" w:bidi="en-US"/>
        </w:rPr>
      </w:pPr>
    </w:p>
    <w:p w14:paraId="3E58F8DB" w14:textId="2D99E7AA" w:rsidR="006D293B" w:rsidRPr="006D293B" w:rsidRDefault="006D293B" w:rsidP="006D293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Pro všechny položky dodá </w:t>
      </w:r>
      <w:r w:rsidR="003661A2">
        <w:rPr>
          <w:rFonts w:ascii="Arial Narrow" w:hAnsi="Arial Narrow"/>
        </w:rPr>
        <w:t>vybraný dodavatel</w:t>
      </w:r>
      <w:r w:rsidR="001E5574">
        <w:rPr>
          <w:rFonts w:ascii="Arial Narrow" w:hAnsi="Arial Narrow"/>
        </w:rPr>
        <w:t xml:space="preserve"> před podpisem smlouvy</w:t>
      </w:r>
      <w:r>
        <w:rPr>
          <w:rFonts w:ascii="Arial Narrow" w:hAnsi="Arial Narrow"/>
        </w:rPr>
        <w:t xml:space="preserve"> dokument, který bude v souladu se zákonem č. 634/1992 Sb.</w:t>
      </w:r>
      <w:r w:rsidR="0010706B">
        <w:rPr>
          <w:rFonts w:ascii="Arial Narrow" w:hAnsi="Arial Narrow"/>
        </w:rPr>
        <w:t xml:space="preserve"> o ochraně spotřebitele </w:t>
      </w:r>
      <w:r>
        <w:rPr>
          <w:rFonts w:ascii="Arial Narrow" w:hAnsi="Arial Narrow"/>
        </w:rPr>
        <w:t xml:space="preserve">obsahovat informace </w:t>
      </w:r>
      <w:r w:rsidRPr="006D293B">
        <w:rPr>
          <w:rFonts w:ascii="Arial Narrow" w:hAnsi="Arial Narrow"/>
        </w:rPr>
        <w:t>o způsobu použití a údržby výrobku a o nebezpečí, které vyplývá z jeho nesprávného použití nebo údržby</w:t>
      </w:r>
      <w:r>
        <w:rPr>
          <w:rFonts w:ascii="Arial Narrow" w:hAnsi="Arial Narrow"/>
        </w:rPr>
        <w:t>. Tento dokument bude v českém jazyce.</w:t>
      </w:r>
    </w:p>
    <w:bookmarkEnd w:id="8"/>
    <w:p w14:paraId="00F249A4" w14:textId="75DDB302" w:rsidR="00A674EB" w:rsidRDefault="00697FE4" w:rsidP="00697FE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Pojmy </w:t>
      </w:r>
      <w:r w:rsidRPr="00697FE4">
        <w:rPr>
          <w:rFonts w:ascii="Arial Narrow" w:hAnsi="Arial Narrow"/>
        </w:rPr>
        <w:t>Certifikát</w:t>
      </w:r>
      <w:r>
        <w:rPr>
          <w:rFonts w:ascii="Arial Narrow" w:hAnsi="Arial Narrow"/>
        </w:rPr>
        <w:t>, P</w:t>
      </w:r>
      <w:r w:rsidRPr="00697FE4">
        <w:rPr>
          <w:rFonts w:ascii="Arial Narrow" w:hAnsi="Arial Narrow"/>
        </w:rPr>
        <w:t>rohlášení</w:t>
      </w:r>
      <w:r>
        <w:rPr>
          <w:rFonts w:ascii="Arial Narrow" w:hAnsi="Arial Narrow"/>
        </w:rPr>
        <w:t xml:space="preserve">, </w:t>
      </w:r>
      <w:r w:rsidRPr="00697FE4">
        <w:rPr>
          <w:rFonts w:ascii="Arial Narrow" w:hAnsi="Arial Narrow"/>
        </w:rPr>
        <w:t xml:space="preserve">Technický list, Produktový list </w:t>
      </w:r>
      <w:r>
        <w:rPr>
          <w:rFonts w:ascii="Arial Narrow" w:hAnsi="Arial Narrow"/>
        </w:rPr>
        <w:t>a</w:t>
      </w:r>
      <w:r w:rsidRPr="00697FE4">
        <w:rPr>
          <w:rFonts w:ascii="Arial Narrow" w:hAnsi="Arial Narrow"/>
        </w:rPr>
        <w:t xml:space="preserve"> Materiálový list</w:t>
      </w:r>
      <w:r>
        <w:rPr>
          <w:rFonts w:ascii="Arial Narrow" w:hAnsi="Arial Narrow"/>
        </w:rPr>
        <w:t xml:space="preserve"> uvedené v následující tabulce</w:t>
      </w:r>
      <w:r w:rsidR="008F0F33">
        <w:rPr>
          <w:rFonts w:ascii="Arial Narrow" w:hAnsi="Arial Narrow"/>
        </w:rPr>
        <w:t xml:space="preserve"> ve sloupci „Způsob prokázání“</w:t>
      </w:r>
      <w:r>
        <w:rPr>
          <w:rFonts w:ascii="Arial Narrow" w:hAnsi="Arial Narrow"/>
        </w:rPr>
        <w:t xml:space="preserve"> jsou blíže specifikovány v kapitole 5.</w:t>
      </w:r>
    </w:p>
    <w:p w14:paraId="55294192" w14:textId="77777777" w:rsidR="008F0F33" w:rsidRDefault="008F0F33" w:rsidP="00697FE4">
      <w:pPr>
        <w:rPr>
          <w:rFonts w:ascii="Arial Narrow" w:hAnsi="Arial Narrow"/>
        </w:rPr>
      </w:pPr>
    </w:p>
    <w:p w14:paraId="7D9C63E0" w14:textId="40D79FF9" w:rsidR="00C24008" w:rsidRPr="00C24008" w:rsidRDefault="00616524" w:rsidP="00C24008">
      <w:pPr>
        <w:rPr>
          <w:rFonts w:ascii="Arial Narrow" w:hAnsi="Arial Narrow"/>
        </w:rPr>
      </w:pPr>
      <w:r w:rsidRPr="00A64BBE">
        <w:rPr>
          <w:rFonts w:ascii="Arial Narrow" w:hAnsi="Arial Narrow"/>
        </w:rPr>
        <w:t>Zakázka se bude skládat z</w:t>
      </w:r>
      <w:r>
        <w:rPr>
          <w:rFonts w:ascii="Arial Narrow" w:hAnsi="Arial Narrow"/>
        </w:rPr>
        <w:t> položek uvedených v následující tabulce.</w:t>
      </w:r>
      <w:r w:rsidR="00C24008" w:rsidRPr="00C24008">
        <w:rPr>
          <w:rFonts w:ascii="Arial Narrow" w:hAnsi="Arial Narrow"/>
        </w:rPr>
        <w:t xml:space="preserve"> </w:t>
      </w:r>
      <w:r w:rsidR="00C24008">
        <w:rPr>
          <w:rFonts w:ascii="Arial Narrow" w:hAnsi="Arial Narrow"/>
        </w:rPr>
        <w:t xml:space="preserve">Pokud je u některých položek uvedeno, že budou </w:t>
      </w:r>
      <w:r w:rsidR="00C948F4">
        <w:rPr>
          <w:rFonts w:ascii="Arial Narrow" w:hAnsi="Arial Narrow"/>
        </w:rPr>
        <w:t xml:space="preserve">opatřeny </w:t>
      </w:r>
      <w:r w:rsidR="00C24008">
        <w:rPr>
          <w:rFonts w:ascii="Arial Narrow" w:hAnsi="Arial Narrow"/>
        </w:rPr>
        <w:t>l</w:t>
      </w:r>
      <w:r w:rsidR="00C24008" w:rsidRPr="00C24008">
        <w:rPr>
          <w:rFonts w:ascii="Arial Narrow" w:hAnsi="Arial Narrow"/>
        </w:rPr>
        <w:t>og</w:t>
      </w:r>
      <w:r w:rsidR="00C948F4">
        <w:rPr>
          <w:rFonts w:ascii="Arial Narrow" w:hAnsi="Arial Narrow"/>
        </w:rPr>
        <w:t>em</w:t>
      </w:r>
      <w:r w:rsidR="00C24008" w:rsidRPr="00C24008">
        <w:rPr>
          <w:rFonts w:ascii="Arial Narrow" w:hAnsi="Arial Narrow"/>
        </w:rPr>
        <w:t xml:space="preserve"> </w:t>
      </w:r>
      <w:r w:rsidR="00C24008">
        <w:rPr>
          <w:rFonts w:ascii="Arial Narrow" w:hAnsi="Arial Narrow"/>
        </w:rPr>
        <w:t xml:space="preserve">zadavatele (společnosti </w:t>
      </w:r>
      <w:proofErr w:type="gramStart"/>
      <w:r w:rsidR="00C24008">
        <w:rPr>
          <w:rFonts w:ascii="Arial Narrow" w:hAnsi="Arial Narrow"/>
        </w:rPr>
        <w:t>EG.D</w:t>
      </w:r>
      <w:proofErr w:type="gramEnd"/>
      <w:r w:rsidR="00C24008">
        <w:rPr>
          <w:rFonts w:ascii="Arial Narrow" w:hAnsi="Arial Narrow"/>
        </w:rPr>
        <w:t xml:space="preserve">), bude grafická podoba loga dle grafického manuálu </w:t>
      </w:r>
      <w:r w:rsidR="00C948F4">
        <w:rPr>
          <w:rFonts w:ascii="Arial Narrow" w:hAnsi="Arial Narrow"/>
        </w:rPr>
        <w:t xml:space="preserve">společnosti </w:t>
      </w:r>
      <w:r w:rsidR="00C24008">
        <w:rPr>
          <w:rFonts w:ascii="Arial Narrow" w:hAnsi="Arial Narrow"/>
        </w:rPr>
        <w:t xml:space="preserve">dodána s dostatečným časovým předstihem </w:t>
      </w:r>
      <w:r w:rsidR="005D7C5D">
        <w:rPr>
          <w:rFonts w:ascii="Arial Narrow" w:hAnsi="Arial Narrow"/>
        </w:rPr>
        <w:t>vybranému dodavateli</w:t>
      </w:r>
      <w:r w:rsidR="00C24008">
        <w:rPr>
          <w:rFonts w:ascii="Arial Narrow" w:hAnsi="Arial Narrow"/>
        </w:rPr>
        <w:t>.</w:t>
      </w:r>
      <w:r w:rsidR="00C24008" w:rsidRPr="00C24008">
        <w:rPr>
          <w:rFonts w:ascii="Arial Narrow" w:hAnsi="Arial Narrow"/>
        </w:rPr>
        <w:t xml:space="preserve"> </w:t>
      </w:r>
    </w:p>
    <w:tbl>
      <w:tblPr>
        <w:tblStyle w:val="Mkatabulky"/>
        <w:tblW w:w="895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77"/>
        <w:gridCol w:w="1532"/>
        <w:gridCol w:w="4110"/>
        <w:gridCol w:w="284"/>
        <w:gridCol w:w="1134"/>
        <w:gridCol w:w="1417"/>
      </w:tblGrid>
      <w:tr w:rsidR="002A017D" w:rsidRPr="00A64BBE" w14:paraId="484888EF" w14:textId="77777777" w:rsidTr="00BC0165">
        <w:tc>
          <w:tcPr>
            <w:tcW w:w="477" w:type="dxa"/>
            <w:vAlign w:val="center"/>
          </w:tcPr>
          <w:p w14:paraId="49C01573" w14:textId="77777777" w:rsidR="002A017D" w:rsidRPr="00A64BBE" w:rsidRDefault="00A674EB" w:rsidP="00697FE4">
            <w:pPr>
              <w:tabs>
                <w:tab w:val="left" w:pos="284"/>
              </w:tabs>
              <w:spacing w:after="0"/>
              <w:ind w:right="-23"/>
              <w:jc w:val="center"/>
              <w:rPr>
                <w:rFonts w:ascii="Arial Narrow" w:hAnsi="Arial Narrow" w:cstheme="minorHAnsi"/>
                <w:b/>
                <w:snapToGrid w:val="0"/>
                <w:color w:val="000000"/>
                <w:sz w:val="18"/>
                <w:szCs w:val="18"/>
              </w:rPr>
            </w:pPr>
            <w:bookmarkStart w:id="11" w:name="_Hlk42762767"/>
            <w:bookmarkEnd w:id="9"/>
            <w:r w:rsidRPr="00A64BBE">
              <w:rPr>
                <w:rFonts w:ascii="Arial Narrow" w:hAnsi="Arial Narrow" w:cstheme="minorHAnsi"/>
                <w:b/>
                <w:snapToGrid w:val="0"/>
                <w:color w:val="000000"/>
                <w:sz w:val="18"/>
                <w:szCs w:val="18"/>
              </w:rPr>
              <w:lastRenderedPageBreak/>
              <w:t>Č.</w:t>
            </w:r>
          </w:p>
          <w:p w14:paraId="2659F00E" w14:textId="4615CD4B" w:rsidR="00A674EB" w:rsidRPr="00A64BBE" w:rsidRDefault="00A674EB" w:rsidP="00697FE4">
            <w:pPr>
              <w:tabs>
                <w:tab w:val="left" w:pos="284"/>
              </w:tabs>
              <w:spacing w:after="0"/>
              <w:ind w:right="-23"/>
              <w:jc w:val="center"/>
              <w:rPr>
                <w:rFonts w:ascii="Arial Narrow" w:hAnsi="Arial Narrow" w:cstheme="minorHAnsi"/>
                <w:b/>
                <w:snapToGrid w:val="0"/>
                <w:color w:val="000000"/>
                <w:sz w:val="18"/>
                <w:szCs w:val="18"/>
              </w:rPr>
            </w:pPr>
            <w:r w:rsidRPr="00A64BBE">
              <w:rPr>
                <w:rFonts w:ascii="Arial Narrow" w:hAnsi="Arial Narrow" w:cstheme="minorHAnsi"/>
                <w:b/>
                <w:snapToGrid w:val="0"/>
                <w:color w:val="000000"/>
                <w:sz w:val="18"/>
                <w:szCs w:val="18"/>
              </w:rPr>
              <w:t>Pol.</w:t>
            </w:r>
          </w:p>
        </w:tc>
        <w:tc>
          <w:tcPr>
            <w:tcW w:w="1532" w:type="dxa"/>
            <w:vAlign w:val="center"/>
          </w:tcPr>
          <w:p w14:paraId="635B04E0" w14:textId="2829DD35" w:rsidR="002A017D" w:rsidRPr="00A64BBE" w:rsidRDefault="002A017D" w:rsidP="006F50F9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rFonts w:ascii="Arial Narrow" w:hAnsi="Arial Narrow" w:cstheme="minorHAnsi"/>
                <w:b/>
                <w:snapToGrid w:val="0"/>
                <w:color w:val="000000"/>
                <w:sz w:val="18"/>
                <w:szCs w:val="18"/>
              </w:rPr>
            </w:pPr>
            <w:r w:rsidRPr="00A64BBE">
              <w:rPr>
                <w:rFonts w:ascii="Arial Narrow" w:hAnsi="Arial Narrow" w:cstheme="minorHAnsi"/>
                <w:b/>
                <w:snapToGrid w:val="0"/>
                <w:color w:val="000000"/>
                <w:sz w:val="18"/>
                <w:szCs w:val="18"/>
              </w:rPr>
              <w:t xml:space="preserve">Název </w:t>
            </w:r>
            <w:r w:rsidR="006C6EFD" w:rsidRPr="00A64BBE">
              <w:rPr>
                <w:rFonts w:ascii="Arial Narrow" w:hAnsi="Arial Narrow" w:cstheme="minorHAnsi"/>
                <w:b/>
                <w:snapToGrid w:val="0"/>
                <w:color w:val="000000"/>
                <w:sz w:val="18"/>
                <w:szCs w:val="18"/>
              </w:rPr>
              <w:t>položky</w:t>
            </w:r>
          </w:p>
        </w:tc>
        <w:tc>
          <w:tcPr>
            <w:tcW w:w="4394" w:type="dxa"/>
            <w:gridSpan w:val="2"/>
            <w:vAlign w:val="center"/>
          </w:tcPr>
          <w:p w14:paraId="35D703A1" w14:textId="77777777" w:rsidR="002A017D" w:rsidRPr="00A64BBE" w:rsidRDefault="002A017D" w:rsidP="006F50F9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rFonts w:ascii="Arial Narrow" w:hAnsi="Arial Narrow" w:cstheme="minorHAnsi"/>
                <w:b/>
                <w:snapToGrid w:val="0"/>
                <w:color w:val="000000"/>
                <w:sz w:val="18"/>
                <w:szCs w:val="18"/>
              </w:rPr>
            </w:pPr>
            <w:r w:rsidRPr="00A64BBE">
              <w:rPr>
                <w:rFonts w:ascii="Arial Narrow" w:hAnsi="Arial Narrow" w:cstheme="minorHAnsi"/>
                <w:b/>
                <w:snapToGrid w:val="0"/>
                <w:color w:val="000000"/>
                <w:sz w:val="18"/>
                <w:szCs w:val="18"/>
              </w:rPr>
              <w:t>Požadavek zadavatele</w:t>
            </w:r>
          </w:p>
        </w:tc>
        <w:tc>
          <w:tcPr>
            <w:tcW w:w="1134" w:type="dxa"/>
            <w:vAlign w:val="center"/>
          </w:tcPr>
          <w:p w14:paraId="14B313CE" w14:textId="77777777" w:rsidR="002A017D" w:rsidRPr="00A64BBE" w:rsidRDefault="002A017D" w:rsidP="006F50F9">
            <w:pPr>
              <w:tabs>
                <w:tab w:val="left" w:pos="284"/>
              </w:tabs>
              <w:spacing w:before="100" w:beforeAutospacing="1" w:after="100" w:afterAutospacing="1"/>
              <w:jc w:val="center"/>
              <w:rPr>
                <w:rFonts w:ascii="Arial Narrow" w:hAnsi="Arial Narrow" w:cstheme="minorHAnsi"/>
                <w:b/>
                <w:snapToGrid w:val="0"/>
                <w:color w:val="000000"/>
                <w:sz w:val="18"/>
                <w:szCs w:val="18"/>
              </w:rPr>
            </w:pPr>
            <w:r w:rsidRPr="00A64BBE">
              <w:rPr>
                <w:rFonts w:ascii="Arial Narrow" w:hAnsi="Arial Narrow" w:cstheme="minorHAnsi"/>
                <w:b/>
                <w:snapToGrid w:val="0"/>
                <w:color w:val="000000"/>
                <w:sz w:val="18"/>
                <w:szCs w:val="18"/>
              </w:rPr>
              <w:t>Způsob prokázání</w:t>
            </w:r>
          </w:p>
        </w:tc>
        <w:tc>
          <w:tcPr>
            <w:tcW w:w="1417" w:type="dxa"/>
            <w:vAlign w:val="center"/>
          </w:tcPr>
          <w:p w14:paraId="12F7D239" w14:textId="3E11C923" w:rsidR="002A017D" w:rsidRPr="00A64BBE" w:rsidRDefault="002A017D" w:rsidP="006F50F9">
            <w:pPr>
              <w:tabs>
                <w:tab w:val="left" w:pos="284"/>
              </w:tabs>
              <w:spacing w:before="100" w:beforeAutospacing="1" w:after="100" w:afterAutospacing="1"/>
              <w:ind w:right="-23"/>
              <w:jc w:val="center"/>
              <w:rPr>
                <w:rFonts w:ascii="Arial Narrow" w:hAnsi="Arial Narrow" w:cstheme="minorHAnsi"/>
                <w:b/>
                <w:snapToGrid w:val="0"/>
                <w:color w:val="000000"/>
                <w:sz w:val="18"/>
                <w:szCs w:val="18"/>
              </w:rPr>
            </w:pPr>
            <w:r w:rsidRPr="00A64BBE">
              <w:rPr>
                <w:rFonts w:ascii="Arial Narrow" w:hAnsi="Arial Narrow" w:cstheme="minorHAnsi"/>
                <w:b/>
                <w:snapToGrid w:val="0"/>
                <w:color w:val="000000"/>
                <w:sz w:val="18"/>
                <w:szCs w:val="18"/>
              </w:rPr>
              <w:t>Splňuje požadavek zadavatele</w:t>
            </w:r>
          </w:p>
        </w:tc>
      </w:tr>
      <w:tr w:rsidR="002A017D" w:rsidRPr="00A64BBE" w14:paraId="78234FAE" w14:textId="77777777" w:rsidTr="00BC0165">
        <w:tc>
          <w:tcPr>
            <w:tcW w:w="8954" w:type="dxa"/>
            <w:gridSpan w:val="6"/>
            <w:vAlign w:val="center"/>
          </w:tcPr>
          <w:p w14:paraId="21BA0374" w14:textId="2F6D9524" w:rsidR="002A017D" w:rsidRPr="00A64BBE" w:rsidRDefault="008B3937" w:rsidP="00626ED0">
            <w:pPr>
              <w:pStyle w:val="Normln10"/>
              <w:spacing w:before="120" w:after="120"/>
              <w:jc w:val="left"/>
              <w:rPr>
                <w:rFonts w:ascii="Arial Narrow" w:hAnsi="Arial Narrow" w:cstheme="minorHAnsi"/>
                <w:b/>
                <w:i/>
                <w:snapToGrid w:val="0"/>
                <w:color w:val="000000"/>
                <w:sz w:val="18"/>
                <w:szCs w:val="18"/>
              </w:rPr>
            </w:pPr>
            <w:r w:rsidRPr="000B12C8">
              <w:rPr>
                <w:rFonts w:ascii="Arial Narrow" w:hAnsi="Arial Narrow" w:cstheme="minorHAnsi"/>
                <w:b/>
                <w:sz w:val="22"/>
                <w:szCs w:val="22"/>
              </w:rPr>
              <w:t>ODĚVY SE SNÍŽENOU HOŘLAVOSTÍ</w:t>
            </w:r>
            <w:r>
              <w:rPr>
                <w:rFonts w:ascii="Arial Narrow" w:hAnsi="Arial Narrow" w:cstheme="minorHAnsi"/>
                <w:b/>
                <w:sz w:val="22"/>
                <w:szCs w:val="22"/>
              </w:rPr>
              <w:t xml:space="preserve">, </w:t>
            </w:r>
            <w:r w:rsidR="001E05BC">
              <w:rPr>
                <w:rFonts w:ascii="Arial Narrow" w:hAnsi="Arial Narrow" w:cstheme="minorHAnsi"/>
                <w:b/>
                <w:sz w:val="22"/>
                <w:szCs w:val="22"/>
              </w:rPr>
              <w:t>NEBO</w:t>
            </w:r>
            <w:r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S</w:t>
            </w:r>
            <w:r w:rsidRPr="000B12C8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OCHRANOU PROTI ELEKTRICKÉMU OBLOUKU</w:t>
            </w:r>
          </w:p>
        </w:tc>
      </w:tr>
      <w:tr w:rsidR="00A674EB" w:rsidRPr="00A64BBE" w14:paraId="1829D248" w14:textId="77777777" w:rsidTr="00BC0165">
        <w:tc>
          <w:tcPr>
            <w:tcW w:w="477" w:type="dxa"/>
            <w:vMerge w:val="restart"/>
            <w:vAlign w:val="center"/>
          </w:tcPr>
          <w:p w14:paraId="7CAD158F" w14:textId="250FA7B3" w:rsidR="00A674EB" w:rsidRPr="00410041" w:rsidRDefault="00000ACB" w:rsidP="006F50F9">
            <w:pPr>
              <w:pStyle w:val="Normln10"/>
              <w:spacing w:beforeAutospacing="1" w:after="100" w:afterAutospacing="1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1532" w:type="dxa"/>
            <w:vMerge w:val="restart"/>
            <w:vAlign w:val="center"/>
          </w:tcPr>
          <w:p w14:paraId="17210065" w14:textId="705037E0" w:rsidR="00A674EB" w:rsidRPr="00A64BBE" w:rsidRDefault="00E55BD4" w:rsidP="006F50F9">
            <w:pPr>
              <w:pStyle w:val="Normln10"/>
              <w:spacing w:beforeAutospacing="1" w:after="100" w:afterAutospacing="1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 w:rsidRPr="00E55BD4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MIKINA</w:t>
            </w:r>
          </w:p>
        </w:tc>
        <w:tc>
          <w:tcPr>
            <w:tcW w:w="4394" w:type="dxa"/>
            <w:gridSpan w:val="2"/>
            <w:vAlign w:val="center"/>
          </w:tcPr>
          <w:p w14:paraId="0BA8329A" w14:textId="40C7B667" w:rsidR="00870931" w:rsidRPr="00870931" w:rsidRDefault="00A674EB" w:rsidP="00870931">
            <w:pPr>
              <w:pStyle w:val="Normln10"/>
              <w:numPr>
                <w:ilvl w:val="0"/>
                <w:numId w:val="30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A64BBE"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="00870931" w:rsidRPr="00870931">
              <w:rPr>
                <w:rFonts w:ascii="Arial Narrow" w:hAnsi="Arial Narrow" w:cstheme="minorHAnsi"/>
                <w:sz w:val="18"/>
                <w:szCs w:val="18"/>
              </w:rPr>
              <w:t xml:space="preserve">EN </w:t>
            </w:r>
            <w:r w:rsidR="00F10031" w:rsidRPr="00870931">
              <w:rPr>
                <w:rFonts w:ascii="Arial Narrow" w:hAnsi="Arial Narrow" w:cstheme="minorHAnsi"/>
                <w:sz w:val="18"/>
                <w:szCs w:val="18"/>
              </w:rPr>
              <w:t>1149–5</w:t>
            </w:r>
            <w:r w:rsidR="00870931" w:rsidRPr="00870931">
              <w:rPr>
                <w:rFonts w:ascii="Arial Narrow" w:hAnsi="Arial Narrow" w:cstheme="minorHAnsi"/>
                <w:sz w:val="18"/>
                <w:szCs w:val="18"/>
              </w:rPr>
              <w:t xml:space="preserve"> (Ochranné </w:t>
            </w:r>
            <w:r w:rsidR="002856D5" w:rsidRPr="00870931">
              <w:rPr>
                <w:rFonts w:ascii="Arial Narrow" w:hAnsi="Arial Narrow" w:cstheme="minorHAnsi"/>
                <w:sz w:val="18"/>
                <w:szCs w:val="18"/>
              </w:rPr>
              <w:t>oděvy – Elektrostatické</w:t>
            </w:r>
            <w:r w:rsidR="00870931" w:rsidRPr="00870931">
              <w:rPr>
                <w:rFonts w:ascii="Arial Narrow" w:hAnsi="Arial Narrow" w:cstheme="minorHAnsi"/>
                <w:sz w:val="18"/>
                <w:szCs w:val="18"/>
              </w:rPr>
              <w:t xml:space="preserve"> vlastnosti)</w:t>
            </w:r>
          </w:p>
          <w:p w14:paraId="4EA9FB76" w14:textId="1C797370" w:rsidR="00870931" w:rsidRPr="00870931" w:rsidRDefault="005E67CA" w:rsidP="00870931">
            <w:pPr>
              <w:pStyle w:val="Normln10"/>
              <w:numPr>
                <w:ilvl w:val="0"/>
                <w:numId w:val="30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A64BBE"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="00870931" w:rsidRPr="00870931">
              <w:rPr>
                <w:rFonts w:ascii="Arial Narrow" w:hAnsi="Arial Narrow" w:cstheme="minorHAnsi"/>
                <w:sz w:val="18"/>
                <w:szCs w:val="18"/>
              </w:rPr>
              <w:t>EN ISO 11612 A1, B1, C1, F1 (Ochranné oděvy proti teplu a ohni)</w:t>
            </w:r>
          </w:p>
          <w:p w14:paraId="7DA8D5A7" w14:textId="77777777" w:rsidR="00A674EB" w:rsidRDefault="005E67CA" w:rsidP="00870931">
            <w:pPr>
              <w:pStyle w:val="Normln10"/>
              <w:numPr>
                <w:ilvl w:val="0"/>
                <w:numId w:val="30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A64BBE"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="00870931" w:rsidRPr="00870931">
              <w:rPr>
                <w:rFonts w:ascii="Arial Narrow" w:hAnsi="Arial Narrow" w:cstheme="minorHAnsi"/>
                <w:sz w:val="18"/>
                <w:szCs w:val="18"/>
              </w:rPr>
              <w:t>IEC 61482-2 IEC 61482-1-2 třída 1 (Ochranné oděvy proti tepelnému nebezpečí elekt</w:t>
            </w:r>
            <w:r w:rsidR="009201FE">
              <w:rPr>
                <w:rFonts w:ascii="Arial Narrow" w:hAnsi="Arial Narrow" w:cstheme="minorHAnsi"/>
                <w:sz w:val="18"/>
                <w:szCs w:val="18"/>
              </w:rPr>
              <w:t>rickému</w:t>
            </w:r>
            <w:r w:rsidR="00870931" w:rsidRPr="00870931">
              <w:rPr>
                <w:rFonts w:ascii="Arial Narrow" w:hAnsi="Arial Narrow" w:cstheme="minorHAnsi"/>
                <w:sz w:val="18"/>
                <w:szCs w:val="18"/>
              </w:rPr>
              <w:t xml:space="preserve"> oblouku)</w:t>
            </w:r>
          </w:p>
          <w:p w14:paraId="1BE880C7" w14:textId="03D4D810" w:rsidR="00E95548" w:rsidRPr="00A64BBE" w:rsidRDefault="00E95548" w:rsidP="00870931">
            <w:pPr>
              <w:pStyle w:val="Normln10"/>
              <w:numPr>
                <w:ilvl w:val="0"/>
                <w:numId w:val="30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min. v rozsahu velikostí S – 3XL</w:t>
            </w:r>
          </w:p>
        </w:tc>
        <w:tc>
          <w:tcPr>
            <w:tcW w:w="1134" w:type="dxa"/>
            <w:vAlign w:val="center"/>
          </w:tcPr>
          <w:p w14:paraId="41A11B33" w14:textId="2B4DB018" w:rsidR="00A674EB" w:rsidRPr="00A64BBE" w:rsidRDefault="004E326A" w:rsidP="006F50F9">
            <w:pPr>
              <w:spacing w:before="100" w:beforeAutospacing="1" w:after="100" w:afterAutospacing="1"/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5C9D4340" w14:textId="78AC7733" w:rsidR="00A674EB" w:rsidRPr="00A64BBE" w:rsidRDefault="00A674EB" w:rsidP="006F50F9">
            <w:pPr>
              <w:spacing w:before="100" w:beforeAutospacing="1" w:after="100" w:afterAutospacing="1"/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A674EB" w:rsidRPr="00A64BBE" w14:paraId="3DA1568A" w14:textId="77777777" w:rsidTr="00BC0165">
        <w:tc>
          <w:tcPr>
            <w:tcW w:w="477" w:type="dxa"/>
            <w:vMerge/>
            <w:vAlign w:val="center"/>
          </w:tcPr>
          <w:p w14:paraId="56EDD4D3" w14:textId="77777777" w:rsidR="00A674EB" w:rsidRPr="00410041" w:rsidRDefault="00A674EB" w:rsidP="006F50F9">
            <w:pPr>
              <w:pStyle w:val="Normln10"/>
              <w:spacing w:beforeAutospacing="1" w:after="100" w:afterAutospacing="1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7D0A7FEF" w14:textId="77777777" w:rsidR="00A674EB" w:rsidRPr="00A64BBE" w:rsidRDefault="00A674EB" w:rsidP="006F50F9">
            <w:pPr>
              <w:pStyle w:val="Normln10"/>
              <w:spacing w:beforeAutospacing="1" w:after="100" w:afterAutospacing="1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5F80815A" w14:textId="2E1C8B4B" w:rsidR="00A674EB" w:rsidRDefault="00B55427" w:rsidP="005E67CA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B55427">
              <w:rPr>
                <w:rFonts w:ascii="Arial Narrow" w:hAnsi="Arial Narrow" w:cstheme="minorHAnsi"/>
                <w:sz w:val="18"/>
                <w:szCs w:val="18"/>
              </w:rPr>
              <w:t>náplety na rukávech, kolem krku a kolem pasu, bez kapuce</w:t>
            </w:r>
          </w:p>
          <w:p w14:paraId="16DAF980" w14:textId="4D6E889C" w:rsidR="007D6C20" w:rsidRPr="00C2538C" w:rsidRDefault="007D6C20" w:rsidP="00C2538C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vyrobeno z </w:t>
            </w:r>
            <w:r w:rsidRPr="007D6C20">
              <w:rPr>
                <w:rFonts w:ascii="Arial Narrow" w:hAnsi="Arial Narrow" w:cstheme="minorHAnsi"/>
                <w:sz w:val="18"/>
                <w:szCs w:val="18"/>
              </w:rPr>
              <w:t>inh</w:t>
            </w:r>
            <w:r w:rsidR="00C948F4">
              <w:rPr>
                <w:rFonts w:ascii="Arial Narrow" w:hAnsi="Arial Narrow" w:cstheme="minorHAnsi"/>
                <w:sz w:val="18"/>
                <w:szCs w:val="18"/>
              </w:rPr>
              <w:t>e</w:t>
            </w:r>
            <w:r w:rsidRPr="007D6C20">
              <w:rPr>
                <w:rFonts w:ascii="Arial Narrow" w:hAnsi="Arial Narrow" w:cstheme="minorHAnsi"/>
                <w:sz w:val="18"/>
                <w:szCs w:val="18"/>
              </w:rPr>
              <w:t>rentně nehořlav</w:t>
            </w:r>
            <w:r>
              <w:rPr>
                <w:rFonts w:ascii="Arial Narrow" w:hAnsi="Arial Narrow" w:cstheme="minorHAnsi"/>
                <w:sz w:val="18"/>
                <w:szCs w:val="18"/>
              </w:rPr>
              <w:t>é</w:t>
            </w:r>
            <w:r w:rsidRPr="007D6C20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theme="minorHAnsi"/>
                <w:sz w:val="18"/>
                <w:szCs w:val="18"/>
              </w:rPr>
              <w:t>texti</w:t>
            </w:r>
            <w:r w:rsidR="00D801E6">
              <w:rPr>
                <w:rFonts w:ascii="Arial Narrow" w:hAnsi="Arial Narrow" w:cstheme="minorHAnsi"/>
                <w:sz w:val="18"/>
                <w:szCs w:val="18"/>
              </w:rPr>
              <w:t>lie</w:t>
            </w:r>
          </w:p>
        </w:tc>
        <w:tc>
          <w:tcPr>
            <w:tcW w:w="1134" w:type="dxa"/>
            <w:vAlign w:val="center"/>
          </w:tcPr>
          <w:p w14:paraId="69A258C6" w14:textId="41353192" w:rsidR="00A674EB" w:rsidRPr="00A64BBE" w:rsidRDefault="00A64BBE" w:rsidP="006F50F9">
            <w:pPr>
              <w:spacing w:before="100" w:beforeAutospacing="1" w:after="100" w:afterAutospacing="1"/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 w:rsidR="001E05BC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14348364" w14:textId="5B22EA3A" w:rsidR="00A674EB" w:rsidRPr="00A64BBE" w:rsidRDefault="00A674EB" w:rsidP="006F50F9">
            <w:pPr>
              <w:spacing w:before="100" w:beforeAutospacing="1" w:after="100" w:afterAutospacing="1"/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A674EB" w:rsidRPr="00A64BBE" w14:paraId="25735780" w14:textId="77777777" w:rsidTr="00BC0165">
        <w:tc>
          <w:tcPr>
            <w:tcW w:w="477" w:type="dxa"/>
            <w:vMerge w:val="restart"/>
            <w:vAlign w:val="center"/>
          </w:tcPr>
          <w:p w14:paraId="1774DA71" w14:textId="17E668AD" w:rsidR="00A674EB" w:rsidRPr="00410041" w:rsidRDefault="00000ACB" w:rsidP="006F50F9">
            <w:pPr>
              <w:pStyle w:val="Normln10"/>
              <w:spacing w:beforeAutospacing="1" w:after="100" w:afterAutospacing="1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1532" w:type="dxa"/>
            <w:vMerge w:val="restart"/>
            <w:vAlign w:val="center"/>
          </w:tcPr>
          <w:p w14:paraId="78ECE30F" w14:textId="386268FD" w:rsidR="00A674EB" w:rsidRPr="00A64BBE" w:rsidRDefault="00DE2BA5" w:rsidP="006F50F9">
            <w:pPr>
              <w:pStyle w:val="Normln10"/>
              <w:spacing w:beforeAutospacing="1" w:after="100" w:afterAutospacing="1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FLEECOVÁ MIKINA SE STOJÁČKEM</w:t>
            </w:r>
          </w:p>
        </w:tc>
        <w:tc>
          <w:tcPr>
            <w:tcW w:w="4394" w:type="dxa"/>
            <w:gridSpan w:val="2"/>
            <w:vAlign w:val="center"/>
          </w:tcPr>
          <w:p w14:paraId="5DB7C1BF" w14:textId="40199B71" w:rsidR="00610207" w:rsidRPr="00870931" w:rsidRDefault="00610207" w:rsidP="00610207">
            <w:pPr>
              <w:pStyle w:val="Normln10"/>
              <w:numPr>
                <w:ilvl w:val="0"/>
                <w:numId w:val="32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A64BBE"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870931">
              <w:rPr>
                <w:rFonts w:ascii="Arial Narrow" w:hAnsi="Arial Narrow" w:cstheme="minorHAnsi"/>
                <w:sz w:val="18"/>
                <w:szCs w:val="18"/>
              </w:rPr>
              <w:t xml:space="preserve">EN </w:t>
            </w:r>
            <w:r w:rsidR="00F10031" w:rsidRPr="00870931">
              <w:rPr>
                <w:rFonts w:ascii="Arial Narrow" w:hAnsi="Arial Narrow" w:cstheme="minorHAnsi"/>
                <w:sz w:val="18"/>
                <w:szCs w:val="18"/>
              </w:rPr>
              <w:t>1149–5</w:t>
            </w:r>
            <w:r w:rsidRPr="00870931">
              <w:rPr>
                <w:rFonts w:ascii="Arial Narrow" w:hAnsi="Arial Narrow" w:cstheme="minorHAnsi"/>
                <w:sz w:val="18"/>
                <w:szCs w:val="18"/>
              </w:rPr>
              <w:t xml:space="preserve"> (Ochranné </w:t>
            </w:r>
            <w:r w:rsidR="00E330AD" w:rsidRPr="00870931">
              <w:rPr>
                <w:rFonts w:ascii="Arial Narrow" w:hAnsi="Arial Narrow" w:cstheme="minorHAnsi"/>
                <w:sz w:val="18"/>
                <w:szCs w:val="18"/>
              </w:rPr>
              <w:t>oděvy – Elektrostatické</w:t>
            </w:r>
            <w:r w:rsidRPr="00870931">
              <w:rPr>
                <w:rFonts w:ascii="Arial Narrow" w:hAnsi="Arial Narrow" w:cstheme="minorHAnsi"/>
                <w:sz w:val="18"/>
                <w:szCs w:val="18"/>
              </w:rPr>
              <w:t xml:space="preserve"> vlastnosti)</w:t>
            </w:r>
          </w:p>
          <w:p w14:paraId="6D909C11" w14:textId="1550A922" w:rsidR="00610207" w:rsidRPr="00870931" w:rsidRDefault="00610207" w:rsidP="00610207">
            <w:pPr>
              <w:pStyle w:val="Normln10"/>
              <w:numPr>
                <w:ilvl w:val="0"/>
                <w:numId w:val="32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A64BBE"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870931">
              <w:rPr>
                <w:rFonts w:ascii="Arial Narrow" w:hAnsi="Arial Narrow" w:cstheme="minorHAnsi"/>
                <w:sz w:val="18"/>
                <w:szCs w:val="18"/>
              </w:rPr>
              <w:t>EN ISO 11612 A1, B1, C1 (Ochranné oděvy proti teplu a ohni)</w:t>
            </w:r>
          </w:p>
          <w:p w14:paraId="60CA9268" w14:textId="77777777" w:rsidR="00A674EB" w:rsidRDefault="00610207" w:rsidP="00610207">
            <w:pPr>
              <w:pStyle w:val="Normln10"/>
              <w:numPr>
                <w:ilvl w:val="0"/>
                <w:numId w:val="32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A64BBE"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870931">
              <w:rPr>
                <w:rFonts w:ascii="Arial Narrow" w:hAnsi="Arial Narrow" w:cstheme="minorHAnsi"/>
                <w:sz w:val="18"/>
                <w:szCs w:val="18"/>
              </w:rPr>
              <w:t>IEC 61482-2 IEC 61482-1-2 třída 1 (Ochranné oděvy proti tepelnému nebezpečí elekt</w:t>
            </w:r>
            <w:r>
              <w:rPr>
                <w:rFonts w:ascii="Arial Narrow" w:hAnsi="Arial Narrow" w:cstheme="minorHAnsi"/>
                <w:sz w:val="18"/>
                <w:szCs w:val="18"/>
              </w:rPr>
              <w:t>rickému</w:t>
            </w:r>
            <w:r w:rsidRPr="00870931">
              <w:rPr>
                <w:rFonts w:ascii="Arial Narrow" w:hAnsi="Arial Narrow" w:cstheme="minorHAnsi"/>
                <w:sz w:val="18"/>
                <w:szCs w:val="18"/>
              </w:rPr>
              <w:t xml:space="preserve"> oblouku)</w:t>
            </w:r>
          </w:p>
          <w:p w14:paraId="32CFB7A0" w14:textId="4B7F5001" w:rsidR="00E95548" w:rsidRPr="00A64BBE" w:rsidRDefault="00E95548" w:rsidP="0091660A">
            <w:pPr>
              <w:pStyle w:val="Normln10"/>
              <w:spacing w:beforeAutospacing="1" w:after="100" w:afterAutospacing="1"/>
              <w:ind w:left="720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5C454A8" w14:textId="5A21C3E5" w:rsidR="00A674EB" w:rsidRPr="00A64BBE" w:rsidRDefault="004E326A" w:rsidP="006F50F9">
            <w:pPr>
              <w:spacing w:before="100" w:beforeAutospacing="1" w:after="100" w:afterAutospacing="1"/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37F0A193" w14:textId="057C1C41" w:rsidR="00A674EB" w:rsidRPr="00A64BBE" w:rsidRDefault="00A674EB" w:rsidP="006F50F9">
            <w:pPr>
              <w:spacing w:before="100" w:beforeAutospacing="1" w:after="100" w:afterAutospacing="1"/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A674EB" w:rsidRPr="00A64BBE" w14:paraId="29940E67" w14:textId="77777777" w:rsidTr="00BC0165">
        <w:tc>
          <w:tcPr>
            <w:tcW w:w="477" w:type="dxa"/>
            <w:vMerge/>
            <w:vAlign w:val="center"/>
          </w:tcPr>
          <w:p w14:paraId="54F08DD5" w14:textId="35C9312A" w:rsidR="00A674EB" w:rsidRPr="00410041" w:rsidRDefault="00A674EB" w:rsidP="006F50F9">
            <w:pPr>
              <w:pStyle w:val="Normln10"/>
              <w:spacing w:beforeAutospacing="1" w:after="100" w:afterAutospacing="1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2B7E1765" w14:textId="053AA499" w:rsidR="00A674EB" w:rsidRPr="00A64BBE" w:rsidRDefault="00A674EB" w:rsidP="006F50F9">
            <w:pPr>
              <w:pStyle w:val="Normln10"/>
              <w:spacing w:beforeAutospacing="1" w:after="100" w:afterAutospacing="1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67F19545" w14:textId="05B13DB2" w:rsidR="00A674EB" w:rsidRPr="00A64BBE" w:rsidRDefault="00446006" w:rsidP="006F50F9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V</w:t>
            </w:r>
            <w:r w:rsidR="006E1A7B">
              <w:rPr>
                <w:rFonts w:ascii="Arial Narrow" w:hAnsi="Arial Narrow" w:cstheme="minorHAnsi"/>
                <w:sz w:val="18"/>
                <w:szCs w:val="18"/>
              </w:rPr>
              <w:t> přední části v celé dél</w:t>
            </w:r>
            <w:r w:rsidR="00C85BE8">
              <w:rPr>
                <w:rFonts w:ascii="Arial Narrow" w:hAnsi="Arial Narrow" w:cstheme="minorHAnsi"/>
                <w:sz w:val="18"/>
                <w:szCs w:val="18"/>
              </w:rPr>
              <w:t>ce (o</w:t>
            </w:r>
            <w:r>
              <w:rPr>
                <w:rFonts w:ascii="Arial Narrow" w:hAnsi="Arial Narrow" w:cstheme="minorHAnsi"/>
                <w:sz w:val="18"/>
                <w:szCs w:val="18"/>
              </w:rPr>
              <w:t>d</w:t>
            </w:r>
            <w:r w:rsidR="00C85BE8">
              <w:rPr>
                <w:rFonts w:ascii="Arial Narrow" w:hAnsi="Arial Narrow" w:cstheme="minorHAnsi"/>
                <w:sz w:val="18"/>
                <w:szCs w:val="18"/>
              </w:rPr>
              <w:t xml:space="preserve"> konce stojáčku po lem v pase) opatřena zipem.</w:t>
            </w:r>
          </w:p>
          <w:p w14:paraId="56CB7558" w14:textId="276D0942" w:rsidR="00A674EB" w:rsidRDefault="00446006" w:rsidP="0054162C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V </w:t>
            </w:r>
            <w:r w:rsidR="00C85BE8">
              <w:rPr>
                <w:rFonts w:ascii="Arial Narrow" w:hAnsi="Arial Narrow" w:cstheme="minorHAnsi"/>
                <w:sz w:val="18"/>
                <w:szCs w:val="18"/>
              </w:rPr>
              <w:t>pase dvě boční kapsy uzavíratelné zipem</w:t>
            </w:r>
          </w:p>
          <w:p w14:paraId="5733C332" w14:textId="77777777" w:rsidR="00D801E6" w:rsidRDefault="00D801E6" w:rsidP="0054162C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vyrobeno z </w:t>
            </w:r>
            <w:r w:rsidRPr="007D6C20">
              <w:rPr>
                <w:rFonts w:ascii="Arial Narrow" w:hAnsi="Arial Narrow" w:cstheme="minorHAnsi"/>
                <w:sz w:val="18"/>
                <w:szCs w:val="18"/>
              </w:rPr>
              <w:t>inh</w:t>
            </w:r>
            <w:r w:rsidR="00C948F4">
              <w:rPr>
                <w:rFonts w:ascii="Arial Narrow" w:hAnsi="Arial Narrow" w:cstheme="minorHAnsi"/>
                <w:sz w:val="18"/>
                <w:szCs w:val="18"/>
              </w:rPr>
              <w:t>e</w:t>
            </w:r>
            <w:r w:rsidRPr="007D6C20">
              <w:rPr>
                <w:rFonts w:ascii="Arial Narrow" w:hAnsi="Arial Narrow" w:cstheme="minorHAnsi"/>
                <w:sz w:val="18"/>
                <w:szCs w:val="18"/>
              </w:rPr>
              <w:t>rentně nehořlav</w:t>
            </w:r>
            <w:r>
              <w:rPr>
                <w:rFonts w:ascii="Arial Narrow" w:hAnsi="Arial Narrow" w:cstheme="minorHAnsi"/>
                <w:sz w:val="18"/>
                <w:szCs w:val="18"/>
              </w:rPr>
              <w:t>é</w:t>
            </w:r>
            <w:r w:rsidRPr="007D6C20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theme="minorHAnsi"/>
                <w:sz w:val="18"/>
                <w:szCs w:val="18"/>
              </w:rPr>
              <w:t>textilie</w:t>
            </w:r>
          </w:p>
          <w:p w14:paraId="1F545090" w14:textId="430ED10C" w:rsidR="00E95548" w:rsidRPr="0054162C" w:rsidRDefault="00E95548" w:rsidP="0054162C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min. v rozsahu velikostí S – 3XL</w:t>
            </w:r>
          </w:p>
        </w:tc>
        <w:tc>
          <w:tcPr>
            <w:tcW w:w="1134" w:type="dxa"/>
            <w:vAlign w:val="center"/>
          </w:tcPr>
          <w:p w14:paraId="00A37A1C" w14:textId="22CC11C5" w:rsidR="00A674EB" w:rsidRPr="00A64BBE" w:rsidRDefault="00A64BBE" w:rsidP="006F50F9">
            <w:pPr>
              <w:spacing w:before="100" w:beforeAutospacing="1" w:after="100" w:afterAutospacing="1"/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 w:rsidR="001E05BC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1A9036D3" w14:textId="5069CEF1" w:rsidR="00A674EB" w:rsidRPr="00A64BBE" w:rsidRDefault="00A674EB" w:rsidP="006F50F9">
            <w:pPr>
              <w:spacing w:before="100" w:beforeAutospacing="1" w:after="100" w:afterAutospacing="1"/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6F50F9" w:rsidRPr="00A64BBE" w14:paraId="2195A80C" w14:textId="77777777" w:rsidTr="00BC0165">
        <w:tc>
          <w:tcPr>
            <w:tcW w:w="477" w:type="dxa"/>
            <w:vMerge w:val="restart"/>
            <w:vAlign w:val="center"/>
          </w:tcPr>
          <w:p w14:paraId="2FF94AEA" w14:textId="2A5D4C27" w:rsidR="006F50F9" w:rsidRPr="00C24008" w:rsidRDefault="00000ACB" w:rsidP="006F50F9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C24008">
              <w:rPr>
                <w:rFonts w:ascii="Arial Narrow" w:hAnsi="Arial Narrow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1532" w:type="dxa"/>
            <w:vMerge w:val="restart"/>
            <w:vAlign w:val="center"/>
          </w:tcPr>
          <w:p w14:paraId="09BBCBC4" w14:textId="33A332AF" w:rsidR="006F50F9" w:rsidRPr="00A64BBE" w:rsidRDefault="004F249E" w:rsidP="006F50F9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 w:rsidRPr="004F249E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FUNKČNÍ TRIKO S DLOUHÝM RUKÁVEM</w:t>
            </w:r>
          </w:p>
        </w:tc>
        <w:tc>
          <w:tcPr>
            <w:tcW w:w="4394" w:type="dxa"/>
            <w:gridSpan w:val="2"/>
            <w:vAlign w:val="center"/>
          </w:tcPr>
          <w:p w14:paraId="742FE94C" w14:textId="173A380F" w:rsidR="00394E0E" w:rsidRPr="00394E0E" w:rsidRDefault="006F50F9" w:rsidP="00394E0E">
            <w:pPr>
              <w:pStyle w:val="Normln10"/>
              <w:numPr>
                <w:ilvl w:val="0"/>
                <w:numId w:val="33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A64BBE">
              <w:rPr>
                <w:rFonts w:ascii="Arial Narrow" w:hAnsi="Arial Narrow" w:cstheme="minorHAnsi"/>
                <w:sz w:val="18"/>
                <w:szCs w:val="18"/>
              </w:rPr>
              <w:t>Certifikováno dle</w:t>
            </w:r>
            <w:r w:rsidR="00394E0E" w:rsidRPr="00394E0E">
              <w:rPr>
                <w:rFonts w:ascii="Arial Narrow" w:hAnsi="Arial Narrow" w:cstheme="minorHAnsi"/>
                <w:sz w:val="18"/>
                <w:szCs w:val="18"/>
              </w:rPr>
              <w:t xml:space="preserve"> EN 1149-5 </w:t>
            </w:r>
          </w:p>
          <w:p w14:paraId="0484C462" w14:textId="1D08F495" w:rsidR="006F50F9" w:rsidRPr="00A64BBE" w:rsidRDefault="00394E0E" w:rsidP="00394E0E">
            <w:pPr>
              <w:pStyle w:val="Normln10"/>
              <w:numPr>
                <w:ilvl w:val="0"/>
                <w:numId w:val="33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A64BBE">
              <w:rPr>
                <w:rFonts w:ascii="Arial Narrow" w:hAnsi="Arial Narrow" w:cstheme="minorHAnsi"/>
                <w:sz w:val="18"/>
                <w:szCs w:val="18"/>
              </w:rPr>
              <w:t>Certifikováno dle</w:t>
            </w:r>
            <w:r w:rsidRPr="00394E0E">
              <w:rPr>
                <w:rFonts w:ascii="Arial Narrow" w:hAnsi="Arial Narrow" w:cstheme="minorHAnsi"/>
                <w:sz w:val="18"/>
                <w:szCs w:val="18"/>
              </w:rPr>
              <w:t xml:space="preserve"> EN ISO 11612:2008 A1, B1, C1</w:t>
            </w:r>
          </w:p>
        </w:tc>
        <w:tc>
          <w:tcPr>
            <w:tcW w:w="1134" w:type="dxa"/>
            <w:vAlign w:val="center"/>
          </w:tcPr>
          <w:p w14:paraId="746E98D6" w14:textId="208E27AE" w:rsidR="006F50F9" w:rsidRPr="00A64BBE" w:rsidRDefault="004E326A" w:rsidP="006F50F9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51EA38E6" w14:textId="0966555B" w:rsidR="006F50F9" w:rsidRPr="00A64BBE" w:rsidRDefault="006F50F9" w:rsidP="006F50F9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6F50F9" w:rsidRPr="00A64BBE" w14:paraId="63162054" w14:textId="77777777" w:rsidTr="00BC0165">
        <w:tc>
          <w:tcPr>
            <w:tcW w:w="477" w:type="dxa"/>
            <w:vMerge/>
            <w:vAlign w:val="center"/>
          </w:tcPr>
          <w:p w14:paraId="055C9BB2" w14:textId="46E965D4" w:rsidR="006F50F9" w:rsidRPr="00C24008" w:rsidRDefault="006F50F9" w:rsidP="006F50F9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4CCDAC24" w14:textId="5CBFD8B4" w:rsidR="006F50F9" w:rsidRPr="00A64BBE" w:rsidRDefault="006F50F9" w:rsidP="006F50F9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285A5029" w14:textId="77777777" w:rsidR="006F50F9" w:rsidRDefault="00D801E6" w:rsidP="00D801E6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vyrobeno z </w:t>
            </w:r>
            <w:r w:rsidRPr="007D6C20">
              <w:rPr>
                <w:rFonts w:ascii="Arial Narrow" w:hAnsi="Arial Narrow" w:cstheme="minorHAnsi"/>
                <w:sz w:val="18"/>
                <w:szCs w:val="18"/>
              </w:rPr>
              <w:t>inh</w:t>
            </w:r>
            <w:r w:rsidR="00C948F4">
              <w:rPr>
                <w:rFonts w:ascii="Arial Narrow" w:hAnsi="Arial Narrow" w:cstheme="minorHAnsi"/>
                <w:sz w:val="18"/>
                <w:szCs w:val="18"/>
              </w:rPr>
              <w:t>e</w:t>
            </w:r>
            <w:r w:rsidRPr="007D6C20">
              <w:rPr>
                <w:rFonts w:ascii="Arial Narrow" w:hAnsi="Arial Narrow" w:cstheme="minorHAnsi"/>
                <w:sz w:val="18"/>
                <w:szCs w:val="18"/>
              </w:rPr>
              <w:t>r</w:t>
            </w:r>
            <w:r w:rsidR="00C948F4">
              <w:rPr>
                <w:rFonts w:ascii="Arial Narrow" w:hAnsi="Arial Narrow" w:cstheme="minorHAnsi"/>
                <w:sz w:val="18"/>
                <w:szCs w:val="18"/>
              </w:rPr>
              <w:t>e</w:t>
            </w:r>
            <w:r w:rsidRPr="007D6C20">
              <w:rPr>
                <w:rFonts w:ascii="Arial Narrow" w:hAnsi="Arial Narrow" w:cstheme="minorHAnsi"/>
                <w:sz w:val="18"/>
                <w:szCs w:val="18"/>
              </w:rPr>
              <w:t>ntně nehořlav</w:t>
            </w:r>
            <w:r>
              <w:rPr>
                <w:rFonts w:ascii="Arial Narrow" w:hAnsi="Arial Narrow" w:cstheme="minorHAnsi"/>
                <w:sz w:val="18"/>
                <w:szCs w:val="18"/>
              </w:rPr>
              <w:t>é</w:t>
            </w:r>
            <w:r w:rsidRPr="007D6C20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theme="minorHAnsi"/>
                <w:sz w:val="18"/>
                <w:szCs w:val="18"/>
              </w:rPr>
              <w:t>textilie</w:t>
            </w:r>
          </w:p>
          <w:p w14:paraId="0951CEED" w14:textId="18D5CFF2" w:rsidR="00E95548" w:rsidRPr="00A64BBE" w:rsidRDefault="00E95548" w:rsidP="00D801E6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min. v rozsahu velikostí S – 3XL</w:t>
            </w:r>
          </w:p>
        </w:tc>
        <w:tc>
          <w:tcPr>
            <w:tcW w:w="1134" w:type="dxa"/>
            <w:vAlign w:val="center"/>
          </w:tcPr>
          <w:p w14:paraId="227C1884" w14:textId="69C68CF7" w:rsidR="006F50F9" w:rsidRPr="00A64BBE" w:rsidRDefault="00A64BBE" w:rsidP="006F50F9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 w:rsidR="001E05BC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0DC53F32" w14:textId="3DF26D19" w:rsidR="006F50F9" w:rsidRPr="00A64BBE" w:rsidRDefault="006F50F9" w:rsidP="006F50F9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D801E6" w:rsidRPr="00A64BBE" w14:paraId="1EABDADE" w14:textId="77777777" w:rsidTr="00BC0165">
        <w:tc>
          <w:tcPr>
            <w:tcW w:w="477" w:type="dxa"/>
            <w:vMerge w:val="restart"/>
            <w:vAlign w:val="center"/>
          </w:tcPr>
          <w:p w14:paraId="62E31513" w14:textId="0F2D7993" w:rsidR="00D801E6" w:rsidRPr="00C24008" w:rsidRDefault="00000ACB" w:rsidP="00D801E6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C24008">
              <w:rPr>
                <w:rFonts w:ascii="Arial Narrow" w:hAnsi="Arial Narrow"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1532" w:type="dxa"/>
            <w:vMerge w:val="restart"/>
            <w:vAlign w:val="center"/>
          </w:tcPr>
          <w:p w14:paraId="3CAC5C95" w14:textId="22CD196D" w:rsidR="00D801E6" w:rsidRPr="00A64BBE" w:rsidRDefault="00D801E6" w:rsidP="00D801E6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 w:rsidRPr="00EB5A4A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FUNKČNÍ SPODKY</w:t>
            </w:r>
          </w:p>
        </w:tc>
        <w:tc>
          <w:tcPr>
            <w:tcW w:w="4394" w:type="dxa"/>
            <w:gridSpan w:val="2"/>
            <w:vAlign w:val="center"/>
          </w:tcPr>
          <w:p w14:paraId="41018568" w14:textId="77777777" w:rsidR="00D801E6" w:rsidRPr="00394E0E" w:rsidRDefault="00D801E6" w:rsidP="00D801E6">
            <w:pPr>
              <w:pStyle w:val="Normln10"/>
              <w:numPr>
                <w:ilvl w:val="0"/>
                <w:numId w:val="33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A64BBE">
              <w:rPr>
                <w:rFonts w:ascii="Arial Narrow" w:hAnsi="Arial Narrow" w:cstheme="minorHAnsi"/>
                <w:sz w:val="18"/>
                <w:szCs w:val="18"/>
              </w:rPr>
              <w:t>Certifikováno dle</w:t>
            </w:r>
            <w:r w:rsidRPr="00394E0E">
              <w:rPr>
                <w:rFonts w:ascii="Arial Narrow" w:hAnsi="Arial Narrow" w:cstheme="minorHAnsi"/>
                <w:sz w:val="18"/>
                <w:szCs w:val="18"/>
              </w:rPr>
              <w:t xml:space="preserve"> EN 1149-5 </w:t>
            </w:r>
          </w:p>
          <w:p w14:paraId="382C6227" w14:textId="7B9BB62B" w:rsidR="00D801E6" w:rsidRPr="00A64BBE" w:rsidRDefault="00D801E6" w:rsidP="00D801E6">
            <w:pPr>
              <w:pStyle w:val="Normln10"/>
              <w:numPr>
                <w:ilvl w:val="0"/>
                <w:numId w:val="34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A64BBE">
              <w:rPr>
                <w:rFonts w:ascii="Arial Narrow" w:hAnsi="Arial Narrow" w:cstheme="minorHAnsi"/>
                <w:sz w:val="18"/>
                <w:szCs w:val="18"/>
              </w:rPr>
              <w:t>Certifikováno dle</w:t>
            </w:r>
            <w:r w:rsidRPr="00394E0E">
              <w:rPr>
                <w:rFonts w:ascii="Arial Narrow" w:hAnsi="Arial Narrow" w:cstheme="minorHAnsi"/>
                <w:sz w:val="18"/>
                <w:szCs w:val="18"/>
              </w:rPr>
              <w:t xml:space="preserve"> EN ISO 11612:2008 A1, B1, C1</w:t>
            </w:r>
          </w:p>
        </w:tc>
        <w:tc>
          <w:tcPr>
            <w:tcW w:w="1134" w:type="dxa"/>
            <w:vAlign w:val="center"/>
          </w:tcPr>
          <w:p w14:paraId="19BE463D" w14:textId="0514AD2C" w:rsidR="00D801E6" w:rsidRPr="00A64BBE" w:rsidRDefault="00D801E6" w:rsidP="00D801E6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3399645C" w14:textId="70913B8F" w:rsidR="00D801E6" w:rsidRPr="00A64BBE" w:rsidRDefault="00D801E6" w:rsidP="00D801E6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D801E6" w:rsidRPr="00A64BBE" w14:paraId="655BC53F" w14:textId="77777777" w:rsidTr="00BC0165">
        <w:tc>
          <w:tcPr>
            <w:tcW w:w="477" w:type="dxa"/>
            <w:vMerge/>
            <w:vAlign w:val="center"/>
          </w:tcPr>
          <w:p w14:paraId="25151752" w14:textId="77777777" w:rsidR="00D801E6" w:rsidRPr="00C24008" w:rsidRDefault="00D801E6" w:rsidP="00D801E6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352C5C89" w14:textId="77777777" w:rsidR="00D801E6" w:rsidRPr="00A64BBE" w:rsidRDefault="00D801E6" w:rsidP="00D801E6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1948E31C" w14:textId="77777777" w:rsidR="00D801E6" w:rsidRDefault="00D801E6" w:rsidP="007C248B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vyrobeno z </w:t>
            </w:r>
            <w:r w:rsidRPr="007D6C20">
              <w:rPr>
                <w:rFonts w:ascii="Arial Narrow" w:hAnsi="Arial Narrow" w:cstheme="minorHAnsi"/>
                <w:sz w:val="18"/>
                <w:szCs w:val="18"/>
              </w:rPr>
              <w:t>inh</w:t>
            </w:r>
            <w:r w:rsidR="007C248B">
              <w:rPr>
                <w:rFonts w:ascii="Arial Narrow" w:hAnsi="Arial Narrow" w:cstheme="minorHAnsi"/>
                <w:sz w:val="18"/>
                <w:szCs w:val="18"/>
              </w:rPr>
              <w:t>e</w:t>
            </w:r>
            <w:r w:rsidRPr="007D6C20">
              <w:rPr>
                <w:rFonts w:ascii="Arial Narrow" w:hAnsi="Arial Narrow" w:cstheme="minorHAnsi"/>
                <w:sz w:val="18"/>
                <w:szCs w:val="18"/>
              </w:rPr>
              <w:t>r</w:t>
            </w:r>
            <w:r w:rsidR="007C248B">
              <w:rPr>
                <w:rFonts w:ascii="Arial Narrow" w:hAnsi="Arial Narrow" w:cstheme="minorHAnsi"/>
                <w:sz w:val="18"/>
                <w:szCs w:val="18"/>
              </w:rPr>
              <w:t>e</w:t>
            </w:r>
            <w:r w:rsidRPr="007D6C20">
              <w:rPr>
                <w:rFonts w:ascii="Arial Narrow" w:hAnsi="Arial Narrow" w:cstheme="minorHAnsi"/>
                <w:sz w:val="18"/>
                <w:szCs w:val="18"/>
              </w:rPr>
              <w:t>ntně nehořlav</w:t>
            </w:r>
            <w:r>
              <w:rPr>
                <w:rFonts w:ascii="Arial Narrow" w:hAnsi="Arial Narrow" w:cstheme="minorHAnsi"/>
                <w:sz w:val="18"/>
                <w:szCs w:val="18"/>
              </w:rPr>
              <w:t>é</w:t>
            </w:r>
            <w:r w:rsidRPr="007D6C20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theme="minorHAnsi"/>
                <w:sz w:val="18"/>
                <w:szCs w:val="18"/>
              </w:rPr>
              <w:t>textilie</w:t>
            </w:r>
          </w:p>
          <w:p w14:paraId="01E6D302" w14:textId="6BB76DE9" w:rsidR="00E95548" w:rsidRPr="00A64BBE" w:rsidRDefault="00E95548" w:rsidP="007C248B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min. v rozsahu velikostí S – 3XL</w:t>
            </w:r>
          </w:p>
        </w:tc>
        <w:tc>
          <w:tcPr>
            <w:tcW w:w="1134" w:type="dxa"/>
            <w:vAlign w:val="center"/>
          </w:tcPr>
          <w:p w14:paraId="0F39A209" w14:textId="7C02A88A" w:rsidR="00D801E6" w:rsidRPr="00A64BBE" w:rsidRDefault="00D801E6" w:rsidP="00D801E6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 w:rsidR="001E05BC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3109F07D" w14:textId="2A386EA7" w:rsidR="00D801E6" w:rsidRPr="00A64BBE" w:rsidRDefault="00D801E6" w:rsidP="00D801E6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611EF" w:rsidRPr="00A64BBE" w14:paraId="1021F56C" w14:textId="77777777" w:rsidTr="00BC0165">
        <w:trPr>
          <w:trHeight w:val="1233"/>
        </w:trPr>
        <w:tc>
          <w:tcPr>
            <w:tcW w:w="477" w:type="dxa"/>
            <w:vMerge w:val="restart"/>
            <w:vAlign w:val="center"/>
          </w:tcPr>
          <w:p w14:paraId="64F443DF" w14:textId="40D2FC71" w:rsidR="007611EF" w:rsidRPr="00C24008" w:rsidRDefault="0079708B" w:rsidP="007611EF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1532" w:type="dxa"/>
            <w:vMerge w:val="restart"/>
            <w:vAlign w:val="center"/>
          </w:tcPr>
          <w:p w14:paraId="09DCA6CB" w14:textId="73660990" w:rsidR="007611EF" w:rsidRPr="00A64BBE" w:rsidRDefault="007611EF" w:rsidP="007611EF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 w:rsidRPr="00EB5A4A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NÁVLEK NA KRK</w:t>
            </w:r>
          </w:p>
        </w:tc>
        <w:tc>
          <w:tcPr>
            <w:tcW w:w="4394" w:type="dxa"/>
            <w:gridSpan w:val="2"/>
            <w:vAlign w:val="center"/>
          </w:tcPr>
          <w:p w14:paraId="4FFB7C6C" w14:textId="07A4182E" w:rsidR="007611EF" w:rsidRDefault="007611EF" w:rsidP="007611EF">
            <w:pPr>
              <w:pStyle w:val="Normln10"/>
              <w:numPr>
                <w:ilvl w:val="0"/>
                <w:numId w:val="36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A64BBE"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="00F10031" w:rsidRPr="005B1311">
              <w:rPr>
                <w:rFonts w:ascii="Arial Narrow" w:hAnsi="Arial Narrow" w:cstheme="minorHAnsi"/>
                <w:sz w:val="18"/>
                <w:szCs w:val="18"/>
              </w:rPr>
              <w:t>EN11612 – A1</w:t>
            </w:r>
            <w:r w:rsidRPr="005B1311">
              <w:rPr>
                <w:rFonts w:ascii="Arial Narrow" w:hAnsi="Arial Narrow" w:cstheme="minorHAnsi"/>
                <w:sz w:val="18"/>
                <w:szCs w:val="18"/>
              </w:rPr>
              <w:t xml:space="preserve"> B1 C1 F1</w:t>
            </w:r>
          </w:p>
          <w:p w14:paraId="70F778FC" w14:textId="7F51D7F5" w:rsidR="007611EF" w:rsidRPr="00A64BBE" w:rsidRDefault="007611EF" w:rsidP="007611EF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A64BBE">
              <w:rPr>
                <w:rFonts w:ascii="Arial Narrow" w:hAnsi="Arial Narrow" w:cstheme="minorHAnsi"/>
                <w:sz w:val="18"/>
                <w:szCs w:val="18"/>
              </w:rPr>
              <w:t>Certifikován</w:t>
            </w:r>
            <w:r w:rsidR="00A32040" w:rsidRPr="00C24008">
              <w:rPr>
                <w:rFonts w:ascii="Arial Narrow" w:hAnsi="Arial Narrow" w:cstheme="minorHAnsi"/>
                <w:b/>
                <w:sz w:val="18"/>
                <w:szCs w:val="18"/>
              </w:rPr>
              <w:t>5</w:t>
            </w:r>
            <w:r w:rsidRPr="00A64BBE">
              <w:rPr>
                <w:rFonts w:ascii="Arial Narrow" w:hAnsi="Arial Narrow" w:cstheme="minorHAnsi"/>
                <w:sz w:val="18"/>
                <w:szCs w:val="18"/>
              </w:rPr>
              <w:t>o dle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5B1311">
              <w:rPr>
                <w:rFonts w:ascii="Arial Narrow" w:hAnsi="Arial Narrow" w:cstheme="minorHAnsi"/>
                <w:sz w:val="18"/>
                <w:szCs w:val="18"/>
              </w:rPr>
              <w:t>EN1149 - 5</w:t>
            </w:r>
          </w:p>
        </w:tc>
        <w:tc>
          <w:tcPr>
            <w:tcW w:w="1134" w:type="dxa"/>
            <w:vAlign w:val="center"/>
          </w:tcPr>
          <w:p w14:paraId="60E94113" w14:textId="32C71EA5" w:rsidR="007611EF" w:rsidRPr="00A64BBE" w:rsidRDefault="007611EF" w:rsidP="007611EF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6F725489" w14:textId="49290CFB" w:rsidR="007611EF" w:rsidRPr="00A64BBE" w:rsidRDefault="007611EF" w:rsidP="007611EF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845A77" w:rsidRPr="00A64BBE" w14:paraId="5D3000E3" w14:textId="77777777" w:rsidTr="00BC0165">
        <w:trPr>
          <w:trHeight w:val="1233"/>
        </w:trPr>
        <w:tc>
          <w:tcPr>
            <w:tcW w:w="477" w:type="dxa"/>
            <w:vMerge/>
            <w:vAlign w:val="center"/>
          </w:tcPr>
          <w:p w14:paraId="3C812B82" w14:textId="77777777" w:rsidR="00845A77" w:rsidRPr="00C24008" w:rsidRDefault="00845A77" w:rsidP="00845A77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426EDF03" w14:textId="77777777" w:rsidR="00845A77" w:rsidRPr="00EB5A4A" w:rsidRDefault="00845A77" w:rsidP="00845A77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326E4630" w14:textId="2FFC1BE1" w:rsidR="00845A77" w:rsidRPr="00A64BBE" w:rsidRDefault="00845A77" w:rsidP="00845A77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vyrobeno z </w:t>
            </w:r>
            <w:r w:rsidRPr="007D6C20">
              <w:rPr>
                <w:rFonts w:ascii="Arial Narrow" w:hAnsi="Arial Narrow" w:cstheme="minorHAnsi"/>
                <w:sz w:val="18"/>
                <w:szCs w:val="18"/>
              </w:rPr>
              <w:t>inh</w:t>
            </w:r>
            <w:r w:rsidR="007C248B">
              <w:rPr>
                <w:rFonts w:ascii="Arial Narrow" w:hAnsi="Arial Narrow" w:cstheme="minorHAnsi"/>
                <w:sz w:val="18"/>
                <w:szCs w:val="18"/>
              </w:rPr>
              <w:t>e</w:t>
            </w:r>
            <w:r w:rsidRPr="007D6C20">
              <w:rPr>
                <w:rFonts w:ascii="Arial Narrow" w:hAnsi="Arial Narrow" w:cstheme="minorHAnsi"/>
                <w:sz w:val="18"/>
                <w:szCs w:val="18"/>
              </w:rPr>
              <w:t>rentně nehořlav</w:t>
            </w:r>
            <w:r>
              <w:rPr>
                <w:rFonts w:ascii="Arial Narrow" w:hAnsi="Arial Narrow" w:cstheme="minorHAnsi"/>
                <w:sz w:val="18"/>
                <w:szCs w:val="18"/>
              </w:rPr>
              <w:t>é</w:t>
            </w:r>
            <w:r w:rsidRPr="007D6C20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theme="minorHAnsi"/>
                <w:sz w:val="18"/>
                <w:szCs w:val="18"/>
              </w:rPr>
              <w:t>textilie</w:t>
            </w:r>
          </w:p>
        </w:tc>
        <w:tc>
          <w:tcPr>
            <w:tcW w:w="1134" w:type="dxa"/>
            <w:vAlign w:val="center"/>
          </w:tcPr>
          <w:p w14:paraId="4B877FF2" w14:textId="22DA77DC" w:rsidR="00845A77" w:rsidRPr="00A64BBE" w:rsidRDefault="00845A77" w:rsidP="00845A77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 w:rsidR="001E05BC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28443EF5" w14:textId="1529407A" w:rsidR="00845A77" w:rsidRPr="00A64BBE" w:rsidRDefault="00845A77" w:rsidP="00845A77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845A77" w:rsidRPr="00A64BBE" w14:paraId="56A7A71C" w14:textId="77777777" w:rsidTr="00BC0165">
        <w:tc>
          <w:tcPr>
            <w:tcW w:w="477" w:type="dxa"/>
            <w:vMerge w:val="restart"/>
            <w:vAlign w:val="center"/>
          </w:tcPr>
          <w:p w14:paraId="6AFF35AD" w14:textId="44A23099" w:rsidR="00845A77" w:rsidRPr="00C24008" w:rsidRDefault="00000ACB" w:rsidP="00845A77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C24008">
              <w:rPr>
                <w:rFonts w:ascii="Arial Narrow" w:hAnsi="Arial Narrow" w:cstheme="minorHAnsi"/>
                <w:b/>
                <w:sz w:val="18"/>
                <w:szCs w:val="18"/>
              </w:rPr>
              <w:t>6</w:t>
            </w:r>
          </w:p>
        </w:tc>
        <w:tc>
          <w:tcPr>
            <w:tcW w:w="1532" w:type="dxa"/>
            <w:vMerge w:val="restart"/>
            <w:vAlign w:val="center"/>
          </w:tcPr>
          <w:p w14:paraId="5BBB29B4" w14:textId="16DA9203" w:rsidR="00845A77" w:rsidRPr="00A64BBE" w:rsidRDefault="00845A77" w:rsidP="00845A77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 w:rsidRPr="00EB5A4A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KUKLA</w:t>
            </w:r>
          </w:p>
        </w:tc>
        <w:tc>
          <w:tcPr>
            <w:tcW w:w="4394" w:type="dxa"/>
            <w:gridSpan w:val="2"/>
            <w:vAlign w:val="center"/>
          </w:tcPr>
          <w:p w14:paraId="0E9B77C5" w14:textId="6617C134" w:rsidR="00845A77" w:rsidRDefault="00845A77" w:rsidP="00845A77">
            <w:pPr>
              <w:pStyle w:val="Normln10"/>
              <w:numPr>
                <w:ilvl w:val="0"/>
                <w:numId w:val="36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A64BBE"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="00F10031" w:rsidRPr="005B1311">
              <w:rPr>
                <w:rFonts w:ascii="Arial Narrow" w:hAnsi="Arial Narrow" w:cstheme="minorHAnsi"/>
                <w:sz w:val="18"/>
                <w:szCs w:val="18"/>
              </w:rPr>
              <w:t>EN11612 – A1</w:t>
            </w:r>
            <w:r w:rsidRPr="005B1311">
              <w:rPr>
                <w:rFonts w:ascii="Arial Narrow" w:hAnsi="Arial Narrow" w:cstheme="minorHAnsi"/>
                <w:sz w:val="18"/>
                <w:szCs w:val="18"/>
              </w:rPr>
              <w:t xml:space="preserve"> B1 C1 F1</w:t>
            </w:r>
          </w:p>
          <w:p w14:paraId="363BC1F9" w14:textId="27B371A9" w:rsidR="00845A77" w:rsidRPr="00A64BBE" w:rsidRDefault="00845A77" w:rsidP="00845A77">
            <w:pPr>
              <w:pStyle w:val="Normln10"/>
              <w:numPr>
                <w:ilvl w:val="0"/>
                <w:numId w:val="36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A64BBE">
              <w:rPr>
                <w:rFonts w:ascii="Arial Narrow" w:hAnsi="Arial Narrow" w:cstheme="minorHAnsi"/>
                <w:sz w:val="18"/>
                <w:szCs w:val="18"/>
              </w:rPr>
              <w:t>Certifikováno dle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5B1311">
              <w:rPr>
                <w:rFonts w:ascii="Arial Narrow" w:hAnsi="Arial Narrow" w:cstheme="minorHAnsi"/>
                <w:sz w:val="18"/>
                <w:szCs w:val="18"/>
              </w:rPr>
              <w:t>EN1149 - 5</w:t>
            </w:r>
          </w:p>
        </w:tc>
        <w:tc>
          <w:tcPr>
            <w:tcW w:w="1134" w:type="dxa"/>
            <w:vAlign w:val="center"/>
          </w:tcPr>
          <w:p w14:paraId="2D8D304B" w14:textId="00F64660" w:rsidR="00845A77" w:rsidRPr="00A64BBE" w:rsidRDefault="00845A77" w:rsidP="00845A77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1C8287FD" w14:textId="0DC8519C" w:rsidR="00845A77" w:rsidRPr="00A64BBE" w:rsidRDefault="00845A77" w:rsidP="00845A77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845A77" w:rsidRPr="00A64BBE" w14:paraId="33F386AE" w14:textId="77777777" w:rsidTr="00BC0165">
        <w:tc>
          <w:tcPr>
            <w:tcW w:w="477" w:type="dxa"/>
            <w:vMerge/>
            <w:vAlign w:val="center"/>
          </w:tcPr>
          <w:p w14:paraId="10CBE7F2" w14:textId="77777777" w:rsidR="00845A77" w:rsidRPr="00410041" w:rsidRDefault="00845A77" w:rsidP="00845A77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798DD81F" w14:textId="77777777" w:rsidR="00845A77" w:rsidRPr="00A64BBE" w:rsidRDefault="00845A77" w:rsidP="00845A77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51A919B8" w14:textId="75C64ED1" w:rsidR="00845A77" w:rsidRPr="00A64BBE" w:rsidRDefault="00845A77" w:rsidP="007C248B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vyrobeno z </w:t>
            </w:r>
            <w:r w:rsidRPr="007D6C20">
              <w:rPr>
                <w:rFonts w:ascii="Arial Narrow" w:hAnsi="Arial Narrow" w:cstheme="minorHAnsi"/>
                <w:sz w:val="18"/>
                <w:szCs w:val="18"/>
              </w:rPr>
              <w:t>inh</w:t>
            </w:r>
            <w:r w:rsidR="007C248B">
              <w:rPr>
                <w:rFonts w:ascii="Arial Narrow" w:hAnsi="Arial Narrow" w:cstheme="minorHAnsi"/>
                <w:sz w:val="18"/>
                <w:szCs w:val="18"/>
              </w:rPr>
              <w:t>e</w:t>
            </w:r>
            <w:r w:rsidRPr="007D6C20">
              <w:rPr>
                <w:rFonts w:ascii="Arial Narrow" w:hAnsi="Arial Narrow" w:cstheme="minorHAnsi"/>
                <w:sz w:val="18"/>
                <w:szCs w:val="18"/>
              </w:rPr>
              <w:t>rentně nehořlav</w:t>
            </w:r>
            <w:r>
              <w:rPr>
                <w:rFonts w:ascii="Arial Narrow" w:hAnsi="Arial Narrow" w:cstheme="minorHAnsi"/>
                <w:sz w:val="18"/>
                <w:szCs w:val="18"/>
              </w:rPr>
              <w:t>é</w:t>
            </w:r>
            <w:r w:rsidRPr="007D6C20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theme="minorHAnsi"/>
                <w:sz w:val="18"/>
                <w:szCs w:val="18"/>
              </w:rPr>
              <w:t>textilie</w:t>
            </w:r>
          </w:p>
        </w:tc>
        <w:tc>
          <w:tcPr>
            <w:tcW w:w="1134" w:type="dxa"/>
            <w:vAlign w:val="center"/>
          </w:tcPr>
          <w:p w14:paraId="5F4C7671" w14:textId="353DA8C9" w:rsidR="00845A77" w:rsidRPr="00A64BBE" w:rsidRDefault="00845A77" w:rsidP="00845A77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 w:rsidR="001E05BC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1368BBA6" w14:textId="6D6D4588" w:rsidR="00845A77" w:rsidRPr="00A64BBE" w:rsidRDefault="00845A77" w:rsidP="00845A77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845A77" w:rsidRPr="00A64BBE" w14:paraId="4F1D862B" w14:textId="77777777" w:rsidTr="00BC0165">
        <w:tc>
          <w:tcPr>
            <w:tcW w:w="8954" w:type="dxa"/>
            <w:gridSpan w:val="6"/>
            <w:vAlign w:val="center"/>
          </w:tcPr>
          <w:p w14:paraId="34DAF609" w14:textId="5B05A99A" w:rsidR="00845A77" w:rsidRPr="00410041" w:rsidRDefault="00646D9F" w:rsidP="00AE3C49">
            <w:pPr>
              <w:spacing w:before="120"/>
              <w:ind w:right="-23"/>
              <w:rPr>
                <w:rFonts w:ascii="Arial Narrow" w:hAnsi="Arial Narrow" w:cstheme="minorHAnsi"/>
                <w:snapToGrid w:val="0"/>
                <w:sz w:val="18"/>
              </w:rPr>
            </w:pPr>
            <w:r w:rsidRPr="00646D9F">
              <w:rPr>
                <w:rFonts w:ascii="Arial Narrow" w:hAnsi="Arial Narrow" w:cstheme="minorHAnsi"/>
                <w:b/>
              </w:rPr>
              <w:t>ODĚVY A POMŮCKY PRO PRÁCI S ŘETĚZOVOU PILOU A KŘOVINOŘEZEM</w:t>
            </w:r>
          </w:p>
        </w:tc>
      </w:tr>
      <w:tr w:rsidR="007E1E31" w:rsidRPr="00A64BBE" w14:paraId="15ED3571" w14:textId="77777777" w:rsidTr="00BC0165">
        <w:tc>
          <w:tcPr>
            <w:tcW w:w="477" w:type="dxa"/>
            <w:vMerge w:val="restart"/>
            <w:vAlign w:val="center"/>
          </w:tcPr>
          <w:p w14:paraId="4AC2B314" w14:textId="38C12CA6" w:rsidR="007E1E31" w:rsidRPr="007E1E31" w:rsidRDefault="00000ACB" w:rsidP="007E1E31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532" w:type="dxa"/>
            <w:vMerge w:val="restart"/>
            <w:vAlign w:val="center"/>
          </w:tcPr>
          <w:p w14:paraId="2A5CD445" w14:textId="09EF6590" w:rsidR="007E1E31" w:rsidRPr="0079708B" w:rsidRDefault="007E1E31" w:rsidP="007E1E31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79708B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PŘILBA LESNICKÁ (KOMPLET)</w:t>
            </w:r>
          </w:p>
        </w:tc>
        <w:tc>
          <w:tcPr>
            <w:tcW w:w="4394" w:type="dxa"/>
            <w:gridSpan w:val="2"/>
            <w:vAlign w:val="center"/>
          </w:tcPr>
          <w:p w14:paraId="0A7F3DB2" w14:textId="77777777" w:rsidR="006179F1" w:rsidRPr="0079708B" w:rsidRDefault="007E1E31" w:rsidP="006179F1">
            <w:pPr>
              <w:pStyle w:val="Normln10"/>
              <w:numPr>
                <w:ilvl w:val="0"/>
                <w:numId w:val="36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79708B"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="006179F1" w:rsidRPr="0079708B">
              <w:rPr>
                <w:rFonts w:ascii="Arial Narrow" w:hAnsi="Arial Narrow" w:cstheme="minorHAnsi"/>
                <w:sz w:val="18"/>
                <w:szCs w:val="18"/>
              </w:rPr>
              <w:t>ČSN EN 397</w:t>
            </w:r>
          </w:p>
          <w:p w14:paraId="7B04CD6C" w14:textId="4C96EF1B" w:rsidR="006179F1" w:rsidRPr="0079708B" w:rsidRDefault="006179F1" w:rsidP="006179F1">
            <w:pPr>
              <w:pStyle w:val="Normln10"/>
              <w:numPr>
                <w:ilvl w:val="0"/>
                <w:numId w:val="36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79708B">
              <w:rPr>
                <w:rFonts w:ascii="Arial Narrow" w:hAnsi="Arial Narrow" w:cstheme="minorHAnsi"/>
                <w:sz w:val="18"/>
                <w:szCs w:val="18"/>
              </w:rPr>
              <w:t>Certifikováno dle ČSN EN 352-3.</w:t>
            </w:r>
          </w:p>
          <w:p w14:paraId="464811EA" w14:textId="4ED5CFA7" w:rsidR="007E1E31" w:rsidRPr="0079708B" w:rsidRDefault="006179F1" w:rsidP="006179F1">
            <w:pPr>
              <w:pStyle w:val="Normln10"/>
              <w:numPr>
                <w:ilvl w:val="0"/>
                <w:numId w:val="36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79708B">
              <w:rPr>
                <w:rFonts w:ascii="Arial Narrow" w:hAnsi="Arial Narrow" w:cstheme="minorHAnsi"/>
                <w:sz w:val="18"/>
                <w:szCs w:val="18"/>
              </w:rPr>
              <w:t>Certifikováno dle ČSN EN 1731 resp. ČSN EN ISO 16321-3</w:t>
            </w:r>
          </w:p>
        </w:tc>
        <w:tc>
          <w:tcPr>
            <w:tcW w:w="1134" w:type="dxa"/>
            <w:vAlign w:val="center"/>
          </w:tcPr>
          <w:p w14:paraId="55E41659" w14:textId="36E4055D" w:rsidR="007E1E31" w:rsidRPr="00A64BBE" w:rsidRDefault="007E1E31" w:rsidP="007E1E31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2A3A3418" w14:textId="2985889B" w:rsidR="007E1E31" w:rsidRPr="00A64BBE" w:rsidRDefault="007E1E31" w:rsidP="007E1E31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E1E31" w:rsidRPr="00A64BBE" w14:paraId="0BDC7667" w14:textId="77777777" w:rsidTr="00BC0165">
        <w:tc>
          <w:tcPr>
            <w:tcW w:w="477" w:type="dxa"/>
            <w:vMerge/>
            <w:vAlign w:val="center"/>
          </w:tcPr>
          <w:p w14:paraId="70466EBF" w14:textId="77777777" w:rsidR="007E1E31" w:rsidRPr="00410041" w:rsidRDefault="007E1E31" w:rsidP="007E1E31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59138A6C" w14:textId="77777777" w:rsidR="007E1E31" w:rsidRPr="0079708B" w:rsidRDefault="007E1E31" w:rsidP="007E1E31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2462DE63" w14:textId="51BE240D" w:rsidR="007E1E31" w:rsidRPr="0079708B" w:rsidRDefault="00235458" w:rsidP="001940FB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79708B">
              <w:rPr>
                <w:rFonts w:ascii="Arial Narrow" w:hAnsi="Arial Narrow" w:cstheme="minorHAnsi"/>
                <w:sz w:val="18"/>
                <w:szCs w:val="18"/>
              </w:rPr>
              <w:t>Lesnická přilba</w:t>
            </w:r>
            <w:r w:rsidR="001940FB" w:rsidRPr="0079708B">
              <w:rPr>
                <w:rFonts w:ascii="Arial Narrow" w:hAnsi="Arial Narrow" w:cstheme="minorHAnsi"/>
                <w:sz w:val="18"/>
                <w:szCs w:val="18"/>
              </w:rPr>
              <w:t xml:space="preserve"> (komplet) se skládá z vlastní p</w:t>
            </w:r>
            <w:r w:rsidRPr="0079708B">
              <w:rPr>
                <w:rFonts w:ascii="Arial Narrow" w:hAnsi="Arial Narrow" w:cstheme="minorHAnsi"/>
                <w:sz w:val="18"/>
                <w:szCs w:val="18"/>
              </w:rPr>
              <w:t>řilb</w:t>
            </w:r>
            <w:r w:rsidR="001940FB" w:rsidRPr="0079708B">
              <w:rPr>
                <w:rFonts w:ascii="Arial Narrow" w:hAnsi="Arial Narrow" w:cstheme="minorHAnsi"/>
                <w:sz w:val="18"/>
                <w:szCs w:val="18"/>
              </w:rPr>
              <w:t>y</w:t>
            </w:r>
            <w:r w:rsidRPr="0079708B">
              <w:rPr>
                <w:rFonts w:ascii="Arial Narrow" w:hAnsi="Arial Narrow" w:cstheme="minorHAnsi"/>
                <w:sz w:val="18"/>
                <w:szCs w:val="18"/>
              </w:rPr>
              <w:t xml:space="preserve">, </w:t>
            </w:r>
            <w:r w:rsidR="001940FB" w:rsidRPr="0079708B">
              <w:rPr>
                <w:rFonts w:ascii="Arial Narrow" w:hAnsi="Arial Narrow" w:cstheme="minorHAnsi"/>
                <w:sz w:val="18"/>
                <w:szCs w:val="18"/>
              </w:rPr>
              <w:t xml:space="preserve">integrovaných </w:t>
            </w:r>
            <w:r w:rsidRPr="0079708B">
              <w:rPr>
                <w:rFonts w:ascii="Arial Narrow" w:hAnsi="Arial Narrow" w:cstheme="minorHAnsi"/>
                <w:sz w:val="18"/>
                <w:szCs w:val="18"/>
              </w:rPr>
              <w:t>mušlov</w:t>
            </w:r>
            <w:r w:rsidR="001940FB" w:rsidRPr="0079708B">
              <w:rPr>
                <w:rFonts w:ascii="Arial Narrow" w:hAnsi="Arial Narrow" w:cstheme="minorHAnsi"/>
                <w:sz w:val="18"/>
                <w:szCs w:val="18"/>
              </w:rPr>
              <w:t>ých</w:t>
            </w:r>
            <w:r w:rsidRPr="0079708B">
              <w:rPr>
                <w:rFonts w:ascii="Arial Narrow" w:hAnsi="Arial Narrow" w:cstheme="minorHAnsi"/>
                <w:sz w:val="18"/>
                <w:szCs w:val="18"/>
              </w:rPr>
              <w:t xml:space="preserve"> chránič</w:t>
            </w:r>
            <w:r w:rsidR="001940FB" w:rsidRPr="0079708B">
              <w:rPr>
                <w:rFonts w:ascii="Arial Narrow" w:hAnsi="Arial Narrow" w:cstheme="minorHAnsi"/>
                <w:sz w:val="18"/>
                <w:szCs w:val="18"/>
              </w:rPr>
              <w:t>ů</w:t>
            </w:r>
            <w:r w:rsidRPr="0079708B">
              <w:rPr>
                <w:rFonts w:ascii="Arial Narrow" w:hAnsi="Arial Narrow" w:cstheme="minorHAnsi"/>
                <w:sz w:val="18"/>
                <w:szCs w:val="18"/>
              </w:rPr>
              <w:t xml:space="preserve"> sluchu, integrovan</w:t>
            </w:r>
            <w:r w:rsidR="001940FB" w:rsidRPr="0079708B">
              <w:rPr>
                <w:rFonts w:ascii="Arial Narrow" w:hAnsi="Arial Narrow" w:cstheme="minorHAnsi"/>
                <w:sz w:val="18"/>
                <w:szCs w:val="18"/>
              </w:rPr>
              <w:t>ého</w:t>
            </w:r>
            <w:r w:rsidRPr="0079708B">
              <w:rPr>
                <w:rFonts w:ascii="Arial Narrow" w:hAnsi="Arial Narrow" w:cstheme="minorHAnsi"/>
                <w:sz w:val="18"/>
                <w:szCs w:val="18"/>
              </w:rPr>
              <w:t xml:space="preserve"> štít</w:t>
            </w:r>
            <w:r w:rsidR="001940FB" w:rsidRPr="0079708B">
              <w:rPr>
                <w:rFonts w:ascii="Arial Narrow" w:hAnsi="Arial Narrow" w:cstheme="minorHAnsi"/>
                <w:sz w:val="18"/>
                <w:szCs w:val="18"/>
              </w:rPr>
              <w:t xml:space="preserve">u a </w:t>
            </w:r>
            <w:r w:rsidRPr="0079708B">
              <w:rPr>
                <w:rFonts w:ascii="Arial Narrow" w:hAnsi="Arial Narrow" w:cstheme="minorHAnsi"/>
                <w:sz w:val="18"/>
                <w:szCs w:val="18"/>
              </w:rPr>
              <w:t>týlní plachetk</w:t>
            </w:r>
            <w:r w:rsidR="001940FB" w:rsidRPr="0079708B">
              <w:rPr>
                <w:rFonts w:ascii="Arial Narrow" w:hAnsi="Arial Narrow" w:cstheme="minorHAnsi"/>
                <w:sz w:val="18"/>
                <w:szCs w:val="18"/>
              </w:rPr>
              <w:t>y</w:t>
            </w:r>
            <w:r w:rsidR="007E1E31" w:rsidRPr="0079708B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  <w:p w14:paraId="2294CAB7" w14:textId="1FA878BF" w:rsidR="003F3EF0" w:rsidRPr="0079708B" w:rsidRDefault="003F3EF0" w:rsidP="001940FB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79708B">
              <w:rPr>
                <w:rFonts w:ascii="Arial Narrow" w:hAnsi="Arial Narrow" w:cstheme="minorHAnsi"/>
                <w:sz w:val="18"/>
                <w:szCs w:val="18"/>
              </w:rPr>
              <w:t xml:space="preserve">Vyměnitelný hlavový kříž </w:t>
            </w:r>
            <w:r w:rsidR="005A5362" w:rsidRPr="0079708B">
              <w:rPr>
                <w:rFonts w:ascii="Arial Narrow" w:hAnsi="Arial Narrow" w:cstheme="minorHAnsi"/>
                <w:sz w:val="18"/>
                <w:szCs w:val="18"/>
              </w:rPr>
              <w:t>textilní minimálně čtyřbodový</w:t>
            </w:r>
          </w:p>
          <w:p w14:paraId="5DB246F2" w14:textId="5D2E96B4" w:rsidR="003F3EF0" w:rsidRPr="0079708B" w:rsidRDefault="003F3EF0" w:rsidP="001940FB">
            <w:pPr>
              <w:pStyle w:val="Normln10"/>
              <w:numPr>
                <w:ilvl w:val="0"/>
                <w:numId w:val="28"/>
              </w:numPr>
              <w:spacing w:beforeAutospacing="1" w:after="100" w:afterAutospacing="1"/>
              <w:rPr>
                <w:rFonts w:ascii="Arial Narrow" w:hAnsi="Arial Narrow" w:cstheme="minorHAnsi"/>
                <w:sz w:val="18"/>
                <w:szCs w:val="18"/>
              </w:rPr>
            </w:pPr>
            <w:r w:rsidRPr="0079708B">
              <w:rPr>
                <w:rFonts w:ascii="Arial Narrow" w:hAnsi="Arial Narrow" w:cstheme="minorHAnsi"/>
                <w:sz w:val="18"/>
                <w:szCs w:val="18"/>
              </w:rPr>
              <w:t>Vyměnitelný potní pásek</w:t>
            </w:r>
          </w:p>
        </w:tc>
        <w:tc>
          <w:tcPr>
            <w:tcW w:w="1134" w:type="dxa"/>
            <w:vAlign w:val="center"/>
          </w:tcPr>
          <w:p w14:paraId="1B589978" w14:textId="01E8CDAE" w:rsidR="007E1E31" w:rsidRPr="00A64BBE" w:rsidRDefault="007E1E31" w:rsidP="007E1E31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 w:rsidR="001E05BC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3104451F" w14:textId="555158B3" w:rsidR="007E1E31" w:rsidRPr="00A64BBE" w:rsidRDefault="007E1E31" w:rsidP="007E1E31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E05E7A" w:rsidRPr="00A64BBE" w14:paraId="28BEE59B" w14:textId="77777777" w:rsidTr="00BC0165">
        <w:tc>
          <w:tcPr>
            <w:tcW w:w="477" w:type="dxa"/>
            <w:vMerge w:val="restart"/>
            <w:vAlign w:val="center"/>
          </w:tcPr>
          <w:p w14:paraId="1016C335" w14:textId="31A9310E" w:rsidR="00E05E7A" w:rsidRPr="00C24008" w:rsidRDefault="003550C8" w:rsidP="0020607F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proofErr w:type="gramStart"/>
            <w:r>
              <w:rPr>
                <w:rFonts w:ascii="Arial Narrow" w:hAnsi="Arial Narrow" w:cstheme="minorHAnsi"/>
                <w:b/>
                <w:sz w:val="18"/>
                <w:szCs w:val="18"/>
              </w:rPr>
              <w:t>7a</w:t>
            </w:r>
            <w:proofErr w:type="gramEnd"/>
          </w:p>
        </w:tc>
        <w:tc>
          <w:tcPr>
            <w:tcW w:w="1532" w:type="dxa"/>
            <w:vMerge w:val="restart"/>
            <w:vAlign w:val="center"/>
          </w:tcPr>
          <w:p w14:paraId="544B8D0A" w14:textId="0B445606" w:rsidR="00E05E7A" w:rsidRDefault="00E05E7A" w:rsidP="0020607F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INTEGROVANÝ ŠTÍT K LESNICKÉ PŘILBĚ</w:t>
            </w:r>
            <w:r w:rsidR="005F283F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394" w:type="dxa"/>
            <w:gridSpan w:val="2"/>
            <w:vAlign w:val="center"/>
          </w:tcPr>
          <w:p w14:paraId="23A1889F" w14:textId="77777777" w:rsidR="00E05E7A" w:rsidRDefault="00E05E7A" w:rsidP="00034C91">
            <w:pPr>
              <w:pStyle w:val="Normln10"/>
              <w:numPr>
                <w:ilvl w:val="0"/>
                <w:numId w:val="28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A64BBE"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6179F1">
              <w:rPr>
                <w:rFonts w:ascii="Arial Narrow" w:hAnsi="Arial Narrow" w:cstheme="minorHAnsi"/>
                <w:sz w:val="18"/>
                <w:szCs w:val="18"/>
              </w:rPr>
              <w:t>ČSN EN 397</w:t>
            </w:r>
          </w:p>
          <w:p w14:paraId="07030E30" w14:textId="77777777" w:rsidR="00E05E7A" w:rsidRPr="006179F1" w:rsidRDefault="00E05E7A" w:rsidP="00034C91">
            <w:pPr>
              <w:pStyle w:val="Normln10"/>
              <w:numPr>
                <w:ilvl w:val="0"/>
                <w:numId w:val="28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Certifikováno dle</w:t>
            </w:r>
            <w:r w:rsidRPr="006179F1">
              <w:rPr>
                <w:rFonts w:ascii="Arial Narrow" w:hAnsi="Arial Narrow" w:cstheme="minorHAnsi"/>
                <w:sz w:val="18"/>
                <w:szCs w:val="18"/>
              </w:rPr>
              <w:t xml:space="preserve"> ČSN EN 352-3.</w:t>
            </w:r>
          </w:p>
          <w:p w14:paraId="716E88BA" w14:textId="1B43F36C" w:rsidR="00E05E7A" w:rsidRDefault="00E05E7A" w:rsidP="00034C91">
            <w:pPr>
              <w:pStyle w:val="Normln10"/>
              <w:numPr>
                <w:ilvl w:val="0"/>
                <w:numId w:val="28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Certifikováno dle</w:t>
            </w:r>
            <w:r w:rsidRPr="006179F1">
              <w:rPr>
                <w:rFonts w:ascii="Arial Narrow" w:hAnsi="Arial Narrow" w:cstheme="minorHAnsi"/>
                <w:sz w:val="18"/>
                <w:szCs w:val="18"/>
              </w:rPr>
              <w:t xml:space="preserve"> ČSN EN 1731 </w:t>
            </w:r>
            <w:r>
              <w:rPr>
                <w:rFonts w:ascii="Arial Narrow" w:hAnsi="Arial Narrow" w:cstheme="minorHAnsi"/>
                <w:sz w:val="18"/>
                <w:szCs w:val="18"/>
              </w:rPr>
              <w:t>resp.</w:t>
            </w:r>
            <w:r w:rsidRPr="006179F1">
              <w:rPr>
                <w:rFonts w:ascii="Arial Narrow" w:hAnsi="Arial Narrow" w:cstheme="minorHAnsi"/>
                <w:sz w:val="18"/>
                <w:szCs w:val="18"/>
              </w:rPr>
              <w:t xml:space="preserve"> ČSN EN ISO 16321-3</w:t>
            </w:r>
          </w:p>
        </w:tc>
        <w:tc>
          <w:tcPr>
            <w:tcW w:w="1134" w:type="dxa"/>
            <w:vAlign w:val="center"/>
          </w:tcPr>
          <w:p w14:paraId="38804E71" w14:textId="34CE1295" w:rsidR="00E05E7A" w:rsidRPr="00A64BBE" w:rsidRDefault="00E05E7A" w:rsidP="0020607F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2D4E1D18" w14:textId="77777777" w:rsidR="00E05E7A" w:rsidRPr="00A64BBE" w:rsidRDefault="00E05E7A" w:rsidP="0020607F">
            <w:pPr>
              <w:rPr>
                <w:rFonts w:ascii="Arial Narrow" w:hAnsi="Arial Narrow" w:cstheme="minorHAnsi"/>
                <w:snapToGrid w:val="0"/>
                <w:sz w:val="18"/>
              </w:rPr>
            </w:pPr>
          </w:p>
        </w:tc>
      </w:tr>
      <w:tr w:rsidR="00E05E7A" w:rsidRPr="00A64BBE" w14:paraId="62AF9123" w14:textId="77777777" w:rsidTr="00BC0165">
        <w:tc>
          <w:tcPr>
            <w:tcW w:w="477" w:type="dxa"/>
            <w:vMerge/>
            <w:vAlign w:val="center"/>
          </w:tcPr>
          <w:p w14:paraId="698EA86F" w14:textId="77777777" w:rsidR="00E05E7A" w:rsidRPr="00C24008" w:rsidRDefault="00E05E7A" w:rsidP="0020607F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20E08A16" w14:textId="74436D9E" w:rsidR="00E05E7A" w:rsidRPr="007E1E31" w:rsidRDefault="00E05E7A" w:rsidP="0020607F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611E26B6" w14:textId="7911D5CD" w:rsidR="00E05E7A" w:rsidRPr="00034C91" w:rsidRDefault="00E05E7A" w:rsidP="00034C91">
            <w:pPr>
              <w:pStyle w:val="Normln10"/>
              <w:numPr>
                <w:ilvl w:val="0"/>
                <w:numId w:val="28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Kompatibilní s položkou 7</w:t>
            </w:r>
          </w:p>
        </w:tc>
        <w:tc>
          <w:tcPr>
            <w:tcW w:w="1134" w:type="dxa"/>
            <w:vAlign w:val="center"/>
          </w:tcPr>
          <w:p w14:paraId="5CC00136" w14:textId="1D2D0B3C" w:rsidR="00E05E7A" w:rsidRDefault="00E05E7A" w:rsidP="0020607F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4CFB6070" w14:textId="22112EEC" w:rsidR="00E05E7A" w:rsidRPr="00A64BBE" w:rsidRDefault="00E05E7A" w:rsidP="0020607F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2D70CC" w:rsidRPr="00A64BBE" w14:paraId="21C99DB0" w14:textId="77777777" w:rsidTr="00BC0165">
        <w:tc>
          <w:tcPr>
            <w:tcW w:w="477" w:type="dxa"/>
            <w:vMerge w:val="restart"/>
            <w:vAlign w:val="center"/>
          </w:tcPr>
          <w:p w14:paraId="52997ED0" w14:textId="6A8546D8" w:rsidR="002D70CC" w:rsidRPr="00C24008" w:rsidRDefault="003550C8" w:rsidP="002D70C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proofErr w:type="gramStart"/>
            <w:r>
              <w:rPr>
                <w:rFonts w:ascii="Arial Narrow" w:hAnsi="Arial Narrow" w:cstheme="minorHAnsi"/>
                <w:b/>
                <w:sz w:val="18"/>
                <w:szCs w:val="18"/>
              </w:rPr>
              <w:t>7b</w:t>
            </w:r>
            <w:proofErr w:type="gramEnd"/>
          </w:p>
        </w:tc>
        <w:tc>
          <w:tcPr>
            <w:tcW w:w="1532" w:type="dxa"/>
            <w:vMerge w:val="restart"/>
            <w:vAlign w:val="center"/>
          </w:tcPr>
          <w:p w14:paraId="65A2C4E1" w14:textId="144767BF" w:rsidR="002D70CC" w:rsidRPr="007E1E31" w:rsidRDefault="002D70CC" w:rsidP="002D70C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TÝLNÍ PLACHETKA K LESNICKÉ PŘILBĚ</w:t>
            </w:r>
            <w:r w:rsidR="007C4D74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394" w:type="dxa"/>
            <w:gridSpan w:val="2"/>
            <w:vAlign w:val="center"/>
          </w:tcPr>
          <w:p w14:paraId="264A63F4" w14:textId="77777777" w:rsidR="002D70CC" w:rsidRDefault="002D70CC" w:rsidP="002D70CC">
            <w:pPr>
              <w:pStyle w:val="Normln10"/>
              <w:numPr>
                <w:ilvl w:val="0"/>
                <w:numId w:val="28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A64BBE"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6179F1">
              <w:rPr>
                <w:rFonts w:ascii="Arial Narrow" w:hAnsi="Arial Narrow" w:cstheme="minorHAnsi"/>
                <w:sz w:val="18"/>
                <w:szCs w:val="18"/>
              </w:rPr>
              <w:t>ČSN EN 397</w:t>
            </w:r>
          </w:p>
          <w:p w14:paraId="0EE95ABD" w14:textId="77777777" w:rsidR="002D70CC" w:rsidRPr="006179F1" w:rsidRDefault="002D70CC" w:rsidP="002D70CC">
            <w:pPr>
              <w:pStyle w:val="Normln10"/>
              <w:numPr>
                <w:ilvl w:val="0"/>
                <w:numId w:val="28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Certifikováno dle</w:t>
            </w:r>
            <w:r w:rsidRPr="006179F1">
              <w:rPr>
                <w:rFonts w:ascii="Arial Narrow" w:hAnsi="Arial Narrow" w:cstheme="minorHAnsi"/>
                <w:sz w:val="18"/>
                <w:szCs w:val="18"/>
              </w:rPr>
              <w:t xml:space="preserve"> ČSN EN 352-3.</w:t>
            </w:r>
          </w:p>
          <w:p w14:paraId="3067EB58" w14:textId="294AC8FF" w:rsidR="002D70CC" w:rsidRPr="00A64BBE" w:rsidRDefault="002D70CC" w:rsidP="002D70CC">
            <w:pPr>
              <w:pStyle w:val="Normln10"/>
              <w:numPr>
                <w:ilvl w:val="0"/>
                <w:numId w:val="28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Certifikováno dle</w:t>
            </w:r>
            <w:r w:rsidRPr="006179F1">
              <w:rPr>
                <w:rFonts w:ascii="Arial Narrow" w:hAnsi="Arial Narrow" w:cstheme="minorHAnsi"/>
                <w:sz w:val="18"/>
                <w:szCs w:val="18"/>
              </w:rPr>
              <w:t xml:space="preserve"> ČSN EN 1731 </w:t>
            </w:r>
            <w:r>
              <w:rPr>
                <w:rFonts w:ascii="Arial Narrow" w:hAnsi="Arial Narrow" w:cstheme="minorHAnsi"/>
                <w:sz w:val="18"/>
                <w:szCs w:val="18"/>
              </w:rPr>
              <w:t>resp.</w:t>
            </w:r>
            <w:r w:rsidRPr="006179F1">
              <w:rPr>
                <w:rFonts w:ascii="Arial Narrow" w:hAnsi="Arial Narrow" w:cstheme="minorHAnsi"/>
                <w:sz w:val="18"/>
                <w:szCs w:val="18"/>
              </w:rPr>
              <w:t xml:space="preserve"> ČSN EN ISO 16321-3</w:t>
            </w:r>
          </w:p>
        </w:tc>
        <w:tc>
          <w:tcPr>
            <w:tcW w:w="1134" w:type="dxa"/>
            <w:vAlign w:val="center"/>
          </w:tcPr>
          <w:p w14:paraId="1DBC4F42" w14:textId="4EE1F0A3" w:rsidR="002D70CC" w:rsidRDefault="002D70CC" w:rsidP="002D70C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5C396AF8" w14:textId="77777777" w:rsidR="002D70CC" w:rsidRPr="00A64BBE" w:rsidRDefault="002D70CC" w:rsidP="002D70CC">
            <w:pPr>
              <w:rPr>
                <w:rFonts w:ascii="Arial Narrow" w:hAnsi="Arial Narrow" w:cstheme="minorHAnsi"/>
                <w:snapToGrid w:val="0"/>
                <w:sz w:val="18"/>
              </w:rPr>
            </w:pPr>
          </w:p>
        </w:tc>
      </w:tr>
      <w:tr w:rsidR="002D70CC" w:rsidRPr="00A64BBE" w14:paraId="640806D1" w14:textId="77777777" w:rsidTr="00BC0165">
        <w:tc>
          <w:tcPr>
            <w:tcW w:w="477" w:type="dxa"/>
            <w:vMerge/>
            <w:vAlign w:val="center"/>
          </w:tcPr>
          <w:p w14:paraId="64C56AA8" w14:textId="77777777" w:rsidR="002D70CC" w:rsidRPr="00C24008" w:rsidRDefault="002D70CC" w:rsidP="002D70C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049989B3" w14:textId="77777777" w:rsidR="002D70CC" w:rsidRPr="007E1E31" w:rsidRDefault="002D70CC" w:rsidP="002D70C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11444344" w14:textId="4C937895" w:rsidR="002D70CC" w:rsidRPr="00A64BBE" w:rsidRDefault="002D70CC" w:rsidP="002D70CC">
            <w:pPr>
              <w:pStyle w:val="Normln10"/>
              <w:numPr>
                <w:ilvl w:val="0"/>
                <w:numId w:val="28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Kompatibilní s položkou 7</w:t>
            </w:r>
          </w:p>
        </w:tc>
        <w:tc>
          <w:tcPr>
            <w:tcW w:w="1134" w:type="dxa"/>
            <w:vAlign w:val="center"/>
          </w:tcPr>
          <w:p w14:paraId="1B501360" w14:textId="77777777" w:rsidR="002D70CC" w:rsidRDefault="002D70CC" w:rsidP="002D70C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  <w:p w14:paraId="02D533C4" w14:textId="77777777" w:rsidR="002D70CC" w:rsidRDefault="002D70CC" w:rsidP="002D70C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</w:p>
        </w:tc>
        <w:tc>
          <w:tcPr>
            <w:tcW w:w="1417" w:type="dxa"/>
            <w:vAlign w:val="center"/>
          </w:tcPr>
          <w:p w14:paraId="482F9230" w14:textId="7271F61D" w:rsidR="002D70CC" w:rsidRPr="00A64BBE" w:rsidRDefault="002D70CC" w:rsidP="002D70C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1E514A" w:rsidRPr="00A64BBE" w14:paraId="6E554883" w14:textId="77777777" w:rsidTr="00BC0165">
        <w:tc>
          <w:tcPr>
            <w:tcW w:w="477" w:type="dxa"/>
            <w:vMerge w:val="restart"/>
            <w:vAlign w:val="center"/>
          </w:tcPr>
          <w:p w14:paraId="2E9932BF" w14:textId="5F984CF4" w:rsidR="001E514A" w:rsidRPr="00C24008" w:rsidRDefault="003550C8" w:rsidP="002D70C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sz w:val="18"/>
                <w:szCs w:val="18"/>
              </w:rPr>
              <w:t>7c</w:t>
            </w:r>
          </w:p>
        </w:tc>
        <w:tc>
          <w:tcPr>
            <w:tcW w:w="1532" w:type="dxa"/>
            <w:vMerge w:val="restart"/>
            <w:vAlign w:val="center"/>
          </w:tcPr>
          <w:p w14:paraId="463CA21A" w14:textId="53D0EA90" w:rsidR="001E514A" w:rsidRPr="007E1E31" w:rsidRDefault="001E514A" w:rsidP="002D70C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MUŠLOVÉ CHRÁNIČE SLUCHU K LESNICKÉ PŘILBĚ</w:t>
            </w:r>
            <w:r w:rsidR="007C4D74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394" w:type="dxa"/>
            <w:gridSpan w:val="2"/>
            <w:vAlign w:val="center"/>
          </w:tcPr>
          <w:p w14:paraId="55A3356D" w14:textId="77777777" w:rsidR="00861B9B" w:rsidRDefault="00861B9B" w:rsidP="00861B9B">
            <w:pPr>
              <w:pStyle w:val="Normln10"/>
              <w:numPr>
                <w:ilvl w:val="0"/>
                <w:numId w:val="28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A64BBE"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6179F1">
              <w:rPr>
                <w:rFonts w:ascii="Arial Narrow" w:hAnsi="Arial Narrow" w:cstheme="minorHAnsi"/>
                <w:sz w:val="18"/>
                <w:szCs w:val="18"/>
              </w:rPr>
              <w:t>ČSN EN 397</w:t>
            </w:r>
          </w:p>
          <w:p w14:paraId="71456EDC" w14:textId="77777777" w:rsidR="00861B9B" w:rsidRPr="006179F1" w:rsidRDefault="00861B9B" w:rsidP="00861B9B">
            <w:pPr>
              <w:pStyle w:val="Normln10"/>
              <w:numPr>
                <w:ilvl w:val="0"/>
                <w:numId w:val="28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Certifikováno dle</w:t>
            </w:r>
            <w:r w:rsidRPr="006179F1">
              <w:rPr>
                <w:rFonts w:ascii="Arial Narrow" w:hAnsi="Arial Narrow" w:cstheme="minorHAnsi"/>
                <w:sz w:val="18"/>
                <w:szCs w:val="18"/>
              </w:rPr>
              <w:t xml:space="preserve"> ČSN EN 352-3.</w:t>
            </w:r>
          </w:p>
          <w:p w14:paraId="1F239BAF" w14:textId="0FBAED14" w:rsidR="001E514A" w:rsidRPr="00A64BBE" w:rsidRDefault="00861B9B" w:rsidP="00861B9B">
            <w:pPr>
              <w:pStyle w:val="Normln10"/>
              <w:numPr>
                <w:ilvl w:val="0"/>
                <w:numId w:val="28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Certifikováno dle</w:t>
            </w:r>
            <w:r w:rsidRPr="006179F1">
              <w:rPr>
                <w:rFonts w:ascii="Arial Narrow" w:hAnsi="Arial Narrow" w:cstheme="minorHAnsi"/>
                <w:sz w:val="18"/>
                <w:szCs w:val="18"/>
              </w:rPr>
              <w:t xml:space="preserve"> ČSN EN 1731 </w:t>
            </w:r>
            <w:r>
              <w:rPr>
                <w:rFonts w:ascii="Arial Narrow" w:hAnsi="Arial Narrow" w:cstheme="minorHAnsi"/>
                <w:sz w:val="18"/>
                <w:szCs w:val="18"/>
              </w:rPr>
              <w:t>resp.</w:t>
            </w:r>
            <w:r w:rsidRPr="006179F1">
              <w:rPr>
                <w:rFonts w:ascii="Arial Narrow" w:hAnsi="Arial Narrow" w:cstheme="minorHAnsi"/>
                <w:sz w:val="18"/>
                <w:szCs w:val="18"/>
              </w:rPr>
              <w:t xml:space="preserve"> ČSN EN ISO 16321-3</w:t>
            </w:r>
          </w:p>
        </w:tc>
        <w:tc>
          <w:tcPr>
            <w:tcW w:w="1134" w:type="dxa"/>
            <w:vAlign w:val="center"/>
          </w:tcPr>
          <w:p w14:paraId="3418530E" w14:textId="0979E646" w:rsidR="001E514A" w:rsidRDefault="00861B9B" w:rsidP="002D70C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243708B2" w14:textId="77777777" w:rsidR="001E514A" w:rsidRPr="00A64BBE" w:rsidRDefault="001E514A" w:rsidP="002D70CC">
            <w:pPr>
              <w:rPr>
                <w:rFonts w:ascii="Arial Narrow" w:hAnsi="Arial Narrow" w:cstheme="minorHAnsi"/>
                <w:snapToGrid w:val="0"/>
                <w:sz w:val="18"/>
              </w:rPr>
            </w:pPr>
          </w:p>
        </w:tc>
      </w:tr>
      <w:tr w:rsidR="00861B9B" w:rsidRPr="00A64BBE" w14:paraId="11137E84" w14:textId="77777777" w:rsidTr="00BC0165">
        <w:tc>
          <w:tcPr>
            <w:tcW w:w="477" w:type="dxa"/>
            <w:vMerge/>
            <w:vAlign w:val="center"/>
          </w:tcPr>
          <w:p w14:paraId="10212799" w14:textId="77777777" w:rsidR="00861B9B" w:rsidRPr="00C24008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62F8E096" w14:textId="77777777" w:rsidR="00861B9B" w:rsidRPr="007E1E31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00CCC9B1" w14:textId="06865285" w:rsidR="00861B9B" w:rsidRPr="00A64BBE" w:rsidRDefault="00861B9B" w:rsidP="00861B9B">
            <w:pPr>
              <w:pStyle w:val="Normln10"/>
              <w:numPr>
                <w:ilvl w:val="0"/>
                <w:numId w:val="28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Kompatibilní s položkou 7</w:t>
            </w:r>
          </w:p>
        </w:tc>
        <w:tc>
          <w:tcPr>
            <w:tcW w:w="1134" w:type="dxa"/>
            <w:vAlign w:val="center"/>
          </w:tcPr>
          <w:p w14:paraId="427BBEBF" w14:textId="77777777" w:rsidR="00861B9B" w:rsidRDefault="00861B9B" w:rsidP="00861B9B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  <w:p w14:paraId="4B622DB1" w14:textId="77777777" w:rsidR="00861B9B" w:rsidRDefault="00861B9B" w:rsidP="00861B9B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</w:p>
        </w:tc>
        <w:tc>
          <w:tcPr>
            <w:tcW w:w="1417" w:type="dxa"/>
            <w:vAlign w:val="center"/>
          </w:tcPr>
          <w:p w14:paraId="107FC775" w14:textId="0BAE4093" w:rsidR="00861B9B" w:rsidRPr="00A64BBE" w:rsidRDefault="00861B9B" w:rsidP="00861B9B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861B9B" w:rsidRPr="00A64BBE" w14:paraId="746B85BD" w14:textId="77777777" w:rsidTr="00BC0165">
        <w:tc>
          <w:tcPr>
            <w:tcW w:w="477" w:type="dxa"/>
            <w:vMerge w:val="restart"/>
            <w:vAlign w:val="center"/>
          </w:tcPr>
          <w:p w14:paraId="6EE95781" w14:textId="0E96A8A4" w:rsidR="00861B9B" w:rsidRPr="00C24008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C24008">
              <w:rPr>
                <w:rFonts w:ascii="Arial Narrow" w:hAnsi="Arial Narrow" w:cstheme="minorHAnsi"/>
                <w:b/>
                <w:sz w:val="18"/>
                <w:szCs w:val="18"/>
              </w:rPr>
              <w:t>8</w:t>
            </w:r>
          </w:p>
        </w:tc>
        <w:tc>
          <w:tcPr>
            <w:tcW w:w="1532" w:type="dxa"/>
            <w:vMerge w:val="restart"/>
            <w:vAlign w:val="center"/>
          </w:tcPr>
          <w:p w14:paraId="08CED0E6" w14:textId="27840FBD" w:rsidR="00861B9B" w:rsidRPr="00345317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7E1E31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PROTIPOŘEZOVÁ BUNDA</w:t>
            </w:r>
          </w:p>
        </w:tc>
        <w:tc>
          <w:tcPr>
            <w:tcW w:w="4394" w:type="dxa"/>
            <w:gridSpan w:val="2"/>
            <w:vAlign w:val="center"/>
          </w:tcPr>
          <w:p w14:paraId="0130C3BA" w14:textId="0B86B755" w:rsidR="00861B9B" w:rsidRPr="0005233E" w:rsidRDefault="00861B9B" w:rsidP="00861B9B">
            <w:pPr>
              <w:pStyle w:val="Normln10"/>
              <w:numPr>
                <w:ilvl w:val="0"/>
                <w:numId w:val="28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A64BBE"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6179F1">
              <w:rPr>
                <w:rFonts w:ascii="Arial Narrow" w:hAnsi="Arial Narrow" w:cstheme="minorHAnsi"/>
                <w:sz w:val="18"/>
                <w:szCs w:val="18"/>
              </w:rPr>
              <w:t>ČSN EN 3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81, min. třída 1 (nebo dle </w:t>
            </w:r>
            <w:r w:rsidRPr="0005233E">
              <w:rPr>
                <w:rFonts w:ascii="Arial Narrow" w:hAnsi="Arial Narrow" w:cstheme="minorHAnsi"/>
                <w:sz w:val="18"/>
                <w:szCs w:val="18"/>
              </w:rPr>
              <w:t>ČSN EN ISO 11393-1</w:t>
            </w:r>
          </w:p>
        </w:tc>
        <w:tc>
          <w:tcPr>
            <w:tcW w:w="1134" w:type="dxa"/>
            <w:vAlign w:val="center"/>
          </w:tcPr>
          <w:p w14:paraId="46D16494" w14:textId="6C6E0E9E" w:rsidR="00861B9B" w:rsidRPr="00A64BBE" w:rsidRDefault="00861B9B" w:rsidP="00861B9B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6A0C4979" w14:textId="5533BAE8" w:rsidR="00861B9B" w:rsidRPr="00A64BBE" w:rsidRDefault="00861B9B" w:rsidP="00861B9B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861B9B" w:rsidRPr="00A64BBE" w14:paraId="06F7846D" w14:textId="77777777" w:rsidTr="00BC0165">
        <w:tc>
          <w:tcPr>
            <w:tcW w:w="477" w:type="dxa"/>
            <w:vMerge/>
            <w:vAlign w:val="center"/>
          </w:tcPr>
          <w:p w14:paraId="16CEA3AE" w14:textId="3D1B9C92" w:rsidR="00861B9B" w:rsidRPr="00C24008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1069FBAB" w14:textId="184DE65D" w:rsidR="00861B9B" w:rsidRPr="00345317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0C7ED5AC" w14:textId="6AAA2F80" w:rsidR="00861B9B" w:rsidRPr="00A64BBE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Zapínání na zip</w:t>
            </w:r>
          </w:p>
          <w:p w14:paraId="729BC0B5" w14:textId="77777777" w:rsidR="00861B9B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Možnost regulace (stažení) konce rukávů</w:t>
            </w:r>
          </w:p>
          <w:p w14:paraId="4CE87E1A" w14:textId="29E67C9A" w:rsidR="00861B9B" w:rsidRPr="00A64BBE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min. v rozsahu velikostí S – 3XL</w:t>
            </w:r>
          </w:p>
        </w:tc>
        <w:tc>
          <w:tcPr>
            <w:tcW w:w="1134" w:type="dxa"/>
            <w:vAlign w:val="center"/>
          </w:tcPr>
          <w:p w14:paraId="0E3A8104" w14:textId="43F2DE14" w:rsidR="00861B9B" w:rsidRPr="00A64BBE" w:rsidRDefault="00861B9B" w:rsidP="00861B9B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75743A8F" w14:textId="7B64A80C" w:rsidR="00861B9B" w:rsidRPr="00A64BBE" w:rsidRDefault="00861B9B" w:rsidP="00861B9B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861B9B" w:rsidRPr="00A64BBE" w14:paraId="1DA32288" w14:textId="77777777" w:rsidTr="00BC0165">
        <w:tc>
          <w:tcPr>
            <w:tcW w:w="477" w:type="dxa"/>
            <w:vMerge w:val="restart"/>
            <w:vAlign w:val="center"/>
          </w:tcPr>
          <w:p w14:paraId="7970AEDD" w14:textId="05506AF4" w:rsidR="00861B9B" w:rsidRPr="00C24008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C24008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9</w:t>
            </w:r>
          </w:p>
        </w:tc>
        <w:tc>
          <w:tcPr>
            <w:tcW w:w="1532" w:type="dxa"/>
            <w:vMerge w:val="restart"/>
            <w:vAlign w:val="center"/>
          </w:tcPr>
          <w:p w14:paraId="72F15A8E" w14:textId="706D2F84" w:rsidR="00861B9B" w:rsidRPr="00345317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345317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PROTIPOŘEZOVÉ KALHOTY DO PASU</w:t>
            </w:r>
          </w:p>
        </w:tc>
        <w:tc>
          <w:tcPr>
            <w:tcW w:w="4394" w:type="dxa"/>
            <w:gridSpan w:val="2"/>
            <w:vAlign w:val="center"/>
          </w:tcPr>
          <w:p w14:paraId="302BE69C" w14:textId="1137DC29" w:rsidR="00861B9B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A64BBE"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6179F1">
              <w:rPr>
                <w:rFonts w:ascii="Arial Narrow" w:hAnsi="Arial Narrow" w:cstheme="minorHAnsi"/>
                <w:sz w:val="18"/>
                <w:szCs w:val="18"/>
              </w:rPr>
              <w:t>ČSN EN 3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81, min. třída 1 (nebo dle </w:t>
            </w:r>
            <w:r w:rsidRPr="0005233E">
              <w:rPr>
                <w:rFonts w:ascii="Arial Narrow" w:hAnsi="Arial Narrow" w:cstheme="minorHAnsi"/>
                <w:sz w:val="18"/>
                <w:szCs w:val="18"/>
              </w:rPr>
              <w:t>ČSN EN ISO 11393-1</w:t>
            </w:r>
          </w:p>
        </w:tc>
        <w:tc>
          <w:tcPr>
            <w:tcW w:w="1134" w:type="dxa"/>
            <w:vAlign w:val="center"/>
          </w:tcPr>
          <w:p w14:paraId="1F3AAD3D" w14:textId="446B6B74" w:rsidR="00861B9B" w:rsidRPr="00A64BBE" w:rsidRDefault="00861B9B" w:rsidP="00861B9B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2914CA57" w14:textId="68060F83" w:rsidR="00861B9B" w:rsidRPr="00A64BBE" w:rsidRDefault="00861B9B" w:rsidP="00861B9B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861B9B" w:rsidRPr="00A64BBE" w14:paraId="5976B0A9" w14:textId="77777777" w:rsidTr="00BC0165">
        <w:tc>
          <w:tcPr>
            <w:tcW w:w="477" w:type="dxa"/>
            <w:vMerge/>
            <w:vAlign w:val="center"/>
          </w:tcPr>
          <w:p w14:paraId="2DC6A7E5" w14:textId="76327C2E" w:rsidR="00861B9B" w:rsidRPr="00C24008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3923D0A3" w14:textId="709FE4EA" w:rsidR="00861B9B" w:rsidRPr="00345317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2E07CBE4" w14:textId="266A7FC8" w:rsidR="00861B9B" w:rsidRPr="00A64BBE" w:rsidRDefault="00861B9B" w:rsidP="00861B9B">
            <w:pPr>
              <w:pStyle w:val="Normln10"/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25B906" w14:textId="2328C3BD" w:rsidR="00861B9B" w:rsidRPr="00A64BBE" w:rsidRDefault="00861B9B" w:rsidP="00861B9B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4E381B28" w14:textId="703C8072" w:rsidR="00861B9B" w:rsidRPr="00A64BBE" w:rsidRDefault="00861B9B" w:rsidP="00861B9B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861B9B" w:rsidRPr="00A64BBE" w14:paraId="3F748C63" w14:textId="77777777" w:rsidTr="00BC0165">
        <w:tc>
          <w:tcPr>
            <w:tcW w:w="477" w:type="dxa"/>
            <w:vMerge w:val="restart"/>
            <w:vAlign w:val="center"/>
          </w:tcPr>
          <w:p w14:paraId="2991BBB6" w14:textId="32DDABA4" w:rsidR="00861B9B" w:rsidRPr="00C24008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C24008">
              <w:rPr>
                <w:rFonts w:ascii="Arial Narrow" w:hAnsi="Arial Narrow"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1532" w:type="dxa"/>
            <w:vMerge w:val="restart"/>
            <w:vAlign w:val="center"/>
          </w:tcPr>
          <w:p w14:paraId="56DAF88D" w14:textId="3AFA9B12" w:rsidR="00861B9B" w:rsidRPr="00345317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345317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PROTIPOŘEZOVÉ KALHOTY S LACLEM</w:t>
            </w:r>
          </w:p>
        </w:tc>
        <w:tc>
          <w:tcPr>
            <w:tcW w:w="4394" w:type="dxa"/>
            <w:gridSpan w:val="2"/>
            <w:vAlign w:val="center"/>
          </w:tcPr>
          <w:p w14:paraId="297E2559" w14:textId="416D8706" w:rsidR="00861B9B" w:rsidRPr="00015244" w:rsidRDefault="00861B9B" w:rsidP="00861B9B">
            <w:pPr>
              <w:pStyle w:val="Odstavecseseznamem"/>
              <w:numPr>
                <w:ilvl w:val="0"/>
                <w:numId w:val="36"/>
              </w:num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6179F1">
              <w:rPr>
                <w:rFonts w:ascii="Arial Narrow" w:hAnsi="Arial Narrow" w:cstheme="minorHAnsi"/>
                <w:sz w:val="18"/>
                <w:szCs w:val="18"/>
              </w:rPr>
              <w:t>ČSN EN 3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81, min. třída 1 (nebo dle </w:t>
            </w:r>
            <w:r w:rsidRPr="0005233E">
              <w:rPr>
                <w:rFonts w:ascii="Arial Narrow" w:hAnsi="Arial Narrow" w:cstheme="minorHAnsi"/>
                <w:sz w:val="18"/>
                <w:szCs w:val="18"/>
              </w:rPr>
              <w:t>ČSN EN ISO 11393-1</w:t>
            </w:r>
          </w:p>
        </w:tc>
        <w:tc>
          <w:tcPr>
            <w:tcW w:w="1134" w:type="dxa"/>
            <w:vAlign w:val="center"/>
          </w:tcPr>
          <w:p w14:paraId="676B7EED" w14:textId="20B7FA79" w:rsidR="00861B9B" w:rsidRPr="00A64BBE" w:rsidRDefault="00861B9B" w:rsidP="00861B9B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</w:p>
        </w:tc>
        <w:tc>
          <w:tcPr>
            <w:tcW w:w="1417" w:type="dxa"/>
            <w:vAlign w:val="center"/>
          </w:tcPr>
          <w:p w14:paraId="21F141C3" w14:textId="4E9762D9" w:rsidR="00861B9B" w:rsidRPr="00A64BBE" w:rsidRDefault="00861B9B" w:rsidP="00861B9B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</w:p>
        </w:tc>
      </w:tr>
      <w:tr w:rsidR="00861B9B" w:rsidRPr="00A64BBE" w14:paraId="37B10BA5" w14:textId="77777777" w:rsidTr="00BC0165">
        <w:tc>
          <w:tcPr>
            <w:tcW w:w="477" w:type="dxa"/>
            <w:vMerge/>
            <w:vAlign w:val="center"/>
          </w:tcPr>
          <w:p w14:paraId="05C3A29F" w14:textId="77777777" w:rsidR="00861B9B" w:rsidRPr="00410041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3D425F71" w14:textId="77777777" w:rsidR="00861B9B" w:rsidRPr="00345317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365435F0" w14:textId="44D98A5C" w:rsidR="00861B9B" w:rsidRPr="00015244" w:rsidRDefault="00861B9B" w:rsidP="00861B9B">
            <w:pPr>
              <w:pStyle w:val="Normln10"/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7A60164" w14:textId="6CAF6213" w:rsidR="00861B9B" w:rsidRPr="00A64BBE" w:rsidRDefault="00861B9B" w:rsidP="00861B9B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169044EE" w14:textId="325C4795" w:rsidR="00861B9B" w:rsidRPr="00A64BBE" w:rsidRDefault="00861B9B" w:rsidP="00861B9B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861B9B" w:rsidRPr="00A64BBE" w14:paraId="7CCED3F0" w14:textId="77777777" w:rsidTr="00BC0165">
        <w:trPr>
          <w:trHeight w:val="1686"/>
        </w:trPr>
        <w:tc>
          <w:tcPr>
            <w:tcW w:w="477" w:type="dxa"/>
            <w:vAlign w:val="center"/>
          </w:tcPr>
          <w:p w14:paraId="76A807FE" w14:textId="190C1FD9" w:rsidR="00861B9B" w:rsidRPr="00410041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sz w:val="18"/>
                <w:szCs w:val="18"/>
              </w:rPr>
              <w:t>11</w:t>
            </w:r>
          </w:p>
        </w:tc>
        <w:tc>
          <w:tcPr>
            <w:tcW w:w="1532" w:type="dxa"/>
            <w:vAlign w:val="center"/>
          </w:tcPr>
          <w:p w14:paraId="274793D6" w14:textId="37262670" w:rsidR="00861B9B" w:rsidRPr="00C07301" w:rsidRDefault="00F10031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</w:pPr>
            <w:r w:rsidRPr="00C07301"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>LÉKÁRNIČKA – BALÍČEK</w:t>
            </w:r>
            <w:r w:rsidR="00861B9B" w:rsidRPr="00C07301"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 xml:space="preserve"> první pomoci pro práci s motorovou pilou</w:t>
            </w:r>
          </w:p>
        </w:tc>
        <w:tc>
          <w:tcPr>
            <w:tcW w:w="4394" w:type="dxa"/>
            <w:gridSpan w:val="2"/>
            <w:vAlign w:val="center"/>
          </w:tcPr>
          <w:p w14:paraId="133D7C62" w14:textId="77777777" w:rsidR="00861B9B" w:rsidRDefault="00861B9B" w:rsidP="00861B9B">
            <w:pPr>
              <w:pStyle w:val="Normln10"/>
              <w:numPr>
                <w:ilvl w:val="0"/>
                <w:numId w:val="28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Možnost připnutí na opasek</w:t>
            </w:r>
          </w:p>
          <w:p w14:paraId="73FF0ED6" w14:textId="2807B8F9" w:rsidR="00861B9B" w:rsidRDefault="00861B9B" w:rsidP="00861B9B">
            <w:pPr>
              <w:pStyle w:val="Normlnweb"/>
              <w:spacing w:before="0" w:beforeAutospacing="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Minimální obsah:</w:t>
            </w:r>
          </w:p>
          <w:p w14:paraId="20D042A4" w14:textId="6414BA16" w:rsidR="00861B9B" w:rsidRPr="00A452E1" w:rsidRDefault="00861B9B" w:rsidP="00861B9B">
            <w:pPr>
              <w:pStyle w:val="Normlnweb"/>
              <w:spacing w:before="0" w:beforeAutospacing="0"/>
              <w:rPr>
                <w:rFonts w:ascii="Arial Narrow" w:hAnsi="Arial Narrow" w:cstheme="minorHAnsi"/>
                <w:sz w:val="18"/>
                <w:szCs w:val="18"/>
              </w:rPr>
            </w:pPr>
            <w:r w:rsidRPr="00A452E1">
              <w:rPr>
                <w:rFonts w:ascii="Arial Narrow" w:hAnsi="Arial Narrow" w:cstheme="minorHAnsi"/>
                <w:sz w:val="18"/>
                <w:szCs w:val="18"/>
              </w:rPr>
              <w:t>6x polštářková náplast o rozměrech 8x4cm</w:t>
            </w:r>
          </w:p>
          <w:p w14:paraId="709942ED" w14:textId="29DEF4A4" w:rsidR="00861B9B" w:rsidRPr="00A452E1" w:rsidRDefault="00861B9B" w:rsidP="00861B9B">
            <w:pPr>
              <w:pStyle w:val="Normlnweb"/>
              <w:spacing w:before="0" w:beforeAutospacing="0"/>
              <w:rPr>
                <w:rFonts w:ascii="Arial Narrow" w:hAnsi="Arial Narrow" w:cstheme="minorHAnsi"/>
                <w:sz w:val="18"/>
                <w:szCs w:val="18"/>
              </w:rPr>
            </w:pPr>
            <w:r w:rsidRPr="00A452E1">
              <w:rPr>
                <w:rFonts w:ascii="Arial Narrow" w:hAnsi="Arial Narrow" w:cstheme="minorHAnsi"/>
                <w:sz w:val="18"/>
                <w:szCs w:val="18"/>
              </w:rPr>
              <w:t xml:space="preserve">1x gázový obvaz </w:t>
            </w:r>
            <w:r w:rsidR="00F10031" w:rsidRPr="00A452E1">
              <w:rPr>
                <w:rFonts w:ascii="Arial Narrow" w:hAnsi="Arial Narrow" w:cstheme="minorHAnsi"/>
                <w:sz w:val="18"/>
                <w:szCs w:val="18"/>
              </w:rPr>
              <w:t>krycí – kompres</w:t>
            </w:r>
            <w:r w:rsidRPr="00A452E1">
              <w:rPr>
                <w:rFonts w:ascii="Arial Narrow" w:hAnsi="Arial Narrow" w:cstheme="minorHAnsi"/>
                <w:sz w:val="18"/>
                <w:szCs w:val="18"/>
              </w:rPr>
              <w:t xml:space="preserve"> 5ks - (7,5cm x 7,5cm)</w:t>
            </w:r>
          </w:p>
          <w:p w14:paraId="42A96486" w14:textId="6F04AACA" w:rsidR="00861B9B" w:rsidRPr="00A452E1" w:rsidRDefault="00861B9B" w:rsidP="00861B9B">
            <w:pPr>
              <w:pStyle w:val="Normlnweb"/>
              <w:spacing w:before="0" w:beforeAutospacing="0"/>
              <w:rPr>
                <w:rFonts w:ascii="Arial Narrow" w:hAnsi="Arial Narrow" w:cstheme="minorHAnsi"/>
                <w:sz w:val="18"/>
                <w:szCs w:val="18"/>
              </w:rPr>
            </w:pPr>
            <w:r w:rsidRPr="00A452E1">
              <w:rPr>
                <w:rFonts w:ascii="Arial Narrow" w:hAnsi="Arial Narrow" w:cstheme="minorHAnsi"/>
                <w:sz w:val="18"/>
                <w:szCs w:val="18"/>
              </w:rPr>
              <w:t>1x obvaz elastický (</w:t>
            </w:r>
            <w:r w:rsidR="00F10031" w:rsidRPr="00A452E1">
              <w:rPr>
                <w:rFonts w:ascii="Arial Narrow" w:hAnsi="Arial Narrow" w:cstheme="minorHAnsi"/>
                <w:sz w:val="18"/>
                <w:szCs w:val="18"/>
              </w:rPr>
              <w:t>4 m</w:t>
            </w:r>
            <w:r w:rsidRPr="00A452E1">
              <w:rPr>
                <w:rFonts w:ascii="Arial Narrow" w:hAnsi="Arial Narrow" w:cstheme="minorHAnsi"/>
                <w:sz w:val="18"/>
                <w:szCs w:val="18"/>
              </w:rPr>
              <w:t xml:space="preserve"> x </w:t>
            </w:r>
            <w:r w:rsidR="00F10031" w:rsidRPr="00A452E1">
              <w:rPr>
                <w:rFonts w:ascii="Arial Narrow" w:hAnsi="Arial Narrow" w:cstheme="minorHAnsi"/>
                <w:sz w:val="18"/>
                <w:szCs w:val="18"/>
              </w:rPr>
              <w:t>6 cm</w:t>
            </w:r>
            <w:r w:rsidRPr="00A452E1">
              <w:rPr>
                <w:rFonts w:ascii="Arial Narrow" w:hAnsi="Arial Narrow" w:cstheme="minorHAnsi"/>
                <w:sz w:val="18"/>
                <w:szCs w:val="18"/>
              </w:rPr>
              <w:t>)</w:t>
            </w:r>
          </w:p>
          <w:p w14:paraId="77824E34" w14:textId="794D919B" w:rsidR="00861B9B" w:rsidRPr="00A452E1" w:rsidRDefault="00861B9B" w:rsidP="00861B9B">
            <w:pPr>
              <w:pStyle w:val="Normlnweb"/>
              <w:spacing w:before="0" w:beforeAutospacing="0"/>
              <w:rPr>
                <w:rFonts w:ascii="Arial Narrow" w:hAnsi="Arial Narrow" w:cstheme="minorHAnsi"/>
                <w:sz w:val="18"/>
                <w:szCs w:val="18"/>
              </w:rPr>
            </w:pPr>
            <w:r w:rsidRPr="00A452E1">
              <w:rPr>
                <w:rFonts w:ascii="Arial Narrow" w:hAnsi="Arial Narrow" w:cstheme="minorHAnsi"/>
                <w:sz w:val="18"/>
                <w:szCs w:val="18"/>
              </w:rPr>
              <w:t xml:space="preserve">1x obvaz hotový s 1 </w:t>
            </w:r>
            <w:r w:rsidR="00F10031" w:rsidRPr="00A452E1">
              <w:rPr>
                <w:rFonts w:ascii="Arial Narrow" w:hAnsi="Arial Narrow" w:cstheme="minorHAnsi"/>
                <w:sz w:val="18"/>
                <w:szCs w:val="18"/>
              </w:rPr>
              <w:t>polštářkem – šíře</w:t>
            </w:r>
            <w:r w:rsidRPr="00A452E1">
              <w:rPr>
                <w:rFonts w:ascii="Arial Narrow" w:hAnsi="Arial Narrow" w:cstheme="minorHAnsi"/>
                <w:sz w:val="18"/>
                <w:szCs w:val="18"/>
              </w:rPr>
              <w:t xml:space="preserve"> nejméně </w:t>
            </w:r>
            <w:r w:rsidR="00F10031" w:rsidRPr="00A452E1">
              <w:rPr>
                <w:rFonts w:ascii="Arial Narrow" w:hAnsi="Arial Narrow" w:cstheme="minorHAnsi"/>
                <w:sz w:val="18"/>
                <w:szCs w:val="18"/>
              </w:rPr>
              <w:t>8 cm</w:t>
            </w:r>
            <w:r w:rsidRPr="00A452E1">
              <w:rPr>
                <w:rFonts w:ascii="Arial Narrow" w:hAnsi="Arial Narrow" w:cstheme="minorHAnsi"/>
                <w:sz w:val="18"/>
                <w:szCs w:val="18"/>
              </w:rPr>
              <w:t xml:space="preserve">, savost nejméně </w:t>
            </w:r>
            <w:proofErr w:type="gramStart"/>
            <w:r w:rsidRPr="00A452E1">
              <w:rPr>
                <w:rFonts w:ascii="Arial Narrow" w:hAnsi="Arial Narrow" w:cstheme="minorHAnsi"/>
                <w:sz w:val="18"/>
                <w:szCs w:val="18"/>
              </w:rPr>
              <w:t>800g</w:t>
            </w:r>
            <w:proofErr w:type="gramEnd"/>
            <w:r w:rsidRPr="00A452E1">
              <w:rPr>
                <w:rFonts w:ascii="Arial Narrow" w:hAnsi="Arial Narrow" w:cstheme="minorHAnsi"/>
                <w:sz w:val="18"/>
                <w:szCs w:val="18"/>
              </w:rPr>
              <w:t>/ m2 </w:t>
            </w:r>
          </w:p>
          <w:p w14:paraId="7FFF3641" w14:textId="5CFF25D0" w:rsidR="00861B9B" w:rsidRPr="00A64BBE" w:rsidRDefault="00861B9B" w:rsidP="00861B9B">
            <w:pPr>
              <w:pStyle w:val="Normln10"/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D160AF" w14:textId="36C67F33" w:rsidR="00861B9B" w:rsidRPr="00A64BBE" w:rsidRDefault="00861B9B" w:rsidP="00861B9B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07770A32" w14:textId="2DFF45A7" w:rsidR="00861B9B" w:rsidRPr="00A64BBE" w:rsidRDefault="00861B9B" w:rsidP="00861B9B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861B9B" w:rsidRPr="00A64BBE" w14:paraId="32C0197C" w14:textId="77777777" w:rsidTr="00BC0165">
        <w:tc>
          <w:tcPr>
            <w:tcW w:w="8954" w:type="dxa"/>
            <w:gridSpan w:val="6"/>
            <w:vAlign w:val="center"/>
          </w:tcPr>
          <w:p w14:paraId="6EB86323" w14:textId="53295B0C" w:rsidR="00861B9B" w:rsidRPr="00410041" w:rsidRDefault="00861B9B" w:rsidP="00861B9B">
            <w:pPr>
              <w:pStyle w:val="Normln10"/>
              <w:spacing w:before="120" w:after="120"/>
              <w:jc w:val="left"/>
              <w:rPr>
                <w:rFonts w:ascii="Arial Narrow" w:hAnsi="Arial Narrow" w:cstheme="minorHAnsi"/>
                <w:snapToGrid w:val="0"/>
                <w:sz w:val="18"/>
              </w:rPr>
            </w:pPr>
            <w:r w:rsidRPr="000026BE">
              <w:rPr>
                <w:rFonts w:ascii="Arial Narrow" w:hAnsi="Arial Narrow" w:cstheme="minorHAnsi"/>
                <w:b/>
                <w:sz w:val="22"/>
                <w:szCs w:val="22"/>
              </w:rPr>
              <w:t>ODĚVY A PROST</w:t>
            </w:r>
            <w:r>
              <w:rPr>
                <w:rFonts w:ascii="Arial Narrow" w:hAnsi="Arial Narrow" w:cstheme="minorHAnsi"/>
                <w:b/>
                <w:sz w:val="22"/>
                <w:szCs w:val="22"/>
              </w:rPr>
              <w:t>Ř</w:t>
            </w:r>
            <w:r w:rsidRPr="000026BE">
              <w:rPr>
                <w:rFonts w:ascii="Arial Narrow" w:hAnsi="Arial Narrow" w:cstheme="minorHAnsi"/>
                <w:b/>
                <w:sz w:val="22"/>
                <w:szCs w:val="22"/>
              </w:rPr>
              <w:t>EDKY PRO SVAŘOVÁNÍ A OBDOBNÉ ČINNOSTI</w:t>
            </w:r>
            <w:r w:rsidRPr="000026BE">
              <w:rPr>
                <w:rFonts w:ascii="Arial Narrow" w:hAnsi="Arial Narrow" w:cstheme="minorHAnsi"/>
                <w:b/>
                <w:sz w:val="22"/>
                <w:szCs w:val="22"/>
              </w:rPr>
              <w:tab/>
            </w:r>
          </w:p>
        </w:tc>
      </w:tr>
      <w:tr w:rsidR="00861B9B" w:rsidRPr="00A64BBE" w14:paraId="0A28ACCB" w14:textId="77777777" w:rsidTr="00C24008">
        <w:tc>
          <w:tcPr>
            <w:tcW w:w="477" w:type="dxa"/>
            <w:vMerge w:val="restart"/>
            <w:vAlign w:val="center"/>
          </w:tcPr>
          <w:p w14:paraId="4B7C2B6C" w14:textId="6A20EE92" w:rsidR="00861B9B" w:rsidRPr="00C24008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C24008">
              <w:rPr>
                <w:rFonts w:ascii="Arial Narrow" w:hAnsi="Arial Narrow" w:cstheme="minorHAnsi"/>
                <w:b/>
                <w:sz w:val="18"/>
                <w:szCs w:val="18"/>
              </w:rPr>
              <w:t>12</w:t>
            </w:r>
          </w:p>
        </w:tc>
        <w:tc>
          <w:tcPr>
            <w:tcW w:w="1532" w:type="dxa"/>
            <w:vMerge w:val="restart"/>
            <w:vAlign w:val="center"/>
          </w:tcPr>
          <w:p w14:paraId="759A9ACF" w14:textId="0DB9735A" w:rsidR="00861B9B" w:rsidRPr="00A64BBE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0D7858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SAMOSTMÍVACÍ SVÁŘECÍ KUKL</w:t>
            </w: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4394" w:type="dxa"/>
            <w:gridSpan w:val="2"/>
            <w:vAlign w:val="center"/>
          </w:tcPr>
          <w:p w14:paraId="4731E977" w14:textId="3FFBEF1E" w:rsidR="00861B9B" w:rsidRPr="00A64BBE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A64BBE"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AC6D8B">
              <w:rPr>
                <w:rFonts w:ascii="Arial Narrow" w:hAnsi="Arial Narrow" w:cstheme="minorHAnsi"/>
                <w:sz w:val="18"/>
                <w:szCs w:val="18"/>
              </w:rPr>
              <w:t>ČSN EN 379</w:t>
            </w:r>
          </w:p>
        </w:tc>
        <w:tc>
          <w:tcPr>
            <w:tcW w:w="1134" w:type="dxa"/>
            <w:vAlign w:val="center"/>
          </w:tcPr>
          <w:p w14:paraId="60D65438" w14:textId="3CC9C1FE" w:rsidR="00861B9B" w:rsidRPr="00A64BBE" w:rsidRDefault="00861B9B" w:rsidP="00861B9B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1969C7F4" w14:textId="232414C0" w:rsidR="00861B9B" w:rsidRPr="00A64BBE" w:rsidRDefault="00861B9B" w:rsidP="00861B9B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861B9B" w:rsidRPr="00A64BBE" w14:paraId="7D035497" w14:textId="77777777" w:rsidTr="00C24008">
        <w:tc>
          <w:tcPr>
            <w:tcW w:w="477" w:type="dxa"/>
            <w:vMerge/>
            <w:vAlign w:val="center"/>
          </w:tcPr>
          <w:p w14:paraId="18B59FC3" w14:textId="77777777" w:rsidR="00861B9B" w:rsidRPr="00C24008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0ABEBA09" w14:textId="77777777" w:rsidR="00861B9B" w:rsidRPr="00A64BBE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216686F3" w14:textId="621B3B74" w:rsidR="00861B9B" w:rsidRPr="00AC6D8B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AC6D8B">
              <w:rPr>
                <w:rFonts w:ascii="Arial Narrow" w:hAnsi="Arial Narrow" w:cstheme="minorHAnsi"/>
                <w:sz w:val="18"/>
                <w:szCs w:val="18"/>
              </w:rPr>
              <w:t xml:space="preserve">odklápěcí zorník, proměnný rozsah zatemnění </w:t>
            </w:r>
            <w:r w:rsidR="00F10031">
              <w:rPr>
                <w:rFonts w:ascii="Arial Narrow" w:hAnsi="Arial Narrow" w:cstheme="minorHAnsi"/>
                <w:sz w:val="18"/>
                <w:szCs w:val="18"/>
              </w:rPr>
              <w:t>9</w:t>
            </w:r>
            <w:r w:rsidR="00F10031" w:rsidRPr="00AC6D8B">
              <w:rPr>
                <w:rFonts w:ascii="Arial Narrow" w:hAnsi="Arial Narrow" w:cstheme="minorHAnsi"/>
                <w:sz w:val="18"/>
                <w:szCs w:val="18"/>
              </w:rPr>
              <w:t>–13</w:t>
            </w:r>
          </w:p>
          <w:p w14:paraId="51F3959A" w14:textId="548B69C1" w:rsidR="00861B9B" w:rsidRPr="00A64BBE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AC6D8B">
              <w:rPr>
                <w:rFonts w:ascii="Arial Narrow" w:hAnsi="Arial Narrow" w:cstheme="minorHAnsi"/>
                <w:sz w:val="18"/>
                <w:szCs w:val="18"/>
              </w:rPr>
              <w:t>příslušenství: potní pásek, krycí sklo zorníku</w:t>
            </w:r>
          </w:p>
        </w:tc>
        <w:tc>
          <w:tcPr>
            <w:tcW w:w="1134" w:type="dxa"/>
            <w:vAlign w:val="center"/>
          </w:tcPr>
          <w:p w14:paraId="08BF26D7" w14:textId="46D57340" w:rsidR="00861B9B" w:rsidRPr="00A64BBE" w:rsidRDefault="00861B9B" w:rsidP="00861B9B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2841BD2E" w14:textId="3E476283" w:rsidR="00861B9B" w:rsidRPr="00A64BBE" w:rsidRDefault="00861B9B" w:rsidP="00861B9B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861B9B" w:rsidRPr="00A64BBE" w14:paraId="1A6311DE" w14:textId="77777777" w:rsidTr="00C24008">
        <w:tc>
          <w:tcPr>
            <w:tcW w:w="477" w:type="dxa"/>
            <w:vMerge w:val="restart"/>
            <w:vAlign w:val="center"/>
          </w:tcPr>
          <w:p w14:paraId="68AE2F70" w14:textId="1D37E91F" w:rsidR="00861B9B" w:rsidRPr="00C24008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C24008">
              <w:rPr>
                <w:rFonts w:ascii="Arial Narrow" w:hAnsi="Arial Narrow" w:cstheme="minorHAnsi"/>
                <w:b/>
                <w:sz w:val="18"/>
                <w:szCs w:val="18"/>
              </w:rPr>
              <w:t>13</w:t>
            </w:r>
          </w:p>
        </w:tc>
        <w:tc>
          <w:tcPr>
            <w:tcW w:w="1532" w:type="dxa"/>
            <w:vMerge w:val="restart"/>
            <w:vAlign w:val="center"/>
          </w:tcPr>
          <w:p w14:paraId="7D5ED298" w14:textId="1C332583" w:rsidR="00861B9B" w:rsidRPr="00A64BBE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SVÁŘECÍ </w:t>
            </w:r>
            <w:r w:rsidRPr="00DE63FD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ODĚV</w:t>
            </w: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 (KALHOTY + BLŮZA)</w:t>
            </w:r>
            <w:r w:rsidRPr="00DE63FD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394" w:type="dxa"/>
            <w:gridSpan w:val="2"/>
            <w:vAlign w:val="center"/>
          </w:tcPr>
          <w:p w14:paraId="49EE9D80" w14:textId="77777777" w:rsidR="00861B9B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A64BBE"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1942CD">
              <w:rPr>
                <w:rFonts w:ascii="Arial Narrow" w:hAnsi="Arial Narrow" w:cstheme="minorHAnsi"/>
                <w:sz w:val="18"/>
                <w:szCs w:val="18"/>
              </w:rPr>
              <w:t>ČSN EN 340</w:t>
            </w:r>
          </w:p>
          <w:p w14:paraId="39C21B89" w14:textId="621D044D" w:rsidR="00861B9B" w:rsidRPr="00A64BBE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A64BBE"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1942CD">
              <w:rPr>
                <w:rFonts w:ascii="Arial Narrow" w:hAnsi="Arial Narrow" w:cstheme="minorHAnsi"/>
                <w:sz w:val="18"/>
                <w:szCs w:val="18"/>
              </w:rPr>
              <w:t>ČSN EN ISO 11611</w:t>
            </w:r>
          </w:p>
        </w:tc>
        <w:tc>
          <w:tcPr>
            <w:tcW w:w="1134" w:type="dxa"/>
            <w:vAlign w:val="center"/>
          </w:tcPr>
          <w:p w14:paraId="66A73C98" w14:textId="032F9508" w:rsidR="00861B9B" w:rsidRPr="00A64BBE" w:rsidRDefault="00861B9B" w:rsidP="00861B9B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38CC8DA7" w14:textId="5374FCAB" w:rsidR="00861B9B" w:rsidRPr="00A64BBE" w:rsidRDefault="00861B9B" w:rsidP="00861B9B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861B9B" w:rsidRPr="00A64BBE" w14:paraId="16B94C4F" w14:textId="77777777" w:rsidTr="00C24008">
        <w:tc>
          <w:tcPr>
            <w:tcW w:w="477" w:type="dxa"/>
            <w:vMerge/>
            <w:vAlign w:val="center"/>
          </w:tcPr>
          <w:p w14:paraId="7E0594AF" w14:textId="01A28434" w:rsidR="00861B9B" w:rsidRPr="00C24008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3725EEF1" w14:textId="127F9630" w:rsidR="00861B9B" w:rsidRPr="00A64BBE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1B7F6A07" w14:textId="77777777" w:rsidR="00861B9B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Materiál bavlna</w:t>
            </w:r>
          </w:p>
          <w:p w14:paraId="06EA718E" w14:textId="77777777" w:rsidR="00861B9B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Úprava pro snížení hořlavosti</w:t>
            </w:r>
          </w:p>
          <w:p w14:paraId="454C66A5" w14:textId="78117D8E" w:rsidR="00861B9B" w:rsidRPr="00A64BBE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min. v rozsahu velikostí S – 3XL</w:t>
            </w:r>
          </w:p>
        </w:tc>
        <w:tc>
          <w:tcPr>
            <w:tcW w:w="1134" w:type="dxa"/>
            <w:vAlign w:val="center"/>
          </w:tcPr>
          <w:p w14:paraId="1F0AB2A4" w14:textId="44EC3983" w:rsidR="00861B9B" w:rsidRPr="00A64BBE" w:rsidRDefault="00861B9B" w:rsidP="00861B9B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78740A3A" w14:textId="1A83AED7" w:rsidR="00861B9B" w:rsidRPr="00A64BBE" w:rsidRDefault="00861B9B" w:rsidP="00861B9B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861B9B" w:rsidRPr="00A64BBE" w14:paraId="09D7C8CC" w14:textId="77777777" w:rsidTr="00C24008">
        <w:tc>
          <w:tcPr>
            <w:tcW w:w="477" w:type="dxa"/>
            <w:vMerge w:val="restart"/>
            <w:vAlign w:val="center"/>
          </w:tcPr>
          <w:p w14:paraId="516F69D9" w14:textId="11D5D452" w:rsidR="00861B9B" w:rsidRPr="00C24008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C24008">
              <w:rPr>
                <w:rFonts w:ascii="Arial Narrow" w:hAnsi="Arial Narrow" w:cstheme="minorHAnsi"/>
                <w:b/>
                <w:sz w:val="18"/>
                <w:szCs w:val="18"/>
              </w:rPr>
              <w:t>14</w:t>
            </w:r>
          </w:p>
        </w:tc>
        <w:tc>
          <w:tcPr>
            <w:tcW w:w="1532" w:type="dxa"/>
            <w:vMerge w:val="restart"/>
            <w:vAlign w:val="center"/>
          </w:tcPr>
          <w:p w14:paraId="3A3C7B48" w14:textId="772BEEB8" w:rsidR="00861B9B" w:rsidRPr="00A64BBE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DE63FD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BRÝLE SVÁŘEČSKÉ</w:t>
            </w:r>
          </w:p>
        </w:tc>
        <w:tc>
          <w:tcPr>
            <w:tcW w:w="4394" w:type="dxa"/>
            <w:gridSpan w:val="2"/>
            <w:vAlign w:val="center"/>
          </w:tcPr>
          <w:p w14:paraId="59FB2BA4" w14:textId="085A35B5" w:rsidR="00861B9B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A64BBE"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3C7EBC">
              <w:rPr>
                <w:rFonts w:ascii="Arial Narrow" w:hAnsi="Arial Narrow" w:cstheme="minorHAnsi"/>
                <w:sz w:val="18"/>
                <w:szCs w:val="18"/>
              </w:rPr>
              <w:t>EN 166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, třída </w:t>
            </w:r>
            <w:r w:rsidR="00F10031" w:rsidRPr="003C7EBC">
              <w:rPr>
                <w:rFonts w:ascii="Arial Narrow" w:hAnsi="Arial Narrow" w:cstheme="minorHAnsi"/>
                <w:sz w:val="18"/>
                <w:szCs w:val="18"/>
              </w:rPr>
              <w:t>1 F</w:t>
            </w:r>
          </w:p>
          <w:p w14:paraId="3D523DA4" w14:textId="3094EE02" w:rsidR="00861B9B" w:rsidRPr="00A64BBE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A64BBE">
              <w:rPr>
                <w:rFonts w:ascii="Arial Narrow" w:hAnsi="Arial Narrow" w:cstheme="minorHAnsi"/>
                <w:sz w:val="18"/>
                <w:szCs w:val="18"/>
              </w:rPr>
              <w:t>Certifikováno dle</w:t>
            </w:r>
            <w:r w:rsidRPr="003C7EBC">
              <w:rPr>
                <w:rFonts w:ascii="Arial Narrow" w:hAnsi="Arial Narrow" w:cstheme="minorHAnsi"/>
                <w:sz w:val="18"/>
                <w:szCs w:val="18"/>
              </w:rPr>
              <w:t xml:space="preserve"> EN 169</w:t>
            </w:r>
          </w:p>
        </w:tc>
        <w:tc>
          <w:tcPr>
            <w:tcW w:w="1134" w:type="dxa"/>
            <w:vAlign w:val="center"/>
          </w:tcPr>
          <w:p w14:paraId="1713972B" w14:textId="3EE92105" w:rsidR="00861B9B" w:rsidRPr="00A64BBE" w:rsidRDefault="00861B9B" w:rsidP="00861B9B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659B173F" w14:textId="10A486EC" w:rsidR="00861B9B" w:rsidRPr="00A64BBE" w:rsidRDefault="00861B9B" w:rsidP="00861B9B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861B9B" w:rsidRPr="00A64BBE" w14:paraId="03C14C8F" w14:textId="77777777" w:rsidTr="00BC0165">
        <w:tc>
          <w:tcPr>
            <w:tcW w:w="477" w:type="dxa"/>
            <w:vMerge/>
            <w:vAlign w:val="center"/>
          </w:tcPr>
          <w:p w14:paraId="136AC104" w14:textId="2C1A9FB2" w:rsidR="00861B9B" w:rsidRPr="00AF0F89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  <w:highlight w:val="green"/>
              </w:rPr>
            </w:pPr>
          </w:p>
        </w:tc>
        <w:tc>
          <w:tcPr>
            <w:tcW w:w="1532" w:type="dxa"/>
            <w:vMerge/>
            <w:vAlign w:val="center"/>
          </w:tcPr>
          <w:p w14:paraId="017B6596" w14:textId="4F32FAE1" w:rsidR="00861B9B" w:rsidRPr="00A64BBE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6826885F" w14:textId="77777777" w:rsidR="00861B9B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CF79FC">
              <w:rPr>
                <w:rFonts w:ascii="Arial Narrow" w:hAnsi="Arial Narrow" w:cstheme="minorHAnsi"/>
                <w:sz w:val="18"/>
                <w:szCs w:val="18"/>
              </w:rPr>
              <w:t>Uzavřené brýle s nepřímou ventilací</w:t>
            </w:r>
            <w:r>
              <w:rPr>
                <w:rFonts w:ascii="Arial Narrow" w:hAnsi="Arial Narrow" w:cstheme="minorHAnsi"/>
                <w:sz w:val="18"/>
                <w:szCs w:val="18"/>
              </w:rPr>
              <w:t>.</w:t>
            </w:r>
          </w:p>
          <w:p w14:paraId="6F7DF48D" w14:textId="77777777" w:rsidR="00861B9B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Sklopný rám se svářečskými filtry.</w:t>
            </w:r>
          </w:p>
          <w:p w14:paraId="75F4E8A1" w14:textId="74492AAD" w:rsidR="00861B9B" w:rsidRPr="00A64BBE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Čiré zorníky s ochranou před letícími částicemi</w:t>
            </w:r>
            <w:r w:rsidRPr="00CF79FC">
              <w:rPr>
                <w:rFonts w:ascii="Arial Narrow" w:hAnsi="Arial Narrow" w:cstheme="minorHAnsi"/>
                <w:sz w:val="18"/>
                <w:szCs w:val="18"/>
              </w:rPr>
              <w:t>.</w:t>
            </w:r>
            <w:r w:rsidRPr="00A64BBE">
              <w:rPr>
                <w:rFonts w:ascii="Arial Narrow" w:hAnsi="Arial Narrow" w:cstheme="minorHAnsi"/>
                <w:sz w:val="18"/>
                <w:szCs w:val="18"/>
              </w:rPr>
              <w:tab/>
            </w:r>
          </w:p>
        </w:tc>
        <w:tc>
          <w:tcPr>
            <w:tcW w:w="1134" w:type="dxa"/>
            <w:vAlign w:val="center"/>
          </w:tcPr>
          <w:p w14:paraId="4F8D7115" w14:textId="557CDDD1" w:rsidR="00861B9B" w:rsidRPr="00A64BBE" w:rsidRDefault="00861B9B" w:rsidP="00861B9B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00381D1B" w14:textId="329C048E" w:rsidR="00861B9B" w:rsidRPr="00A64BBE" w:rsidRDefault="00861B9B" w:rsidP="00861B9B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861B9B" w:rsidRPr="00A64BBE" w14:paraId="13FCE96D" w14:textId="77777777" w:rsidTr="00BC0165">
        <w:tc>
          <w:tcPr>
            <w:tcW w:w="477" w:type="dxa"/>
            <w:vMerge w:val="restart"/>
            <w:vAlign w:val="center"/>
          </w:tcPr>
          <w:p w14:paraId="1AE13EB5" w14:textId="31E9ED58" w:rsidR="00861B9B" w:rsidRPr="00AF0F89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  <w:highlight w:val="green"/>
              </w:rPr>
            </w:pPr>
            <w:r w:rsidRPr="00C24008">
              <w:rPr>
                <w:rFonts w:ascii="Arial Narrow" w:hAnsi="Arial Narrow" w:cstheme="minorHAnsi"/>
                <w:b/>
                <w:sz w:val="18"/>
                <w:szCs w:val="18"/>
              </w:rPr>
              <w:t>15</w:t>
            </w:r>
          </w:p>
        </w:tc>
        <w:tc>
          <w:tcPr>
            <w:tcW w:w="1532" w:type="dxa"/>
            <w:vMerge w:val="restart"/>
            <w:vAlign w:val="center"/>
          </w:tcPr>
          <w:p w14:paraId="4E2F613F" w14:textId="71D8A096" w:rsidR="00861B9B" w:rsidRPr="00A64BBE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DE63FD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RUKAVICE SVÁŘEČSKÉ</w:t>
            </w:r>
          </w:p>
        </w:tc>
        <w:tc>
          <w:tcPr>
            <w:tcW w:w="4394" w:type="dxa"/>
            <w:gridSpan w:val="2"/>
            <w:vAlign w:val="center"/>
          </w:tcPr>
          <w:p w14:paraId="31FA341D" w14:textId="77777777" w:rsidR="00861B9B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A64BBE"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584C23">
              <w:rPr>
                <w:rFonts w:ascii="Arial Narrow" w:hAnsi="Arial Narrow" w:cstheme="minorHAnsi"/>
                <w:sz w:val="18"/>
                <w:szCs w:val="18"/>
              </w:rPr>
              <w:t>EN 12477</w:t>
            </w:r>
          </w:p>
          <w:p w14:paraId="525E2D06" w14:textId="77777777" w:rsidR="00861B9B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A64BBE">
              <w:rPr>
                <w:rFonts w:ascii="Arial Narrow" w:hAnsi="Arial Narrow" w:cstheme="minorHAnsi"/>
                <w:sz w:val="18"/>
                <w:szCs w:val="18"/>
              </w:rPr>
              <w:t>Certifikováno dle</w:t>
            </w:r>
            <w:r w:rsidRPr="00584C23">
              <w:rPr>
                <w:rFonts w:ascii="Arial Narrow" w:hAnsi="Arial Narrow" w:cstheme="minorHAnsi"/>
                <w:sz w:val="18"/>
                <w:szCs w:val="18"/>
              </w:rPr>
              <w:t xml:space="preserve"> EN 388</w:t>
            </w:r>
          </w:p>
          <w:p w14:paraId="4043ADF8" w14:textId="77777777" w:rsidR="00861B9B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A64BBE">
              <w:rPr>
                <w:rFonts w:ascii="Arial Narrow" w:hAnsi="Arial Narrow" w:cstheme="minorHAnsi"/>
                <w:sz w:val="18"/>
                <w:szCs w:val="18"/>
              </w:rPr>
              <w:t>Certifikováno dle</w:t>
            </w:r>
            <w:r w:rsidRPr="00584C23">
              <w:rPr>
                <w:rFonts w:ascii="Arial Narrow" w:hAnsi="Arial Narrow" w:cstheme="minorHAnsi"/>
                <w:sz w:val="18"/>
                <w:szCs w:val="18"/>
              </w:rPr>
              <w:t xml:space="preserve"> EN 407</w:t>
            </w:r>
          </w:p>
          <w:p w14:paraId="0AB29045" w14:textId="66873B8E" w:rsidR="00861B9B" w:rsidRPr="00A64BBE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A64BBE">
              <w:rPr>
                <w:rFonts w:ascii="Arial Narrow" w:hAnsi="Arial Narrow" w:cstheme="minorHAnsi"/>
                <w:sz w:val="18"/>
                <w:szCs w:val="18"/>
              </w:rPr>
              <w:t>Certifikováno dle</w:t>
            </w:r>
            <w:r w:rsidRPr="00584C23">
              <w:rPr>
                <w:rFonts w:ascii="Arial Narrow" w:hAnsi="Arial Narrow" w:cstheme="minorHAnsi"/>
                <w:sz w:val="18"/>
                <w:szCs w:val="18"/>
              </w:rPr>
              <w:t xml:space="preserve"> EN 420</w:t>
            </w:r>
          </w:p>
        </w:tc>
        <w:tc>
          <w:tcPr>
            <w:tcW w:w="1134" w:type="dxa"/>
            <w:vAlign w:val="center"/>
          </w:tcPr>
          <w:p w14:paraId="7F556D7F" w14:textId="06CFB87A" w:rsidR="00861B9B" w:rsidRPr="00A64BBE" w:rsidRDefault="00861B9B" w:rsidP="00861B9B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0B569774" w14:textId="69E4E22E" w:rsidR="00861B9B" w:rsidRPr="00A64BBE" w:rsidRDefault="00861B9B" w:rsidP="00861B9B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861B9B" w:rsidRPr="00A64BBE" w14:paraId="5CE2D3B5" w14:textId="77777777" w:rsidTr="00BC0165">
        <w:tc>
          <w:tcPr>
            <w:tcW w:w="477" w:type="dxa"/>
            <w:vMerge/>
            <w:vAlign w:val="center"/>
          </w:tcPr>
          <w:p w14:paraId="6554D8FF" w14:textId="77777777" w:rsidR="00861B9B" w:rsidRPr="00410041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0315937F" w14:textId="77777777" w:rsidR="00861B9B" w:rsidRPr="00A64BBE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4C8ED7EC" w14:textId="77777777" w:rsidR="00861B9B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c</w:t>
            </w:r>
            <w:r w:rsidRPr="00BE6A71">
              <w:rPr>
                <w:rFonts w:ascii="Arial Narrow" w:hAnsi="Arial Narrow" w:cstheme="minorHAnsi"/>
                <w:sz w:val="18"/>
                <w:szCs w:val="18"/>
              </w:rPr>
              <w:t>elokožené pětiprsté rukavice z hovězí štípenky</w:t>
            </w:r>
          </w:p>
          <w:p w14:paraId="6DC80EFB" w14:textId="1E6C3D34" w:rsidR="00861B9B" w:rsidRPr="00A64BBE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BE6A71">
              <w:rPr>
                <w:rFonts w:ascii="Arial Narrow" w:hAnsi="Arial Narrow" w:cstheme="minorHAnsi"/>
                <w:sz w:val="18"/>
                <w:szCs w:val="18"/>
              </w:rPr>
              <w:t xml:space="preserve">délka </w:t>
            </w:r>
            <w:r>
              <w:rPr>
                <w:rFonts w:ascii="Arial Narrow" w:hAnsi="Arial Narrow" w:cstheme="minorHAnsi"/>
                <w:sz w:val="18"/>
                <w:szCs w:val="18"/>
              </w:rPr>
              <w:t>min. 30 cm</w:t>
            </w:r>
          </w:p>
        </w:tc>
        <w:tc>
          <w:tcPr>
            <w:tcW w:w="1134" w:type="dxa"/>
            <w:vAlign w:val="center"/>
          </w:tcPr>
          <w:p w14:paraId="2EF39498" w14:textId="3D062FA1" w:rsidR="00861B9B" w:rsidRPr="00A64BBE" w:rsidRDefault="00861B9B" w:rsidP="00861B9B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51985ADE" w14:textId="5D206D2C" w:rsidR="00861B9B" w:rsidRPr="00A64BBE" w:rsidRDefault="00861B9B" w:rsidP="00861B9B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861B9B" w:rsidRPr="00A64BBE" w14:paraId="06281A29" w14:textId="77777777" w:rsidTr="00BC0165">
        <w:tc>
          <w:tcPr>
            <w:tcW w:w="8954" w:type="dxa"/>
            <w:gridSpan w:val="6"/>
            <w:vAlign w:val="center"/>
          </w:tcPr>
          <w:p w14:paraId="24AFC512" w14:textId="14AB4A74" w:rsidR="00861B9B" w:rsidRPr="00410041" w:rsidRDefault="00861B9B" w:rsidP="00861B9B">
            <w:pPr>
              <w:pStyle w:val="Normln10"/>
              <w:spacing w:before="120" w:after="120"/>
              <w:jc w:val="left"/>
              <w:rPr>
                <w:rFonts w:ascii="Arial Narrow" w:hAnsi="Arial Narrow"/>
              </w:rPr>
            </w:pPr>
            <w:r w:rsidRPr="00E313EA">
              <w:rPr>
                <w:rFonts w:ascii="Arial Narrow" w:hAnsi="Arial Narrow" w:cstheme="minorHAnsi"/>
                <w:b/>
                <w:sz w:val="22"/>
                <w:szCs w:val="22"/>
              </w:rPr>
              <w:lastRenderedPageBreak/>
              <w:t>ODĚVY A ODĚVNÍ DOPLŇKY</w:t>
            </w:r>
          </w:p>
        </w:tc>
      </w:tr>
      <w:tr w:rsidR="00861B9B" w:rsidRPr="00A64BBE" w14:paraId="6057BC25" w14:textId="77777777" w:rsidTr="00BC0165">
        <w:tc>
          <w:tcPr>
            <w:tcW w:w="477" w:type="dxa"/>
            <w:vAlign w:val="center"/>
          </w:tcPr>
          <w:p w14:paraId="02A24A05" w14:textId="48B1D710" w:rsidR="00861B9B" w:rsidRPr="00410041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410041">
              <w:rPr>
                <w:rFonts w:ascii="Arial Narrow" w:hAnsi="Arial Narrow" w:cstheme="minorHAnsi"/>
                <w:b/>
                <w:sz w:val="18"/>
                <w:szCs w:val="18"/>
              </w:rPr>
              <w:t>1</w:t>
            </w:r>
            <w:r>
              <w:rPr>
                <w:rFonts w:ascii="Arial Narrow" w:hAnsi="Arial Narrow" w:cstheme="minorHAnsi"/>
                <w:b/>
                <w:sz w:val="18"/>
                <w:szCs w:val="18"/>
              </w:rPr>
              <w:t>6</w:t>
            </w:r>
          </w:p>
        </w:tc>
        <w:tc>
          <w:tcPr>
            <w:tcW w:w="1532" w:type="dxa"/>
            <w:vAlign w:val="center"/>
          </w:tcPr>
          <w:p w14:paraId="2288E5D9" w14:textId="77777777" w:rsidR="00861B9B" w:rsidRPr="00FA6B38" w:rsidRDefault="00861B9B" w:rsidP="00861B9B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497F98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KOŠILE PÁNSKÁ FLANELOVÁ</w:t>
            </w:r>
          </w:p>
        </w:tc>
        <w:tc>
          <w:tcPr>
            <w:tcW w:w="4110" w:type="dxa"/>
            <w:vAlign w:val="center"/>
          </w:tcPr>
          <w:p w14:paraId="73A507FD" w14:textId="77DF17E1" w:rsidR="00861B9B" w:rsidRPr="00D910AA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D910AA">
              <w:rPr>
                <w:rFonts w:ascii="Arial Narrow" w:hAnsi="Arial Narrow" w:cstheme="minorHAnsi"/>
                <w:sz w:val="18"/>
                <w:szCs w:val="18"/>
              </w:rPr>
              <w:t>100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D910AA">
              <w:rPr>
                <w:rFonts w:ascii="Arial Narrow" w:hAnsi="Arial Narrow" w:cstheme="minorHAnsi"/>
                <w:sz w:val="18"/>
                <w:szCs w:val="18"/>
              </w:rPr>
              <w:t>% bavln</w:t>
            </w:r>
            <w:r>
              <w:rPr>
                <w:rFonts w:ascii="Arial Narrow" w:hAnsi="Arial Narrow" w:cstheme="minorHAnsi"/>
                <w:sz w:val="18"/>
                <w:szCs w:val="18"/>
              </w:rPr>
              <w:t>a</w:t>
            </w:r>
          </w:p>
          <w:p w14:paraId="7D0648AE" w14:textId="0A33CE2A" w:rsidR="00861B9B" w:rsidRPr="0091660A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660A">
              <w:rPr>
                <w:rFonts w:ascii="Arial Narrow" w:hAnsi="Arial Narrow" w:cstheme="minorHAnsi"/>
                <w:sz w:val="18"/>
                <w:szCs w:val="18"/>
              </w:rPr>
              <w:t>gramáž min 120 g/m²</w:t>
            </w:r>
          </w:p>
          <w:p w14:paraId="03F028E2" w14:textId="556C5BFC" w:rsidR="00861B9B" w:rsidRPr="00FA6B38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b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min. v rozsahu velikostí S – 3XL</w:t>
            </w:r>
          </w:p>
        </w:tc>
        <w:tc>
          <w:tcPr>
            <w:tcW w:w="1418" w:type="dxa"/>
            <w:gridSpan w:val="2"/>
            <w:vAlign w:val="center"/>
          </w:tcPr>
          <w:p w14:paraId="2F5D25DE" w14:textId="007CDDD4" w:rsidR="00861B9B" w:rsidRPr="00A64BBE" w:rsidRDefault="00861B9B" w:rsidP="00861B9B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23827F3B" w14:textId="36C12361" w:rsidR="00861B9B" w:rsidRPr="00A64BBE" w:rsidRDefault="00861B9B" w:rsidP="00861B9B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861B9B" w:rsidRPr="00A64BBE" w14:paraId="7EE24F26" w14:textId="77777777" w:rsidTr="00BC0165">
        <w:tc>
          <w:tcPr>
            <w:tcW w:w="477" w:type="dxa"/>
            <w:vMerge w:val="restart"/>
            <w:vAlign w:val="center"/>
          </w:tcPr>
          <w:p w14:paraId="0D256C6C" w14:textId="7AE25049" w:rsidR="00861B9B" w:rsidRPr="00887F3F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887F3F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1</w:t>
            </w: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532" w:type="dxa"/>
            <w:vMerge w:val="restart"/>
            <w:vAlign w:val="center"/>
          </w:tcPr>
          <w:p w14:paraId="7EEE142C" w14:textId="1BC32C76" w:rsidR="00861B9B" w:rsidRPr="00887F3F" w:rsidRDefault="00861B9B" w:rsidP="00657A02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E56812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TRIKO</w:t>
            </w: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 </w:t>
            </w:r>
            <w:r w:rsidRPr="00E56812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S KRÁTKÝM RUKÁVEM</w:t>
            </w:r>
          </w:p>
        </w:tc>
        <w:tc>
          <w:tcPr>
            <w:tcW w:w="4110" w:type="dxa"/>
            <w:vAlign w:val="center"/>
          </w:tcPr>
          <w:p w14:paraId="0DE77CFE" w14:textId="645D6379" w:rsidR="00861B9B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C61685">
              <w:rPr>
                <w:rFonts w:ascii="Arial Narrow" w:hAnsi="Arial Narrow" w:cstheme="minorHAnsi"/>
                <w:sz w:val="18"/>
                <w:szCs w:val="18"/>
              </w:rPr>
              <w:t>100 % bavlna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(v průkrčníku může obsahovat nízký podíl elastických vláken)</w:t>
            </w:r>
          </w:p>
          <w:p w14:paraId="532DFA67" w14:textId="42DA4939" w:rsidR="00861B9B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dostupné v barvách: bílá, červená a modrá</w:t>
            </w:r>
          </w:p>
          <w:p w14:paraId="1B1E000D" w14:textId="3AC274A3" w:rsidR="00861B9B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gramáž min. </w:t>
            </w:r>
            <w:r w:rsidRPr="00C61685">
              <w:rPr>
                <w:rFonts w:ascii="Arial Narrow" w:hAnsi="Arial Narrow" w:cstheme="minorHAnsi"/>
                <w:sz w:val="18"/>
                <w:szCs w:val="18"/>
              </w:rPr>
              <w:t>1</w:t>
            </w:r>
            <w:r>
              <w:rPr>
                <w:rFonts w:ascii="Arial Narrow" w:hAnsi="Arial Narrow" w:cstheme="minorHAnsi"/>
                <w:sz w:val="18"/>
                <w:szCs w:val="18"/>
              </w:rPr>
              <w:t>50</w:t>
            </w:r>
            <w:r w:rsidRPr="00C61685">
              <w:rPr>
                <w:rFonts w:ascii="Arial Narrow" w:hAnsi="Arial Narrow" w:cstheme="minorHAnsi"/>
                <w:sz w:val="18"/>
                <w:szCs w:val="18"/>
              </w:rPr>
              <w:t xml:space="preserve"> g/m²</w:t>
            </w:r>
            <w:r w:rsidRPr="00B81007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  <w:p w14:paraId="4704EA22" w14:textId="22E85632" w:rsidR="00861B9B" w:rsidRPr="00B81007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min. v rozsahu velikostí S – 3XL</w:t>
            </w:r>
          </w:p>
        </w:tc>
        <w:tc>
          <w:tcPr>
            <w:tcW w:w="1418" w:type="dxa"/>
            <w:gridSpan w:val="2"/>
            <w:vAlign w:val="center"/>
          </w:tcPr>
          <w:p w14:paraId="2296E74E" w14:textId="09694384" w:rsidR="00861B9B" w:rsidRPr="00A64BBE" w:rsidRDefault="00861B9B" w:rsidP="00861B9B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123463B8" w14:textId="6BF99B17" w:rsidR="00861B9B" w:rsidRPr="00A64BBE" w:rsidRDefault="00861B9B" w:rsidP="00861B9B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861B9B" w:rsidRPr="00A64BBE" w14:paraId="1916D379" w14:textId="77777777" w:rsidTr="00BC0165">
        <w:tc>
          <w:tcPr>
            <w:tcW w:w="477" w:type="dxa"/>
            <w:vMerge/>
            <w:vAlign w:val="center"/>
          </w:tcPr>
          <w:p w14:paraId="7E958A2A" w14:textId="77777777" w:rsidR="00861B9B" w:rsidRPr="00887F3F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49E27C12" w14:textId="77777777" w:rsidR="00861B9B" w:rsidRPr="00E56812" w:rsidRDefault="00861B9B" w:rsidP="00861B9B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14:paraId="2719D419" w14:textId="4D6911AA" w:rsidR="00861B9B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Triko bude na levé straně hrudi </w:t>
            </w:r>
            <w:r w:rsidRPr="00C24008">
              <w:rPr>
                <w:rFonts w:ascii="Arial Narrow" w:hAnsi="Arial Narrow" w:cstheme="minorHAnsi"/>
                <w:sz w:val="18"/>
                <w:szCs w:val="18"/>
              </w:rPr>
              <w:t>opatřen</w:t>
            </w:r>
            <w:r>
              <w:rPr>
                <w:rFonts w:ascii="Arial Narrow" w:hAnsi="Arial Narrow" w:cstheme="minorHAnsi"/>
                <w:sz w:val="18"/>
                <w:szCs w:val="18"/>
              </w:rPr>
              <w:t>o</w:t>
            </w:r>
            <w:r w:rsidRPr="00C24008">
              <w:rPr>
                <w:rFonts w:ascii="Arial Narrow" w:hAnsi="Arial Narrow" w:cstheme="minorHAnsi"/>
                <w:sz w:val="18"/>
                <w:szCs w:val="18"/>
              </w:rPr>
              <w:t xml:space="preserve"> nažehleným logem </w:t>
            </w:r>
            <w:proofErr w:type="gramStart"/>
            <w:r w:rsidRPr="00C24008">
              <w:rPr>
                <w:rFonts w:ascii="Arial Narrow" w:hAnsi="Arial Narrow" w:cstheme="minorHAnsi"/>
                <w:sz w:val="18"/>
                <w:szCs w:val="18"/>
              </w:rPr>
              <w:t>EG</w:t>
            </w:r>
            <w:r>
              <w:rPr>
                <w:rFonts w:ascii="Arial Narrow" w:hAnsi="Arial Narrow" w:cstheme="minorHAnsi"/>
                <w:sz w:val="18"/>
                <w:szCs w:val="18"/>
              </w:rPr>
              <w:t>.D</w:t>
            </w:r>
            <w:proofErr w:type="gramEnd"/>
            <w:r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C24008">
              <w:rPr>
                <w:rFonts w:ascii="Arial Narrow" w:hAnsi="Arial Narrow" w:cstheme="minorHAnsi"/>
                <w:sz w:val="18"/>
                <w:szCs w:val="18"/>
              </w:rPr>
              <w:t xml:space="preserve">o rozměru </w:t>
            </w:r>
            <w:r>
              <w:rPr>
                <w:rFonts w:ascii="Arial Narrow" w:hAnsi="Arial Narrow" w:cstheme="minorHAnsi"/>
                <w:sz w:val="18"/>
                <w:szCs w:val="18"/>
              </w:rPr>
              <w:t>přibližně 2,5</w:t>
            </w:r>
            <w:r w:rsidRPr="00C24008">
              <w:rPr>
                <w:rFonts w:ascii="Arial Narrow" w:hAnsi="Arial Narrow" w:cstheme="minorHAnsi"/>
                <w:sz w:val="18"/>
                <w:szCs w:val="18"/>
              </w:rPr>
              <w:t xml:space="preserve"> x </w:t>
            </w:r>
            <w:r>
              <w:rPr>
                <w:rFonts w:ascii="Arial Narrow" w:hAnsi="Arial Narrow" w:cstheme="minorHAnsi"/>
                <w:sz w:val="18"/>
                <w:szCs w:val="18"/>
              </w:rPr>
              <w:t>8</w:t>
            </w:r>
            <w:r w:rsidRPr="00C24008">
              <w:rPr>
                <w:rFonts w:ascii="Arial Narrow" w:hAnsi="Arial Narrow" w:cstheme="minorHAnsi"/>
                <w:sz w:val="18"/>
                <w:szCs w:val="18"/>
              </w:rPr>
              <w:t xml:space="preserve"> cm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(výška x šířka).</w:t>
            </w:r>
          </w:p>
          <w:p w14:paraId="7F6BB4C1" w14:textId="77777777" w:rsidR="00861B9B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Na triku bílé barvy bude logo v červené barvě.</w:t>
            </w:r>
          </w:p>
          <w:p w14:paraId="52FA3C61" w14:textId="77777777" w:rsidR="00861B9B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Na triku červené nebo modré barvy bude logo v bílé barvě.</w:t>
            </w:r>
          </w:p>
          <w:p w14:paraId="10BEA079" w14:textId="4E981927" w:rsidR="00861B9B" w:rsidRPr="00C61685" w:rsidRDefault="00861B9B" w:rsidP="0091660A">
            <w:pPr>
              <w:pStyle w:val="Normln10"/>
              <w:spacing w:before="80" w:after="80"/>
              <w:ind w:left="720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C1F04F1" w14:textId="2729A38D" w:rsidR="00861B9B" w:rsidRPr="00A64BBE" w:rsidRDefault="00861B9B" w:rsidP="00861B9B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Čestné prohlášení</w:t>
            </w:r>
          </w:p>
        </w:tc>
        <w:tc>
          <w:tcPr>
            <w:tcW w:w="1417" w:type="dxa"/>
            <w:vAlign w:val="center"/>
          </w:tcPr>
          <w:p w14:paraId="4D0D7A3A" w14:textId="0374269A" w:rsidR="00861B9B" w:rsidRPr="00A64BBE" w:rsidRDefault="00861B9B" w:rsidP="00861B9B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861B9B" w:rsidRPr="00A64BBE" w14:paraId="05B46B14" w14:textId="77777777" w:rsidTr="00BC0165">
        <w:tc>
          <w:tcPr>
            <w:tcW w:w="477" w:type="dxa"/>
            <w:vMerge w:val="restart"/>
            <w:vAlign w:val="center"/>
          </w:tcPr>
          <w:p w14:paraId="6D968757" w14:textId="40D40F9C" w:rsidR="00861B9B" w:rsidRPr="00887F3F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887F3F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1</w:t>
            </w: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532" w:type="dxa"/>
            <w:vMerge w:val="restart"/>
            <w:vAlign w:val="center"/>
          </w:tcPr>
          <w:p w14:paraId="2D011B3F" w14:textId="77777777" w:rsidR="00861B9B" w:rsidRPr="00887F3F" w:rsidRDefault="00861B9B" w:rsidP="00657A02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887F3F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TRIKO S DLOUHÝM RUKÁVEM</w:t>
            </w:r>
          </w:p>
        </w:tc>
        <w:tc>
          <w:tcPr>
            <w:tcW w:w="4110" w:type="dxa"/>
            <w:vAlign w:val="center"/>
          </w:tcPr>
          <w:p w14:paraId="47B94457" w14:textId="4DDF6A6F" w:rsidR="00861B9B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C61685">
              <w:rPr>
                <w:rFonts w:ascii="Arial Narrow" w:hAnsi="Arial Narrow" w:cstheme="minorHAnsi"/>
                <w:sz w:val="18"/>
                <w:szCs w:val="18"/>
              </w:rPr>
              <w:t>100 % bavlna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(v průkrčníku může obsahovat nízký podíl elastických vláken)</w:t>
            </w:r>
          </w:p>
          <w:p w14:paraId="3CBCF05F" w14:textId="3BF6A678" w:rsidR="00861B9B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dostupné v barvách: bílá, červená a modrá</w:t>
            </w:r>
          </w:p>
          <w:p w14:paraId="7F08BF60" w14:textId="4DD49336" w:rsidR="00861B9B" w:rsidRPr="0091660A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gramáž min</w:t>
            </w:r>
            <w:r w:rsidRPr="00041831">
              <w:rPr>
                <w:rFonts w:ascii="Arial Narrow" w:hAnsi="Arial Narrow" w:cstheme="minorHAnsi"/>
                <w:sz w:val="18"/>
                <w:szCs w:val="18"/>
              </w:rPr>
              <w:t xml:space="preserve"> 1</w:t>
            </w:r>
            <w:r>
              <w:rPr>
                <w:rFonts w:ascii="Arial Narrow" w:hAnsi="Arial Narrow" w:cstheme="minorHAnsi"/>
                <w:sz w:val="18"/>
                <w:szCs w:val="18"/>
              </w:rPr>
              <w:t>5</w:t>
            </w:r>
            <w:r w:rsidRPr="00C61685">
              <w:rPr>
                <w:rFonts w:ascii="Arial Narrow" w:hAnsi="Arial Narrow" w:cstheme="minorHAnsi"/>
                <w:sz w:val="18"/>
                <w:szCs w:val="18"/>
              </w:rPr>
              <w:t>0 g/m²</w:t>
            </w:r>
          </w:p>
          <w:p w14:paraId="34009B55" w14:textId="003931BA" w:rsidR="00861B9B" w:rsidRPr="00887F3F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min. v rozsahu velikostí S – 3XL</w:t>
            </w:r>
          </w:p>
        </w:tc>
        <w:tc>
          <w:tcPr>
            <w:tcW w:w="1418" w:type="dxa"/>
            <w:gridSpan w:val="2"/>
            <w:vAlign w:val="center"/>
          </w:tcPr>
          <w:p w14:paraId="1653E3D9" w14:textId="626A938D" w:rsidR="00861B9B" w:rsidRPr="00A64BBE" w:rsidRDefault="00861B9B" w:rsidP="00861B9B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2B58B8C0" w14:textId="1E2A9999" w:rsidR="00861B9B" w:rsidRPr="00A64BBE" w:rsidRDefault="00861B9B" w:rsidP="00861B9B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861B9B" w:rsidRPr="00A64BBE" w14:paraId="3422A666" w14:textId="77777777" w:rsidTr="00BC0165">
        <w:tc>
          <w:tcPr>
            <w:tcW w:w="477" w:type="dxa"/>
            <w:vMerge/>
            <w:vAlign w:val="center"/>
          </w:tcPr>
          <w:p w14:paraId="0E73E8BE" w14:textId="77777777" w:rsidR="00861B9B" w:rsidRPr="00887F3F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0FB479D3" w14:textId="77777777" w:rsidR="00861B9B" w:rsidRPr="00887F3F" w:rsidRDefault="00861B9B" w:rsidP="00861B9B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14:paraId="5513E1D0" w14:textId="026D933D" w:rsidR="00861B9B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Triko bude na levé straně hrudi </w:t>
            </w:r>
            <w:r w:rsidRPr="00C24008">
              <w:rPr>
                <w:rFonts w:ascii="Arial Narrow" w:hAnsi="Arial Narrow" w:cstheme="minorHAnsi"/>
                <w:sz w:val="18"/>
                <w:szCs w:val="18"/>
              </w:rPr>
              <w:t>opatřen</w:t>
            </w:r>
            <w:r>
              <w:rPr>
                <w:rFonts w:ascii="Arial Narrow" w:hAnsi="Arial Narrow" w:cstheme="minorHAnsi"/>
                <w:sz w:val="18"/>
                <w:szCs w:val="18"/>
              </w:rPr>
              <w:t>o</w:t>
            </w:r>
            <w:r w:rsidRPr="00C24008">
              <w:rPr>
                <w:rFonts w:ascii="Arial Narrow" w:hAnsi="Arial Narrow" w:cstheme="minorHAnsi"/>
                <w:sz w:val="18"/>
                <w:szCs w:val="18"/>
              </w:rPr>
              <w:t xml:space="preserve"> nažehleným logem </w:t>
            </w:r>
            <w:proofErr w:type="gramStart"/>
            <w:r w:rsidRPr="00C24008">
              <w:rPr>
                <w:rFonts w:ascii="Arial Narrow" w:hAnsi="Arial Narrow" w:cstheme="minorHAnsi"/>
                <w:sz w:val="18"/>
                <w:szCs w:val="18"/>
              </w:rPr>
              <w:t>EG</w:t>
            </w:r>
            <w:r>
              <w:rPr>
                <w:rFonts w:ascii="Arial Narrow" w:hAnsi="Arial Narrow" w:cstheme="minorHAnsi"/>
                <w:sz w:val="18"/>
                <w:szCs w:val="18"/>
              </w:rPr>
              <w:t>.D</w:t>
            </w:r>
            <w:proofErr w:type="gramEnd"/>
            <w:r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C24008">
              <w:rPr>
                <w:rFonts w:ascii="Arial Narrow" w:hAnsi="Arial Narrow" w:cstheme="minorHAnsi"/>
                <w:sz w:val="18"/>
                <w:szCs w:val="18"/>
              </w:rPr>
              <w:t xml:space="preserve">o rozměru </w:t>
            </w:r>
            <w:r>
              <w:rPr>
                <w:rFonts w:ascii="Arial Narrow" w:hAnsi="Arial Narrow" w:cstheme="minorHAnsi"/>
                <w:sz w:val="18"/>
                <w:szCs w:val="18"/>
              </w:rPr>
              <w:t>přibližně 2,5</w:t>
            </w:r>
            <w:r w:rsidRPr="00C24008">
              <w:rPr>
                <w:rFonts w:ascii="Arial Narrow" w:hAnsi="Arial Narrow" w:cstheme="minorHAnsi"/>
                <w:sz w:val="18"/>
                <w:szCs w:val="18"/>
              </w:rPr>
              <w:t xml:space="preserve"> x </w:t>
            </w:r>
            <w:r>
              <w:rPr>
                <w:rFonts w:ascii="Arial Narrow" w:hAnsi="Arial Narrow" w:cstheme="minorHAnsi"/>
                <w:sz w:val="18"/>
                <w:szCs w:val="18"/>
              </w:rPr>
              <w:t>8</w:t>
            </w:r>
            <w:r w:rsidRPr="00C24008">
              <w:rPr>
                <w:rFonts w:ascii="Arial Narrow" w:hAnsi="Arial Narrow" w:cstheme="minorHAnsi"/>
                <w:sz w:val="18"/>
                <w:szCs w:val="18"/>
              </w:rPr>
              <w:t xml:space="preserve"> cm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(výška x šířka).</w:t>
            </w:r>
          </w:p>
          <w:p w14:paraId="76CAC94B" w14:textId="77777777" w:rsidR="00861B9B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Na triku bílé barvy bude logo v červené barvě.</w:t>
            </w:r>
          </w:p>
          <w:p w14:paraId="19B23AFE" w14:textId="5C992F31" w:rsidR="00861B9B" w:rsidRPr="00C61685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Na triku červené nebo modré barvy bude logo v bílé barvě.</w:t>
            </w:r>
          </w:p>
        </w:tc>
        <w:tc>
          <w:tcPr>
            <w:tcW w:w="1418" w:type="dxa"/>
            <w:gridSpan w:val="2"/>
            <w:vAlign w:val="center"/>
          </w:tcPr>
          <w:p w14:paraId="658DE39C" w14:textId="7BB448D5" w:rsidR="00861B9B" w:rsidRPr="00A64BBE" w:rsidRDefault="00861B9B" w:rsidP="00861B9B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Čestné prohlášení</w:t>
            </w:r>
          </w:p>
        </w:tc>
        <w:tc>
          <w:tcPr>
            <w:tcW w:w="1417" w:type="dxa"/>
            <w:vAlign w:val="center"/>
          </w:tcPr>
          <w:p w14:paraId="0F61C080" w14:textId="4E5B1202" w:rsidR="00861B9B" w:rsidRPr="00A64BBE" w:rsidRDefault="00861B9B" w:rsidP="00861B9B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861B9B" w:rsidRPr="00A64BBE" w14:paraId="735B627F" w14:textId="77777777" w:rsidTr="00BC0165">
        <w:tc>
          <w:tcPr>
            <w:tcW w:w="477" w:type="dxa"/>
            <w:vMerge w:val="restart"/>
            <w:vAlign w:val="center"/>
          </w:tcPr>
          <w:p w14:paraId="17E2D9DD" w14:textId="6764EB02" w:rsidR="00861B9B" w:rsidRPr="00887F3F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532" w:type="dxa"/>
            <w:vMerge w:val="restart"/>
            <w:vAlign w:val="center"/>
          </w:tcPr>
          <w:p w14:paraId="3747E70B" w14:textId="77777777" w:rsidR="00861B9B" w:rsidRPr="0023293D" w:rsidRDefault="00861B9B" w:rsidP="00657A02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887F3F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ČEPICE S KŠILTEM</w:t>
            </w:r>
          </w:p>
        </w:tc>
        <w:tc>
          <w:tcPr>
            <w:tcW w:w="4110" w:type="dxa"/>
            <w:vAlign w:val="center"/>
          </w:tcPr>
          <w:p w14:paraId="20EFF45B" w14:textId="238CF047" w:rsidR="00861B9B" w:rsidRPr="00437512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437512">
              <w:rPr>
                <w:rFonts w:ascii="Arial Narrow" w:hAnsi="Arial Narrow" w:cstheme="minorHAnsi"/>
                <w:sz w:val="18"/>
                <w:szCs w:val="18"/>
              </w:rPr>
              <w:t>čepice baseballového typu</w:t>
            </w:r>
          </w:p>
          <w:p w14:paraId="2E098C49" w14:textId="6F20621A" w:rsidR="00861B9B" w:rsidRPr="00437512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dostupné v </w:t>
            </w:r>
            <w:r w:rsidRPr="00437512">
              <w:rPr>
                <w:rFonts w:ascii="Arial Narrow" w:hAnsi="Arial Narrow" w:cstheme="minorHAnsi"/>
                <w:sz w:val="18"/>
                <w:szCs w:val="18"/>
              </w:rPr>
              <w:t>barv</w:t>
            </w:r>
            <w:r>
              <w:rPr>
                <w:rFonts w:ascii="Arial Narrow" w:hAnsi="Arial Narrow" w:cstheme="minorHAnsi"/>
                <w:sz w:val="18"/>
                <w:szCs w:val="18"/>
              </w:rPr>
              <w:t>ách</w:t>
            </w:r>
            <w:r w:rsidRPr="00437512">
              <w:rPr>
                <w:rFonts w:ascii="Arial Narrow" w:hAnsi="Arial Narrow" w:cstheme="minorHAnsi"/>
                <w:sz w:val="18"/>
                <w:szCs w:val="18"/>
              </w:rPr>
              <w:t xml:space="preserve"> černá, červená a modrá</w:t>
            </w:r>
          </w:p>
          <w:p w14:paraId="2124F5C8" w14:textId="77777777" w:rsidR="00861B9B" w:rsidRPr="00437512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437512">
              <w:rPr>
                <w:rFonts w:ascii="Arial Narrow" w:hAnsi="Arial Narrow" w:cstheme="minorHAnsi"/>
                <w:sz w:val="18"/>
                <w:szCs w:val="18"/>
              </w:rPr>
              <w:t>100 % bavlna</w:t>
            </w:r>
          </w:p>
          <w:p w14:paraId="307E0AF2" w14:textId="4860698B" w:rsidR="00861B9B" w:rsidRPr="00437512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437512">
              <w:rPr>
                <w:rFonts w:ascii="Arial Narrow" w:hAnsi="Arial Narrow" w:cstheme="minorHAnsi"/>
                <w:sz w:val="18"/>
                <w:szCs w:val="18"/>
              </w:rPr>
              <w:t xml:space="preserve">gramáž 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min. </w:t>
            </w:r>
            <w:r w:rsidRPr="00437512">
              <w:rPr>
                <w:rFonts w:ascii="Arial Narrow" w:hAnsi="Arial Narrow" w:cstheme="minorHAnsi"/>
                <w:sz w:val="18"/>
                <w:szCs w:val="18"/>
              </w:rPr>
              <w:t>1</w:t>
            </w:r>
            <w:r>
              <w:rPr>
                <w:rFonts w:ascii="Arial Narrow" w:hAnsi="Arial Narrow" w:cstheme="minorHAnsi"/>
                <w:sz w:val="18"/>
                <w:szCs w:val="18"/>
              </w:rPr>
              <w:t>7</w:t>
            </w:r>
            <w:r w:rsidRPr="00437512">
              <w:rPr>
                <w:rFonts w:ascii="Arial Narrow" w:hAnsi="Arial Narrow" w:cstheme="minorHAnsi"/>
                <w:sz w:val="18"/>
                <w:szCs w:val="18"/>
              </w:rPr>
              <w:t>0 g/m²</w:t>
            </w:r>
          </w:p>
          <w:p w14:paraId="74CCB764" w14:textId="4C84708C" w:rsidR="00861B9B" w:rsidRPr="00C24008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52271D">
              <w:rPr>
                <w:rFonts w:ascii="Arial Narrow" w:hAnsi="Arial Narrow" w:cstheme="minorHAnsi"/>
                <w:sz w:val="18"/>
                <w:szCs w:val="18"/>
              </w:rPr>
              <w:t>s regulací velikosti</w:t>
            </w:r>
          </w:p>
        </w:tc>
        <w:tc>
          <w:tcPr>
            <w:tcW w:w="1418" w:type="dxa"/>
            <w:gridSpan w:val="2"/>
            <w:vAlign w:val="center"/>
          </w:tcPr>
          <w:p w14:paraId="6CA47BCD" w14:textId="22F7B053" w:rsidR="00861B9B" w:rsidRPr="00A64BBE" w:rsidRDefault="00861B9B" w:rsidP="00861B9B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7D2E46B4" w14:textId="1739A545" w:rsidR="00861B9B" w:rsidRPr="00A64BBE" w:rsidRDefault="00861B9B" w:rsidP="00861B9B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861B9B" w:rsidRPr="00A64BBE" w14:paraId="4740BE40" w14:textId="77777777" w:rsidTr="00BC0165">
        <w:tc>
          <w:tcPr>
            <w:tcW w:w="477" w:type="dxa"/>
            <w:vMerge/>
            <w:vAlign w:val="center"/>
          </w:tcPr>
          <w:p w14:paraId="2551DDD3" w14:textId="77777777" w:rsidR="00861B9B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50B7A637" w14:textId="77777777" w:rsidR="00861B9B" w:rsidRPr="00887F3F" w:rsidRDefault="00861B9B" w:rsidP="00861B9B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14:paraId="30707F85" w14:textId="574C6CD7" w:rsidR="00861B9B" w:rsidRPr="0052271D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Čepice bude po obou stranách </w:t>
            </w:r>
            <w:r w:rsidRPr="00C24008">
              <w:rPr>
                <w:rFonts w:ascii="Arial Narrow" w:hAnsi="Arial Narrow" w:cstheme="minorHAnsi"/>
                <w:sz w:val="18"/>
                <w:szCs w:val="18"/>
              </w:rPr>
              <w:t>opatřen</w:t>
            </w:r>
            <w:r>
              <w:rPr>
                <w:rFonts w:ascii="Arial Narrow" w:hAnsi="Arial Narrow" w:cstheme="minorHAnsi"/>
                <w:sz w:val="18"/>
                <w:szCs w:val="18"/>
              </w:rPr>
              <w:t>a</w:t>
            </w:r>
            <w:r w:rsidRPr="00C24008">
              <w:rPr>
                <w:rFonts w:ascii="Arial Narrow" w:hAnsi="Arial Narrow" w:cstheme="minorHAnsi"/>
                <w:sz w:val="18"/>
                <w:szCs w:val="18"/>
              </w:rPr>
              <w:t xml:space="preserve"> nažehleným logem </w:t>
            </w:r>
            <w:proofErr w:type="gramStart"/>
            <w:r w:rsidRPr="00C24008">
              <w:rPr>
                <w:rFonts w:ascii="Arial Narrow" w:hAnsi="Arial Narrow" w:cstheme="minorHAnsi"/>
                <w:sz w:val="18"/>
                <w:szCs w:val="18"/>
              </w:rPr>
              <w:t>EG.D</w:t>
            </w:r>
            <w:proofErr w:type="gramEnd"/>
            <w:r w:rsidRPr="00C24008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v bílé barvě </w:t>
            </w:r>
            <w:r w:rsidRPr="00C24008">
              <w:rPr>
                <w:rFonts w:ascii="Arial Narrow" w:hAnsi="Arial Narrow" w:cstheme="minorHAnsi"/>
                <w:sz w:val="18"/>
                <w:szCs w:val="18"/>
              </w:rPr>
              <w:t xml:space="preserve">o rozměru </w:t>
            </w:r>
            <w:r>
              <w:rPr>
                <w:rFonts w:ascii="Arial Narrow" w:hAnsi="Arial Narrow" w:cstheme="minorHAnsi"/>
                <w:sz w:val="18"/>
                <w:szCs w:val="18"/>
              </w:rPr>
              <w:t>přibližně 1,25</w:t>
            </w:r>
            <w:r w:rsidRPr="00C24008">
              <w:rPr>
                <w:rFonts w:ascii="Arial Narrow" w:hAnsi="Arial Narrow" w:cstheme="minorHAnsi"/>
                <w:sz w:val="18"/>
                <w:szCs w:val="18"/>
              </w:rPr>
              <w:t xml:space="preserve"> x 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4 </w:t>
            </w:r>
            <w:r w:rsidRPr="00C24008">
              <w:rPr>
                <w:rFonts w:ascii="Arial Narrow" w:hAnsi="Arial Narrow" w:cstheme="minorHAnsi"/>
                <w:sz w:val="18"/>
                <w:szCs w:val="18"/>
              </w:rPr>
              <w:t>cm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(výška x šířka)</w:t>
            </w:r>
          </w:p>
        </w:tc>
        <w:tc>
          <w:tcPr>
            <w:tcW w:w="1418" w:type="dxa"/>
            <w:gridSpan w:val="2"/>
            <w:vAlign w:val="center"/>
          </w:tcPr>
          <w:p w14:paraId="66D8EE9A" w14:textId="2EA50988" w:rsidR="00861B9B" w:rsidRPr="00A64BBE" w:rsidRDefault="00861B9B" w:rsidP="00861B9B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Čestné prohlášení</w:t>
            </w:r>
          </w:p>
        </w:tc>
        <w:tc>
          <w:tcPr>
            <w:tcW w:w="1417" w:type="dxa"/>
            <w:vAlign w:val="center"/>
          </w:tcPr>
          <w:p w14:paraId="2B466941" w14:textId="0C6B6D84" w:rsidR="00861B9B" w:rsidRPr="00A64BBE" w:rsidRDefault="00861B9B" w:rsidP="00861B9B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861B9B" w:rsidRPr="00A64BBE" w14:paraId="21D46C5D" w14:textId="77777777" w:rsidTr="00BC0165">
        <w:tc>
          <w:tcPr>
            <w:tcW w:w="477" w:type="dxa"/>
            <w:vAlign w:val="center"/>
          </w:tcPr>
          <w:p w14:paraId="1921DEA9" w14:textId="6C64C281" w:rsidR="00861B9B" w:rsidRPr="00887F3F" w:rsidRDefault="00861B9B" w:rsidP="00861B9B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887F3F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2</w:t>
            </w: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532" w:type="dxa"/>
            <w:vAlign w:val="center"/>
          </w:tcPr>
          <w:p w14:paraId="502BB0BA" w14:textId="77777777" w:rsidR="00861B9B" w:rsidRPr="0023293D" w:rsidRDefault="00861B9B" w:rsidP="00861B9B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887F3F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ČEPICE PLETENÁ ZATEPLENÁ</w:t>
            </w:r>
          </w:p>
        </w:tc>
        <w:tc>
          <w:tcPr>
            <w:tcW w:w="4110" w:type="dxa"/>
            <w:vAlign w:val="center"/>
          </w:tcPr>
          <w:p w14:paraId="7BA9A32E" w14:textId="6458EA8B" w:rsidR="00861B9B" w:rsidRPr="00413D58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s</w:t>
            </w:r>
            <w:r w:rsidRPr="00413D58">
              <w:rPr>
                <w:rFonts w:ascii="Arial Narrow" w:hAnsi="Arial Narrow" w:cstheme="minorHAnsi"/>
                <w:sz w:val="18"/>
                <w:szCs w:val="18"/>
              </w:rPr>
              <w:t>vrchní materiál: 100 % akryl</w:t>
            </w:r>
          </w:p>
          <w:p w14:paraId="35E606A2" w14:textId="7CA44EED" w:rsidR="00861B9B" w:rsidRPr="00413D58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v</w:t>
            </w:r>
            <w:r w:rsidRPr="00413D58">
              <w:rPr>
                <w:rFonts w:ascii="Arial Narrow" w:hAnsi="Arial Narrow" w:cstheme="minorHAnsi"/>
                <w:sz w:val="18"/>
                <w:szCs w:val="18"/>
              </w:rPr>
              <w:t>nitřní izolace: 100 % polyester</w:t>
            </w:r>
          </w:p>
          <w:p w14:paraId="4367B5DD" w14:textId="78EC0879" w:rsidR="00861B9B" w:rsidRPr="0023293D" w:rsidRDefault="00861B9B" w:rsidP="00861B9B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s </w:t>
            </w:r>
            <w:r w:rsidRPr="00413D58">
              <w:rPr>
                <w:rFonts w:ascii="Arial Narrow" w:hAnsi="Arial Narrow" w:cstheme="minorHAnsi"/>
                <w:sz w:val="18"/>
                <w:szCs w:val="18"/>
              </w:rPr>
              <w:t>reflexní</w:t>
            </w:r>
            <w:r>
              <w:rPr>
                <w:rFonts w:ascii="Arial Narrow" w:hAnsi="Arial Narrow" w:cstheme="minorHAnsi"/>
                <w:sz w:val="18"/>
                <w:szCs w:val="18"/>
              </w:rPr>
              <w:t>m prvkem pro zvýšení viditelnosti</w:t>
            </w:r>
          </w:p>
        </w:tc>
        <w:tc>
          <w:tcPr>
            <w:tcW w:w="1418" w:type="dxa"/>
            <w:gridSpan w:val="2"/>
            <w:vAlign w:val="center"/>
          </w:tcPr>
          <w:p w14:paraId="7CB8A929" w14:textId="500177BD" w:rsidR="00861B9B" w:rsidRPr="00A64BBE" w:rsidRDefault="00861B9B" w:rsidP="00861B9B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533E8DD8" w14:textId="33D6B7E0" w:rsidR="00861B9B" w:rsidRPr="00A64BBE" w:rsidRDefault="00861B9B" w:rsidP="00861B9B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70640D67" w14:textId="77777777" w:rsidTr="00BC0165">
        <w:tc>
          <w:tcPr>
            <w:tcW w:w="477" w:type="dxa"/>
            <w:vMerge w:val="restart"/>
            <w:vAlign w:val="center"/>
          </w:tcPr>
          <w:p w14:paraId="30E87D13" w14:textId="607BAAD1" w:rsidR="00772B3C" w:rsidRPr="00887F3F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20a</w:t>
            </w:r>
            <w:proofErr w:type="gramEnd"/>
          </w:p>
        </w:tc>
        <w:tc>
          <w:tcPr>
            <w:tcW w:w="1532" w:type="dxa"/>
            <w:vMerge w:val="restart"/>
            <w:vAlign w:val="center"/>
          </w:tcPr>
          <w:p w14:paraId="62131A04" w14:textId="678A2D83" w:rsidR="00772B3C" w:rsidRPr="00887F3F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NEHOŘLAVÁ ČEPICE</w:t>
            </w:r>
          </w:p>
        </w:tc>
        <w:tc>
          <w:tcPr>
            <w:tcW w:w="4110" w:type="dxa"/>
            <w:vAlign w:val="center"/>
          </w:tcPr>
          <w:p w14:paraId="33AB42D3" w14:textId="540BD9B3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A64BBE"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5B1311">
              <w:rPr>
                <w:rFonts w:ascii="Arial Narrow" w:hAnsi="Arial Narrow" w:cstheme="minorHAnsi"/>
                <w:sz w:val="18"/>
                <w:szCs w:val="18"/>
              </w:rPr>
              <w:t>EN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14116</w:t>
            </w:r>
            <w:ins w:id="12" w:author="Bajnoková, Eva" w:date="2024-05-21T09:58:00Z">
              <w:r w:rsidR="00E24C6E">
                <w:rPr>
                  <w:rFonts w:ascii="Arial Narrow" w:hAnsi="Arial Narrow" w:cstheme="minorHAnsi"/>
                  <w:sz w:val="18"/>
                  <w:szCs w:val="18"/>
                </w:rPr>
                <w:t xml:space="preserve">, </w:t>
              </w:r>
            </w:ins>
            <w:ins w:id="13" w:author="Bajnoková, Eva" w:date="2024-05-21T09:59:00Z">
              <w:r w:rsidR="00E24C6E">
                <w:rPr>
                  <w:rFonts w:ascii="Arial Narrow" w:hAnsi="Arial Narrow" w:cstheme="minorHAnsi"/>
                  <w:sz w:val="18"/>
                  <w:szCs w:val="18"/>
                </w:rPr>
                <w:t xml:space="preserve">nebo EN </w:t>
              </w:r>
            </w:ins>
            <w:ins w:id="14" w:author="Bajnoková, Eva" w:date="2024-05-21T10:00:00Z">
              <w:r w:rsidR="00E24C6E">
                <w:rPr>
                  <w:rFonts w:ascii="Arial Narrow" w:hAnsi="Arial Narrow" w:cstheme="minorHAnsi"/>
                  <w:sz w:val="18"/>
                  <w:szCs w:val="18"/>
                </w:rPr>
                <w:t xml:space="preserve">ISO </w:t>
              </w:r>
            </w:ins>
            <w:ins w:id="15" w:author="Bajnoková, Eva" w:date="2024-05-21T09:59:00Z">
              <w:r w:rsidR="00E24C6E">
                <w:rPr>
                  <w:rFonts w:ascii="Arial Narrow" w:hAnsi="Arial Narrow" w:cstheme="minorHAnsi"/>
                  <w:sz w:val="18"/>
                  <w:szCs w:val="18"/>
                </w:rPr>
                <w:t>11612</w:t>
              </w:r>
            </w:ins>
          </w:p>
          <w:p w14:paraId="6AC02A27" w14:textId="42C8465A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A64BBE">
              <w:rPr>
                <w:rFonts w:ascii="Arial Narrow" w:hAnsi="Arial Narrow" w:cstheme="minorHAnsi"/>
                <w:sz w:val="18"/>
                <w:szCs w:val="18"/>
              </w:rPr>
              <w:t>Certifikováno dle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5B1311">
              <w:rPr>
                <w:rFonts w:ascii="Arial Narrow" w:hAnsi="Arial Narrow" w:cstheme="minorHAnsi"/>
                <w:sz w:val="18"/>
                <w:szCs w:val="18"/>
              </w:rPr>
              <w:t>EN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="00F10031" w:rsidRPr="005B1311">
              <w:rPr>
                <w:rFonts w:ascii="Arial Narrow" w:hAnsi="Arial Narrow" w:cstheme="minorHAnsi"/>
                <w:sz w:val="18"/>
                <w:szCs w:val="18"/>
              </w:rPr>
              <w:t>1149–5</w:t>
            </w:r>
          </w:p>
          <w:p w14:paraId="11D9FCAC" w14:textId="391160ED" w:rsidR="00772B3C" w:rsidRDefault="00772B3C" w:rsidP="0091660A">
            <w:pPr>
              <w:pStyle w:val="Normln10"/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2BF1791" w14:textId="2FD947B5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27F801A6" w14:textId="43044861" w:rsidR="00772B3C" w:rsidRPr="0091660A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91660A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[ANO/NE]</w:t>
            </w:r>
          </w:p>
        </w:tc>
      </w:tr>
      <w:tr w:rsidR="00772B3C" w:rsidRPr="00A64BBE" w14:paraId="5C11EADB" w14:textId="77777777" w:rsidTr="00BC0165">
        <w:tc>
          <w:tcPr>
            <w:tcW w:w="477" w:type="dxa"/>
            <w:vMerge/>
            <w:vAlign w:val="center"/>
          </w:tcPr>
          <w:p w14:paraId="5BACEDFC" w14:textId="77777777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1432C680" w14:textId="77777777" w:rsidR="00772B3C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14:paraId="6D2EA4D9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vyrobeno z </w:t>
            </w:r>
            <w:r w:rsidRPr="007D6C20">
              <w:rPr>
                <w:rFonts w:ascii="Arial Narrow" w:hAnsi="Arial Narrow" w:cstheme="minorHAnsi"/>
                <w:sz w:val="18"/>
                <w:szCs w:val="18"/>
              </w:rPr>
              <w:t>inh</w:t>
            </w:r>
            <w:r>
              <w:rPr>
                <w:rFonts w:ascii="Arial Narrow" w:hAnsi="Arial Narrow" w:cstheme="minorHAnsi"/>
                <w:sz w:val="18"/>
                <w:szCs w:val="18"/>
              </w:rPr>
              <w:t>e</w:t>
            </w:r>
            <w:r w:rsidRPr="007D6C20">
              <w:rPr>
                <w:rFonts w:ascii="Arial Narrow" w:hAnsi="Arial Narrow" w:cstheme="minorHAnsi"/>
                <w:sz w:val="18"/>
                <w:szCs w:val="18"/>
              </w:rPr>
              <w:t>rentně nehořlav</w:t>
            </w:r>
            <w:r>
              <w:rPr>
                <w:rFonts w:ascii="Arial Narrow" w:hAnsi="Arial Narrow" w:cstheme="minorHAnsi"/>
                <w:sz w:val="18"/>
                <w:szCs w:val="18"/>
              </w:rPr>
              <w:t>é</w:t>
            </w:r>
            <w:r w:rsidRPr="007D6C20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theme="minorHAnsi"/>
                <w:sz w:val="18"/>
                <w:szCs w:val="18"/>
              </w:rPr>
              <w:t>textilie</w:t>
            </w:r>
          </w:p>
          <w:p w14:paraId="7AF5C9D4" w14:textId="77777777" w:rsidR="00772B3C" w:rsidRPr="00A64BBE" w:rsidRDefault="00772B3C" w:rsidP="0091660A">
            <w:pPr>
              <w:pStyle w:val="Normln10"/>
              <w:spacing w:before="80" w:after="80"/>
              <w:ind w:left="720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24CC619" w14:textId="263C00B0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16587F22" w14:textId="04F02B1D" w:rsidR="00772B3C" w:rsidRPr="00772B3C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C2756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[ANO/NE]</w:t>
            </w:r>
          </w:p>
        </w:tc>
      </w:tr>
      <w:tr w:rsidR="00772B3C" w:rsidRPr="00A64BBE" w14:paraId="032F9908" w14:textId="77777777" w:rsidTr="00BC0165">
        <w:tc>
          <w:tcPr>
            <w:tcW w:w="477" w:type="dxa"/>
            <w:vAlign w:val="center"/>
          </w:tcPr>
          <w:p w14:paraId="08DA0936" w14:textId="79A6ABB0" w:rsidR="00772B3C" w:rsidRPr="00887F3F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887F3F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2</w:t>
            </w: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32" w:type="dxa"/>
            <w:vAlign w:val="center"/>
          </w:tcPr>
          <w:p w14:paraId="31415DB6" w14:textId="123398DB" w:rsidR="00772B3C" w:rsidRPr="0023293D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887F3F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POLOKOŠILE </w:t>
            </w: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UNISEX</w:t>
            </w:r>
          </w:p>
        </w:tc>
        <w:tc>
          <w:tcPr>
            <w:tcW w:w="4110" w:type="dxa"/>
            <w:vAlign w:val="center"/>
          </w:tcPr>
          <w:p w14:paraId="66358B52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6C3462">
              <w:rPr>
                <w:rFonts w:ascii="Arial Narrow" w:hAnsi="Arial Narrow" w:cstheme="minorHAnsi"/>
                <w:sz w:val="18"/>
                <w:szCs w:val="18"/>
              </w:rPr>
              <w:t>100 % bavlna</w:t>
            </w:r>
          </w:p>
          <w:p w14:paraId="7B3FEF61" w14:textId="5153DB2F" w:rsidR="00772B3C" w:rsidRPr="007F60B6" w:rsidRDefault="00772B3C" w:rsidP="00772B3C">
            <w:pPr>
              <w:pStyle w:val="Odstavecseseznamem"/>
              <w:numPr>
                <w:ilvl w:val="0"/>
                <w:numId w:val="35"/>
              </w:num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dostupné v </w:t>
            </w:r>
            <w:r w:rsidRPr="007F60B6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barv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ách</w:t>
            </w:r>
            <w:r w:rsidRPr="007F60B6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bílá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, </w:t>
            </w:r>
            <w:r w:rsidRPr="007F60B6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červená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a modrá</w:t>
            </w:r>
          </w:p>
          <w:p w14:paraId="140398B3" w14:textId="190C8693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gramáž min. </w:t>
            </w:r>
            <w:r w:rsidRPr="006C3462">
              <w:rPr>
                <w:rFonts w:ascii="Arial Narrow" w:hAnsi="Arial Narrow" w:cstheme="minorHAnsi"/>
                <w:sz w:val="18"/>
                <w:szCs w:val="18"/>
              </w:rPr>
              <w:t>1</w:t>
            </w:r>
            <w:r>
              <w:rPr>
                <w:rFonts w:ascii="Arial Narrow" w:hAnsi="Arial Narrow" w:cstheme="minorHAnsi"/>
                <w:sz w:val="18"/>
                <w:szCs w:val="18"/>
              </w:rPr>
              <w:t>8</w:t>
            </w:r>
            <w:r w:rsidRPr="006C3462">
              <w:rPr>
                <w:rFonts w:ascii="Arial Narrow" w:hAnsi="Arial Narrow" w:cstheme="minorHAnsi"/>
                <w:sz w:val="18"/>
                <w:szCs w:val="18"/>
              </w:rPr>
              <w:t>0 g/m²</w:t>
            </w:r>
          </w:p>
          <w:p w14:paraId="37330C4A" w14:textId="77777777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6C3462">
              <w:rPr>
                <w:rFonts w:ascii="Arial Narrow" w:hAnsi="Arial Narrow" w:cstheme="minorHAnsi"/>
                <w:sz w:val="18"/>
                <w:szCs w:val="18"/>
              </w:rPr>
              <w:t>límec a rukávy zakončeny žebrovým úpletem</w:t>
            </w:r>
          </w:p>
          <w:p w14:paraId="767F023C" w14:textId="77777777" w:rsidR="00772B3C" w:rsidRPr="0091660A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6C3462">
              <w:rPr>
                <w:rFonts w:ascii="Arial Narrow" w:hAnsi="Arial Narrow" w:cstheme="minorHAnsi"/>
                <w:sz w:val="18"/>
                <w:szCs w:val="18"/>
              </w:rPr>
              <w:lastRenderedPageBreak/>
              <w:t>knoflíky v barvě materiálu</w:t>
            </w:r>
          </w:p>
          <w:p w14:paraId="2FA00EF8" w14:textId="7AF7660A" w:rsidR="00772B3C" w:rsidRPr="007F60B6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min. v rozsahu velikostí S – 3XL</w:t>
            </w:r>
          </w:p>
        </w:tc>
        <w:tc>
          <w:tcPr>
            <w:tcW w:w="1418" w:type="dxa"/>
            <w:gridSpan w:val="2"/>
            <w:vAlign w:val="center"/>
          </w:tcPr>
          <w:p w14:paraId="2A6B1C55" w14:textId="4381D7FA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lastRenderedPageBreak/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6A2AB35B" w14:textId="7D754CCD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758CFFB6" w14:textId="77777777" w:rsidTr="00140FB0">
        <w:tc>
          <w:tcPr>
            <w:tcW w:w="8954" w:type="dxa"/>
            <w:gridSpan w:val="6"/>
            <w:vAlign w:val="center"/>
          </w:tcPr>
          <w:p w14:paraId="0B3118B1" w14:textId="027215B8" w:rsidR="00772B3C" w:rsidRPr="00A64BBE" w:rsidRDefault="00772B3C" w:rsidP="00772B3C">
            <w:pPr>
              <w:pStyle w:val="Normln10"/>
              <w:spacing w:before="120" w:after="120"/>
              <w:jc w:val="left"/>
              <w:rPr>
                <w:rFonts w:ascii="Arial Narrow" w:hAnsi="Arial Narrow" w:cstheme="minorHAnsi"/>
                <w:snapToGrid w:val="0"/>
                <w:sz w:val="18"/>
              </w:rPr>
            </w:pPr>
            <w:r w:rsidRPr="00AE07E8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ODĚVY NA OCHRANU PROTI </w:t>
            </w:r>
            <w:r>
              <w:rPr>
                <w:rFonts w:ascii="Arial Narrow" w:hAnsi="Arial Narrow" w:cstheme="minorHAnsi"/>
                <w:b/>
                <w:sz w:val="22"/>
                <w:szCs w:val="22"/>
              </w:rPr>
              <w:t>ZNEČIŠTĚNÍ</w:t>
            </w:r>
          </w:p>
        </w:tc>
      </w:tr>
      <w:tr w:rsidR="00772B3C" w:rsidRPr="00A64BBE" w14:paraId="0308AF21" w14:textId="77777777" w:rsidTr="00BC0165">
        <w:tc>
          <w:tcPr>
            <w:tcW w:w="477" w:type="dxa"/>
            <w:vAlign w:val="center"/>
          </w:tcPr>
          <w:p w14:paraId="487EF168" w14:textId="74F7E29E" w:rsidR="00772B3C" w:rsidRPr="00887F3F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1532" w:type="dxa"/>
            <w:vAlign w:val="center"/>
          </w:tcPr>
          <w:p w14:paraId="49000F6D" w14:textId="508C0D7D" w:rsidR="00772B3C" w:rsidRPr="00887F3F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CF47C0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ZÁSTĚRA POGUMOVANÁ DLOUHÁ</w:t>
            </w:r>
          </w:p>
        </w:tc>
        <w:tc>
          <w:tcPr>
            <w:tcW w:w="4110" w:type="dxa"/>
            <w:vAlign w:val="center"/>
          </w:tcPr>
          <w:p w14:paraId="225CB0FA" w14:textId="7DF2308A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s laclem a tkalounem na uvázání v pase</w:t>
            </w:r>
          </w:p>
        </w:tc>
        <w:tc>
          <w:tcPr>
            <w:tcW w:w="1418" w:type="dxa"/>
            <w:gridSpan w:val="2"/>
            <w:vAlign w:val="center"/>
          </w:tcPr>
          <w:p w14:paraId="58FE1B45" w14:textId="37CF3D07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2769059A" w14:textId="4B9B130D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374BECA3" w14:textId="77777777" w:rsidTr="006E5603">
        <w:tc>
          <w:tcPr>
            <w:tcW w:w="8954" w:type="dxa"/>
            <w:gridSpan w:val="6"/>
            <w:vAlign w:val="center"/>
          </w:tcPr>
          <w:p w14:paraId="6C7A9FA8" w14:textId="579AF7A9" w:rsidR="00772B3C" w:rsidRPr="00A64BBE" w:rsidRDefault="00772B3C" w:rsidP="00772B3C">
            <w:pPr>
              <w:spacing w:before="120"/>
              <w:ind w:right="-23"/>
              <w:rPr>
                <w:rFonts w:ascii="Arial Narrow" w:hAnsi="Arial Narrow" w:cstheme="minorHAnsi"/>
                <w:snapToGrid w:val="0"/>
                <w:sz w:val="18"/>
              </w:rPr>
            </w:pPr>
            <w:r w:rsidRPr="00E50534">
              <w:rPr>
                <w:rFonts w:ascii="Arial Narrow" w:eastAsia="Times New Roman" w:hAnsi="Arial Narrow" w:cstheme="minorHAnsi"/>
                <w:b/>
                <w:lang w:bidi="ar-SA"/>
              </w:rPr>
              <w:t>JEDNORÁZOVÉ ODĚVY</w:t>
            </w:r>
            <w:r>
              <w:rPr>
                <w:rFonts w:ascii="Arial Narrow" w:eastAsia="Times New Roman" w:hAnsi="Arial Narrow" w:cstheme="minorHAnsi"/>
                <w:b/>
                <w:lang w:bidi="ar-SA"/>
              </w:rPr>
              <w:t xml:space="preserve"> A PROSTŘEDKY</w:t>
            </w:r>
          </w:p>
        </w:tc>
      </w:tr>
      <w:tr w:rsidR="00772B3C" w:rsidRPr="00A64BBE" w14:paraId="2C5EE1FD" w14:textId="77777777" w:rsidTr="00BC0165">
        <w:tc>
          <w:tcPr>
            <w:tcW w:w="477" w:type="dxa"/>
            <w:vMerge w:val="restart"/>
            <w:vAlign w:val="center"/>
          </w:tcPr>
          <w:p w14:paraId="523532CF" w14:textId="3BE294F4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1532" w:type="dxa"/>
            <w:vMerge w:val="restart"/>
            <w:vAlign w:val="center"/>
          </w:tcPr>
          <w:p w14:paraId="5DEAFE19" w14:textId="75D02E79" w:rsidR="00772B3C" w:rsidRPr="00EF7BDD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EF7BDD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JEDNORÁZOVÁ KOMBINÉZA S</w:t>
            </w: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 </w:t>
            </w:r>
            <w:r w:rsidRPr="00EF7BDD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KAPUCÍ</w:t>
            </w:r>
          </w:p>
        </w:tc>
        <w:tc>
          <w:tcPr>
            <w:tcW w:w="4110" w:type="dxa"/>
            <w:vAlign w:val="center"/>
          </w:tcPr>
          <w:p w14:paraId="1B22E930" w14:textId="39BFF4EF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8E0BA2">
              <w:rPr>
                <w:rFonts w:ascii="Arial Narrow" w:hAnsi="Arial Narrow" w:cstheme="minorHAnsi"/>
                <w:sz w:val="18"/>
                <w:szCs w:val="18"/>
              </w:rPr>
              <w:t>EN 1149-5</w:t>
            </w:r>
          </w:p>
        </w:tc>
        <w:tc>
          <w:tcPr>
            <w:tcW w:w="1418" w:type="dxa"/>
            <w:gridSpan w:val="2"/>
            <w:vAlign w:val="center"/>
          </w:tcPr>
          <w:p w14:paraId="2558A3B1" w14:textId="12C741D1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548C7B31" w14:textId="0134B609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44D19DC4" w14:textId="77777777" w:rsidTr="00BC0165">
        <w:tc>
          <w:tcPr>
            <w:tcW w:w="477" w:type="dxa"/>
            <w:vMerge/>
            <w:vAlign w:val="center"/>
          </w:tcPr>
          <w:p w14:paraId="1FB51A01" w14:textId="5004CCD4" w:rsidR="00772B3C" w:rsidRPr="00887F3F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01B368EA" w14:textId="2445BB0B" w:rsidR="00772B3C" w:rsidRPr="00887F3F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14:paraId="1A2A50F4" w14:textId="15A53394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Z n</w:t>
            </w:r>
            <w:r w:rsidRPr="008E0BA2">
              <w:rPr>
                <w:rFonts w:ascii="Arial Narrow" w:hAnsi="Arial Narrow" w:cstheme="minorHAnsi"/>
                <w:sz w:val="18"/>
                <w:szCs w:val="18"/>
              </w:rPr>
              <w:t>etkan</w:t>
            </w:r>
            <w:r>
              <w:rPr>
                <w:rFonts w:ascii="Arial Narrow" w:hAnsi="Arial Narrow" w:cstheme="minorHAnsi"/>
                <w:sz w:val="18"/>
                <w:szCs w:val="18"/>
              </w:rPr>
              <w:t>é</w:t>
            </w:r>
            <w:r w:rsidRPr="008E0BA2">
              <w:rPr>
                <w:rFonts w:ascii="Arial Narrow" w:hAnsi="Arial Narrow" w:cstheme="minorHAnsi"/>
                <w:sz w:val="18"/>
                <w:szCs w:val="18"/>
              </w:rPr>
              <w:t xml:space="preserve"> textilie</w:t>
            </w:r>
          </w:p>
          <w:p w14:paraId="5ACC9699" w14:textId="4C9CFF30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8E0BA2">
              <w:rPr>
                <w:rFonts w:ascii="Arial Narrow" w:hAnsi="Arial Narrow" w:cstheme="minorHAnsi"/>
                <w:sz w:val="18"/>
                <w:szCs w:val="18"/>
              </w:rPr>
              <w:t>odolná vůči prachu, krátkodobá ochrana proti náhodnému potřísnění ředěnými chemikáliemi.</w:t>
            </w:r>
          </w:p>
        </w:tc>
        <w:tc>
          <w:tcPr>
            <w:tcW w:w="1418" w:type="dxa"/>
            <w:gridSpan w:val="2"/>
            <w:vAlign w:val="center"/>
          </w:tcPr>
          <w:p w14:paraId="75BA5142" w14:textId="5270E6C4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07CC547B" w14:textId="61D7C163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2828C893" w14:textId="77777777" w:rsidTr="00BC0165">
        <w:tc>
          <w:tcPr>
            <w:tcW w:w="477" w:type="dxa"/>
            <w:vAlign w:val="center"/>
          </w:tcPr>
          <w:p w14:paraId="42376D24" w14:textId="0832CACB" w:rsidR="00772B3C" w:rsidRPr="00887F3F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1532" w:type="dxa"/>
            <w:vAlign w:val="center"/>
          </w:tcPr>
          <w:p w14:paraId="6362CCC0" w14:textId="6A1BF84E" w:rsidR="00772B3C" w:rsidRPr="00887F3F" w:rsidRDefault="00772B3C" w:rsidP="00657A02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0109F8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JEDNORÁZOVÝ NÁVLEK NA OBUV</w:t>
            </w: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, </w:t>
            </w:r>
          </w:p>
        </w:tc>
        <w:tc>
          <w:tcPr>
            <w:tcW w:w="4110" w:type="dxa"/>
            <w:vAlign w:val="center"/>
          </w:tcPr>
          <w:p w14:paraId="1385483E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n</w:t>
            </w:r>
            <w:r w:rsidRPr="00C60D7C">
              <w:rPr>
                <w:rFonts w:ascii="Arial Narrow" w:hAnsi="Arial Narrow" w:cstheme="minorHAnsi"/>
                <w:sz w:val="18"/>
                <w:szCs w:val="18"/>
              </w:rPr>
              <w:t>ávleky na boty ze silného polyetylenu</w:t>
            </w:r>
          </w:p>
          <w:p w14:paraId="6055D750" w14:textId="7B30054B" w:rsidR="00772B3C" w:rsidRPr="002C0D9D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balení po 100 ks</w:t>
            </w:r>
          </w:p>
        </w:tc>
        <w:tc>
          <w:tcPr>
            <w:tcW w:w="1418" w:type="dxa"/>
            <w:gridSpan w:val="2"/>
            <w:vAlign w:val="center"/>
          </w:tcPr>
          <w:p w14:paraId="5831F1AD" w14:textId="6E504B84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0F115CFB" w14:textId="601A5A33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64B84EEE" w14:textId="77777777" w:rsidTr="00BC0165">
        <w:tc>
          <w:tcPr>
            <w:tcW w:w="477" w:type="dxa"/>
            <w:vAlign w:val="center"/>
          </w:tcPr>
          <w:p w14:paraId="274FBD0E" w14:textId="0522BBF8" w:rsidR="00772B3C" w:rsidRPr="00887F3F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1532" w:type="dxa"/>
            <w:vAlign w:val="center"/>
          </w:tcPr>
          <w:p w14:paraId="39148F7D" w14:textId="4E11B01C" w:rsidR="00772B3C" w:rsidRPr="00887F3F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0733BF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ČEPICE JEDNORÁZOVÁ</w:t>
            </w: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, </w:t>
            </w:r>
          </w:p>
        </w:tc>
        <w:tc>
          <w:tcPr>
            <w:tcW w:w="4110" w:type="dxa"/>
            <w:vAlign w:val="center"/>
          </w:tcPr>
          <w:p w14:paraId="3B1D4069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582061">
              <w:rPr>
                <w:rFonts w:ascii="Arial Narrow" w:hAnsi="Arial Narrow" w:cstheme="minorHAnsi"/>
                <w:sz w:val="18"/>
                <w:szCs w:val="18"/>
              </w:rPr>
              <w:t>netkaný polypropylen</w:t>
            </w:r>
          </w:p>
          <w:p w14:paraId="64D17A3C" w14:textId="5B1EF1AB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balení po 100 ks</w:t>
            </w:r>
          </w:p>
        </w:tc>
        <w:tc>
          <w:tcPr>
            <w:tcW w:w="1418" w:type="dxa"/>
            <w:gridSpan w:val="2"/>
            <w:vAlign w:val="center"/>
          </w:tcPr>
          <w:p w14:paraId="534B491B" w14:textId="2BB3CB1D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0A406D93" w14:textId="35F97B98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16CA4D18" w14:textId="77777777" w:rsidTr="00BC0165">
        <w:tc>
          <w:tcPr>
            <w:tcW w:w="477" w:type="dxa"/>
            <w:vMerge w:val="restart"/>
            <w:vAlign w:val="center"/>
          </w:tcPr>
          <w:p w14:paraId="14D33176" w14:textId="152B05A9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1532" w:type="dxa"/>
            <w:vMerge w:val="restart"/>
            <w:vAlign w:val="center"/>
          </w:tcPr>
          <w:p w14:paraId="051D2B9A" w14:textId="0078D184" w:rsidR="00772B3C" w:rsidRPr="000733BF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4A1696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RESPIRÁTOR FFP2</w:t>
            </w: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110" w:type="dxa"/>
            <w:vAlign w:val="center"/>
          </w:tcPr>
          <w:p w14:paraId="4B1E5B1B" w14:textId="49AE2C0B" w:rsidR="00772B3C" w:rsidRPr="00582061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A11C4A">
              <w:rPr>
                <w:rFonts w:ascii="Arial Narrow" w:hAnsi="Arial Narrow" w:cstheme="minorHAnsi"/>
                <w:sz w:val="18"/>
                <w:szCs w:val="18"/>
              </w:rPr>
              <w:t>EN 149:2001+A1:2009</w:t>
            </w:r>
          </w:p>
        </w:tc>
        <w:tc>
          <w:tcPr>
            <w:tcW w:w="1418" w:type="dxa"/>
            <w:gridSpan w:val="2"/>
            <w:vAlign w:val="center"/>
          </w:tcPr>
          <w:p w14:paraId="669A026F" w14:textId="39DC78B0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3D5C3E2E" w14:textId="5A0ED7D8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0B158798" w14:textId="77777777" w:rsidTr="00BC0165">
        <w:tc>
          <w:tcPr>
            <w:tcW w:w="477" w:type="dxa"/>
            <w:vMerge/>
            <w:vAlign w:val="center"/>
          </w:tcPr>
          <w:p w14:paraId="4C1C1316" w14:textId="16505B6F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6C1501E4" w14:textId="77777777" w:rsidR="00772B3C" w:rsidRPr="000733BF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14:paraId="04CD226E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s </w:t>
            </w:r>
            <w:r w:rsidRPr="00A11C4A">
              <w:rPr>
                <w:rFonts w:ascii="Arial Narrow" w:hAnsi="Arial Narrow" w:cstheme="minorHAnsi"/>
                <w:sz w:val="18"/>
                <w:szCs w:val="18"/>
              </w:rPr>
              <w:t>výdechov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ým </w:t>
            </w:r>
            <w:r w:rsidRPr="00A11C4A">
              <w:rPr>
                <w:rFonts w:ascii="Arial Narrow" w:hAnsi="Arial Narrow" w:cstheme="minorHAnsi"/>
                <w:sz w:val="18"/>
                <w:szCs w:val="18"/>
              </w:rPr>
              <w:t>ventilk</w:t>
            </w:r>
            <w:r>
              <w:rPr>
                <w:rFonts w:ascii="Arial Narrow" w:hAnsi="Arial Narrow" w:cstheme="minorHAnsi"/>
                <w:sz w:val="18"/>
                <w:szCs w:val="18"/>
              </w:rPr>
              <w:t>em</w:t>
            </w:r>
          </w:p>
          <w:p w14:paraId="7CF66BEE" w14:textId="773C4885" w:rsidR="00772B3C" w:rsidRPr="003F43E9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balení po 10 ks</w:t>
            </w:r>
          </w:p>
        </w:tc>
        <w:tc>
          <w:tcPr>
            <w:tcW w:w="1418" w:type="dxa"/>
            <w:gridSpan w:val="2"/>
            <w:vAlign w:val="center"/>
          </w:tcPr>
          <w:p w14:paraId="14977D14" w14:textId="7B381670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12A6263C" w14:textId="7A18C80C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2C9E8F4B" w14:textId="77777777" w:rsidTr="00BC0165">
        <w:tc>
          <w:tcPr>
            <w:tcW w:w="477" w:type="dxa"/>
            <w:vMerge w:val="restart"/>
            <w:vAlign w:val="center"/>
          </w:tcPr>
          <w:p w14:paraId="469B6415" w14:textId="3C0C38A5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1532" w:type="dxa"/>
            <w:vMerge w:val="restart"/>
            <w:vAlign w:val="center"/>
          </w:tcPr>
          <w:p w14:paraId="525B59B0" w14:textId="755685F4" w:rsidR="00772B3C" w:rsidRPr="000733BF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512DAE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ZÁTKOVÉ CHRÁNIČE SLUCHU</w:t>
            </w:r>
          </w:p>
        </w:tc>
        <w:tc>
          <w:tcPr>
            <w:tcW w:w="4110" w:type="dxa"/>
            <w:vAlign w:val="center"/>
          </w:tcPr>
          <w:p w14:paraId="158C8989" w14:textId="1B54B08B" w:rsidR="00772B3C" w:rsidRPr="00A11C4A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Certifikováno dle EN 352-2</w:t>
            </w:r>
          </w:p>
        </w:tc>
        <w:tc>
          <w:tcPr>
            <w:tcW w:w="1418" w:type="dxa"/>
            <w:gridSpan w:val="2"/>
            <w:vAlign w:val="center"/>
          </w:tcPr>
          <w:p w14:paraId="4B850304" w14:textId="3C604BEC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48D19DC6" w14:textId="554D6B2F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30AE84E1" w14:textId="77777777" w:rsidTr="00BC0165">
        <w:tc>
          <w:tcPr>
            <w:tcW w:w="477" w:type="dxa"/>
            <w:vMerge/>
            <w:vAlign w:val="center"/>
          </w:tcPr>
          <w:p w14:paraId="259EFB90" w14:textId="1AC7F520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5F2592A9" w14:textId="77777777" w:rsidR="00772B3C" w:rsidRPr="000733BF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14:paraId="069EE49D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Balení po 2 ks</w:t>
            </w:r>
          </w:p>
          <w:p w14:paraId="32C49677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Provedení bez šňůrky</w:t>
            </w:r>
          </w:p>
          <w:p w14:paraId="3F7844F2" w14:textId="63603417" w:rsidR="00772B3C" w:rsidRPr="00A11C4A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Kuželovitý tvar</w:t>
            </w:r>
          </w:p>
        </w:tc>
        <w:tc>
          <w:tcPr>
            <w:tcW w:w="1418" w:type="dxa"/>
            <w:gridSpan w:val="2"/>
            <w:vAlign w:val="center"/>
          </w:tcPr>
          <w:p w14:paraId="03F9D2CE" w14:textId="7187CF8A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2218E8FA" w14:textId="722DE767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1E9C5572" w14:textId="77777777" w:rsidTr="00BC0165">
        <w:tc>
          <w:tcPr>
            <w:tcW w:w="477" w:type="dxa"/>
            <w:vMerge w:val="restart"/>
            <w:vAlign w:val="center"/>
          </w:tcPr>
          <w:p w14:paraId="728F6CCC" w14:textId="7FC3DB9E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1532" w:type="dxa"/>
            <w:vMerge w:val="restart"/>
            <w:vAlign w:val="center"/>
          </w:tcPr>
          <w:p w14:paraId="034DD429" w14:textId="48329730" w:rsidR="00772B3C" w:rsidRPr="000733BF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1E05BC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JEDNORÁZOVÉ RUKAVICE LATEXOVÉ</w:t>
            </w:r>
          </w:p>
        </w:tc>
        <w:tc>
          <w:tcPr>
            <w:tcW w:w="4110" w:type="dxa"/>
            <w:vAlign w:val="center"/>
          </w:tcPr>
          <w:p w14:paraId="5BD0DAB8" w14:textId="2EE74574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1E05BC">
              <w:rPr>
                <w:rFonts w:ascii="Arial Narrow" w:hAnsi="Arial Narrow" w:cstheme="minorHAnsi"/>
                <w:sz w:val="18"/>
                <w:szCs w:val="18"/>
              </w:rPr>
              <w:t>Certifikováno dle EN 420+A1:2009</w:t>
            </w:r>
          </w:p>
        </w:tc>
        <w:tc>
          <w:tcPr>
            <w:tcW w:w="1418" w:type="dxa"/>
            <w:gridSpan w:val="2"/>
            <w:vAlign w:val="center"/>
          </w:tcPr>
          <w:p w14:paraId="7663BD07" w14:textId="50B73474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6B57B3DF" w14:textId="1F642A2C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7DCBF8D9" w14:textId="77777777" w:rsidTr="00BC0165">
        <w:tc>
          <w:tcPr>
            <w:tcW w:w="477" w:type="dxa"/>
            <w:vMerge/>
            <w:vAlign w:val="center"/>
          </w:tcPr>
          <w:p w14:paraId="2058879F" w14:textId="77777777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7F579156" w14:textId="77777777" w:rsidR="00772B3C" w:rsidRPr="000733BF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14:paraId="2CD68761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1E05BC">
              <w:rPr>
                <w:rFonts w:ascii="Arial Narrow" w:hAnsi="Arial Narrow" w:cstheme="minorHAnsi"/>
                <w:sz w:val="18"/>
                <w:szCs w:val="18"/>
              </w:rPr>
              <w:t>lehce zap</w:t>
            </w:r>
            <w:r>
              <w:rPr>
                <w:rFonts w:ascii="Arial Narrow" w:hAnsi="Arial Narrow" w:cstheme="minorHAnsi"/>
                <w:sz w:val="18"/>
                <w:szCs w:val="18"/>
              </w:rPr>
              <w:t>udrované</w:t>
            </w:r>
          </w:p>
          <w:p w14:paraId="138B3ECB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1E05BC">
              <w:rPr>
                <w:rFonts w:ascii="Arial Narrow" w:hAnsi="Arial Narrow" w:cstheme="minorHAnsi"/>
                <w:sz w:val="18"/>
                <w:szCs w:val="18"/>
              </w:rPr>
              <w:t>nesterilní</w:t>
            </w:r>
          </w:p>
          <w:p w14:paraId="5D6F8162" w14:textId="504D0F1F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balení po 100 ks</w:t>
            </w:r>
          </w:p>
        </w:tc>
        <w:tc>
          <w:tcPr>
            <w:tcW w:w="1418" w:type="dxa"/>
            <w:gridSpan w:val="2"/>
            <w:vAlign w:val="center"/>
          </w:tcPr>
          <w:p w14:paraId="19C3713C" w14:textId="3D95B9FE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79DBBC19" w14:textId="045EF2A0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3725251E" w14:textId="77777777" w:rsidTr="00666D05">
        <w:tc>
          <w:tcPr>
            <w:tcW w:w="8954" w:type="dxa"/>
            <w:gridSpan w:val="6"/>
            <w:vAlign w:val="center"/>
          </w:tcPr>
          <w:p w14:paraId="757C285B" w14:textId="29FBE2B8" w:rsidR="00772B3C" w:rsidRPr="00A64BBE" w:rsidRDefault="00772B3C" w:rsidP="00772B3C">
            <w:pPr>
              <w:spacing w:before="120"/>
              <w:ind w:right="-23"/>
              <w:rPr>
                <w:rFonts w:ascii="Arial Narrow" w:hAnsi="Arial Narrow" w:cstheme="minorHAnsi"/>
                <w:snapToGrid w:val="0"/>
                <w:sz w:val="18"/>
              </w:rPr>
            </w:pPr>
            <w:r w:rsidRPr="00B12AF6">
              <w:rPr>
                <w:rFonts w:ascii="Arial Narrow" w:eastAsia="Times New Roman" w:hAnsi="Arial Narrow" w:cstheme="minorHAnsi"/>
                <w:b/>
                <w:lang w:bidi="ar-SA"/>
              </w:rPr>
              <w:t>ODĚVY PROTI DEŠTI</w:t>
            </w:r>
          </w:p>
        </w:tc>
      </w:tr>
      <w:tr w:rsidR="00772B3C" w:rsidRPr="00A64BBE" w14:paraId="30556EA3" w14:textId="77777777" w:rsidTr="00704CE6">
        <w:trPr>
          <w:trHeight w:val="1275"/>
        </w:trPr>
        <w:tc>
          <w:tcPr>
            <w:tcW w:w="477" w:type="dxa"/>
            <w:vAlign w:val="center"/>
          </w:tcPr>
          <w:p w14:paraId="15B38892" w14:textId="1CEC3B23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1532" w:type="dxa"/>
            <w:vAlign w:val="center"/>
          </w:tcPr>
          <w:p w14:paraId="238B0954" w14:textId="5304557E" w:rsidR="00772B3C" w:rsidRPr="0026749C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VODĚODOLNÝ </w:t>
            </w:r>
            <w:r w:rsidRPr="0026749C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PLÁŠT</w:t>
            </w:r>
          </w:p>
        </w:tc>
        <w:tc>
          <w:tcPr>
            <w:tcW w:w="4110" w:type="dxa"/>
            <w:vAlign w:val="center"/>
          </w:tcPr>
          <w:p w14:paraId="65D14FF2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3418D9">
              <w:rPr>
                <w:rFonts w:ascii="Arial Narrow" w:hAnsi="Arial Narrow" w:cstheme="minorHAnsi"/>
                <w:sz w:val="18"/>
                <w:szCs w:val="18"/>
              </w:rPr>
              <w:t>prodloužená délka</w:t>
            </w:r>
          </w:p>
          <w:p w14:paraId="29F4EB0E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voděodolné švy</w:t>
            </w:r>
          </w:p>
          <w:p w14:paraId="33EA4065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3418D9">
              <w:rPr>
                <w:rFonts w:ascii="Arial Narrow" w:hAnsi="Arial Narrow" w:cstheme="minorHAnsi"/>
                <w:sz w:val="18"/>
                <w:szCs w:val="18"/>
              </w:rPr>
              <w:t>přední kapsy kryté légami proti průniku vody</w:t>
            </w:r>
          </w:p>
          <w:p w14:paraId="1014CA81" w14:textId="57DED604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3418D9">
              <w:rPr>
                <w:rFonts w:ascii="Arial Narrow" w:hAnsi="Arial Narrow" w:cstheme="minorHAnsi"/>
                <w:sz w:val="18"/>
                <w:szCs w:val="18"/>
              </w:rPr>
              <w:t>ventilace na zádech a v podpaží</w:t>
            </w:r>
          </w:p>
          <w:p w14:paraId="27F1AF83" w14:textId="3FE36153" w:rsidR="00772B3C" w:rsidRPr="00963DBF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min. v rozsahu velikostí M – 3XL</w:t>
            </w:r>
          </w:p>
        </w:tc>
        <w:tc>
          <w:tcPr>
            <w:tcW w:w="1418" w:type="dxa"/>
            <w:gridSpan w:val="2"/>
            <w:vAlign w:val="center"/>
          </w:tcPr>
          <w:p w14:paraId="7DE6FFD0" w14:textId="7419881B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21F0DCDA" w14:textId="743B103D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448E218F" w14:textId="77777777" w:rsidTr="00BC0165">
        <w:tc>
          <w:tcPr>
            <w:tcW w:w="477" w:type="dxa"/>
            <w:vAlign w:val="center"/>
          </w:tcPr>
          <w:p w14:paraId="41918FEA" w14:textId="3EADAE08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1532" w:type="dxa"/>
            <w:vAlign w:val="center"/>
          </w:tcPr>
          <w:p w14:paraId="084AE006" w14:textId="4F72BBEC" w:rsidR="00772B3C" w:rsidRPr="0026749C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POGUMOVANÝ O</w:t>
            </w:r>
            <w:r w:rsidRPr="0005537C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BLEK</w:t>
            </w:r>
          </w:p>
        </w:tc>
        <w:tc>
          <w:tcPr>
            <w:tcW w:w="4110" w:type="dxa"/>
            <w:vAlign w:val="center"/>
          </w:tcPr>
          <w:p w14:paraId="11D18629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37193E">
              <w:rPr>
                <w:rFonts w:ascii="Arial Narrow" w:hAnsi="Arial Narrow" w:cstheme="minorHAnsi"/>
                <w:sz w:val="18"/>
                <w:szCs w:val="18"/>
              </w:rPr>
              <w:t>šitý pogumovaný oblek z jemného pogumovaného plátna</w:t>
            </w:r>
          </w:p>
          <w:p w14:paraId="195B1DDF" w14:textId="3325152F" w:rsidR="00772B3C" w:rsidRDefault="00F10031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D</w:t>
            </w:r>
            <w:r w:rsidRPr="0037193E">
              <w:rPr>
                <w:rFonts w:ascii="Arial Narrow" w:hAnsi="Arial Narrow" w:cstheme="minorHAnsi"/>
                <w:sz w:val="18"/>
                <w:szCs w:val="18"/>
              </w:rPr>
              <w:t>voudílný – kalhoty</w:t>
            </w:r>
            <w:r w:rsidR="00772B3C" w:rsidRPr="0037193E">
              <w:rPr>
                <w:rFonts w:ascii="Arial Narrow" w:hAnsi="Arial Narrow" w:cstheme="minorHAnsi"/>
                <w:sz w:val="18"/>
                <w:szCs w:val="18"/>
              </w:rPr>
              <w:t xml:space="preserve"> do pasu </w:t>
            </w:r>
            <w:r w:rsidR="00772B3C">
              <w:rPr>
                <w:rFonts w:ascii="Arial Narrow" w:hAnsi="Arial Narrow" w:cstheme="minorHAnsi"/>
                <w:sz w:val="18"/>
                <w:szCs w:val="18"/>
              </w:rPr>
              <w:t>a</w:t>
            </w:r>
            <w:r w:rsidR="00772B3C" w:rsidRPr="0037193E">
              <w:rPr>
                <w:rFonts w:ascii="Arial Narrow" w:hAnsi="Arial Narrow" w:cstheme="minorHAnsi"/>
                <w:sz w:val="18"/>
                <w:szCs w:val="18"/>
              </w:rPr>
              <w:t xml:space="preserve"> bunda s</w:t>
            </w:r>
            <w:r w:rsidR="00772B3C">
              <w:rPr>
                <w:rFonts w:ascii="Arial Narrow" w:hAnsi="Arial Narrow" w:cstheme="minorHAnsi"/>
                <w:sz w:val="18"/>
                <w:szCs w:val="18"/>
              </w:rPr>
              <w:t> </w:t>
            </w:r>
            <w:r w:rsidR="00772B3C" w:rsidRPr="0037193E">
              <w:rPr>
                <w:rFonts w:ascii="Arial Narrow" w:hAnsi="Arial Narrow" w:cstheme="minorHAnsi"/>
                <w:sz w:val="18"/>
                <w:szCs w:val="18"/>
              </w:rPr>
              <w:t>kapucí</w:t>
            </w:r>
          </w:p>
          <w:p w14:paraId="3B80FBC1" w14:textId="17747ADD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min. v rozsahu velikostí M – 3XL</w:t>
            </w:r>
          </w:p>
        </w:tc>
        <w:tc>
          <w:tcPr>
            <w:tcW w:w="1418" w:type="dxa"/>
            <w:gridSpan w:val="2"/>
            <w:vAlign w:val="center"/>
          </w:tcPr>
          <w:p w14:paraId="5E46F015" w14:textId="6DA35510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62752EB8" w14:textId="6B69B398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4AD0E42D" w14:textId="77777777" w:rsidTr="0050506B">
        <w:tc>
          <w:tcPr>
            <w:tcW w:w="8954" w:type="dxa"/>
            <w:gridSpan w:val="6"/>
            <w:vAlign w:val="center"/>
          </w:tcPr>
          <w:p w14:paraId="49227AE1" w14:textId="134E572D" w:rsidR="00772B3C" w:rsidRPr="00A64BBE" w:rsidRDefault="00772B3C" w:rsidP="00772B3C">
            <w:pPr>
              <w:spacing w:before="120"/>
              <w:ind w:right="-23"/>
              <w:rPr>
                <w:rFonts w:ascii="Arial Narrow" w:hAnsi="Arial Narrow" w:cstheme="minorHAnsi"/>
                <w:snapToGrid w:val="0"/>
                <w:sz w:val="18"/>
              </w:rPr>
            </w:pPr>
            <w:r w:rsidRPr="00AE6FAD">
              <w:rPr>
                <w:rFonts w:ascii="Arial Narrow" w:eastAsia="Times New Roman" w:hAnsi="Arial Narrow" w:cstheme="minorHAnsi"/>
                <w:b/>
                <w:lang w:bidi="ar-SA"/>
              </w:rPr>
              <w:t>ODĚVY S VYSOKOU VIDITELNOSTÍ</w:t>
            </w:r>
          </w:p>
        </w:tc>
      </w:tr>
      <w:tr w:rsidR="00772B3C" w:rsidRPr="00A64BBE" w14:paraId="48294B89" w14:textId="77777777" w:rsidTr="00BC0165">
        <w:tc>
          <w:tcPr>
            <w:tcW w:w="477" w:type="dxa"/>
            <w:vMerge w:val="restart"/>
            <w:vAlign w:val="center"/>
          </w:tcPr>
          <w:p w14:paraId="799261D6" w14:textId="1DB4D775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1532" w:type="dxa"/>
            <w:vMerge w:val="restart"/>
            <w:vAlign w:val="center"/>
          </w:tcPr>
          <w:p w14:paraId="7FC04367" w14:textId="2CB3D490" w:rsidR="00772B3C" w:rsidRPr="008F099F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</w:pPr>
            <w:r w:rsidRPr="008F099F"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 xml:space="preserve">Multifunkční bunda </w:t>
            </w: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S VYSOKOU VIDITELNOSTÍ</w:t>
            </w:r>
          </w:p>
        </w:tc>
        <w:tc>
          <w:tcPr>
            <w:tcW w:w="4110" w:type="dxa"/>
            <w:vAlign w:val="center"/>
          </w:tcPr>
          <w:p w14:paraId="6642B7A2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E51D5D">
              <w:rPr>
                <w:rFonts w:ascii="Arial Narrow" w:hAnsi="Arial Narrow" w:cstheme="minorHAnsi"/>
                <w:sz w:val="18"/>
                <w:szCs w:val="18"/>
              </w:rPr>
              <w:t>EN 20471 tř.3</w:t>
            </w:r>
          </w:p>
          <w:p w14:paraId="0DE6BF95" w14:textId="38A755F1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lastRenderedPageBreak/>
              <w:t>Certifikováno dle</w:t>
            </w:r>
            <w:r w:rsidRPr="00E51D5D">
              <w:rPr>
                <w:rFonts w:ascii="Arial Narrow" w:hAnsi="Arial Narrow" w:cstheme="minorHAnsi"/>
                <w:sz w:val="18"/>
                <w:szCs w:val="18"/>
              </w:rPr>
              <w:t xml:space="preserve"> EN </w:t>
            </w:r>
            <w:r>
              <w:rPr>
                <w:rFonts w:ascii="Arial Narrow" w:hAnsi="Arial Narrow" w:cstheme="minorHAnsi"/>
                <w:sz w:val="18"/>
                <w:szCs w:val="18"/>
              </w:rPr>
              <w:t>342</w:t>
            </w:r>
          </w:p>
        </w:tc>
        <w:tc>
          <w:tcPr>
            <w:tcW w:w="1418" w:type="dxa"/>
            <w:gridSpan w:val="2"/>
            <w:vAlign w:val="center"/>
          </w:tcPr>
          <w:p w14:paraId="68505FAA" w14:textId="56216B71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lastRenderedPageBreak/>
              <w:t xml:space="preserve">Prohlášení o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lastRenderedPageBreak/>
              <w:t>shodě</w:t>
            </w:r>
          </w:p>
        </w:tc>
        <w:tc>
          <w:tcPr>
            <w:tcW w:w="1417" w:type="dxa"/>
            <w:vAlign w:val="center"/>
          </w:tcPr>
          <w:p w14:paraId="6E72E0DC" w14:textId="5B239F1F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lastRenderedPageBreak/>
              <w:t>[ANO/NE]</w:t>
            </w:r>
          </w:p>
        </w:tc>
      </w:tr>
      <w:tr w:rsidR="00772B3C" w:rsidRPr="00A64BBE" w14:paraId="1211C680" w14:textId="77777777" w:rsidTr="00BC0165">
        <w:tc>
          <w:tcPr>
            <w:tcW w:w="477" w:type="dxa"/>
            <w:vMerge/>
            <w:vAlign w:val="center"/>
          </w:tcPr>
          <w:p w14:paraId="5D4D2C28" w14:textId="4D96392D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74A3EDD8" w14:textId="761835B4" w:rsidR="00772B3C" w:rsidRPr="008F099F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14:paraId="2978EF60" w14:textId="1AC53F88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Bunda </w:t>
            </w:r>
            <w:r w:rsidRPr="00A4166F">
              <w:rPr>
                <w:rFonts w:ascii="Arial Narrow" w:hAnsi="Arial Narrow" w:cstheme="minorHAnsi"/>
                <w:sz w:val="18"/>
                <w:szCs w:val="18"/>
              </w:rPr>
              <w:t>adaptabilní pro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j</w:t>
            </w:r>
            <w:r w:rsidRPr="00A4166F">
              <w:rPr>
                <w:rFonts w:ascii="Arial Narrow" w:hAnsi="Arial Narrow" w:cstheme="minorHAnsi"/>
                <w:sz w:val="18"/>
                <w:szCs w:val="18"/>
              </w:rPr>
              <w:t>akékoliv počasí</w:t>
            </w:r>
          </w:p>
          <w:p w14:paraId="4018697C" w14:textId="390F957D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Vrchní část nepromokavá, samostatně nositelná</w:t>
            </w:r>
            <w:r w:rsidR="00224442">
              <w:rPr>
                <w:rFonts w:ascii="Arial Narrow" w:hAnsi="Arial Narrow" w:cstheme="minorHAnsi"/>
                <w:sz w:val="18"/>
                <w:szCs w:val="18"/>
              </w:rPr>
              <w:t>,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vnitřní části z </w:t>
            </w:r>
            <w:proofErr w:type="spellStart"/>
            <w:r>
              <w:rPr>
                <w:rFonts w:ascii="Arial Narrow" w:hAnsi="Arial Narrow" w:cstheme="minorHAnsi"/>
                <w:sz w:val="18"/>
                <w:szCs w:val="18"/>
              </w:rPr>
              <w:t>fleecu</w:t>
            </w:r>
            <w:proofErr w:type="spellEnd"/>
            <w:r>
              <w:rPr>
                <w:rFonts w:ascii="Arial Narrow" w:hAnsi="Arial Narrow" w:cstheme="minorHAnsi"/>
                <w:sz w:val="18"/>
                <w:szCs w:val="18"/>
              </w:rPr>
              <w:t xml:space="preserve"> pro tepelný komfort</w:t>
            </w:r>
          </w:p>
          <w:p w14:paraId="017785D9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U vnitřní části možnost odepínání rukávů</w:t>
            </w:r>
          </w:p>
          <w:p w14:paraId="4FE86636" w14:textId="46307186" w:rsidR="00772B3C" w:rsidRPr="00C24008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min. v rozsahu velikostí S – 3XL</w:t>
            </w:r>
          </w:p>
        </w:tc>
        <w:tc>
          <w:tcPr>
            <w:tcW w:w="1418" w:type="dxa"/>
            <w:gridSpan w:val="2"/>
            <w:vAlign w:val="center"/>
          </w:tcPr>
          <w:p w14:paraId="21A61171" w14:textId="4E411C34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7AF7DE22" w14:textId="69712B02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548949F2" w14:textId="77777777" w:rsidTr="00BC0165">
        <w:tc>
          <w:tcPr>
            <w:tcW w:w="477" w:type="dxa"/>
            <w:vMerge/>
            <w:vAlign w:val="center"/>
          </w:tcPr>
          <w:p w14:paraId="2E0247BA" w14:textId="77777777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2886841D" w14:textId="77777777" w:rsidR="00772B3C" w:rsidRPr="008F099F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14:paraId="4B870255" w14:textId="42F3D416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C24008">
              <w:rPr>
                <w:rFonts w:ascii="Arial Narrow" w:hAnsi="Arial Narrow" w:cstheme="minorHAnsi"/>
                <w:sz w:val="18"/>
                <w:szCs w:val="18"/>
              </w:rPr>
              <w:t xml:space="preserve">Vrchní i vnitřní část bundy budou na zádech opatřeny nažehleným logem </w:t>
            </w:r>
            <w:proofErr w:type="gramStart"/>
            <w:r w:rsidRPr="00C24008">
              <w:rPr>
                <w:rFonts w:ascii="Arial Narrow" w:hAnsi="Arial Narrow" w:cstheme="minorHAnsi"/>
                <w:sz w:val="18"/>
                <w:szCs w:val="18"/>
              </w:rPr>
              <w:t>EG.D</w:t>
            </w:r>
            <w:proofErr w:type="gramEnd"/>
            <w:r w:rsidRPr="00C24008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v černé barvě </w:t>
            </w:r>
            <w:r w:rsidRPr="00C24008">
              <w:rPr>
                <w:rFonts w:ascii="Arial Narrow" w:hAnsi="Arial Narrow" w:cstheme="minorHAnsi"/>
                <w:sz w:val="18"/>
                <w:szCs w:val="18"/>
              </w:rPr>
              <w:t xml:space="preserve">o rozměru 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přibližně </w:t>
            </w:r>
            <w:r w:rsidRPr="00C24008">
              <w:rPr>
                <w:rFonts w:ascii="Arial Narrow" w:hAnsi="Arial Narrow" w:cstheme="minorHAnsi"/>
                <w:sz w:val="18"/>
                <w:szCs w:val="18"/>
              </w:rPr>
              <w:t>7,5 x 25 cm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(výška x šířka)</w:t>
            </w:r>
          </w:p>
        </w:tc>
        <w:tc>
          <w:tcPr>
            <w:tcW w:w="1418" w:type="dxa"/>
            <w:gridSpan w:val="2"/>
            <w:vAlign w:val="center"/>
          </w:tcPr>
          <w:p w14:paraId="157160C1" w14:textId="3802F1B3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Čestné prohlášení</w:t>
            </w:r>
          </w:p>
        </w:tc>
        <w:tc>
          <w:tcPr>
            <w:tcW w:w="1417" w:type="dxa"/>
            <w:vAlign w:val="center"/>
          </w:tcPr>
          <w:p w14:paraId="399998D7" w14:textId="34E56964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4CFFDF80" w14:textId="77777777" w:rsidTr="00BC0165">
        <w:tc>
          <w:tcPr>
            <w:tcW w:w="477" w:type="dxa"/>
            <w:vMerge w:val="restart"/>
            <w:vAlign w:val="center"/>
          </w:tcPr>
          <w:p w14:paraId="6CCFD589" w14:textId="322BBB66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1532" w:type="dxa"/>
            <w:vMerge w:val="restart"/>
            <w:vAlign w:val="center"/>
          </w:tcPr>
          <w:p w14:paraId="7C3FCDD8" w14:textId="424D7E04" w:rsidR="00772B3C" w:rsidRPr="00B222EB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B222EB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VESTA VÝSTRAŽNÁ ORANŽOVÁ S LOGEM </w:t>
            </w:r>
            <w:proofErr w:type="gramStart"/>
            <w:r w:rsidRPr="00B222EB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EG.D</w:t>
            </w:r>
            <w:proofErr w:type="gramEnd"/>
          </w:p>
        </w:tc>
        <w:tc>
          <w:tcPr>
            <w:tcW w:w="4110" w:type="dxa"/>
            <w:vAlign w:val="center"/>
          </w:tcPr>
          <w:p w14:paraId="36C8D905" w14:textId="40E39DBB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E51D5D">
              <w:rPr>
                <w:rFonts w:ascii="Arial Narrow" w:hAnsi="Arial Narrow" w:cstheme="minorHAnsi"/>
                <w:sz w:val="18"/>
                <w:szCs w:val="18"/>
              </w:rPr>
              <w:t>EN 20471</w:t>
            </w:r>
          </w:p>
        </w:tc>
        <w:tc>
          <w:tcPr>
            <w:tcW w:w="1418" w:type="dxa"/>
            <w:gridSpan w:val="2"/>
            <w:vAlign w:val="center"/>
          </w:tcPr>
          <w:p w14:paraId="523A70E7" w14:textId="00E921A2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270A30D3" w14:textId="0ABBEC8B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7EF48C82" w14:textId="77777777" w:rsidTr="00BC0165">
        <w:tc>
          <w:tcPr>
            <w:tcW w:w="477" w:type="dxa"/>
            <w:vMerge/>
            <w:vAlign w:val="center"/>
          </w:tcPr>
          <w:p w14:paraId="4125D764" w14:textId="4AE98F15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63C4FB0E" w14:textId="398E40C1" w:rsidR="00772B3C" w:rsidRPr="0026749C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14:paraId="2F4A819C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337EFA">
              <w:rPr>
                <w:rFonts w:ascii="Arial Narrow" w:hAnsi="Arial Narrow" w:cstheme="minorHAnsi"/>
                <w:sz w:val="18"/>
                <w:szCs w:val="18"/>
              </w:rPr>
              <w:t>Výstražná vesta s horizontálními reflexními pásky</w:t>
            </w:r>
          </w:p>
          <w:p w14:paraId="0DEA31E2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337EFA">
              <w:rPr>
                <w:rFonts w:ascii="Arial Narrow" w:hAnsi="Arial Narrow" w:cstheme="minorHAnsi"/>
                <w:sz w:val="18"/>
                <w:szCs w:val="18"/>
              </w:rPr>
              <w:t>zapínání na suchý zip</w:t>
            </w:r>
          </w:p>
          <w:p w14:paraId="16E03F3A" w14:textId="3042804F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min. v rozsahu velikostí XL – 3XL</w:t>
            </w:r>
          </w:p>
        </w:tc>
        <w:tc>
          <w:tcPr>
            <w:tcW w:w="1418" w:type="dxa"/>
            <w:gridSpan w:val="2"/>
            <w:vAlign w:val="center"/>
          </w:tcPr>
          <w:p w14:paraId="33E64034" w14:textId="69020525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2339E435" w14:textId="44357AF8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21812541" w14:textId="77777777" w:rsidTr="00BC0165">
        <w:tc>
          <w:tcPr>
            <w:tcW w:w="477" w:type="dxa"/>
            <w:vMerge/>
            <w:vAlign w:val="center"/>
          </w:tcPr>
          <w:p w14:paraId="1B5CE61B" w14:textId="77777777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55F469E8" w14:textId="77777777" w:rsidR="00772B3C" w:rsidRPr="0026749C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14:paraId="1C8FC9CB" w14:textId="7E25F84B" w:rsidR="00772B3C" w:rsidRPr="00337EFA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Vesta bude</w:t>
            </w:r>
            <w:r w:rsidRPr="00C24008">
              <w:rPr>
                <w:rFonts w:ascii="Arial Narrow" w:hAnsi="Arial Narrow" w:cstheme="minorHAnsi"/>
                <w:sz w:val="18"/>
                <w:szCs w:val="18"/>
              </w:rPr>
              <w:t xml:space="preserve"> na zádech opatřen</w:t>
            </w:r>
            <w:r>
              <w:rPr>
                <w:rFonts w:ascii="Arial Narrow" w:hAnsi="Arial Narrow" w:cstheme="minorHAnsi"/>
                <w:sz w:val="18"/>
                <w:szCs w:val="18"/>
              </w:rPr>
              <w:t>a</w:t>
            </w:r>
            <w:r w:rsidRPr="00C24008">
              <w:rPr>
                <w:rFonts w:ascii="Arial Narrow" w:hAnsi="Arial Narrow" w:cstheme="minorHAnsi"/>
                <w:sz w:val="18"/>
                <w:szCs w:val="18"/>
              </w:rPr>
              <w:t xml:space="preserve"> nažehleným logem </w:t>
            </w:r>
            <w:proofErr w:type="gramStart"/>
            <w:r w:rsidRPr="00C24008">
              <w:rPr>
                <w:rFonts w:ascii="Arial Narrow" w:hAnsi="Arial Narrow" w:cstheme="minorHAnsi"/>
                <w:sz w:val="18"/>
                <w:szCs w:val="18"/>
              </w:rPr>
              <w:t>EG.D</w:t>
            </w:r>
            <w:proofErr w:type="gramEnd"/>
            <w:r w:rsidRPr="00C24008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v černé barvě </w:t>
            </w:r>
            <w:r w:rsidRPr="00C24008">
              <w:rPr>
                <w:rFonts w:ascii="Arial Narrow" w:hAnsi="Arial Narrow" w:cstheme="minorHAnsi"/>
                <w:sz w:val="18"/>
                <w:szCs w:val="18"/>
              </w:rPr>
              <w:t xml:space="preserve">o rozměru 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přibližně </w:t>
            </w:r>
            <w:r w:rsidRPr="00C24008">
              <w:rPr>
                <w:rFonts w:ascii="Arial Narrow" w:hAnsi="Arial Narrow" w:cstheme="minorHAnsi"/>
                <w:sz w:val="18"/>
                <w:szCs w:val="18"/>
              </w:rPr>
              <w:t>7,5 x 25 cm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(výška x šířka)</w:t>
            </w:r>
          </w:p>
        </w:tc>
        <w:tc>
          <w:tcPr>
            <w:tcW w:w="1418" w:type="dxa"/>
            <w:gridSpan w:val="2"/>
            <w:vAlign w:val="center"/>
          </w:tcPr>
          <w:p w14:paraId="533D226C" w14:textId="58EF885D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Čestné prohlášení</w:t>
            </w:r>
          </w:p>
        </w:tc>
        <w:tc>
          <w:tcPr>
            <w:tcW w:w="1417" w:type="dxa"/>
            <w:vAlign w:val="center"/>
          </w:tcPr>
          <w:p w14:paraId="6B5E737B" w14:textId="784F38E4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08B8BA8E" w14:textId="77777777" w:rsidTr="00BC0165">
        <w:tc>
          <w:tcPr>
            <w:tcW w:w="477" w:type="dxa"/>
            <w:vMerge w:val="restart"/>
            <w:vAlign w:val="center"/>
          </w:tcPr>
          <w:p w14:paraId="514EAB65" w14:textId="05278E78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1532" w:type="dxa"/>
            <w:vMerge w:val="restart"/>
            <w:vAlign w:val="center"/>
          </w:tcPr>
          <w:p w14:paraId="52122D5D" w14:textId="0D728194" w:rsidR="00772B3C" w:rsidRPr="0026749C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Antistatická reflexní vesta s nehořlavou úpravou</w:t>
            </w:r>
          </w:p>
        </w:tc>
        <w:tc>
          <w:tcPr>
            <w:tcW w:w="4110" w:type="dxa"/>
            <w:vAlign w:val="center"/>
          </w:tcPr>
          <w:p w14:paraId="5CBB0E66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Výstražná vesta s reflexními pruhy, nekovová</w:t>
            </w:r>
          </w:p>
          <w:p w14:paraId="1E63234D" w14:textId="3CE6B874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min. v rozsahu velikostí XL – 3XL</w:t>
            </w:r>
          </w:p>
        </w:tc>
        <w:tc>
          <w:tcPr>
            <w:tcW w:w="1418" w:type="dxa"/>
            <w:gridSpan w:val="2"/>
            <w:vAlign w:val="center"/>
          </w:tcPr>
          <w:p w14:paraId="5C4E04A2" w14:textId="6375AF79" w:rsidR="00772B3C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38149584" w14:textId="1699A5EC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3A68923C" w14:textId="77777777" w:rsidTr="00FC305D">
        <w:trPr>
          <w:trHeight w:val="977"/>
        </w:trPr>
        <w:tc>
          <w:tcPr>
            <w:tcW w:w="477" w:type="dxa"/>
            <w:vMerge/>
            <w:vAlign w:val="center"/>
          </w:tcPr>
          <w:p w14:paraId="31D985A5" w14:textId="77777777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00E8DD4B" w14:textId="77777777" w:rsidR="00772B3C" w:rsidRPr="0026749C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14:paraId="045F7147" w14:textId="79EA29E2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E51D5D">
              <w:rPr>
                <w:rFonts w:ascii="Arial Narrow" w:hAnsi="Arial Narrow" w:cstheme="minorHAnsi"/>
                <w:sz w:val="18"/>
                <w:szCs w:val="18"/>
              </w:rPr>
              <w:t>EN</w:t>
            </w:r>
            <w:r w:rsidRPr="00802C46">
              <w:rPr>
                <w:rFonts w:ascii="Arial Narrow" w:hAnsi="Arial Narrow" w:cstheme="minorHAnsi"/>
                <w:sz w:val="18"/>
                <w:szCs w:val="18"/>
              </w:rPr>
              <w:t xml:space="preserve"> ISO 20471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, </w:t>
            </w:r>
            <w:r w:rsidRPr="00802C46">
              <w:rPr>
                <w:rFonts w:ascii="Arial Narrow" w:hAnsi="Arial Narrow" w:cstheme="minorHAnsi"/>
                <w:sz w:val="18"/>
                <w:szCs w:val="18"/>
              </w:rPr>
              <w:t xml:space="preserve">třída </w:t>
            </w:r>
            <w:r>
              <w:rPr>
                <w:rFonts w:ascii="Arial Narrow" w:hAnsi="Arial Narrow" w:cstheme="minorHAnsi"/>
                <w:sz w:val="18"/>
                <w:szCs w:val="18"/>
              </w:rPr>
              <w:t>2</w:t>
            </w:r>
          </w:p>
          <w:p w14:paraId="70C328CF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certifikace </w:t>
            </w:r>
            <w:r w:rsidRPr="00802C46">
              <w:rPr>
                <w:rFonts w:ascii="Arial Narrow" w:hAnsi="Arial Narrow" w:cstheme="minorHAnsi"/>
                <w:sz w:val="18"/>
                <w:szCs w:val="18"/>
              </w:rPr>
              <w:t xml:space="preserve">dle normy EN ISO </w:t>
            </w:r>
            <w:r>
              <w:rPr>
                <w:rFonts w:ascii="Arial Narrow" w:hAnsi="Arial Narrow" w:cstheme="minorHAnsi"/>
                <w:sz w:val="18"/>
                <w:szCs w:val="18"/>
              </w:rPr>
              <w:t>14116</w:t>
            </w:r>
          </w:p>
          <w:p w14:paraId="007E2B44" w14:textId="0A018D55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certifikace </w:t>
            </w:r>
            <w:r w:rsidRPr="00802C46">
              <w:rPr>
                <w:rFonts w:ascii="Arial Narrow" w:hAnsi="Arial Narrow" w:cstheme="minorHAnsi"/>
                <w:sz w:val="18"/>
                <w:szCs w:val="18"/>
              </w:rPr>
              <w:t xml:space="preserve">dle normy EN </w:t>
            </w:r>
            <w:r>
              <w:rPr>
                <w:rFonts w:ascii="Arial Narrow" w:hAnsi="Arial Narrow" w:cstheme="minorHAnsi"/>
                <w:sz w:val="18"/>
                <w:szCs w:val="18"/>
              </w:rPr>
              <w:t>1149-5</w:t>
            </w:r>
          </w:p>
        </w:tc>
        <w:tc>
          <w:tcPr>
            <w:tcW w:w="1418" w:type="dxa"/>
            <w:gridSpan w:val="2"/>
            <w:vAlign w:val="center"/>
          </w:tcPr>
          <w:p w14:paraId="034E78D8" w14:textId="263D04A0" w:rsidR="00772B3C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747EAABA" w14:textId="7AF3C5A9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401D2167" w14:textId="77777777" w:rsidTr="00BC0165">
        <w:tc>
          <w:tcPr>
            <w:tcW w:w="477" w:type="dxa"/>
            <w:vMerge w:val="restart"/>
            <w:vAlign w:val="center"/>
          </w:tcPr>
          <w:p w14:paraId="4573BD3A" w14:textId="78F47A9D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1532" w:type="dxa"/>
            <w:vMerge w:val="restart"/>
            <w:vAlign w:val="center"/>
          </w:tcPr>
          <w:p w14:paraId="042F2DEB" w14:textId="0FC892EC" w:rsidR="00772B3C" w:rsidRPr="00B222EB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B222EB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VÝSTRAŽNÁ MIKINA</w:t>
            </w:r>
          </w:p>
        </w:tc>
        <w:tc>
          <w:tcPr>
            <w:tcW w:w="4110" w:type="dxa"/>
            <w:vAlign w:val="center"/>
          </w:tcPr>
          <w:p w14:paraId="59D66CE0" w14:textId="26232F2E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E51D5D">
              <w:rPr>
                <w:rFonts w:ascii="Arial Narrow" w:hAnsi="Arial Narrow" w:cstheme="minorHAnsi"/>
                <w:sz w:val="18"/>
                <w:szCs w:val="18"/>
              </w:rPr>
              <w:t>EN</w:t>
            </w:r>
            <w:r w:rsidRPr="00802C46">
              <w:rPr>
                <w:rFonts w:ascii="Arial Narrow" w:hAnsi="Arial Narrow" w:cstheme="minorHAnsi"/>
                <w:sz w:val="18"/>
                <w:szCs w:val="18"/>
              </w:rPr>
              <w:t xml:space="preserve"> ISO 20471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, </w:t>
            </w:r>
            <w:r w:rsidRPr="00802C46">
              <w:rPr>
                <w:rFonts w:ascii="Arial Narrow" w:hAnsi="Arial Narrow" w:cstheme="minorHAnsi"/>
                <w:sz w:val="18"/>
                <w:szCs w:val="18"/>
              </w:rPr>
              <w:t>třída 3</w:t>
            </w:r>
          </w:p>
          <w:p w14:paraId="21014DAA" w14:textId="75B6E88E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certifikace </w:t>
            </w:r>
            <w:r w:rsidRPr="00802C46">
              <w:rPr>
                <w:rFonts w:ascii="Arial Narrow" w:hAnsi="Arial Narrow" w:cstheme="minorHAnsi"/>
                <w:sz w:val="18"/>
                <w:szCs w:val="18"/>
              </w:rPr>
              <w:t>dle normy EN ISO 13688</w:t>
            </w:r>
          </w:p>
        </w:tc>
        <w:tc>
          <w:tcPr>
            <w:tcW w:w="1418" w:type="dxa"/>
            <w:gridSpan w:val="2"/>
            <w:vAlign w:val="center"/>
          </w:tcPr>
          <w:p w14:paraId="4A0D3C90" w14:textId="3B84CF7C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78D936ED" w14:textId="7118AEC5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47AA0617" w14:textId="77777777" w:rsidTr="00BC0165">
        <w:tc>
          <w:tcPr>
            <w:tcW w:w="477" w:type="dxa"/>
            <w:vMerge/>
            <w:vAlign w:val="center"/>
          </w:tcPr>
          <w:p w14:paraId="48294DAC" w14:textId="7DFB3EC5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7395AD8D" w14:textId="04B10A13" w:rsidR="00772B3C" w:rsidRPr="0026749C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14:paraId="5B6A6020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DF3E58">
              <w:rPr>
                <w:rFonts w:ascii="Arial Narrow" w:hAnsi="Arial Narrow" w:cstheme="minorHAnsi"/>
                <w:sz w:val="18"/>
                <w:szCs w:val="18"/>
              </w:rPr>
              <w:t xml:space="preserve">Materiál 100% polyester </w:t>
            </w:r>
          </w:p>
          <w:p w14:paraId="75E9A1C8" w14:textId="064436FE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proofErr w:type="spellStart"/>
            <w:r w:rsidRPr="002A3B28">
              <w:rPr>
                <w:rFonts w:ascii="Arial Narrow" w:hAnsi="Arial Narrow" w:cstheme="minorHAnsi"/>
                <w:sz w:val="18"/>
                <w:szCs w:val="18"/>
              </w:rPr>
              <w:t>celopropínací</w:t>
            </w:r>
            <w:proofErr w:type="spellEnd"/>
            <w:r w:rsidRPr="002A3B28">
              <w:rPr>
                <w:rFonts w:ascii="Arial Narrow" w:hAnsi="Arial Narrow" w:cstheme="minorHAnsi"/>
                <w:sz w:val="18"/>
                <w:szCs w:val="18"/>
              </w:rPr>
              <w:t xml:space="preserve"> zip, stažení spodního lemu na š</w:t>
            </w:r>
            <w:r w:rsidR="00224442">
              <w:rPr>
                <w:rFonts w:ascii="Arial Narrow" w:hAnsi="Arial Narrow" w:cstheme="minorHAnsi"/>
                <w:sz w:val="18"/>
                <w:szCs w:val="18"/>
              </w:rPr>
              <w:t>ň</w:t>
            </w:r>
            <w:r w:rsidRPr="002A3B28">
              <w:rPr>
                <w:rFonts w:ascii="Arial Narrow" w:hAnsi="Arial Narrow" w:cstheme="minorHAnsi"/>
                <w:sz w:val="18"/>
                <w:szCs w:val="18"/>
              </w:rPr>
              <w:t>ůrky</w:t>
            </w:r>
          </w:p>
          <w:p w14:paraId="4437CDF6" w14:textId="03B2B330" w:rsidR="00772B3C" w:rsidRPr="002A3B28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Dvě boční</w:t>
            </w:r>
            <w:r w:rsidRPr="002A3B28">
              <w:rPr>
                <w:rFonts w:ascii="Arial Narrow" w:hAnsi="Arial Narrow" w:cstheme="minorHAnsi"/>
                <w:sz w:val="18"/>
                <w:szCs w:val="18"/>
              </w:rPr>
              <w:t xml:space="preserve"> kapsy na zip</w:t>
            </w:r>
          </w:p>
          <w:p w14:paraId="72C8C375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</w:t>
            </w:r>
            <w:r w:rsidRPr="00DF3E58">
              <w:rPr>
                <w:rFonts w:ascii="Arial Narrow" w:hAnsi="Arial Narrow" w:cstheme="minorHAnsi"/>
                <w:sz w:val="18"/>
                <w:szCs w:val="18"/>
              </w:rPr>
              <w:t>arva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DF3E58">
              <w:rPr>
                <w:rFonts w:ascii="Arial Narrow" w:hAnsi="Arial Narrow" w:cstheme="minorHAnsi"/>
                <w:sz w:val="18"/>
                <w:szCs w:val="18"/>
              </w:rPr>
              <w:t>reflexní žlutá</w:t>
            </w:r>
          </w:p>
          <w:p w14:paraId="502FF3E8" w14:textId="196E9135" w:rsidR="00772B3C" w:rsidRPr="002A3B28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min. v rozsahu velikostí S – 3XL</w:t>
            </w:r>
          </w:p>
        </w:tc>
        <w:tc>
          <w:tcPr>
            <w:tcW w:w="1418" w:type="dxa"/>
            <w:gridSpan w:val="2"/>
            <w:vAlign w:val="center"/>
          </w:tcPr>
          <w:p w14:paraId="5AACE485" w14:textId="5C7D5B1B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35C7A8F8" w14:textId="6B317BDC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5E2AFE47" w14:textId="77777777" w:rsidTr="00E109EA">
        <w:tc>
          <w:tcPr>
            <w:tcW w:w="8954" w:type="dxa"/>
            <w:gridSpan w:val="6"/>
            <w:vAlign w:val="center"/>
          </w:tcPr>
          <w:p w14:paraId="79D0E696" w14:textId="47BD16E5" w:rsidR="00772B3C" w:rsidRPr="00A64BBE" w:rsidRDefault="00772B3C" w:rsidP="00772B3C">
            <w:pPr>
              <w:spacing w:before="120"/>
              <w:ind w:right="-23"/>
              <w:rPr>
                <w:rFonts w:ascii="Arial Narrow" w:hAnsi="Arial Narrow" w:cstheme="minorHAnsi"/>
                <w:snapToGrid w:val="0"/>
                <w:sz w:val="18"/>
              </w:rPr>
            </w:pPr>
            <w:r w:rsidRPr="007C6535">
              <w:rPr>
                <w:rFonts w:ascii="Arial Narrow" w:eastAsia="Times New Roman" w:hAnsi="Arial Narrow" w:cstheme="minorHAnsi"/>
                <w:b/>
                <w:lang w:bidi="ar-SA"/>
              </w:rPr>
              <w:t>OCHRANA DÝCHACÍCH CEST</w:t>
            </w:r>
          </w:p>
        </w:tc>
      </w:tr>
      <w:tr w:rsidR="00772B3C" w:rsidRPr="00A64BBE" w14:paraId="45CC6932" w14:textId="77777777" w:rsidTr="0030387A">
        <w:tc>
          <w:tcPr>
            <w:tcW w:w="477" w:type="dxa"/>
            <w:vMerge w:val="restart"/>
            <w:vAlign w:val="center"/>
          </w:tcPr>
          <w:p w14:paraId="7A8822BE" w14:textId="6E1889DA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1532" w:type="dxa"/>
            <w:vMerge w:val="restart"/>
            <w:vAlign w:val="center"/>
          </w:tcPr>
          <w:p w14:paraId="53A9BF12" w14:textId="5DD300A1" w:rsidR="00772B3C" w:rsidRPr="00A11C4A" w:rsidRDefault="00772B3C" w:rsidP="00657A02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</w:pPr>
            <w:r w:rsidRPr="00A11C4A"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>Celoobličejová maska</w:t>
            </w:r>
          </w:p>
        </w:tc>
        <w:tc>
          <w:tcPr>
            <w:tcW w:w="4110" w:type="dxa"/>
            <w:vAlign w:val="center"/>
          </w:tcPr>
          <w:p w14:paraId="3213ECAF" w14:textId="022166F5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A11C4A">
              <w:rPr>
                <w:rFonts w:ascii="Arial Narrow" w:hAnsi="Arial Narrow" w:cstheme="minorHAnsi"/>
                <w:sz w:val="18"/>
                <w:szCs w:val="18"/>
              </w:rPr>
              <w:t>EN 136 (CL1)</w:t>
            </w:r>
          </w:p>
        </w:tc>
        <w:tc>
          <w:tcPr>
            <w:tcW w:w="1418" w:type="dxa"/>
            <w:gridSpan w:val="2"/>
            <w:vAlign w:val="center"/>
          </w:tcPr>
          <w:p w14:paraId="416BB291" w14:textId="6C1D8F52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5BAE38F8" w14:textId="45103A98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76C1D1C9" w14:textId="77777777" w:rsidTr="0030387A">
        <w:tc>
          <w:tcPr>
            <w:tcW w:w="477" w:type="dxa"/>
            <w:vMerge/>
            <w:vAlign w:val="center"/>
          </w:tcPr>
          <w:p w14:paraId="43541CFE" w14:textId="57461C66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0CE90794" w14:textId="19BB9B04" w:rsidR="00772B3C" w:rsidRPr="0026749C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14:paraId="10ECBE15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A11C4A">
              <w:rPr>
                <w:rFonts w:ascii="Arial Narrow" w:hAnsi="Arial Narrow" w:cstheme="minorHAnsi"/>
                <w:sz w:val="18"/>
                <w:szCs w:val="18"/>
              </w:rPr>
              <w:t>panoramatický zorník s ochranou proti zamlžení a poškrábání</w:t>
            </w:r>
          </w:p>
          <w:p w14:paraId="6EE4F065" w14:textId="1503602C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A11C4A">
              <w:rPr>
                <w:rFonts w:ascii="Arial Narrow" w:hAnsi="Arial Narrow" w:cstheme="minorHAnsi"/>
                <w:sz w:val="18"/>
                <w:szCs w:val="18"/>
              </w:rPr>
              <w:t xml:space="preserve">nastavitelný </w:t>
            </w:r>
            <w:r w:rsidR="00F10031" w:rsidRPr="00A11C4A">
              <w:rPr>
                <w:rFonts w:ascii="Arial Narrow" w:hAnsi="Arial Narrow" w:cstheme="minorHAnsi"/>
                <w:sz w:val="18"/>
                <w:szCs w:val="18"/>
              </w:rPr>
              <w:t>5bodový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postroj</w:t>
            </w:r>
          </w:p>
          <w:p w14:paraId="62D4814B" w14:textId="669A52A2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A11C4A">
              <w:rPr>
                <w:rFonts w:ascii="Arial Narrow" w:hAnsi="Arial Narrow" w:cstheme="minorHAnsi"/>
                <w:sz w:val="18"/>
                <w:szCs w:val="18"/>
              </w:rPr>
              <w:t>Bajonetový upínací systém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filtrů</w:t>
            </w:r>
          </w:p>
        </w:tc>
        <w:tc>
          <w:tcPr>
            <w:tcW w:w="1418" w:type="dxa"/>
            <w:gridSpan w:val="2"/>
            <w:vAlign w:val="center"/>
          </w:tcPr>
          <w:p w14:paraId="0D7113DC" w14:textId="013E7D5A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46138AD4" w14:textId="2DEE4ED6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675FCE2A" w14:textId="77777777" w:rsidTr="0030387A">
        <w:tc>
          <w:tcPr>
            <w:tcW w:w="477" w:type="dxa"/>
            <w:vMerge w:val="restart"/>
            <w:vAlign w:val="center"/>
          </w:tcPr>
          <w:p w14:paraId="66C2EC9F" w14:textId="3E6D5AAB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1532" w:type="dxa"/>
            <w:vMerge w:val="restart"/>
            <w:vAlign w:val="center"/>
          </w:tcPr>
          <w:p w14:paraId="5EFC85C6" w14:textId="318B61CE" w:rsidR="00772B3C" w:rsidRPr="004A1696" w:rsidRDefault="00772B3C" w:rsidP="00657A02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4A1696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FILTR A2P3 K</w:t>
            </w: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 </w:t>
            </w:r>
            <w:r w:rsidR="00F10031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CELOOBLIČEJOVÉ </w:t>
            </w:r>
            <w:r w:rsidR="00F10031" w:rsidRPr="004A1696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MASCE</w:t>
            </w:r>
          </w:p>
        </w:tc>
        <w:tc>
          <w:tcPr>
            <w:tcW w:w="4110" w:type="dxa"/>
            <w:vAlign w:val="center"/>
          </w:tcPr>
          <w:p w14:paraId="18A4D9FE" w14:textId="355FEF3A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A11C4A">
              <w:rPr>
                <w:rFonts w:ascii="Arial Narrow" w:hAnsi="Arial Narrow" w:cstheme="minorHAnsi"/>
                <w:sz w:val="18"/>
                <w:szCs w:val="18"/>
              </w:rPr>
              <w:t>EN 136 (CL1)</w:t>
            </w:r>
          </w:p>
        </w:tc>
        <w:tc>
          <w:tcPr>
            <w:tcW w:w="1418" w:type="dxa"/>
            <w:gridSpan w:val="2"/>
            <w:vAlign w:val="center"/>
          </w:tcPr>
          <w:p w14:paraId="074BAFAE" w14:textId="3C696541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7D9F67D8" w14:textId="325E38A5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477018D5" w14:textId="77777777" w:rsidTr="00E85EB4">
        <w:tc>
          <w:tcPr>
            <w:tcW w:w="477" w:type="dxa"/>
            <w:vMerge/>
            <w:vAlign w:val="center"/>
          </w:tcPr>
          <w:p w14:paraId="414DB8AC" w14:textId="2F28E412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vMerge/>
          </w:tcPr>
          <w:p w14:paraId="5DB28669" w14:textId="425664E0" w:rsidR="00772B3C" w:rsidRPr="0026749C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14:paraId="24DB4183" w14:textId="0C59C79A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Kompatibilní s položkou č. 35</w:t>
            </w:r>
          </w:p>
        </w:tc>
        <w:tc>
          <w:tcPr>
            <w:tcW w:w="1418" w:type="dxa"/>
            <w:gridSpan w:val="2"/>
            <w:vAlign w:val="center"/>
          </w:tcPr>
          <w:p w14:paraId="0A6D107D" w14:textId="36B3D749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151E5358" w14:textId="39918273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783CA8BD" w14:textId="77777777" w:rsidTr="00B92BC1">
        <w:tc>
          <w:tcPr>
            <w:tcW w:w="8954" w:type="dxa"/>
            <w:gridSpan w:val="6"/>
            <w:vAlign w:val="center"/>
          </w:tcPr>
          <w:p w14:paraId="1BB48AC7" w14:textId="048DA976" w:rsidR="00772B3C" w:rsidRPr="0030387A" w:rsidRDefault="00772B3C" w:rsidP="00772B3C">
            <w:pPr>
              <w:spacing w:before="120"/>
              <w:ind w:right="-23"/>
              <w:rPr>
                <w:rFonts w:ascii="Arial Narrow" w:eastAsia="Times New Roman" w:hAnsi="Arial Narrow" w:cstheme="minorHAnsi"/>
                <w:b/>
                <w:lang w:bidi="ar-SA"/>
              </w:rPr>
            </w:pPr>
            <w:r w:rsidRPr="0030387A">
              <w:rPr>
                <w:rFonts w:ascii="Arial Narrow" w:eastAsia="Times New Roman" w:hAnsi="Arial Narrow" w:cstheme="minorHAnsi"/>
                <w:b/>
                <w:lang w:bidi="ar-SA"/>
              </w:rPr>
              <w:t>OCHRANA HLAVY VČ. PŘÍSLUŠENSTVÍ</w:t>
            </w:r>
          </w:p>
        </w:tc>
      </w:tr>
      <w:tr w:rsidR="00772B3C" w:rsidRPr="00A64BBE" w14:paraId="6A58AA54" w14:textId="77777777" w:rsidTr="00BC0165">
        <w:tc>
          <w:tcPr>
            <w:tcW w:w="477" w:type="dxa"/>
            <w:vMerge w:val="restart"/>
            <w:vAlign w:val="center"/>
          </w:tcPr>
          <w:p w14:paraId="0BFDC27E" w14:textId="0CFB83F6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1532" w:type="dxa"/>
            <w:vMerge w:val="restart"/>
            <w:vAlign w:val="center"/>
          </w:tcPr>
          <w:p w14:paraId="211B0A75" w14:textId="7CAD734B" w:rsidR="00772B3C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OCHRANNÁ PŘILBA DIELEKTRICKÁ</w:t>
            </w:r>
          </w:p>
        </w:tc>
        <w:tc>
          <w:tcPr>
            <w:tcW w:w="4110" w:type="dxa"/>
            <w:vAlign w:val="center"/>
          </w:tcPr>
          <w:p w14:paraId="3828CF39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811A08">
              <w:rPr>
                <w:rFonts w:ascii="Arial Narrow" w:hAnsi="Arial Narrow" w:cstheme="minorHAnsi"/>
                <w:sz w:val="18"/>
                <w:szCs w:val="18"/>
              </w:rPr>
              <w:t>EN 397</w:t>
            </w:r>
          </w:p>
          <w:p w14:paraId="256CE433" w14:textId="301964BE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811A08">
              <w:rPr>
                <w:rFonts w:ascii="Arial Narrow" w:hAnsi="Arial Narrow" w:cstheme="minorHAnsi"/>
                <w:sz w:val="18"/>
                <w:szCs w:val="18"/>
              </w:rPr>
              <w:t>EN 50365 (1 000 V)</w:t>
            </w:r>
          </w:p>
        </w:tc>
        <w:tc>
          <w:tcPr>
            <w:tcW w:w="1418" w:type="dxa"/>
            <w:gridSpan w:val="2"/>
            <w:vAlign w:val="center"/>
          </w:tcPr>
          <w:p w14:paraId="5D7B4D1F" w14:textId="4E929E53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5E4A7ADF" w14:textId="69D0A98C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797A3A92" w14:textId="77777777" w:rsidTr="00BC0165">
        <w:tc>
          <w:tcPr>
            <w:tcW w:w="477" w:type="dxa"/>
            <w:vMerge/>
            <w:vAlign w:val="center"/>
          </w:tcPr>
          <w:p w14:paraId="1E1713DD" w14:textId="12640E96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7661C68B" w14:textId="21600BB2" w:rsidR="00772B3C" w:rsidRPr="0026749C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14:paraId="74FF4DC5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811A08">
              <w:rPr>
                <w:rFonts w:ascii="Arial Narrow" w:hAnsi="Arial Narrow" w:cstheme="minorHAnsi"/>
                <w:sz w:val="18"/>
                <w:szCs w:val="18"/>
              </w:rPr>
              <w:t>plně uzavřen</w:t>
            </w:r>
            <w:r>
              <w:rPr>
                <w:rFonts w:ascii="Arial Narrow" w:hAnsi="Arial Narrow" w:cstheme="minorHAnsi"/>
                <w:sz w:val="18"/>
                <w:szCs w:val="18"/>
              </w:rPr>
              <w:t>á</w:t>
            </w:r>
            <w:r w:rsidRPr="00811A08">
              <w:rPr>
                <w:rFonts w:ascii="Arial Narrow" w:hAnsi="Arial Narrow" w:cstheme="minorHAnsi"/>
                <w:sz w:val="18"/>
                <w:szCs w:val="18"/>
              </w:rPr>
              <w:t xml:space="preserve"> skořepin</w:t>
            </w:r>
            <w:r>
              <w:rPr>
                <w:rFonts w:ascii="Arial Narrow" w:hAnsi="Arial Narrow" w:cstheme="minorHAnsi"/>
                <w:sz w:val="18"/>
                <w:szCs w:val="18"/>
              </w:rPr>
              <w:t>a</w:t>
            </w:r>
          </w:p>
          <w:p w14:paraId="6E5531C3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barva žlutá</w:t>
            </w:r>
          </w:p>
          <w:p w14:paraId="02A3BF08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šestibodový hlavový kříž s textilními popruhy</w:t>
            </w:r>
          </w:p>
          <w:p w14:paraId="194E5856" w14:textId="19184723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možnost připojení mušlových chráničů sluchu, viz položka 39</w:t>
            </w:r>
          </w:p>
          <w:p w14:paraId="3A05ED45" w14:textId="1FFAE6D6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možnost připojení podbradního pásku se čtyřbodovým </w:t>
            </w:r>
            <w:r w:rsidR="00F10031">
              <w:rPr>
                <w:rFonts w:ascii="Arial Narrow" w:hAnsi="Arial Narrow" w:cstheme="minorHAnsi"/>
                <w:sz w:val="18"/>
                <w:szCs w:val="18"/>
              </w:rPr>
              <w:t>uchycením,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viz položka 3</w:t>
            </w:r>
            <w:r w:rsidR="00AF575C">
              <w:rPr>
                <w:rFonts w:ascii="Arial Narrow" w:hAnsi="Arial Narrow" w:cstheme="minorHAnsi"/>
                <w:sz w:val="18"/>
                <w:szCs w:val="18"/>
              </w:rPr>
              <w:t>8</w:t>
            </w:r>
          </w:p>
          <w:p w14:paraId="136B73E3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výměnný potní pásek</w:t>
            </w:r>
          </w:p>
          <w:p w14:paraId="200ACAB8" w14:textId="49976584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o</w:t>
            </w:r>
            <w:r w:rsidRPr="00811A08">
              <w:rPr>
                <w:rFonts w:ascii="Arial Narrow" w:hAnsi="Arial Narrow" w:cstheme="minorHAnsi"/>
                <w:sz w:val="18"/>
                <w:szCs w:val="18"/>
              </w:rPr>
              <w:t>dolnost proti chladu až do –30 °C</w:t>
            </w:r>
          </w:p>
        </w:tc>
        <w:tc>
          <w:tcPr>
            <w:tcW w:w="1418" w:type="dxa"/>
            <w:gridSpan w:val="2"/>
            <w:vAlign w:val="center"/>
          </w:tcPr>
          <w:p w14:paraId="590FB103" w14:textId="1D9B413C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4A069475" w14:textId="0F58A4D7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15BB13A0" w14:textId="77777777" w:rsidTr="00BC0165">
        <w:tc>
          <w:tcPr>
            <w:tcW w:w="477" w:type="dxa"/>
            <w:vAlign w:val="center"/>
          </w:tcPr>
          <w:p w14:paraId="2382F08B" w14:textId="28021FC1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1532" w:type="dxa"/>
            <w:vAlign w:val="center"/>
          </w:tcPr>
          <w:p w14:paraId="7152DBDC" w14:textId="0D2090C7" w:rsidR="00772B3C" w:rsidRPr="00431398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</w:pPr>
            <w:r w:rsidRPr="00431398"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>Podbradní pásek</w:t>
            </w:r>
          </w:p>
        </w:tc>
        <w:tc>
          <w:tcPr>
            <w:tcW w:w="4110" w:type="dxa"/>
            <w:vAlign w:val="center"/>
          </w:tcPr>
          <w:p w14:paraId="12559714" w14:textId="7B1B22DC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431398">
              <w:rPr>
                <w:rFonts w:ascii="Arial Narrow" w:hAnsi="Arial Narrow" w:cstheme="minorHAnsi"/>
                <w:sz w:val="18"/>
                <w:szCs w:val="18"/>
              </w:rPr>
              <w:t>textilní pásek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se čtyřbodovým uchycením</w:t>
            </w:r>
          </w:p>
          <w:p w14:paraId="1F42744E" w14:textId="77777777" w:rsidR="00772B3C" w:rsidRPr="003F36C7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3F36C7">
              <w:rPr>
                <w:rFonts w:ascii="Arial Narrow" w:hAnsi="Arial Narrow" w:cstheme="minorHAnsi"/>
                <w:sz w:val="18"/>
                <w:szCs w:val="18"/>
              </w:rPr>
              <w:t>s podbradním polštářkem</w:t>
            </w:r>
          </w:p>
          <w:p w14:paraId="06D88654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3F36C7">
              <w:rPr>
                <w:rFonts w:ascii="Arial Narrow" w:hAnsi="Arial Narrow" w:cstheme="minorHAnsi"/>
                <w:sz w:val="18"/>
                <w:szCs w:val="18"/>
              </w:rPr>
              <w:t>nastavitelná délka</w:t>
            </w:r>
          </w:p>
          <w:p w14:paraId="12C97F2F" w14:textId="7488E91B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kompatibilní s položkou 37</w:t>
            </w:r>
          </w:p>
        </w:tc>
        <w:tc>
          <w:tcPr>
            <w:tcW w:w="1418" w:type="dxa"/>
            <w:gridSpan w:val="2"/>
            <w:vAlign w:val="center"/>
          </w:tcPr>
          <w:p w14:paraId="5720F614" w14:textId="06EDE76F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268D4C76" w14:textId="5EBDD06E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7CEF1363" w14:textId="77777777" w:rsidTr="00585EDA">
        <w:tc>
          <w:tcPr>
            <w:tcW w:w="8954" w:type="dxa"/>
            <w:gridSpan w:val="6"/>
            <w:vAlign w:val="center"/>
          </w:tcPr>
          <w:p w14:paraId="247A2520" w14:textId="2B536DB0" w:rsidR="00772B3C" w:rsidRPr="00A64BBE" w:rsidRDefault="00772B3C" w:rsidP="00772B3C">
            <w:pPr>
              <w:spacing w:before="120"/>
              <w:ind w:right="-23"/>
              <w:rPr>
                <w:rFonts w:ascii="Arial Narrow" w:hAnsi="Arial Narrow" w:cstheme="minorHAnsi"/>
                <w:snapToGrid w:val="0"/>
                <w:sz w:val="18"/>
              </w:rPr>
            </w:pPr>
            <w:r w:rsidRPr="003F36C7">
              <w:rPr>
                <w:rFonts w:ascii="Arial Narrow" w:eastAsia="Times New Roman" w:hAnsi="Arial Narrow" w:cstheme="minorHAnsi"/>
                <w:b/>
                <w:lang w:bidi="ar-SA"/>
              </w:rPr>
              <w:t>OCHRANA SLUCHU</w:t>
            </w:r>
          </w:p>
        </w:tc>
      </w:tr>
      <w:tr w:rsidR="00772B3C" w:rsidRPr="00A64BBE" w14:paraId="04BD2296" w14:textId="77777777" w:rsidTr="00BC0165">
        <w:tc>
          <w:tcPr>
            <w:tcW w:w="477" w:type="dxa"/>
            <w:vMerge w:val="restart"/>
            <w:vAlign w:val="center"/>
          </w:tcPr>
          <w:p w14:paraId="69F00B99" w14:textId="4363A147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1532" w:type="dxa"/>
            <w:vMerge w:val="restart"/>
            <w:vAlign w:val="center"/>
          </w:tcPr>
          <w:p w14:paraId="38F9CA05" w14:textId="50F3482E" w:rsidR="00772B3C" w:rsidRPr="00BB4C2C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</w:pPr>
            <w:r w:rsidRPr="00BB4C2C"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>Mušlové chrániče sluchu</w:t>
            </w:r>
          </w:p>
        </w:tc>
        <w:tc>
          <w:tcPr>
            <w:tcW w:w="4110" w:type="dxa"/>
            <w:vAlign w:val="center"/>
          </w:tcPr>
          <w:p w14:paraId="61C7E8B2" w14:textId="60BAAA9D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512DAE">
              <w:rPr>
                <w:rFonts w:ascii="Arial Narrow" w:hAnsi="Arial Narrow" w:cstheme="minorHAnsi"/>
                <w:sz w:val="18"/>
                <w:szCs w:val="18"/>
              </w:rPr>
              <w:t>EN 352-3</w:t>
            </w:r>
          </w:p>
        </w:tc>
        <w:tc>
          <w:tcPr>
            <w:tcW w:w="1418" w:type="dxa"/>
            <w:gridSpan w:val="2"/>
            <w:vAlign w:val="center"/>
          </w:tcPr>
          <w:p w14:paraId="4D36EE6C" w14:textId="0955DDE1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4F658571" w14:textId="3E2DBDA8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3E8C29FD" w14:textId="77777777" w:rsidTr="00BC0165">
        <w:tc>
          <w:tcPr>
            <w:tcW w:w="477" w:type="dxa"/>
            <w:vMerge/>
            <w:vAlign w:val="center"/>
          </w:tcPr>
          <w:p w14:paraId="47B2E7E5" w14:textId="6C6AAA10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35771907" w14:textId="77777777" w:rsidR="00772B3C" w:rsidRPr="0026749C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14:paraId="153A7C34" w14:textId="602EECFE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Integrované k položce 37</w:t>
            </w:r>
          </w:p>
          <w:p w14:paraId="3300430F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512DAE">
              <w:rPr>
                <w:rFonts w:ascii="Arial Narrow" w:hAnsi="Arial Narrow" w:cstheme="minorHAnsi"/>
                <w:sz w:val="18"/>
                <w:szCs w:val="18"/>
              </w:rPr>
              <w:t>Polstrování náušníků z extra jemné paměťové pěny</w:t>
            </w:r>
          </w:p>
          <w:p w14:paraId="48E8AE31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ins w:id="16" w:author="Štěrbová, Lenka" w:date="2024-05-23T12:17:00Z"/>
                <w:rFonts w:ascii="Arial Narrow" w:hAnsi="Arial Narrow" w:cstheme="minorHAnsi"/>
                <w:sz w:val="18"/>
                <w:szCs w:val="18"/>
              </w:rPr>
            </w:pPr>
            <w:r w:rsidRPr="00512DAE">
              <w:rPr>
                <w:rFonts w:ascii="Arial Narrow" w:hAnsi="Arial Narrow" w:cstheme="minorHAnsi"/>
                <w:sz w:val="18"/>
                <w:szCs w:val="18"/>
              </w:rPr>
              <w:t>Otáčení o 360 stupňů pro pohotovostní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(</w:t>
            </w:r>
            <w:r w:rsidRPr="00512DAE">
              <w:rPr>
                <w:rFonts w:ascii="Arial Narrow" w:hAnsi="Arial Narrow" w:cstheme="minorHAnsi"/>
                <w:sz w:val="18"/>
                <w:szCs w:val="18"/>
              </w:rPr>
              <w:t>klidovou</w:t>
            </w:r>
            <w:r>
              <w:rPr>
                <w:rFonts w:ascii="Arial Narrow" w:hAnsi="Arial Narrow" w:cstheme="minorHAnsi"/>
                <w:sz w:val="18"/>
                <w:szCs w:val="18"/>
              </w:rPr>
              <w:t>)</w:t>
            </w:r>
            <w:r w:rsidRPr="00512DAE">
              <w:rPr>
                <w:rFonts w:ascii="Arial Narrow" w:hAnsi="Arial Narrow" w:cstheme="minorHAnsi"/>
                <w:sz w:val="18"/>
                <w:szCs w:val="18"/>
              </w:rPr>
              <w:t xml:space="preserve"> polohu</w:t>
            </w:r>
          </w:p>
          <w:p w14:paraId="3507FD68" w14:textId="57F987C2" w:rsidR="00DA33AF" w:rsidRPr="006C3462" w:rsidRDefault="00601659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ins w:id="17" w:author="Štěrbová, Lenka" w:date="2024-05-23T12:17:00Z">
              <w:r>
                <w:rPr>
                  <w:rFonts w:ascii="Arial Narrow" w:hAnsi="Arial Narrow" w:cstheme="minorHAnsi"/>
                  <w:sz w:val="18"/>
                  <w:szCs w:val="18"/>
                </w:rPr>
                <w:t>Hodnota SNR minimálně 30 dB</w:t>
              </w:r>
            </w:ins>
          </w:p>
        </w:tc>
        <w:tc>
          <w:tcPr>
            <w:tcW w:w="1418" w:type="dxa"/>
            <w:gridSpan w:val="2"/>
            <w:vAlign w:val="center"/>
          </w:tcPr>
          <w:p w14:paraId="0E914CC9" w14:textId="3C53CF51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773B71DD" w14:textId="76AD6856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68978103" w14:textId="77777777" w:rsidTr="005F0582">
        <w:tc>
          <w:tcPr>
            <w:tcW w:w="8954" w:type="dxa"/>
            <w:gridSpan w:val="6"/>
            <w:vAlign w:val="center"/>
          </w:tcPr>
          <w:p w14:paraId="2610ABB2" w14:textId="5BFAE5D5" w:rsidR="00772B3C" w:rsidRPr="00A64BBE" w:rsidRDefault="00772B3C" w:rsidP="00772B3C">
            <w:pPr>
              <w:spacing w:before="120"/>
              <w:ind w:right="-23"/>
              <w:rPr>
                <w:rFonts w:ascii="Arial Narrow" w:hAnsi="Arial Narrow" w:cstheme="minorHAnsi"/>
                <w:snapToGrid w:val="0"/>
                <w:sz w:val="18"/>
              </w:rPr>
            </w:pPr>
            <w:r w:rsidRPr="003F36C7">
              <w:rPr>
                <w:rFonts w:ascii="Arial Narrow" w:eastAsia="Times New Roman" w:hAnsi="Arial Narrow" w:cstheme="minorHAnsi"/>
                <w:b/>
                <w:lang w:bidi="ar-SA"/>
              </w:rPr>
              <w:t>OCHRANA RUKOU</w:t>
            </w:r>
          </w:p>
        </w:tc>
      </w:tr>
      <w:tr w:rsidR="00772B3C" w:rsidRPr="00A64BBE" w14:paraId="3C78A1C0" w14:textId="77777777" w:rsidTr="00BC0165">
        <w:tc>
          <w:tcPr>
            <w:tcW w:w="477" w:type="dxa"/>
            <w:vMerge w:val="restart"/>
            <w:vAlign w:val="center"/>
          </w:tcPr>
          <w:p w14:paraId="1A51C32C" w14:textId="0346C211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1532" w:type="dxa"/>
            <w:vMerge w:val="restart"/>
            <w:vAlign w:val="center"/>
          </w:tcPr>
          <w:p w14:paraId="4DB91FC3" w14:textId="59DE2FE0" w:rsidR="00772B3C" w:rsidRPr="00BB4C2C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</w:pPr>
            <w:r w:rsidRPr="00BB4C2C"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>Rukavice protipořezové</w:t>
            </w:r>
          </w:p>
        </w:tc>
        <w:tc>
          <w:tcPr>
            <w:tcW w:w="4110" w:type="dxa"/>
            <w:vAlign w:val="center"/>
          </w:tcPr>
          <w:p w14:paraId="61D00865" w14:textId="692A4501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CD52E6">
              <w:rPr>
                <w:rFonts w:ascii="Arial Narrow" w:hAnsi="Arial Narrow" w:cstheme="minorHAnsi"/>
                <w:sz w:val="18"/>
                <w:szCs w:val="18"/>
              </w:rPr>
              <w:t>EN ISO 13997</w:t>
            </w:r>
          </w:p>
          <w:p w14:paraId="52045F32" w14:textId="7EE9A6E0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6F5DE9">
              <w:rPr>
                <w:rFonts w:ascii="Arial Narrow" w:hAnsi="Arial Narrow" w:cstheme="minorHAnsi"/>
                <w:sz w:val="18"/>
                <w:szCs w:val="18"/>
              </w:rPr>
              <w:t>EN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6F5DE9">
              <w:rPr>
                <w:rFonts w:ascii="Arial Narrow" w:hAnsi="Arial Narrow" w:cstheme="minorHAnsi"/>
                <w:sz w:val="18"/>
                <w:szCs w:val="18"/>
              </w:rPr>
              <w:t>388</w:t>
            </w:r>
          </w:p>
        </w:tc>
        <w:tc>
          <w:tcPr>
            <w:tcW w:w="1418" w:type="dxa"/>
            <w:gridSpan w:val="2"/>
            <w:vAlign w:val="center"/>
          </w:tcPr>
          <w:p w14:paraId="0CC4D576" w14:textId="05E201C1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763DD09A" w14:textId="4A69FE50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560456E5" w14:textId="77777777" w:rsidTr="00BC0165">
        <w:tc>
          <w:tcPr>
            <w:tcW w:w="477" w:type="dxa"/>
            <w:vMerge/>
            <w:vAlign w:val="center"/>
          </w:tcPr>
          <w:p w14:paraId="53DE82DE" w14:textId="1B0362F1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1A4F67C7" w14:textId="151ECE54" w:rsidR="00772B3C" w:rsidRPr="0026749C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14:paraId="025DE276" w14:textId="67D38440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6F5DE9">
              <w:rPr>
                <w:rFonts w:ascii="Arial Narrow" w:hAnsi="Arial Narrow" w:cstheme="minorHAnsi"/>
                <w:sz w:val="18"/>
                <w:szCs w:val="18"/>
              </w:rPr>
              <w:t xml:space="preserve">pletené, </w:t>
            </w:r>
            <w:r w:rsidR="002856D5" w:rsidRPr="006F5DE9">
              <w:rPr>
                <w:rFonts w:ascii="Arial Narrow" w:hAnsi="Arial Narrow" w:cstheme="minorHAnsi"/>
                <w:sz w:val="18"/>
                <w:szCs w:val="18"/>
              </w:rPr>
              <w:t>kombinované</w:t>
            </w:r>
            <w:r w:rsidR="002856D5">
              <w:rPr>
                <w:rFonts w:ascii="Arial Narrow" w:hAnsi="Arial Narrow" w:cstheme="minorHAnsi"/>
                <w:sz w:val="18"/>
                <w:szCs w:val="18"/>
              </w:rPr>
              <w:t xml:space="preserve"> – v</w:t>
            </w:r>
            <w:r w:rsidRPr="006F5DE9">
              <w:rPr>
                <w:rFonts w:ascii="Arial Narrow" w:hAnsi="Arial Narrow" w:cstheme="minorHAnsi"/>
                <w:sz w:val="18"/>
                <w:szCs w:val="18"/>
              </w:rPr>
              <w:t xml:space="preserve"> dlani a na prstech </w:t>
            </w:r>
            <w:r>
              <w:rPr>
                <w:rFonts w:ascii="Arial Narrow" w:hAnsi="Arial Narrow" w:cstheme="minorHAnsi"/>
                <w:sz w:val="18"/>
                <w:szCs w:val="18"/>
              </w:rPr>
              <w:t>vrstva polymeru pro lepší úchop</w:t>
            </w:r>
          </w:p>
          <w:p w14:paraId="55DF043B" w14:textId="15719315" w:rsidR="00772B3C" w:rsidRPr="006F5DE9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6F5DE9">
              <w:rPr>
                <w:rFonts w:ascii="Arial Narrow" w:hAnsi="Arial Narrow" w:cstheme="minorHAnsi"/>
                <w:sz w:val="18"/>
                <w:szCs w:val="18"/>
              </w:rPr>
              <w:t>Odolnost proti proříznutí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6F5DE9">
              <w:rPr>
                <w:rFonts w:ascii="Arial Narrow" w:hAnsi="Arial Narrow" w:cstheme="minorHAnsi"/>
                <w:sz w:val="18"/>
                <w:szCs w:val="18"/>
              </w:rPr>
              <w:t>3</w:t>
            </w:r>
          </w:p>
          <w:p w14:paraId="40E2B79D" w14:textId="737DB2C1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6F5DE9">
              <w:rPr>
                <w:rFonts w:ascii="Arial Narrow" w:hAnsi="Arial Narrow" w:cstheme="minorHAnsi"/>
                <w:sz w:val="18"/>
                <w:szCs w:val="18"/>
              </w:rPr>
              <w:t xml:space="preserve">Odolnost proti </w:t>
            </w:r>
            <w:proofErr w:type="spellStart"/>
            <w:r w:rsidRPr="006F5DE9">
              <w:rPr>
                <w:rFonts w:ascii="Arial Narrow" w:hAnsi="Arial Narrow" w:cstheme="minorHAnsi"/>
                <w:sz w:val="18"/>
                <w:szCs w:val="18"/>
              </w:rPr>
              <w:t>prop</w:t>
            </w:r>
            <w:r>
              <w:rPr>
                <w:rFonts w:ascii="Arial Narrow" w:hAnsi="Arial Narrow" w:cstheme="minorHAnsi"/>
                <w:sz w:val="18"/>
                <w:szCs w:val="18"/>
              </w:rPr>
              <w:t>ichu</w:t>
            </w:r>
            <w:proofErr w:type="spellEnd"/>
            <w:r>
              <w:rPr>
                <w:rFonts w:ascii="Arial Narrow" w:hAnsi="Arial Narrow" w:cstheme="minorHAnsi"/>
                <w:sz w:val="18"/>
                <w:szCs w:val="18"/>
              </w:rPr>
              <w:t xml:space="preserve"> dle EN </w:t>
            </w:r>
            <w:r w:rsidR="002856D5">
              <w:rPr>
                <w:rFonts w:ascii="Arial Narrow" w:hAnsi="Arial Narrow" w:cstheme="minorHAnsi"/>
                <w:sz w:val="18"/>
                <w:szCs w:val="18"/>
              </w:rPr>
              <w:t>388–3</w:t>
            </w:r>
          </w:p>
          <w:p w14:paraId="44BC9BA0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Odolnost proti prořezu dle </w:t>
            </w:r>
            <w:r w:rsidRPr="00CD52E6">
              <w:rPr>
                <w:rFonts w:ascii="Arial Narrow" w:hAnsi="Arial Narrow" w:cstheme="minorHAnsi"/>
                <w:sz w:val="18"/>
                <w:szCs w:val="18"/>
              </w:rPr>
              <w:t>EN ISO 13997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– min. tř. C</w:t>
            </w:r>
          </w:p>
          <w:p w14:paraId="1DED3A8C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Umožňují ovládat dotyková zařízení</w:t>
            </w:r>
          </w:p>
          <w:p w14:paraId="734CEAB2" w14:textId="77B632EE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min. v rozsahu velikostí </w:t>
            </w:r>
            <w:r w:rsidR="002856D5" w:rsidRPr="00101FB8">
              <w:rPr>
                <w:rFonts w:ascii="Arial Narrow" w:hAnsi="Arial Narrow" w:cstheme="minorHAnsi"/>
                <w:sz w:val="18"/>
                <w:szCs w:val="18"/>
              </w:rPr>
              <w:t>7–11</w:t>
            </w:r>
            <w:r w:rsidRPr="00101FB8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gridSpan w:val="2"/>
            <w:vAlign w:val="center"/>
          </w:tcPr>
          <w:p w14:paraId="68D4B1B6" w14:textId="27DB0EFA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42B2877B" w14:textId="19DA5B93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65CE6E8C" w14:textId="77777777" w:rsidTr="00BC0165">
        <w:tc>
          <w:tcPr>
            <w:tcW w:w="477" w:type="dxa"/>
            <w:vMerge w:val="restart"/>
            <w:vAlign w:val="center"/>
          </w:tcPr>
          <w:p w14:paraId="7FD04B0B" w14:textId="4C8FA7F8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1532" w:type="dxa"/>
            <w:vMerge w:val="restart"/>
            <w:vAlign w:val="center"/>
          </w:tcPr>
          <w:p w14:paraId="74DBE7D1" w14:textId="636CD63C" w:rsidR="00772B3C" w:rsidRPr="0026749C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BB4C2C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RUKAVICE </w:t>
            </w: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MONTÁŽNÍ</w:t>
            </w:r>
          </w:p>
        </w:tc>
        <w:tc>
          <w:tcPr>
            <w:tcW w:w="4110" w:type="dxa"/>
            <w:vAlign w:val="center"/>
          </w:tcPr>
          <w:p w14:paraId="27734BEC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6F5DE9">
              <w:rPr>
                <w:rFonts w:ascii="Arial Narrow" w:hAnsi="Arial Narrow" w:cstheme="minorHAnsi"/>
                <w:sz w:val="18"/>
                <w:szCs w:val="18"/>
              </w:rPr>
              <w:t>EN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6F5DE9">
              <w:rPr>
                <w:rFonts w:ascii="Arial Narrow" w:hAnsi="Arial Narrow" w:cstheme="minorHAnsi"/>
                <w:sz w:val="18"/>
                <w:szCs w:val="18"/>
              </w:rPr>
              <w:t>420</w:t>
            </w:r>
          </w:p>
          <w:p w14:paraId="335942D3" w14:textId="0D346651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6F5DE9">
              <w:rPr>
                <w:rFonts w:ascii="Arial Narrow" w:hAnsi="Arial Narrow" w:cstheme="minorHAnsi"/>
                <w:sz w:val="18"/>
                <w:szCs w:val="18"/>
              </w:rPr>
              <w:t>EN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6F5DE9">
              <w:rPr>
                <w:rFonts w:ascii="Arial Narrow" w:hAnsi="Arial Narrow" w:cstheme="minorHAnsi"/>
                <w:sz w:val="18"/>
                <w:szCs w:val="18"/>
              </w:rPr>
              <w:t>388</w:t>
            </w:r>
          </w:p>
        </w:tc>
        <w:tc>
          <w:tcPr>
            <w:tcW w:w="1418" w:type="dxa"/>
            <w:gridSpan w:val="2"/>
            <w:vAlign w:val="center"/>
          </w:tcPr>
          <w:p w14:paraId="026562E9" w14:textId="2E45F324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06903859" w14:textId="4C8D6B04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16F322B2" w14:textId="77777777" w:rsidTr="00BC0165">
        <w:tc>
          <w:tcPr>
            <w:tcW w:w="477" w:type="dxa"/>
            <w:vMerge/>
            <w:vAlign w:val="center"/>
          </w:tcPr>
          <w:p w14:paraId="2AC0A90D" w14:textId="77777777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3C222C2B" w14:textId="77777777" w:rsidR="00772B3C" w:rsidRPr="0026749C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14:paraId="4DDE0469" w14:textId="7D4020C2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BB4C2C">
              <w:rPr>
                <w:rFonts w:ascii="Arial Narrow" w:hAnsi="Arial Narrow" w:cstheme="minorHAnsi"/>
                <w:sz w:val="18"/>
                <w:szCs w:val="18"/>
              </w:rPr>
              <w:t>se suchým zipem na zápěstí.</w:t>
            </w:r>
          </w:p>
          <w:p w14:paraId="5E3F3407" w14:textId="2217FE95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Materiál </w:t>
            </w:r>
            <w:r w:rsidRPr="00BB4C2C">
              <w:rPr>
                <w:rFonts w:ascii="Arial Narrow" w:hAnsi="Arial Narrow" w:cstheme="minorHAnsi"/>
                <w:sz w:val="18"/>
                <w:szCs w:val="18"/>
              </w:rPr>
              <w:t>dlaň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ové </w:t>
            </w:r>
            <w:r w:rsidR="002856D5">
              <w:rPr>
                <w:rFonts w:ascii="Arial Narrow" w:hAnsi="Arial Narrow" w:cstheme="minorHAnsi"/>
                <w:sz w:val="18"/>
                <w:szCs w:val="18"/>
              </w:rPr>
              <w:t>části</w:t>
            </w:r>
            <w:r w:rsidR="002856D5" w:rsidRPr="00BB4C2C">
              <w:rPr>
                <w:rFonts w:ascii="Arial Narrow" w:hAnsi="Arial Narrow" w:cstheme="minorHAnsi"/>
                <w:sz w:val="18"/>
                <w:szCs w:val="18"/>
              </w:rPr>
              <w:t xml:space="preserve"> – kozinka</w:t>
            </w:r>
            <w:r w:rsidRPr="00BB4C2C">
              <w:rPr>
                <w:rFonts w:ascii="Arial Narrow" w:hAnsi="Arial Narrow" w:cstheme="minorHAnsi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materiál </w:t>
            </w:r>
            <w:r w:rsidR="002856D5" w:rsidRPr="00BB4C2C">
              <w:rPr>
                <w:rFonts w:ascii="Arial Narrow" w:hAnsi="Arial Narrow" w:cstheme="minorHAnsi"/>
                <w:sz w:val="18"/>
                <w:szCs w:val="18"/>
              </w:rPr>
              <w:t>hřb</w:t>
            </w:r>
            <w:r w:rsidR="002856D5">
              <w:rPr>
                <w:rFonts w:ascii="Arial Narrow" w:hAnsi="Arial Narrow" w:cstheme="minorHAnsi"/>
                <w:sz w:val="18"/>
                <w:szCs w:val="18"/>
              </w:rPr>
              <w:t>etu</w:t>
            </w:r>
            <w:r w:rsidR="002856D5" w:rsidRPr="00BB4C2C">
              <w:rPr>
                <w:rFonts w:ascii="Arial Narrow" w:hAnsi="Arial Narrow" w:cstheme="minorHAnsi"/>
                <w:sz w:val="18"/>
                <w:szCs w:val="18"/>
              </w:rPr>
              <w:t xml:space="preserve"> – bavlněný</w:t>
            </w:r>
            <w:r w:rsidRPr="00BB4C2C">
              <w:rPr>
                <w:rFonts w:ascii="Arial Narrow" w:hAnsi="Arial Narrow" w:cstheme="minorHAnsi"/>
                <w:sz w:val="18"/>
                <w:szCs w:val="18"/>
              </w:rPr>
              <w:t xml:space="preserve"> úplet</w:t>
            </w:r>
          </w:p>
          <w:p w14:paraId="06053C4D" w14:textId="68E7AA4F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min. v rozsahu velik</w:t>
            </w:r>
            <w:r w:rsidRPr="00101FB8">
              <w:rPr>
                <w:rFonts w:ascii="Arial Narrow" w:hAnsi="Arial Narrow" w:cstheme="minorHAnsi"/>
                <w:sz w:val="18"/>
                <w:szCs w:val="18"/>
              </w:rPr>
              <w:t xml:space="preserve">ostí </w:t>
            </w:r>
            <w:r w:rsidR="002856D5" w:rsidRPr="00101FB8">
              <w:rPr>
                <w:rFonts w:ascii="Arial Narrow" w:hAnsi="Arial Narrow" w:cstheme="minorHAnsi"/>
                <w:sz w:val="18"/>
                <w:szCs w:val="18"/>
              </w:rPr>
              <w:t>7–11</w:t>
            </w:r>
          </w:p>
        </w:tc>
        <w:tc>
          <w:tcPr>
            <w:tcW w:w="1418" w:type="dxa"/>
            <w:gridSpan w:val="2"/>
            <w:vAlign w:val="center"/>
          </w:tcPr>
          <w:p w14:paraId="11E6FED0" w14:textId="04B06D50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65CA24D0" w14:textId="7F5E47E3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4BC8195D" w14:textId="77777777" w:rsidTr="00BC0165">
        <w:tc>
          <w:tcPr>
            <w:tcW w:w="477" w:type="dxa"/>
            <w:vMerge w:val="restart"/>
            <w:vAlign w:val="center"/>
          </w:tcPr>
          <w:p w14:paraId="6560189A" w14:textId="3E2BABDD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1532" w:type="dxa"/>
            <w:vMerge w:val="restart"/>
            <w:vAlign w:val="center"/>
          </w:tcPr>
          <w:p w14:paraId="329CAB2E" w14:textId="2023033F" w:rsidR="00772B3C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CHEMICKÉ RUKAVICE</w:t>
            </w:r>
          </w:p>
        </w:tc>
        <w:tc>
          <w:tcPr>
            <w:tcW w:w="4110" w:type="dxa"/>
            <w:vAlign w:val="center"/>
          </w:tcPr>
          <w:p w14:paraId="251943FD" w14:textId="707087A3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6F5DE9">
              <w:rPr>
                <w:rFonts w:ascii="Arial Narrow" w:hAnsi="Arial Narrow" w:cstheme="minorHAnsi"/>
                <w:sz w:val="18"/>
                <w:szCs w:val="18"/>
              </w:rPr>
              <w:t>EN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374</w:t>
            </w:r>
          </w:p>
          <w:p w14:paraId="3F5FD861" w14:textId="5551FE93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6F5DE9">
              <w:rPr>
                <w:rFonts w:ascii="Arial Narrow" w:hAnsi="Arial Narrow" w:cstheme="minorHAnsi"/>
                <w:sz w:val="18"/>
                <w:szCs w:val="18"/>
              </w:rPr>
              <w:t>EN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6F5DE9">
              <w:rPr>
                <w:rFonts w:ascii="Arial Narrow" w:hAnsi="Arial Narrow" w:cstheme="minorHAnsi"/>
                <w:sz w:val="18"/>
                <w:szCs w:val="18"/>
              </w:rPr>
              <w:t>388</w:t>
            </w:r>
          </w:p>
        </w:tc>
        <w:tc>
          <w:tcPr>
            <w:tcW w:w="1418" w:type="dxa"/>
            <w:gridSpan w:val="2"/>
            <w:vAlign w:val="center"/>
          </w:tcPr>
          <w:p w14:paraId="5AFCE4D1" w14:textId="45A03A0C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32E30F20" w14:textId="2EDFC6BC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0C6B9FDA" w14:textId="77777777" w:rsidTr="00BC0165">
        <w:tc>
          <w:tcPr>
            <w:tcW w:w="477" w:type="dxa"/>
            <w:vMerge/>
            <w:vAlign w:val="center"/>
          </w:tcPr>
          <w:p w14:paraId="4668A8C3" w14:textId="44764795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381F2DC9" w14:textId="750A1DB8" w:rsidR="00772B3C" w:rsidRPr="0026749C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14:paraId="085C5E18" w14:textId="33C9F653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ochrana dle </w:t>
            </w:r>
            <w:r w:rsidRPr="00F22DBD">
              <w:rPr>
                <w:rFonts w:ascii="Arial Narrow" w:hAnsi="Arial Narrow" w:cstheme="minorHAnsi"/>
                <w:sz w:val="18"/>
                <w:szCs w:val="18"/>
              </w:rPr>
              <w:t xml:space="preserve">EN 388 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- </w:t>
            </w:r>
            <w:r w:rsidRPr="00F22DBD">
              <w:rPr>
                <w:rFonts w:ascii="Arial Narrow" w:hAnsi="Arial Narrow" w:cstheme="minorHAnsi"/>
                <w:sz w:val="18"/>
                <w:szCs w:val="18"/>
              </w:rPr>
              <w:t>x121</w:t>
            </w:r>
          </w:p>
          <w:p w14:paraId="2939A0A2" w14:textId="41C00F1F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ochrana dle </w:t>
            </w:r>
            <w:r w:rsidRPr="00F22DBD">
              <w:rPr>
                <w:rFonts w:ascii="Arial Narrow" w:hAnsi="Arial Narrow" w:cstheme="minorHAnsi"/>
                <w:sz w:val="18"/>
                <w:szCs w:val="18"/>
              </w:rPr>
              <w:t xml:space="preserve">EN 374 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– </w:t>
            </w:r>
            <w:r w:rsidRPr="00F22DBD">
              <w:rPr>
                <w:rFonts w:ascii="Arial Narrow" w:hAnsi="Arial Narrow" w:cstheme="minorHAnsi"/>
                <w:sz w:val="18"/>
                <w:szCs w:val="18"/>
              </w:rPr>
              <w:t>AKL</w:t>
            </w:r>
          </w:p>
          <w:p w14:paraId="2858C46B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délka min. 30 cm</w:t>
            </w:r>
          </w:p>
          <w:p w14:paraId="1F2C55E8" w14:textId="2BCA70DD" w:rsidR="00772B3C" w:rsidRPr="00F22DBD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min. v rozsahu velikostí </w:t>
            </w:r>
            <w:r w:rsidR="002856D5" w:rsidRPr="00101FB8">
              <w:rPr>
                <w:rFonts w:ascii="Arial Narrow" w:hAnsi="Arial Narrow" w:cstheme="minorHAnsi"/>
                <w:sz w:val="18"/>
                <w:szCs w:val="18"/>
              </w:rPr>
              <w:t>7–11</w:t>
            </w:r>
          </w:p>
        </w:tc>
        <w:tc>
          <w:tcPr>
            <w:tcW w:w="1418" w:type="dxa"/>
            <w:gridSpan w:val="2"/>
            <w:vAlign w:val="center"/>
          </w:tcPr>
          <w:p w14:paraId="02E86F9D" w14:textId="5A4AA1E7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2A0E94B5" w14:textId="7C31FAAC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7961F972" w14:textId="77777777" w:rsidTr="00BC0165">
        <w:tc>
          <w:tcPr>
            <w:tcW w:w="477" w:type="dxa"/>
            <w:vMerge w:val="restart"/>
            <w:vAlign w:val="center"/>
          </w:tcPr>
          <w:p w14:paraId="3AD2EFDA" w14:textId="45CD727B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43</w:t>
            </w:r>
          </w:p>
        </w:tc>
        <w:tc>
          <w:tcPr>
            <w:tcW w:w="1532" w:type="dxa"/>
            <w:vMerge w:val="restart"/>
            <w:vAlign w:val="center"/>
          </w:tcPr>
          <w:p w14:paraId="49484B25" w14:textId="77916A81" w:rsidR="00772B3C" w:rsidRPr="000F4432" w:rsidRDefault="00772B3C" w:rsidP="00657A02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</w:pPr>
            <w:r w:rsidRPr="000F4432"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 xml:space="preserve">Rukavice pro práci </w:t>
            </w:r>
            <w:r w:rsidRPr="000F4432"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lastRenderedPageBreak/>
              <w:t>s řetězovou pilou</w:t>
            </w:r>
          </w:p>
        </w:tc>
        <w:tc>
          <w:tcPr>
            <w:tcW w:w="4110" w:type="dxa"/>
            <w:vAlign w:val="center"/>
          </w:tcPr>
          <w:p w14:paraId="039057EE" w14:textId="2B7A13DC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lastRenderedPageBreak/>
              <w:t xml:space="preserve">Certifikováno dle </w:t>
            </w:r>
            <w:r w:rsidRPr="006F5DE9">
              <w:rPr>
                <w:rFonts w:ascii="Arial Narrow" w:hAnsi="Arial Narrow" w:cstheme="minorHAnsi"/>
                <w:sz w:val="18"/>
                <w:szCs w:val="18"/>
              </w:rPr>
              <w:t>EN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420</w:t>
            </w:r>
          </w:p>
          <w:p w14:paraId="2386D56B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6F5DE9">
              <w:rPr>
                <w:rFonts w:ascii="Arial Narrow" w:hAnsi="Arial Narrow" w:cstheme="minorHAnsi"/>
                <w:sz w:val="18"/>
                <w:szCs w:val="18"/>
              </w:rPr>
              <w:t>EN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6F5DE9">
              <w:rPr>
                <w:rFonts w:ascii="Arial Narrow" w:hAnsi="Arial Narrow" w:cstheme="minorHAnsi"/>
                <w:sz w:val="18"/>
                <w:szCs w:val="18"/>
              </w:rPr>
              <w:t>388</w:t>
            </w:r>
          </w:p>
          <w:p w14:paraId="7577B92F" w14:textId="12253636" w:rsidR="00772B3C" w:rsidRPr="000F443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lastRenderedPageBreak/>
              <w:t xml:space="preserve">Certifikováno dle </w:t>
            </w:r>
            <w:r w:rsidRPr="000F4432">
              <w:rPr>
                <w:rFonts w:ascii="Arial Narrow" w:hAnsi="Arial Narrow" w:cstheme="minorHAnsi"/>
                <w:sz w:val="18"/>
                <w:szCs w:val="18"/>
              </w:rPr>
              <w:t>EN 11393-4</w:t>
            </w:r>
          </w:p>
        </w:tc>
        <w:tc>
          <w:tcPr>
            <w:tcW w:w="1418" w:type="dxa"/>
            <w:gridSpan w:val="2"/>
            <w:vAlign w:val="center"/>
          </w:tcPr>
          <w:p w14:paraId="0D082BC0" w14:textId="07D19027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lastRenderedPageBreak/>
              <w:t>Prohlášení o shodě</w:t>
            </w:r>
          </w:p>
        </w:tc>
        <w:tc>
          <w:tcPr>
            <w:tcW w:w="1417" w:type="dxa"/>
            <w:vAlign w:val="center"/>
          </w:tcPr>
          <w:p w14:paraId="0D8318FA" w14:textId="0D93D32E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13722975" w14:textId="77777777" w:rsidTr="00BC0165">
        <w:tc>
          <w:tcPr>
            <w:tcW w:w="477" w:type="dxa"/>
            <w:vMerge/>
            <w:vAlign w:val="center"/>
          </w:tcPr>
          <w:p w14:paraId="6874D130" w14:textId="77777777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648A13D9" w14:textId="77777777" w:rsidR="00772B3C" w:rsidRPr="000F4432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14:paraId="63918C3E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0F4432">
              <w:rPr>
                <w:rFonts w:ascii="Arial Narrow" w:hAnsi="Arial Narrow" w:cstheme="minorHAnsi"/>
                <w:sz w:val="18"/>
                <w:szCs w:val="18"/>
              </w:rPr>
              <w:t>stahování suchým zipem</w:t>
            </w:r>
          </w:p>
          <w:p w14:paraId="278471C1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theme="minorHAnsi"/>
                <w:sz w:val="18"/>
                <w:szCs w:val="18"/>
              </w:rPr>
              <w:t>p</w:t>
            </w:r>
            <w:r w:rsidRPr="000F4432">
              <w:rPr>
                <w:rFonts w:ascii="Arial Narrow" w:hAnsi="Arial Narrow" w:cstheme="minorHAnsi"/>
                <w:sz w:val="18"/>
                <w:szCs w:val="18"/>
              </w:rPr>
              <w:t>rotipořezov</w:t>
            </w:r>
            <w:r>
              <w:rPr>
                <w:rFonts w:ascii="Arial Narrow" w:hAnsi="Arial Narrow" w:cstheme="minorHAnsi"/>
                <w:sz w:val="18"/>
                <w:szCs w:val="18"/>
              </w:rPr>
              <w:t>ý</w:t>
            </w:r>
            <w:proofErr w:type="spellEnd"/>
            <w:r w:rsidRPr="000F443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theme="minorHAnsi"/>
                <w:sz w:val="18"/>
                <w:szCs w:val="18"/>
              </w:rPr>
              <w:t>materiál n</w:t>
            </w:r>
            <w:r w:rsidRPr="000F4432">
              <w:rPr>
                <w:rFonts w:ascii="Arial Narrow" w:hAnsi="Arial Narrow" w:cstheme="minorHAnsi"/>
                <w:sz w:val="18"/>
                <w:szCs w:val="18"/>
              </w:rPr>
              <w:t>a hřbetě levé rukavic</w:t>
            </w:r>
            <w:r>
              <w:rPr>
                <w:rFonts w:ascii="Arial Narrow" w:hAnsi="Arial Narrow" w:cstheme="minorHAnsi"/>
                <w:sz w:val="18"/>
                <w:szCs w:val="18"/>
              </w:rPr>
              <w:t>e</w:t>
            </w:r>
          </w:p>
          <w:p w14:paraId="20285DE0" w14:textId="4E4601EA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min. v rozsahu velikost</w:t>
            </w:r>
            <w:r w:rsidRPr="00101FB8">
              <w:rPr>
                <w:rFonts w:ascii="Arial Narrow" w:hAnsi="Arial Narrow" w:cstheme="minorHAnsi"/>
                <w:sz w:val="18"/>
                <w:szCs w:val="18"/>
              </w:rPr>
              <w:t>í</w:t>
            </w:r>
            <w:ins w:id="18" w:author="Bajnoková, Eva" w:date="2024-05-22T09:03:00Z">
              <w:r w:rsidR="00F9300D">
                <w:rPr>
                  <w:rFonts w:ascii="Arial Narrow" w:hAnsi="Arial Narrow" w:cstheme="minorHAnsi"/>
                  <w:sz w:val="18"/>
                  <w:szCs w:val="18"/>
                </w:rPr>
                <w:t xml:space="preserve"> 9-11</w:t>
              </w:r>
            </w:ins>
            <w:del w:id="19" w:author="Bajnoková, Eva" w:date="2024-05-22T09:03:00Z">
              <w:r w:rsidRPr="00101FB8" w:rsidDel="00F23777">
                <w:rPr>
                  <w:rFonts w:ascii="Arial Narrow" w:hAnsi="Arial Narrow" w:cstheme="minorHAnsi"/>
                  <w:sz w:val="18"/>
                  <w:szCs w:val="18"/>
                </w:rPr>
                <w:delText xml:space="preserve"> </w:delText>
              </w:r>
              <w:r w:rsidR="002856D5" w:rsidRPr="00101FB8" w:rsidDel="00F23777">
                <w:rPr>
                  <w:rFonts w:ascii="Arial Narrow" w:hAnsi="Arial Narrow" w:cstheme="minorHAnsi"/>
                  <w:sz w:val="18"/>
                  <w:szCs w:val="18"/>
                </w:rPr>
                <w:delText>7–11</w:delText>
              </w:r>
            </w:del>
          </w:p>
        </w:tc>
        <w:tc>
          <w:tcPr>
            <w:tcW w:w="1418" w:type="dxa"/>
            <w:gridSpan w:val="2"/>
            <w:vAlign w:val="center"/>
          </w:tcPr>
          <w:p w14:paraId="47A61F62" w14:textId="5C3A82CA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4B0ED79B" w14:textId="4BB860DD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7FAB25F3" w14:textId="77777777" w:rsidTr="00BC0165">
        <w:tc>
          <w:tcPr>
            <w:tcW w:w="477" w:type="dxa"/>
            <w:vMerge w:val="restart"/>
            <w:vAlign w:val="center"/>
          </w:tcPr>
          <w:p w14:paraId="359C7075" w14:textId="75ADC494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1532" w:type="dxa"/>
            <w:vMerge w:val="restart"/>
            <w:vAlign w:val="center"/>
          </w:tcPr>
          <w:p w14:paraId="4D930A1A" w14:textId="52E5618E" w:rsidR="00772B3C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RUKAVICE PRACOVNÍ KOMBINOVANÉ</w:t>
            </w:r>
          </w:p>
        </w:tc>
        <w:tc>
          <w:tcPr>
            <w:tcW w:w="4110" w:type="dxa"/>
            <w:vAlign w:val="center"/>
          </w:tcPr>
          <w:p w14:paraId="4FDAE13F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6F5DE9">
              <w:rPr>
                <w:rFonts w:ascii="Arial Narrow" w:hAnsi="Arial Narrow" w:cstheme="minorHAnsi"/>
                <w:sz w:val="18"/>
                <w:szCs w:val="18"/>
              </w:rPr>
              <w:t>EN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420</w:t>
            </w:r>
          </w:p>
          <w:p w14:paraId="1CF759DE" w14:textId="3BEF0F98" w:rsidR="00772B3C" w:rsidRPr="00E56A45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6F5DE9">
              <w:rPr>
                <w:rFonts w:ascii="Arial Narrow" w:hAnsi="Arial Narrow" w:cstheme="minorHAnsi"/>
                <w:sz w:val="18"/>
                <w:szCs w:val="18"/>
              </w:rPr>
              <w:t>EN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6F5DE9">
              <w:rPr>
                <w:rFonts w:ascii="Arial Narrow" w:hAnsi="Arial Narrow" w:cstheme="minorHAnsi"/>
                <w:sz w:val="18"/>
                <w:szCs w:val="18"/>
              </w:rPr>
              <w:t>388</w:t>
            </w:r>
          </w:p>
        </w:tc>
        <w:tc>
          <w:tcPr>
            <w:tcW w:w="1418" w:type="dxa"/>
            <w:gridSpan w:val="2"/>
            <w:vAlign w:val="center"/>
          </w:tcPr>
          <w:p w14:paraId="583F6BFE" w14:textId="78871322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141EE105" w14:textId="70F605B2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67566F94" w14:textId="77777777" w:rsidTr="00BC0165">
        <w:tc>
          <w:tcPr>
            <w:tcW w:w="477" w:type="dxa"/>
            <w:vMerge/>
            <w:vAlign w:val="center"/>
          </w:tcPr>
          <w:p w14:paraId="04B24894" w14:textId="6B5B88F3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4697171A" w14:textId="4001928D" w:rsidR="00772B3C" w:rsidRPr="0026749C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14:paraId="6E01F45A" w14:textId="64E3A4A7" w:rsidR="00772B3C" w:rsidRPr="00E56A45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Odolnost proti oděru </w:t>
            </w:r>
            <w:ins w:id="20" w:author="Bajnoková, Eva" w:date="2024-05-29T08:30:00Z">
              <w:r w:rsidR="008A2696">
                <w:rPr>
                  <w:rFonts w:ascii="Arial Narrow" w:hAnsi="Arial Narrow" w:cstheme="minorHAnsi"/>
                  <w:sz w:val="18"/>
                  <w:szCs w:val="18"/>
                </w:rPr>
                <w:t xml:space="preserve">min. </w:t>
              </w:r>
            </w:ins>
            <w:r>
              <w:rPr>
                <w:rFonts w:ascii="Arial Narrow" w:hAnsi="Arial Narrow" w:cstheme="minorHAnsi"/>
                <w:sz w:val="18"/>
                <w:szCs w:val="18"/>
              </w:rPr>
              <w:t xml:space="preserve">dle </w:t>
            </w:r>
            <w:r w:rsidRPr="00E56A45">
              <w:rPr>
                <w:rFonts w:ascii="Arial Narrow" w:hAnsi="Arial Narrow" w:cstheme="minorHAnsi"/>
                <w:sz w:val="18"/>
                <w:szCs w:val="18"/>
              </w:rPr>
              <w:t>EN 388</w:t>
            </w:r>
            <w:del w:id="21" w:author="Bajnoková, Eva" w:date="2024-05-29T08:30:00Z">
              <w:r w:rsidRPr="00E56A45" w:rsidDel="00914A24">
                <w:rPr>
                  <w:rFonts w:ascii="Arial Narrow" w:hAnsi="Arial Narrow" w:cstheme="minorHAnsi"/>
                  <w:sz w:val="18"/>
                  <w:szCs w:val="18"/>
                </w:rPr>
                <w:tab/>
              </w:r>
            </w:del>
            <w:r>
              <w:rPr>
                <w:rFonts w:ascii="Arial Narrow" w:hAnsi="Arial Narrow" w:cstheme="minorHAnsi"/>
                <w:sz w:val="18"/>
                <w:szCs w:val="18"/>
              </w:rPr>
              <w:t xml:space="preserve"> - </w:t>
            </w:r>
            <w:r w:rsidRPr="00E56A45">
              <w:rPr>
                <w:rFonts w:ascii="Arial Narrow" w:hAnsi="Arial Narrow" w:cstheme="minorHAnsi"/>
                <w:sz w:val="18"/>
                <w:szCs w:val="18"/>
              </w:rPr>
              <w:t>3</w:t>
            </w:r>
          </w:p>
          <w:p w14:paraId="5C080E3D" w14:textId="0EEDD30A" w:rsidR="00772B3C" w:rsidRPr="00E56A45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Odolnost proti prořezu</w:t>
            </w:r>
            <w:ins w:id="22" w:author="Bajnoková, Eva" w:date="2024-05-29T08:30:00Z">
              <w:r w:rsidR="008A2696">
                <w:rPr>
                  <w:rFonts w:ascii="Arial Narrow" w:hAnsi="Arial Narrow" w:cstheme="minorHAnsi"/>
                  <w:sz w:val="18"/>
                  <w:szCs w:val="18"/>
                </w:rPr>
                <w:t xml:space="preserve"> min.</w:t>
              </w:r>
            </w:ins>
            <w:r>
              <w:rPr>
                <w:rFonts w:ascii="Arial Narrow" w:hAnsi="Arial Narrow" w:cstheme="minorHAnsi"/>
                <w:sz w:val="18"/>
                <w:szCs w:val="18"/>
              </w:rPr>
              <w:t xml:space="preserve"> dle </w:t>
            </w:r>
            <w:r w:rsidRPr="00E56A45">
              <w:rPr>
                <w:rFonts w:ascii="Arial Narrow" w:hAnsi="Arial Narrow" w:cstheme="minorHAnsi"/>
                <w:sz w:val="18"/>
                <w:szCs w:val="18"/>
              </w:rPr>
              <w:t xml:space="preserve">EN </w:t>
            </w:r>
            <w:r w:rsidR="002856D5" w:rsidRPr="00E56A45">
              <w:rPr>
                <w:rFonts w:ascii="Arial Narrow" w:hAnsi="Arial Narrow" w:cstheme="minorHAnsi"/>
                <w:sz w:val="18"/>
                <w:szCs w:val="18"/>
              </w:rPr>
              <w:t>388</w:t>
            </w:r>
            <w:r w:rsidR="002856D5">
              <w:rPr>
                <w:rFonts w:ascii="Arial Narrow" w:hAnsi="Arial Narrow" w:cstheme="minorHAnsi"/>
                <w:sz w:val="18"/>
                <w:szCs w:val="18"/>
              </w:rPr>
              <w:t>–2</w:t>
            </w:r>
          </w:p>
          <w:p w14:paraId="3C172994" w14:textId="5C4575E4" w:rsidR="00772B3C" w:rsidRPr="00E56A45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Odolnost vůči trhání</w:t>
            </w:r>
            <w:ins w:id="23" w:author="Bajnoková, Eva" w:date="2024-05-29T08:30:00Z">
              <w:r w:rsidR="008A2696">
                <w:rPr>
                  <w:rFonts w:ascii="Arial Narrow" w:hAnsi="Arial Narrow" w:cstheme="minorHAnsi"/>
                  <w:sz w:val="18"/>
                  <w:szCs w:val="18"/>
                </w:rPr>
                <w:t xml:space="preserve"> min.</w:t>
              </w:r>
            </w:ins>
            <w:r>
              <w:rPr>
                <w:rFonts w:ascii="Arial Narrow" w:hAnsi="Arial Narrow" w:cstheme="minorHAnsi"/>
                <w:sz w:val="18"/>
                <w:szCs w:val="18"/>
              </w:rPr>
              <w:t xml:space="preserve"> dle</w:t>
            </w:r>
            <w:r w:rsidRPr="00E56A45">
              <w:rPr>
                <w:rFonts w:ascii="Arial Narrow" w:hAnsi="Arial Narrow" w:cstheme="minorHAnsi"/>
                <w:sz w:val="18"/>
                <w:szCs w:val="18"/>
              </w:rPr>
              <w:t xml:space="preserve"> EN 388</w:t>
            </w:r>
            <w:r w:rsidRPr="00E56A45">
              <w:rPr>
                <w:rFonts w:ascii="Arial Narrow" w:hAnsi="Arial Narrow" w:cstheme="minorHAnsi"/>
                <w:sz w:val="18"/>
                <w:szCs w:val="18"/>
              </w:rPr>
              <w:tab/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- </w:t>
            </w:r>
            <w:r w:rsidRPr="00E56A45">
              <w:rPr>
                <w:rFonts w:ascii="Arial Narrow" w:hAnsi="Arial Narrow" w:cstheme="minorHAnsi"/>
                <w:sz w:val="18"/>
                <w:szCs w:val="18"/>
              </w:rPr>
              <w:t>2</w:t>
            </w:r>
          </w:p>
          <w:p w14:paraId="69104BB9" w14:textId="04ABCD60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Odolnost vůči trhání </w:t>
            </w:r>
            <w:proofErr w:type="spellStart"/>
            <w:r>
              <w:rPr>
                <w:rFonts w:ascii="Arial Narrow" w:hAnsi="Arial Narrow" w:cstheme="minorHAnsi"/>
                <w:sz w:val="18"/>
                <w:szCs w:val="18"/>
              </w:rPr>
              <w:t>propichu</w:t>
            </w:r>
            <w:proofErr w:type="spellEnd"/>
            <w:r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proofErr w:type="spellStart"/>
            <w:ins w:id="24" w:author="Bajnoková, Eva" w:date="2024-05-29T08:30:00Z">
              <w:r w:rsidR="008A2696">
                <w:rPr>
                  <w:rFonts w:ascii="Arial Narrow" w:hAnsi="Arial Narrow" w:cstheme="minorHAnsi"/>
                  <w:sz w:val="18"/>
                  <w:szCs w:val="18"/>
                </w:rPr>
                <w:t>min.</w:t>
              </w:r>
            </w:ins>
            <w:r>
              <w:rPr>
                <w:rFonts w:ascii="Arial Narrow" w:hAnsi="Arial Narrow" w:cstheme="minorHAnsi"/>
                <w:sz w:val="18"/>
                <w:szCs w:val="18"/>
              </w:rPr>
              <w:t>dle</w:t>
            </w:r>
            <w:proofErr w:type="spellEnd"/>
            <w:r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E56A45">
              <w:rPr>
                <w:rFonts w:ascii="Arial Narrow" w:hAnsi="Arial Narrow" w:cstheme="minorHAnsi"/>
                <w:sz w:val="18"/>
                <w:szCs w:val="18"/>
              </w:rPr>
              <w:t xml:space="preserve">EN </w:t>
            </w:r>
            <w:r w:rsidR="002856D5" w:rsidRPr="00E56A45">
              <w:rPr>
                <w:rFonts w:ascii="Arial Narrow" w:hAnsi="Arial Narrow" w:cstheme="minorHAnsi"/>
                <w:sz w:val="18"/>
                <w:szCs w:val="18"/>
              </w:rPr>
              <w:t>388</w:t>
            </w:r>
            <w:r w:rsidR="002856D5">
              <w:rPr>
                <w:rFonts w:ascii="Arial Narrow" w:hAnsi="Arial Narrow" w:cstheme="minorHAnsi"/>
                <w:sz w:val="18"/>
                <w:szCs w:val="18"/>
              </w:rPr>
              <w:t>–2</w:t>
            </w:r>
          </w:p>
          <w:p w14:paraId="6E5096EB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Materiál dlaně rukavice – hovězí štípenka</w:t>
            </w:r>
          </w:p>
          <w:p w14:paraId="2D5E2945" w14:textId="056F5FAC" w:rsidR="00772B3C" w:rsidRPr="00E56A45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min. v rozsahu veliko</w:t>
            </w:r>
            <w:r w:rsidRPr="00101FB8">
              <w:rPr>
                <w:rFonts w:ascii="Arial Narrow" w:hAnsi="Arial Narrow" w:cstheme="minorHAnsi"/>
                <w:sz w:val="18"/>
                <w:szCs w:val="18"/>
              </w:rPr>
              <w:t>stí</w:t>
            </w:r>
            <w:ins w:id="25" w:author="Bajnoková, Eva" w:date="2024-05-29T08:29:00Z">
              <w:r w:rsidR="00EF3D89">
                <w:rPr>
                  <w:rFonts w:ascii="Arial Narrow" w:hAnsi="Arial Narrow" w:cstheme="minorHAnsi"/>
                  <w:sz w:val="18"/>
                  <w:szCs w:val="18"/>
                </w:rPr>
                <w:t xml:space="preserve"> 9-12</w:t>
              </w:r>
              <w:r w:rsidR="00914A24">
                <w:rPr>
                  <w:rFonts w:ascii="Arial Narrow" w:hAnsi="Arial Narrow" w:cstheme="minorHAnsi"/>
                  <w:sz w:val="18"/>
                  <w:szCs w:val="18"/>
                </w:rPr>
                <w:t xml:space="preserve"> </w:t>
              </w:r>
            </w:ins>
            <w:del w:id="26" w:author="Bajnoková, Eva" w:date="2024-05-29T08:29:00Z">
              <w:r w:rsidRPr="00101FB8" w:rsidDel="00EF3D89">
                <w:rPr>
                  <w:rFonts w:ascii="Arial Narrow" w:hAnsi="Arial Narrow" w:cstheme="minorHAnsi"/>
                  <w:sz w:val="18"/>
                  <w:szCs w:val="18"/>
                </w:rPr>
                <w:delText xml:space="preserve"> </w:delText>
              </w:r>
              <w:r w:rsidR="002856D5" w:rsidRPr="00101FB8" w:rsidDel="00EF3D89">
                <w:rPr>
                  <w:rFonts w:ascii="Arial Narrow" w:hAnsi="Arial Narrow" w:cstheme="minorHAnsi"/>
                  <w:sz w:val="18"/>
                  <w:szCs w:val="18"/>
                </w:rPr>
                <w:delText>7–11</w:delText>
              </w:r>
            </w:del>
          </w:p>
        </w:tc>
        <w:tc>
          <w:tcPr>
            <w:tcW w:w="1418" w:type="dxa"/>
            <w:gridSpan w:val="2"/>
            <w:vAlign w:val="center"/>
          </w:tcPr>
          <w:p w14:paraId="10621A54" w14:textId="60AA5B7F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1E98CF53" w14:textId="0284FC98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699D7B05" w14:textId="77777777" w:rsidTr="00BC0165">
        <w:tc>
          <w:tcPr>
            <w:tcW w:w="477" w:type="dxa"/>
            <w:vMerge w:val="restart"/>
            <w:vAlign w:val="center"/>
          </w:tcPr>
          <w:p w14:paraId="2064DA9B" w14:textId="265B5130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1532" w:type="dxa"/>
            <w:vMerge w:val="restart"/>
            <w:vAlign w:val="center"/>
          </w:tcPr>
          <w:p w14:paraId="58232FAB" w14:textId="533AFDCB" w:rsidR="00772B3C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RUKAVICE PRACOVNÍ KOMBINOVANÉ ZIMNÍ</w:t>
            </w:r>
          </w:p>
        </w:tc>
        <w:tc>
          <w:tcPr>
            <w:tcW w:w="4110" w:type="dxa"/>
            <w:vAlign w:val="center"/>
          </w:tcPr>
          <w:p w14:paraId="3808D543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6F5DE9">
              <w:rPr>
                <w:rFonts w:ascii="Arial Narrow" w:hAnsi="Arial Narrow" w:cstheme="minorHAnsi"/>
                <w:sz w:val="18"/>
                <w:szCs w:val="18"/>
              </w:rPr>
              <w:t>EN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420</w:t>
            </w:r>
          </w:p>
          <w:p w14:paraId="58E89846" w14:textId="45EA3153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6F5DE9">
              <w:rPr>
                <w:rFonts w:ascii="Arial Narrow" w:hAnsi="Arial Narrow" w:cstheme="minorHAnsi"/>
                <w:sz w:val="18"/>
                <w:szCs w:val="18"/>
              </w:rPr>
              <w:t>EN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6F5DE9">
              <w:rPr>
                <w:rFonts w:ascii="Arial Narrow" w:hAnsi="Arial Narrow" w:cstheme="minorHAnsi"/>
                <w:sz w:val="18"/>
                <w:szCs w:val="18"/>
              </w:rPr>
              <w:t>388</w:t>
            </w:r>
          </w:p>
        </w:tc>
        <w:tc>
          <w:tcPr>
            <w:tcW w:w="1418" w:type="dxa"/>
            <w:gridSpan w:val="2"/>
            <w:vAlign w:val="center"/>
          </w:tcPr>
          <w:p w14:paraId="6E269782" w14:textId="447309A7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598F4D83" w14:textId="0C4636F8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118362A7" w14:textId="77777777" w:rsidTr="00BC0165">
        <w:tc>
          <w:tcPr>
            <w:tcW w:w="477" w:type="dxa"/>
            <w:vMerge/>
            <w:vAlign w:val="center"/>
          </w:tcPr>
          <w:p w14:paraId="487AADD4" w14:textId="4063C097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256B857E" w14:textId="5F14D494" w:rsidR="00772B3C" w:rsidRPr="0026749C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14:paraId="7CB77FC3" w14:textId="4894FB4C" w:rsidR="00772B3C" w:rsidRPr="00E56A45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Odolnost proti oděru </w:t>
            </w:r>
            <w:ins w:id="27" w:author="Bajnoková, Eva" w:date="2024-05-29T08:31:00Z">
              <w:r w:rsidR="00980447">
                <w:rPr>
                  <w:rFonts w:ascii="Arial Narrow" w:hAnsi="Arial Narrow" w:cstheme="minorHAnsi"/>
                  <w:sz w:val="18"/>
                  <w:szCs w:val="18"/>
                </w:rPr>
                <w:t xml:space="preserve">min </w:t>
              </w:r>
            </w:ins>
            <w:r>
              <w:rPr>
                <w:rFonts w:ascii="Arial Narrow" w:hAnsi="Arial Narrow" w:cstheme="minorHAnsi"/>
                <w:sz w:val="18"/>
                <w:szCs w:val="18"/>
              </w:rPr>
              <w:t xml:space="preserve">dle </w:t>
            </w:r>
            <w:r w:rsidRPr="00E56A45">
              <w:rPr>
                <w:rFonts w:ascii="Arial Narrow" w:hAnsi="Arial Narrow" w:cstheme="minorHAnsi"/>
                <w:sz w:val="18"/>
                <w:szCs w:val="18"/>
              </w:rPr>
              <w:t>EN 388</w:t>
            </w:r>
            <w:del w:id="28" w:author="Bajnoková, Eva" w:date="2024-05-29T08:31:00Z">
              <w:r w:rsidRPr="00E56A45" w:rsidDel="00980447">
                <w:rPr>
                  <w:rFonts w:ascii="Arial Narrow" w:hAnsi="Arial Narrow" w:cstheme="minorHAnsi"/>
                  <w:sz w:val="18"/>
                  <w:szCs w:val="18"/>
                </w:rPr>
                <w:tab/>
              </w:r>
            </w:del>
            <w:r>
              <w:rPr>
                <w:rFonts w:ascii="Arial Narrow" w:hAnsi="Arial Narrow" w:cstheme="minorHAnsi"/>
                <w:sz w:val="18"/>
                <w:szCs w:val="18"/>
              </w:rPr>
              <w:t xml:space="preserve"> - </w:t>
            </w:r>
            <w:r w:rsidRPr="00E56A45">
              <w:rPr>
                <w:rFonts w:ascii="Arial Narrow" w:hAnsi="Arial Narrow" w:cstheme="minorHAnsi"/>
                <w:sz w:val="18"/>
                <w:szCs w:val="18"/>
              </w:rPr>
              <w:t>3</w:t>
            </w:r>
          </w:p>
          <w:p w14:paraId="26AD5A78" w14:textId="60F6FA85" w:rsidR="00772B3C" w:rsidRPr="00E56A45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Odolnost proti prořezu</w:t>
            </w:r>
            <w:ins w:id="29" w:author="Bajnoková, Eva" w:date="2024-05-29T08:31:00Z">
              <w:r w:rsidR="00980447">
                <w:rPr>
                  <w:rFonts w:ascii="Arial Narrow" w:hAnsi="Arial Narrow" w:cstheme="minorHAnsi"/>
                  <w:sz w:val="18"/>
                  <w:szCs w:val="18"/>
                </w:rPr>
                <w:t xml:space="preserve"> min</w:t>
              </w:r>
            </w:ins>
            <w:r>
              <w:rPr>
                <w:rFonts w:ascii="Arial Narrow" w:hAnsi="Arial Narrow" w:cstheme="minorHAnsi"/>
                <w:sz w:val="18"/>
                <w:szCs w:val="18"/>
              </w:rPr>
              <w:t xml:space="preserve"> dle </w:t>
            </w:r>
            <w:r w:rsidRPr="00E56A45">
              <w:rPr>
                <w:rFonts w:ascii="Arial Narrow" w:hAnsi="Arial Narrow" w:cstheme="minorHAnsi"/>
                <w:sz w:val="18"/>
                <w:szCs w:val="18"/>
              </w:rPr>
              <w:t xml:space="preserve">EN </w:t>
            </w:r>
            <w:r w:rsidR="002856D5" w:rsidRPr="00E56A45">
              <w:rPr>
                <w:rFonts w:ascii="Arial Narrow" w:hAnsi="Arial Narrow" w:cstheme="minorHAnsi"/>
                <w:sz w:val="18"/>
                <w:szCs w:val="18"/>
              </w:rPr>
              <w:t>388</w:t>
            </w:r>
            <w:r w:rsidR="002856D5">
              <w:rPr>
                <w:rFonts w:ascii="Arial Narrow" w:hAnsi="Arial Narrow" w:cstheme="minorHAnsi"/>
                <w:sz w:val="18"/>
                <w:szCs w:val="18"/>
              </w:rPr>
              <w:t>–</w:t>
            </w:r>
            <w:ins w:id="30" w:author="Bajnoková, Eva" w:date="2024-05-29T08:31:00Z">
              <w:r w:rsidR="00980447">
                <w:rPr>
                  <w:rFonts w:ascii="Arial Narrow" w:hAnsi="Arial Narrow" w:cstheme="minorHAnsi"/>
                  <w:sz w:val="18"/>
                  <w:szCs w:val="18"/>
                </w:rPr>
                <w:t xml:space="preserve">1 </w:t>
              </w:r>
            </w:ins>
            <w:del w:id="31" w:author="Bajnoková, Eva" w:date="2024-05-29T08:31:00Z">
              <w:r w:rsidR="002856D5" w:rsidDel="00980447">
                <w:rPr>
                  <w:rFonts w:ascii="Arial Narrow" w:hAnsi="Arial Narrow" w:cstheme="minorHAnsi"/>
                  <w:sz w:val="18"/>
                  <w:szCs w:val="18"/>
                </w:rPr>
                <w:delText>2</w:delText>
              </w:r>
            </w:del>
          </w:p>
          <w:p w14:paraId="63748688" w14:textId="485314F8" w:rsidR="00772B3C" w:rsidRPr="00E56A45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Odolnost vůči trhání</w:t>
            </w:r>
            <w:ins w:id="32" w:author="Bajnoková, Eva" w:date="2024-05-29T08:31:00Z">
              <w:r w:rsidR="004752FB">
                <w:rPr>
                  <w:rFonts w:ascii="Arial Narrow" w:hAnsi="Arial Narrow" w:cstheme="minorHAnsi"/>
                  <w:sz w:val="18"/>
                  <w:szCs w:val="18"/>
                </w:rPr>
                <w:t xml:space="preserve"> min.</w:t>
              </w:r>
            </w:ins>
            <w:r>
              <w:rPr>
                <w:rFonts w:ascii="Arial Narrow" w:hAnsi="Arial Narrow" w:cstheme="minorHAnsi"/>
                <w:sz w:val="18"/>
                <w:szCs w:val="18"/>
              </w:rPr>
              <w:t xml:space="preserve"> dle</w:t>
            </w:r>
            <w:r w:rsidRPr="00E56A45">
              <w:rPr>
                <w:rFonts w:ascii="Arial Narrow" w:hAnsi="Arial Narrow" w:cstheme="minorHAnsi"/>
                <w:sz w:val="18"/>
                <w:szCs w:val="18"/>
              </w:rPr>
              <w:t xml:space="preserve"> EN 388</w:t>
            </w:r>
            <w:r w:rsidRPr="00E56A45">
              <w:rPr>
                <w:rFonts w:ascii="Arial Narrow" w:hAnsi="Arial Narrow" w:cstheme="minorHAnsi"/>
                <w:sz w:val="18"/>
                <w:szCs w:val="18"/>
              </w:rPr>
              <w:tab/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- </w:t>
            </w:r>
            <w:r w:rsidRPr="00E56A45">
              <w:rPr>
                <w:rFonts w:ascii="Arial Narrow" w:hAnsi="Arial Narrow" w:cstheme="minorHAnsi"/>
                <w:sz w:val="18"/>
                <w:szCs w:val="18"/>
              </w:rPr>
              <w:t>2</w:t>
            </w:r>
          </w:p>
          <w:p w14:paraId="085A008D" w14:textId="5750EAC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Odolnost vůči trhání </w:t>
            </w:r>
            <w:proofErr w:type="spellStart"/>
            <w:r>
              <w:rPr>
                <w:rFonts w:ascii="Arial Narrow" w:hAnsi="Arial Narrow" w:cstheme="minorHAnsi"/>
                <w:sz w:val="18"/>
                <w:szCs w:val="18"/>
              </w:rPr>
              <w:t>propichu</w:t>
            </w:r>
            <w:proofErr w:type="spellEnd"/>
            <w:ins w:id="33" w:author="Bajnoková, Eva" w:date="2024-05-29T08:31:00Z">
              <w:r w:rsidR="004752FB">
                <w:rPr>
                  <w:rFonts w:ascii="Arial Narrow" w:hAnsi="Arial Narrow" w:cstheme="minorHAnsi"/>
                  <w:sz w:val="18"/>
                  <w:szCs w:val="18"/>
                </w:rPr>
                <w:t xml:space="preserve"> min.</w:t>
              </w:r>
            </w:ins>
            <w:r>
              <w:rPr>
                <w:rFonts w:ascii="Arial Narrow" w:hAnsi="Arial Narrow" w:cstheme="minorHAnsi"/>
                <w:sz w:val="18"/>
                <w:szCs w:val="18"/>
              </w:rPr>
              <w:t xml:space="preserve"> dle </w:t>
            </w:r>
            <w:r w:rsidRPr="00E56A45">
              <w:rPr>
                <w:rFonts w:ascii="Arial Narrow" w:hAnsi="Arial Narrow" w:cstheme="minorHAnsi"/>
                <w:sz w:val="18"/>
                <w:szCs w:val="18"/>
              </w:rPr>
              <w:t xml:space="preserve">EN </w:t>
            </w:r>
            <w:r w:rsidR="002856D5" w:rsidRPr="00E56A45">
              <w:rPr>
                <w:rFonts w:ascii="Arial Narrow" w:hAnsi="Arial Narrow" w:cstheme="minorHAnsi"/>
                <w:sz w:val="18"/>
                <w:szCs w:val="18"/>
              </w:rPr>
              <w:t>388</w:t>
            </w:r>
            <w:r w:rsidR="002856D5">
              <w:rPr>
                <w:rFonts w:ascii="Arial Narrow" w:hAnsi="Arial Narrow" w:cstheme="minorHAnsi"/>
                <w:sz w:val="18"/>
                <w:szCs w:val="18"/>
              </w:rPr>
              <w:t>–2</w:t>
            </w:r>
          </w:p>
          <w:p w14:paraId="72CA70E3" w14:textId="7101AFE3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Materiál dlaně rukavice – hovězí štípenka</w:t>
            </w:r>
            <w:ins w:id="34" w:author="Bajnoková, Eva" w:date="2024-05-21T10:06:00Z">
              <w:r w:rsidR="00E24C6E">
                <w:rPr>
                  <w:rFonts w:ascii="Arial Narrow" w:hAnsi="Arial Narrow" w:cstheme="minorHAnsi"/>
                  <w:sz w:val="18"/>
                  <w:szCs w:val="18"/>
                </w:rPr>
                <w:t>, nebo lícová hovězina</w:t>
              </w:r>
            </w:ins>
          </w:p>
          <w:p w14:paraId="10BE4BBD" w14:textId="2B53F6F8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Zateplené</w:t>
            </w:r>
          </w:p>
          <w:p w14:paraId="28ED06B2" w14:textId="10AD42C8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min. v rozsahu velikost</w:t>
            </w:r>
            <w:r w:rsidRPr="00101FB8">
              <w:rPr>
                <w:rFonts w:ascii="Arial Narrow" w:hAnsi="Arial Narrow" w:cstheme="minorHAnsi"/>
                <w:sz w:val="18"/>
                <w:szCs w:val="18"/>
              </w:rPr>
              <w:t xml:space="preserve">í </w:t>
            </w:r>
            <w:ins w:id="35" w:author="Bajnoková, Eva" w:date="2024-05-29T08:32:00Z">
              <w:r w:rsidR="003100D8">
                <w:rPr>
                  <w:rFonts w:ascii="Arial Narrow" w:hAnsi="Arial Narrow" w:cstheme="minorHAnsi"/>
                  <w:sz w:val="18"/>
                  <w:szCs w:val="18"/>
                </w:rPr>
                <w:t xml:space="preserve">10-11 </w:t>
              </w:r>
            </w:ins>
            <w:del w:id="36" w:author="Bajnoková, Eva" w:date="2024-05-21T10:07:00Z">
              <w:r w:rsidR="002856D5" w:rsidRPr="00101FB8" w:rsidDel="00E24C6E">
                <w:rPr>
                  <w:rFonts w:ascii="Arial Narrow" w:hAnsi="Arial Narrow" w:cstheme="minorHAnsi"/>
                  <w:sz w:val="18"/>
                  <w:szCs w:val="18"/>
                </w:rPr>
                <w:delText>7</w:delText>
              </w:r>
            </w:del>
            <w:del w:id="37" w:author="Bajnoková, Eva" w:date="2024-05-29T08:32:00Z">
              <w:r w:rsidR="002856D5" w:rsidRPr="00101FB8" w:rsidDel="004752FB">
                <w:rPr>
                  <w:rFonts w:ascii="Arial Narrow" w:hAnsi="Arial Narrow" w:cstheme="minorHAnsi"/>
                  <w:sz w:val="18"/>
                  <w:szCs w:val="18"/>
                </w:rPr>
                <w:delText>–11</w:delText>
              </w:r>
            </w:del>
          </w:p>
        </w:tc>
        <w:tc>
          <w:tcPr>
            <w:tcW w:w="1418" w:type="dxa"/>
            <w:gridSpan w:val="2"/>
            <w:vAlign w:val="center"/>
          </w:tcPr>
          <w:p w14:paraId="28269EED" w14:textId="2BAE2362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6CABAFC7" w14:textId="529036D9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1188C757" w14:textId="77777777" w:rsidTr="00BC0165">
        <w:tc>
          <w:tcPr>
            <w:tcW w:w="477" w:type="dxa"/>
            <w:vMerge w:val="restart"/>
            <w:vAlign w:val="center"/>
          </w:tcPr>
          <w:p w14:paraId="2B4A3BDA" w14:textId="184655D0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46</w:t>
            </w:r>
          </w:p>
        </w:tc>
        <w:tc>
          <w:tcPr>
            <w:tcW w:w="1532" w:type="dxa"/>
            <w:vMerge w:val="restart"/>
            <w:vAlign w:val="center"/>
          </w:tcPr>
          <w:p w14:paraId="59E6F070" w14:textId="164B9C92" w:rsidR="00772B3C" w:rsidRPr="0005190C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</w:pPr>
            <w:r w:rsidRPr="0005190C"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>RUKAVICE montážní zimní</w:t>
            </w:r>
          </w:p>
        </w:tc>
        <w:tc>
          <w:tcPr>
            <w:tcW w:w="4110" w:type="dxa"/>
            <w:vAlign w:val="center"/>
          </w:tcPr>
          <w:p w14:paraId="30F38C7C" w14:textId="06AE07A1" w:rsidR="00772B3C" w:rsidRPr="0005190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05190C">
              <w:rPr>
                <w:rFonts w:ascii="Arial Narrow" w:hAnsi="Arial Narrow" w:cstheme="minorHAnsi"/>
                <w:sz w:val="18"/>
                <w:szCs w:val="18"/>
              </w:rPr>
              <w:t>EN 388</w:t>
            </w:r>
          </w:p>
          <w:p w14:paraId="0A614C63" w14:textId="281E38CD" w:rsidR="00772B3C" w:rsidRPr="0005190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05190C">
              <w:rPr>
                <w:rFonts w:ascii="Arial Narrow" w:hAnsi="Arial Narrow" w:cstheme="minorHAnsi"/>
                <w:sz w:val="18"/>
                <w:szCs w:val="18"/>
              </w:rPr>
              <w:t>EN 511</w:t>
            </w:r>
          </w:p>
          <w:p w14:paraId="0BA2D527" w14:textId="67D496DB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05190C">
              <w:rPr>
                <w:rFonts w:ascii="Arial Narrow" w:hAnsi="Arial Narrow" w:cstheme="minorHAnsi"/>
                <w:sz w:val="18"/>
                <w:szCs w:val="18"/>
              </w:rPr>
              <w:t>EN 407</w:t>
            </w:r>
          </w:p>
        </w:tc>
        <w:tc>
          <w:tcPr>
            <w:tcW w:w="1418" w:type="dxa"/>
            <w:gridSpan w:val="2"/>
            <w:vAlign w:val="center"/>
          </w:tcPr>
          <w:p w14:paraId="00D7F231" w14:textId="57B46A83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7772FE0A" w14:textId="3F67078B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679728DE" w14:textId="77777777" w:rsidTr="00BC0165">
        <w:tc>
          <w:tcPr>
            <w:tcW w:w="477" w:type="dxa"/>
            <w:vMerge/>
            <w:vAlign w:val="center"/>
          </w:tcPr>
          <w:p w14:paraId="65D6A6CA" w14:textId="1708D79A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76C97516" w14:textId="34EA29A0" w:rsidR="00772B3C" w:rsidRPr="0005190C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14:paraId="17983E8F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05190C">
              <w:rPr>
                <w:rFonts w:ascii="Arial Narrow" w:hAnsi="Arial Narrow" w:cstheme="minorHAnsi"/>
                <w:sz w:val="18"/>
                <w:szCs w:val="18"/>
              </w:rPr>
              <w:t>Zimní bezešvé pletené rukavice</w:t>
            </w:r>
          </w:p>
          <w:p w14:paraId="770C0963" w14:textId="1466920A" w:rsidR="00772B3C" w:rsidRPr="0005190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05190C">
              <w:rPr>
                <w:rFonts w:ascii="Arial Narrow" w:hAnsi="Arial Narrow" w:cstheme="minorHAnsi"/>
                <w:sz w:val="18"/>
                <w:szCs w:val="18"/>
              </w:rPr>
              <w:t xml:space="preserve">dlaň a prsty </w:t>
            </w:r>
            <w:proofErr w:type="spellStart"/>
            <w:r w:rsidRPr="0005190C">
              <w:rPr>
                <w:rFonts w:ascii="Arial Narrow" w:hAnsi="Arial Narrow" w:cstheme="minorHAnsi"/>
                <w:sz w:val="18"/>
                <w:szCs w:val="18"/>
              </w:rPr>
              <w:t>povrstveny</w:t>
            </w:r>
            <w:proofErr w:type="spellEnd"/>
            <w:r w:rsidRPr="0005190C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theme="minorHAnsi"/>
                <w:sz w:val="18"/>
                <w:szCs w:val="18"/>
              </w:rPr>
              <w:t>latexem či podobným materiálem</w:t>
            </w:r>
          </w:p>
          <w:p w14:paraId="23D116D3" w14:textId="4797291B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05190C">
              <w:rPr>
                <w:rFonts w:ascii="Arial Narrow" w:hAnsi="Arial Narrow" w:cstheme="minorHAnsi"/>
                <w:sz w:val="18"/>
                <w:szCs w:val="18"/>
              </w:rPr>
              <w:t>zdrsněný protiskluzový povrch</w:t>
            </w:r>
          </w:p>
          <w:p w14:paraId="299DC7CD" w14:textId="31BD5F05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min. v rozsahu velikostí</w:t>
            </w:r>
            <w:r w:rsidRPr="00101FB8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ins w:id="38" w:author="Bajnoková, Eva" w:date="2024-05-22T09:03:00Z">
              <w:r w:rsidR="00F9300D">
                <w:rPr>
                  <w:rFonts w:ascii="Arial Narrow" w:hAnsi="Arial Narrow" w:cstheme="minorHAnsi"/>
                  <w:sz w:val="18"/>
                  <w:szCs w:val="18"/>
                </w:rPr>
                <w:t>8</w:t>
              </w:r>
            </w:ins>
            <w:del w:id="39" w:author="Bajnoková, Eva" w:date="2024-05-22T09:03:00Z">
              <w:r w:rsidR="002856D5" w:rsidRPr="00101FB8" w:rsidDel="00F9300D">
                <w:rPr>
                  <w:rFonts w:ascii="Arial Narrow" w:hAnsi="Arial Narrow" w:cstheme="minorHAnsi"/>
                  <w:sz w:val="18"/>
                  <w:szCs w:val="18"/>
                </w:rPr>
                <w:delText>7</w:delText>
              </w:r>
            </w:del>
            <w:r w:rsidR="002856D5" w:rsidRPr="00101FB8">
              <w:rPr>
                <w:rFonts w:ascii="Arial Narrow" w:hAnsi="Arial Narrow" w:cstheme="minorHAnsi"/>
                <w:sz w:val="18"/>
                <w:szCs w:val="18"/>
              </w:rPr>
              <w:t>–11</w:t>
            </w:r>
          </w:p>
        </w:tc>
        <w:tc>
          <w:tcPr>
            <w:tcW w:w="1418" w:type="dxa"/>
            <w:gridSpan w:val="2"/>
            <w:vAlign w:val="center"/>
          </w:tcPr>
          <w:p w14:paraId="2506D239" w14:textId="00A42E17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11BBAAE1" w14:textId="3588E9FE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70F33AFC" w14:textId="77777777" w:rsidTr="00BC0165">
        <w:tc>
          <w:tcPr>
            <w:tcW w:w="477" w:type="dxa"/>
            <w:vMerge w:val="restart"/>
            <w:vAlign w:val="center"/>
          </w:tcPr>
          <w:p w14:paraId="71AA2252" w14:textId="5D56C8F4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47</w:t>
            </w:r>
          </w:p>
        </w:tc>
        <w:tc>
          <w:tcPr>
            <w:tcW w:w="1532" w:type="dxa"/>
            <w:vMerge w:val="restart"/>
            <w:vAlign w:val="center"/>
          </w:tcPr>
          <w:p w14:paraId="26F3A02C" w14:textId="32A814AE" w:rsidR="00772B3C" w:rsidRDefault="00772B3C" w:rsidP="00657A02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RUKAVICE PRO PRÁCI S OLEJI</w:t>
            </w:r>
          </w:p>
        </w:tc>
        <w:tc>
          <w:tcPr>
            <w:tcW w:w="4110" w:type="dxa"/>
            <w:vAlign w:val="center"/>
          </w:tcPr>
          <w:p w14:paraId="6B547F8A" w14:textId="5900DA2F" w:rsidR="00772B3C" w:rsidRPr="00315651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05190C">
              <w:rPr>
                <w:rFonts w:ascii="Arial Narrow" w:hAnsi="Arial Narrow" w:cstheme="minorHAnsi"/>
                <w:sz w:val="18"/>
                <w:szCs w:val="18"/>
              </w:rPr>
              <w:t>EN 388</w:t>
            </w:r>
          </w:p>
        </w:tc>
        <w:tc>
          <w:tcPr>
            <w:tcW w:w="1418" w:type="dxa"/>
            <w:gridSpan w:val="2"/>
            <w:vAlign w:val="center"/>
          </w:tcPr>
          <w:p w14:paraId="23ADBCE2" w14:textId="55E7BBE1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5B33E55E" w14:textId="361F999B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0DE714FA" w14:textId="77777777" w:rsidTr="00BC0165">
        <w:tc>
          <w:tcPr>
            <w:tcW w:w="477" w:type="dxa"/>
            <w:vMerge/>
            <w:vAlign w:val="center"/>
          </w:tcPr>
          <w:p w14:paraId="0D3299A9" w14:textId="43BB7FE8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693DAE60" w14:textId="599134EC" w:rsidR="00772B3C" w:rsidRPr="0026749C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14:paraId="2F9DDD57" w14:textId="2ACFF721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315651">
              <w:rPr>
                <w:rFonts w:ascii="Arial Narrow" w:hAnsi="Arial Narrow" w:cstheme="minorHAnsi"/>
                <w:sz w:val="18"/>
                <w:szCs w:val="18"/>
              </w:rPr>
              <w:t xml:space="preserve">pletené 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rukavice </w:t>
            </w:r>
            <w:proofErr w:type="spellStart"/>
            <w:r>
              <w:rPr>
                <w:rFonts w:ascii="Arial Narrow" w:hAnsi="Arial Narrow" w:cstheme="minorHAnsi"/>
                <w:sz w:val="18"/>
                <w:szCs w:val="18"/>
              </w:rPr>
              <w:t>povrstvené</w:t>
            </w:r>
            <w:proofErr w:type="spellEnd"/>
            <w:r>
              <w:rPr>
                <w:rFonts w:ascii="Arial Narrow" w:hAnsi="Arial Narrow" w:cstheme="minorHAnsi"/>
                <w:sz w:val="18"/>
                <w:szCs w:val="18"/>
              </w:rPr>
              <w:t xml:space="preserve"> nitrilem</w:t>
            </w:r>
          </w:p>
          <w:p w14:paraId="074872FA" w14:textId="1AA27AE8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rozsah </w:t>
            </w:r>
            <w:proofErr w:type="spellStart"/>
            <w:r>
              <w:rPr>
                <w:rFonts w:ascii="Arial Narrow" w:hAnsi="Arial Narrow" w:cstheme="minorHAnsi"/>
                <w:sz w:val="18"/>
                <w:szCs w:val="18"/>
              </w:rPr>
              <w:t>povrstvení</w:t>
            </w:r>
            <w:proofErr w:type="spellEnd"/>
            <w:r>
              <w:rPr>
                <w:rFonts w:ascii="Arial Narrow" w:hAnsi="Arial Narrow" w:cstheme="minorHAnsi"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ascii="Arial Narrow" w:hAnsi="Arial Narrow" w:cstheme="minorHAnsi"/>
                <w:sz w:val="18"/>
                <w:szCs w:val="18"/>
              </w:rPr>
              <w:t>celomáčené</w:t>
            </w:r>
            <w:proofErr w:type="spellEnd"/>
          </w:p>
          <w:p w14:paraId="15957909" w14:textId="3DFD53AA" w:rsidR="00772B3C" w:rsidRPr="00315651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proofErr w:type="spellStart"/>
            <w:r>
              <w:rPr>
                <w:rFonts w:ascii="Arial Narrow" w:hAnsi="Arial Narrow" w:cstheme="minorHAnsi"/>
                <w:sz w:val="18"/>
                <w:szCs w:val="18"/>
              </w:rPr>
              <w:t>povrstvení</w:t>
            </w:r>
            <w:proofErr w:type="spellEnd"/>
            <w:r>
              <w:rPr>
                <w:rFonts w:ascii="Arial Narrow" w:hAnsi="Arial Narrow" w:cstheme="minorHAnsi"/>
                <w:sz w:val="18"/>
                <w:szCs w:val="18"/>
              </w:rPr>
              <w:t xml:space="preserve"> je v provedení </w:t>
            </w:r>
            <w:r w:rsidRPr="00315651">
              <w:rPr>
                <w:rFonts w:ascii="Arial Narrow" w:hAnsi="Arial Narrow" w:cstheme="minorHAnsi"/>
                <w:sz w:val="18"/>
                <w:szCs w:val="18"/>
              </w:rPr>
              <w:t>zvyšujícím úchopové vlastnosti</w:t>
            </w:r>
          </w:p>
          <w:p w14:paraId="62F0F334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zakončené úpletem</w:t>
            </w:r>
          </w:p>
          <w:p w14:paraId="7E578BBD" w14:textId="79354D37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min. v rozsahu velikos</w:t>
            </w:r>
            <w:r w:rsidRPr="00101FB8">
              <w:rPr>
                <w:rFonts w:ascii="Arial Narrow" w:hAnsi="Arial Narrow" w:cstheme="minorHAnsi"/>
                <w:sz w:val="18"/>
                <w:szCs w:val="18"/>
              </w:rPr>
              <w:t xml:space="preserve">tí </w:t>
            </w:r>
            <w:r w:rsidR="002856D5" w:rsidRPr="00101FB8">
              <w:rPr>
                <w:rFonts w:ascii="Arial Narrow" w:hAnsi="Arial Narrow" w:cstheme="minorHAnsi"/>
                <w:sz w:val="18"/>
                <w:szCs w:val="18"/>
              </w:rPr>
              <w:t>7–11</w:t>
            </w:r>
          </w:p>
        </w:tc>
        <w:tc>
          <w:tcPr>
            <w:tcW w:w="1418" w:type="dxa"/>
            <w:gridSpan w:val="2"/>
            <w:vAlign w:val="center"/>
          </w:tcPr>
          <w:p w14:paraId="7F98BCF4" w14:textId="29D2667D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2195E10B" w14:textId="07B293F8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21576728" w14:textId="77777777" w:rsidTr="00053834">
        <w:tc>
          <w:tcPr>
            <w:tcW w:w="8954" w:type="dxa"/>
            <w:gridSpan w:val="6"/>
            <w:vAlign w:val="center"/>
          </w:tcPr>
          <w:p w14:paraId="5E814C42" w14:textId="1EC5E41E" w:rsidR="00772B3C" w:rsidRPr="00F63301" w:rsidRDefault="00772B3C" w:rsidP="00772B3C">
            <w:pPr>
              <w:spacing w:before="120"/>
              <w:ind w:right="-23"/>
              <w:rPr>
                <w:rFonts w:ascii="Arial Narrow" w:hAnsi="Arial Narrow" w:cstheme="minorHAnsi"/>
                <w:caps/>
                <w:snapToGrid w:val="0"/>
                <w:sz w:val="18"/>
              </w:rPr>
            </w:pPr>
            <w:r w:rsidRPr="00F63301">
              <w:rPr>
                <w:rFonts w:ascii="Arial Narrow" w:eastAsia="Times New Roman" w:hAnsi="Arial Narrow" w:cstheme="minorHAnsi"/>
                <w:b/>
                <w:caps/>
                <w:lang w:bidi="ar-SA"/>
              </w:rPr>
              <w:t>Ochrana zraku</w:t>
            </w:r>
          </w:p>
        </w:tc>
      </w:tr>
      <w:tr w:rsidR="00772B3C" w:rsidRPr="00A64BBE" w14:paraId="2BA0D25A" w14:textId="77777777" w:rsidTr="00C948F4">
        <w:tc>
          <w:tcPr>
            <w:tcW w:w="477" w:type="dxa"/>
            <w:vMerge w:val="restart"/>
            <w:vAlign w:val="center"/>
          </w:tcPr>
          <w:p w14:paraId="2B9A8A10" w14:textId="0E2684A0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48</w:t>
            </w:r>
          </w:p>
        </w:tc>
        <w:tc>
          <w:tcPr>
            <w:tcW w:w="1532" w:type="dxa"/>
            <w:vMerge w:val="restart"/>
            <w:vAlign w:val="center"/>
          </w:tcPr>
          <w:p w14:paraId="62AF4C98" w14:textId="480EC384" w:rsidR="00772B3C" w:rsidRPr="00F63301" w:rsidRDefault="00772B3C" w:rsidP="00657A02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F63301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OCHRANNÉ BRÝLE S ČIRÝM ZORNÍKEM</w:t>
            </w:r>
          </w:p>
        </w:tc>
        <w:tc>
          <w:tcPr>
            <w:tcW w:w="4110" w:type="dxa"/>
            <w:vAlign w:val="center"/>
          </w:tcPr>
          <w:p w14:paraId="4DF70084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F63301">
              <w:rPr>
                <w:rFonts w:ascii="Arial Narrow" w:hAnsi="Arial Narrow" w:cstheme="minorHAnsi"/>
                <w:sz w:val="18"/>
                <w:szCs w:val="18"/>
              </w:rPr>
              <w:t>EN 166</w:t>
            </w:r>
          </w:p>
          <w:p w14:paraId="7A1A59AD" w14:textId="15D296B6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Certifikováno dle</w:t>
            </w:r>
            <w:r w:rsidRPr="00F63301">
              <w:rPr>
                <w:rFonts w:ascii="Arial Narrow" w:hAnsi="Arial Narrow" w:cstheme="minorHAnsi"/>
                <w:sz w:val="18"/>
                <w:szCs w:val="18"/>
              </w:rPr>
              <w:t xml:space="preserve"> EN 170</w:t>
            </w:r>
            <w:ins w:id="40" w:author="Bajnoková, Eva" w:date="2024-05-21T10:14:00Z">
              <w:r w:rsidR="008034F1">
                <w:rPr>
                  <w:rFonts w:ascii="Arial Narrow" w:hAnsi="Arial Narrow" w:cstheme="minorHAnsi"/>
                  <w:sz w:val="18"/>
                  <w:szCs w:val="18"/>
                </w:rPr>
                <w:t>, nebo EN 172</w:t>
              </w:r>
            </w:ins>
          </w:p>
        </w:tc>
        <w:tc>
          <w:tcPr>
            <w:tcW w:w="1418" w:type="dxa"/>
            <w:gridSpan w:val="2"/>
            <w:vAlign w:val="center"/>
          </w:tcPr>
          <w:p w14:paraId="5FEF48B8" w14:textId="626A1CEE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79C592E2" w14:textId="1BE4C356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1FDC784D" w14:textId="77777777" w:rsidTr="00C948F4">
        <w:tc>
          <w:tcPr>
            <w:tcW w:w="477" w:type="dxa"/>
            <w:vMerge/>
            <w:vAlign w:val="center"/>
          </w:tcPr>
          <w:p w14:paraId="3D331EF6" w14:textId="77777777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6D379F87" w14:textId="35DBB07F" w:rsidR="00772B3C" w:rsidRPr="0026749C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14:paraId="1BF58346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F63301">
              <w:rPr>
                <w:rFonts w:ascii="Arial Narrow" w:hAnsi="Arial Narrow" w:cstheme="minorHAnsi"/>
                <w:sz w:val="18"/>
                <w:szCs w:val="18"/>
              </w:rPr>
              <w:t>sportovní design</w:t>
            </w:r>
          </w:p>
          <w:p w14:paraId="18002279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š</w:t>
            </w:r>
            <w:r w:rsidRPr="00F63301">
              <w:rPr>
                <w:rFonts w:ascii="Arial Narrow" w:hAnsi="Arial Narrow" w:cstheme="minorHAnsi"/>
                <w:sz w:val="18"/>
                <w:szCs w:val="18"/>
              </w:rPr>
              <w:t xml:space="preserve">iroký zorník 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pro </w:t>
            </w:r>
            <w:r w:rsidRPr="00F63301">
              <w:rPr>
                <w:rFonts w:ascii="Arial Narrow" w:hAnsi="Arial Narrow" w:cstheme="minorHAnsi"/>
                <w:sz w:val="18"/>
                <w:szCs w:val="18"/>
              </w:rPr>
              <w:t>částečnou boční ochranu</w:t>
            </w:r>
          </w:p>
          <w:p w14:paraId="1FF0ACD5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úprava zorníku proti poškrabání a zamlžování</w:t>
            </w:r>
          </w:p>
          <w:p w14:paraId="3C4D2691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změkčené </w:t>
            </w:r>
            <w:r w:rsidRPr="00F63301">
              <w:rPr>
                <w:rFonts w:ascii="Arial Narrow" w:hAnsi="Arial Narrow" w:cstheme="minorHAnsi"/>
                <w:sz w:val="18"/>
                <w:szCs w:val="18"/>
              </w:rPr>
              <w:t>koncovky straniček</w:t>
            </w:r>
          </w:p>
          <w:p w14:paraId="09EFE7EC" w14:textId="7E2C543F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lastRenderedPageBreak/>
              <w:t>bez kovových částí vyjma mechanismu uchycení straniček</w:t>
            </w:r>
          </w:p>
        </w:tc>
        <w:tc>
          <w:tcPr>
            <w:tcW w:w="1418" w:type="dxa"/>
            <w:gridSpan w:val="2"/>
            <w:vAlign w:val="center"/>
          </w:tcPr>
          <w:p w14:paraId="53A0EF2C" w14:textId="02F19985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lastRenderedPageBreak/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60044BCA" w14:textId="099B4794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2B383C2E" w14:textId="77777777" w:rsidTr="00C948F4">
        <w:tc>
          <w:tcPr>
            <w:tcW w:w="477" w:type="dxa"/>
            <w:vMerge w:val="restart"/>
            <w:vAlign w:val="center"/>
          </w:tcPr>
          <w:p w14:paraId="042BCFDF" w14:textId="76BA990E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49</w:t>
            </w:r>
          </w:p>
        </w:tc>
        <w:tc>
          <w:tcPr>
            <w:tcW w:w="1532" w:type="dxa"/>
            <w:vMerge w:val="restart"/>
            <w:vAlign w:val="center"/>
          </w:tcPr>
          <w:p w14:paraId="1FD23E15" w14:textId="12950C3F" w:rsidR="00772B3C" w:rsidRPr="00F63301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F63301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OCHRANNÉ BRÝLE S TMAVÝM ZORNÍKEM</w:t>
            </w:r>
          </w:p>
        </w:tc>
        <w:tc>
          <w:tcPr>
            <w:tcW w:w="4110" w:type="dxa"/>
            <w:vAlign w:val="center"/>
          </w:tcPr>
          <w:p w14:paraId="4701E94C" w14:textId="20A224F5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F63301">
              <w:rPr>
                <w:rFonts w:ascii="Arial Narrow" w:hAnsi="Arial Narrow" w:cstheme="minorHAnsi"/>
                <w:sz w:val="18"/>
                <w:szCs w:val="18"/>
              </w:rPr>
              <w:t>EN 166</w:t>
            </w:r>
          </w:p>
          <w:p w14:paraId="5FA47B93" w14:textId="65641488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Certifikováno dle</w:t>
            </w:r>
            <w:r w:rsidRPr="00F63301">
              <w:rPr>
                <w:rFonts w:ascii="Arial Narrow" w:hAnsi="Arial Narrow" w:cstheme="minorHAnsi"/>
                <w:sz w:val="18"/>
                <w:szCs w:val="18"/>
              </w:rPr>
              <w:t xml:space="preserve"> EN 170</w:t>
            </w:r>
            <w:ins w:id="41" w:author="Bajnoková, Eva" w:date="2024-05-21T10:10:00Z">
              <w:r w:rsidR="008034F1">
                <w:rPr>
                  <w:rFonts w:ascii="Arial Narrow" w:hAnsi="Arial Narrow" w:cstheme="minorHAnsi"/>
                  <w:sz w:val="18"/>
                  <w:szCs w:val="18"/>
                </w:rPr>
                <w:t>, nebo EN 172</w:t>
              </w:r>
            </w:ins>
          </w:p>
        </w:tc>
        <w:tc>
          <w:tcPr>
            <w:tcW w:w="1418" w:type="dxa"/>
            <w:gridSpan w:val="2"/>
            <w:vAlign w:val="center"/>
          </w:tcPr>
          <w:p w14:paraId="4425AF56" w14:textId="003BC686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74C45686" w14:textId="103BBA94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1BB4C7BA" w14:textId="77777777" w:rsidTr="00C948F4">
        <w:tc>
          <w:tcPr>
            <w:tcW w:w="477" w:type="dxa"/>
            <w:vMerge/>
            <w:vAlign w:val="center"/>
          </w:tcPr>
          <w:p w14:paraId="11B6B166" w14:textId="77777777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28C063FB" w14:textId="21855184" w:rsidR="00772B3C" w:rsidRPr="0026749C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14:paraId="2240DBA4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F63301">
              <w:rPr>
                <w:rFonts w:ascii="Arial Narrow" w:hAnsi="Arial Narrow" w:cstheme="minorHAnsi"/>
                <w:sz w:val="18"/>
                <w:szCs w:val="18"/>
              </w:rPr>
              <w:t>sportovní design</w:t>
            </w:r>
          </w:p>
          <w:p w14:paraId="2D36F167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š</w:t>
            </w:r>
            <w:r w:rsidRPr="00F63301">
              <w:rPr>
                <w:rFonts w:ascii="Arial Narrow" w:hAnsi="Arial Narrow" w:cstheme="minorHAnsi"/>
                <w:sz w:val="18"/>
                <w:szCs w:val="18"/>
              </w:rPr>
              <w:t xml:space="preserve">iroký zorník 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pro </w:t>
            </w:r>
            <w:r w:rsidRPr="00F63301">
              <w:rPr>
                <w:rFonts w:ascii="Arial Narrow" w:hAnsi="Arial Narrow" w:cstheme="minorHAnsi"/>
                <w:sz w:val="18"/>
                <w:szCs w:val="18"/>
              </w:rPr>
              <w:t>částečnou boční ochranu</w:t>
            </w:r>
          </w:p>
          <w:p w14:paraId="2FD7D98E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úprava zorníku proti poškrabání a zamlžování</w:t>
            </w:r>
          </w:p>
          <w:p w14:paraId="7E1BB14A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změkčené </w:t>
            </w:r>
            <w:r w:rsidRPr="00F63301">
              <w:rPr>
                <w:rFonts w:ascii="Arial Narrow" w:hAnsi="Arial Narrow" w:cstheme="minorHAnsi"/>
                <w:sz w:val="18"/>
                <w:szCs w:val="18"/>
              </w:rPr>
              <w:t>koncovky straniček</w:t>
            </w:r>
          </w:p>
          <w:p w14:paraId="77C86A6C" w14:textId="038BE06B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bez kovových částí vyjma mechanismu uchycení straniček</w:t>
            </w:r>
          </w:p>
        </w:tc>
        <w:tc>
          <w:tcPr>
            <w:tcW w:w="1418" w:type="dxa"/>
            <w:gridSpan w:val="2"/>
            <w:vAlign w:val="center"/>
          </w:tcPr>
          <w:p w14:paraId="5EA7B40F" w14:textId="12A14F82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62B382FB" w14:textId="5173F51C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3E0BAA64" w14:textId="77777777" w:rsidTr="00C948F4">
        <w:tc>
          <w:tcPr>
            <w:tcW w:w="477" w:type="dxa"/>
            <w:vMerge w:val="restart"/>
            <w:vAlign w:val="center"/>
          </w:tcPr>
          <w:p w14:paraId="26A24C37" w14:textId="6F8EB15C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1532" w:type="dxa"/>
            <w:vMerge w:val="restart"/>
            <w:vAlign w:val="center"/>
          </w:tcPr>
          <w:p w14:paraId="3B52994C" w14:textId="6FFAB28E" w:rsidR="00772B3C" w:rsidRPr="00F63301" w:rsidRDefault="00772B3C" w:rsidP="00657A02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F63301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OCHRANNÉ BRÝLE SE ŽLUTÝM ZORNÍKEM</w:t>
            </w:r>
          </w:p>
        </w:tc>
        <w:tc>
          <w:tcPr>
            <w:tcW w:w="4110" w:type="dxa"/>
            <w:vAlign w:val="center"/>
          </w:tcPr>
          <w:p w14:paraId="4C18BE76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F63301">
              <w:rPr>
                <w:rFonts w:ascii="Arial Narrow" w:hAnsi="Arial Narrow" w:cstheme="minorHAnsi"/>
                <w:sz w:val="18"/>
                <w:szCs w:val="18"/>
              </w:rPr>
              <w:t>EN 166</w:t>
            </w:r>
          </w:p>
          <w:p w14:paraId="6ACFBEBD" w14:textId="6C4F8736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Certifikováno dle</w:t>
            </w:r>
            <w:r w:rsidRPr="00F63301">
              <w:rPr>
                <w:rFonts w:ascii="Arial Narrow" w:hAnsi="Arial Narrow" w:cstheme="minorHAnsi"/>
                <w:sz w:val="18"/>
                <w:szCs w:val="18"/>
              </w:rPr>
              <w:t xml:space="preserve"> EN 170</w:t>
            </w:r>
          </w:p>
        </w:tc>
        <w:tc>
          <w:tcPr>
            <w:tcW w:w="1418" w:type="dxa"/>
            <w:gridSpan w:val="2"/>
            <w:vAlign w:val="center"/>
          </w:tcPr>
          <w:p w14:paraId="3ED55976" w14:textId="4203145C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19D5E700" w14:textId="0B30DD13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6456E929" w14:textId="77777777" w:rsidTr="00546B51">
        <w:tc>
          <w:tcPr>
            <w:tcW w:w="477" w:type="dxa"/>
            <w:vMerge/>
            <w:vAlign w:val="center"/>
          </w:tcPr>
          <w:p w14:paraId="4830D72D" w14:textId="7AF4C7B1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vMerge/>
          </w:tcPr>
          <w:p w14:paraId="14BBB13E" w14:textId="2AFE11B9" w:rsidR="00772B3C" w:rsidRPr="0026749C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14:paraId="58D2B3E2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F63301">
              <w:rPr>
                <w:rFonts w:ascii="Arial Narrow" w:hAnsi="Arial Narrow" w:cstheme="minorHAnsi"/>
                <w:sz w:val="18"/>
                <w:szCs w:val="18"/>
              </w:rPr>
              <w:t>sportovní design</w:t>
            </w:r>
          </w:p>
          <w:p w14:paraId="264BC3D0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š</w:t>
            </w:r>
            <w:r w:rsidRPr="00F63301">
              <w:rPr>
                <w:rFonts w:ascii="Arial Narrow" w:hAnsi="Arial Narrow" w:cstheme="minorHAnsi"/>
                <w:sz w:val="18"/>
                <w:szCs w:val="18"/>
              </w:rPr>
              <w:t xml:space="preserve">iroký zorník 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pro </w:t>
            </w:r>
            <w:r w:rsidRPr="00F63301">
              <w:rPr>
                <w:rFonts w:ascii="Arial Narrow" w:hAnsi="Arial Narrow" w:cstheme="minorHAnsi"/>
                <w:sz w:val="18"/>
                <w:szCs w:val="18"/>
              </w:rPr>
              <w:t>částečnou boční ochranu</w:t>
            </w:r>
          </w:p>
          <w:p w14:paraId="43A3CCD1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úprava zorníku proti poškrabání a zamlžování</w:t>
            </w:r>
          </w:p>
          <w:p w14:paraId="6623CE50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změkčené </w:t>
            </w:r>
            <w:r w:rsidRPr="00F63301">
              <w:rPr>
                <w:rFonts w:ascii="Arial Narrow" w:hAnsi="Arial Narrow" w:cstheme="minorHAnsi"/>
                <w:sz w:val="18"/>
                <w:szCs w:val="18"/>
              </w:rPr>
              <w:t>koncovky straniček</w:t>
            </w:r>
          </w:p>
          <w:p w14:paraId="7F8B4D78" w14:textId="06AEB6F2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bez kovových částí vyjma mechanismu uchycení straniček</w:t>
            </w:r>
          </w:p>
        </w:tc>
        <w:tc>
          <w:tcPr>
            <w:tcW w:w="1418" w:type="dxa"/>
            <w:gridSpan w:val="2"/>
            <w:vAlign w:val="center"/>
          </w:tcPr>
          <w:p w14:paraId="1E27EC68" w14:textId="3B31C96A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7CA51656" w14:textId="0008BAD5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0772F1E1" w14:textId="77777777" w:rsidTr="00BC0165">
        <w:tc>
          <w:tcPr>
            <w:tcW w:w="477" w:type="dxa"/>
            <w:vMerge w:val="restart"/>
            <w:vAlign w:val="center"/>
          </w:tcPr>
          <w:p w14:paraId="4DB073B4" w14:textId="5036F940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1532" w:type="dxa"/>
            <w:vMerge w:val="restart"/>
            <w:vAlign w:val="center"/>
          </w:tcPr>
          <w:p w14:paraId="05539BA8" w14:textId="62D697E8" w:rsidR="00772B3C" w:rsidRPr="00F63301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F63301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OCHRANNÉ BRÝLE</w:t>
            </w: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 UZAVŘENÉ</w:t>
            </w:r>
          </w:p>
        </w:tc>
        <w:tc>
          <w:tcPr>
            <w:tcW w:w="4110" w:type="dxa"/>
            <w:vAlign w:val="center"/>
          </w:tcPr>
          <w:p w14:paraId="5CE8D8FD" w14:textId="08C97549" w:rsidR="00772B3C" w:rsidRPr="004C6FDE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4C6FDE">
              <w:rPr>
                <w:rFonts w:ascii="Arial Narrow" w:hAnsi="Arial Narrow" w:cstheme="minorHAnsi"/>
                <w:sz w:val="18"/>
                <w:szCs w:val="18"/>
              </w:rPr>
              <w:t>EN 166</w:t>
            </w:r>
          </w:p>
          <w:p w14:paraId="738738A5" w14:textId="33A52512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4C6FDE">
              <w:rPr>
                <w:rFonts w:ascii="Arial Narrow" w:hAnsi="Arial Narrow" w:cstheme="minorHAnsi"/>
                <w:sz w:val="18"/>
                <w:szCs w:val="18"/>
              </w:rPr>
              <w:t>EN 170</w:t>
            </w:r>
          </w:p>
        </w:tc>
        <w:tc>
          <w:tcPr>
            <w:tcW w:w="1418" w:type="dxa"/>
            <w:gridSpan w:val="2"/>
            <w:vAlign w:val="center"/>
          </w:tcPr>
          <w:p w14:paraId="2595101F" w14:textId="3518DD6F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62984A9A" w14:textId="15F3BA87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0E3A9410" w14:textId="77777777" w:rsidTr="00BC0165">
        <w:tc>
          <w:tcPr>
            <w:tcW w:w="477" w:type="dxa"/>
            <w:vMerge/>
            <w:vAlign w:val="center"/>
          </w:tcPr>
          <w:p w14:paraId="24742282" w14:textId="05E049BA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165C9BE3" w14:textId="102B2928" w:rsidR="00772B3C" w:rsidRPr="0026749C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14:paraId="6A63C6A2" w14:textId="71D5090B" w:rsidR="00772B3C" w:rsidRPr="004C6FDE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p</w:t>
            </w:r>
            <w:r w:rsidRPr="004C6FDE">
              <w:rPr>
                <w:rFonts w:ascii="Arial Narrow" w:hAnsi="Arial Narrow" w:cstheme="minorHAnsi"/>
                <w:sz w:val="18"/>
                <w:szCs w:val="18"/>
              </w:rPr>
              <w:t xml:space="preserve">anoramatický 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zorník odolný </w:t>
            </w:r>
            <w:r w:rsidRPr="004C6FDE">
              <w:rPr>
                <w:rFonts w:ascii="Arial Narrow" w:hAnsi="Arial Narrow" w:cstheme="minorHAnsi"/>
                <w:sz w:val="18"/>
                <w:szCs w:val="18"/>
              </w:rPr>
              <w:t>ochrann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ý </w:t>
            </w:r>
            <w:r w:rsidRPr="004C6FDE">
              <w:rPr>
                <w:rFonts w:ascii="Arial Narrow" w:hAnsi="Arial Narrow" w:cstheme="minorHAnsi"/>
                <w:sz w:val="18"/>
                <w:szCs w:val="18"/>
              </w:rPr>
              <w:t>proti poškrábání a proti zamlžení, pro dlouhotrvající výkon. Speciální tvar, použití i s jednorázov</w:t>
            </w:r>
            <w:r w:rsidR="00AF575C">
              <w:rPr>
                <w:rFonts w:ascii="Arial Narrow" w:hAnsi="Arial Narrow" w:cstheme="minorHAnsi"/>
                <w:sz w:val="18"/>
                <w:szCs w:val="18"/>
              </w:rPr>
              <w:t>ou</w:t>
            </w:r>
            <w:r w:rsidRPr="004C6FDE">
              <w:rPr>
                <w:rFonts w:ascii="Arial Narrow" w:hAnsi="Arial Narrow" w:cstheme="minorHAnsi"/>
                <w:sz w:val="18"/>
                <w:szCs w:val="18"/>
              </w:rPr>
              <w:t xml:space="preserve"> prachov</w:t>
            </w:r>
            <w:r w:rsidR="00AF575C">
              <w:rPr>
                <w:rFonts w:ascii="Arial Narrow" w:hAnsi="Arial Narrow" w:cstheme="minorHAnsi"/>
                <w:sz w:val="18"/>
                <w:szCs w:val="18"/>
              </w:rPr>
              <w:t>ou</w:t>
            </w:r>
            <w:r w:rsidRPr="004C6FDE">
              <w:rPr>
                <w:rFonts w:ascii="Arial Narrow" w:hAnsi="Arial Narrow" w:cstheme="minorHAnsi"/>
                <w:sz w:val="18"/>
                <w:szCs w:val="18"/>
              </w:rPr>
              <w:t xml:space="preserve"> mask</w:t>
            </w:r>
            <w:r w:rsidR="00AF575C">
              <w:rPr>
                <w:rFonts w:ascii="Arial Narrow" w:hAnsi="Arial Narrow" w:cstheme="minorHAnsi"/>
                <w:sz w:val="18"/>
                <w:szCs w:val="18"/>
              </w:rPr>
              <w:t>ou</w:t>
            </w:r>
            <w:r w:rsidRPr="004C6FDE">
              <w:rPr>
                <w:rFonts w:ascii="Arial Narrow" w:hAnsi="Arial Narrow" w:cstheme="minorHAnsi"/>
                <w:sz w:val="18"/>
                <w:szCs w:val="18"/>
              </w:rPr>
              <w:t>.</w:t>
            </w:r>
          </w:p>
          <w:p w14:paraId="1569EBC9" w14:textId="5420C2D2" w:rsidR="00772B3C" w:rsidRPr="004C6FDE" w:rsidRDefault="00772B3C" w:rsidP="00772B3C">
            <w:pPr>
              <w:pStyle w:val="Odstavecseseznamem"/>
              <w:numPr>
                <w:ilvl w:val="0"/>
                <w:numId w:val="35"/>
              </w:num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</w:t>
            </w:r>
            <w:r w:rsidRPr="004C6FD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epřímá ventilace</w:t>
            </w:r>
          </w:p>
          <w:p w14:paraId="68CE0C9B" w14:textId="00E3E48F" w:rsidR="00772B3C" w:rsidRPr="004C6FDE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u</w:t>
            </w:r>
            <w:r w:rsidRPr="004C6FDE">
              <w:rPr>
                <w:rFonts w:ascii="Arial Narrow" w:hAnsi="Arial Narrow" w:cstheme="minorHAnsi"/>
                <w:sz w:val="18"/>
                <w:szCs w:val="18"/>
              </w:rPr>
              <w:t>chycení elastickým proužkem</w:t>
            </w:r>
          </w:p>
          <w:p w14:paraId="79D511F4" w14:textId="7C02A600" w:rsidR="00772B3C" w:rsidRPr="004C6FDE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možnost použití s dioptrickými brýlemi</w:t>
            </w:r>
          </w:p>
        </w:tc>
        <w:tc>
          <w:tcPr>
            <w:tcW w:w="1418" w:type="dxa"/>
            <w:gridSpan w:val="2"/>
            <w:vAlign w:val="center"/>
          </w:tcPr>
          <w:p w14:paraId="7E1EAA35" w14:textId="719935AB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7974BB19" w14:textId="1DACC482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38C743DA" w14:textId="77777777" w:rsidTr="00BC0165">
        <w:tc>
          <w:tcPr>
            <w:tcW w:w="477" w:type="dxa"/>
            <w:vMerge w:val="restart"/>
            <w:vAlign w:val="center"/>
          </w:tcPr>
          <w:p w14:paraId="0303DA78" w14:textId="6804FC91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52</w:t>
            </w:r>
          </w:p>
        </w:tc>
        <w:tc>
          <w:tcPr>
            <w:tcW w:w="1532" w:type="dxa"/>
            <w:vMerge w:val="restart"/>
            <w:vAlign w:val="center"/>
          </w:tcPr>
          <w:p w14:paraId="45E0CF9C" w14:textId="610F83FA" w:rsidR="00772B3C" w:rsidRPr="001B00D8" w:rsidRDefault="00772B3C" w:rsidP="00657A02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</w:pPr>
            <w:r w:rsidRPr="001B00D8"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>Ochranný štít proti letícím částicím</w:t>
            </w:r>
          </w:p>
        </w:tc>
        <w:tc>
          <w:tcPr>
            <w:tcW w:w="4110" w:type="dxa"/>
            <w:vAlign w:val="center"/>
          </w:tcPr>
          <w:p w14:paraId="5C897F58" w14:textId="3D163195" w:rsidR="00772B3C" w:rsidRPr="001B00D8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Certifikováno dle </w:t>
            </w:r>
            <w:r w:rsidRPr="004C6FDE">
              <w:rPr>
                <w:rFonts w:ascii="Arial Narrow" w:hAnsi="Arial Narrow" w:cstheme="minorHAnsi"/>
                <w:sz w:val="18"/>
                <w:szCs w:val="18"/>
              </w:rPr>
              <w:t>EN 166</w:t>
            </w:r>
          </w:p>
        </w:tc>
        <w:tc>
          <w:tcPr>
            <w:tcW w:w="1418" w:type="dxa"/>
            <w:gridSpan w:val="2"/>
            <w:vAlign w:val="center"/>
          </w:tcPr>
          <w:p w14:paraId="21E7447D" w14:textId="60754F2D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Prohlášení o shodě</w:t>
            </w:r>
          </w:p>
        </w:tc>
        <w:tc>
          <w:tcPr>
            <w:tcW w:w="1417" w:type="dxa"/>
            <w:vAlign w:val="center"/>
          </w:tcPr>
          <w:p w14:paraId="403B2A01" w14:textId="0F6B5C80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2C7F5B60" w14:textId="77777777" w:rsidTr="00BC0165">
        <w:tc>
          <w:tcPr>
            <w:tcW w:w="477" w:type="dxa"/>
            <w:vMerge/>
            <w:vAlign w:val="center"/>
          </w:tcPr>
          <w:p w14:paraId="7723A9F6" w14:textId="1454B7B3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32" w:type="dxa"/>
            <w:vMerge/>
            <w:vAlign w:val="center"/>
          </w:tcPr>
          <w:p w14:paraId="2E3C293F" w14:textId="05DF42BA" w:rsidR="00772B3C" w:rsidRPr="001B00D8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14:paraId="741012BD" w14:textId="3BEB9AD4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1B00D8">
              <w:rPr>
                <w:rFonts w:ascii="Arial Narrow" w:hAnsi="Arial Narrow" w:cstheme="minorHAnsi"/>
                <w:sz w:val="18"/>
                <w:szCs w:val="18"/>
              </w:rPr>
              <w:t>s náhlavním nosičem</w:t>
            </w:r>
          </w:p>
          <w:p w14:paraId="589F9AD2" w14:textId="1C1CDB4D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prodloužená velikost (částečně chrání i krk)</w:t>
            </w:r>
          </w:p>
          <w:p w14:paraId="5507187F" w14:textId="24CBDD0A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u</w:t>
            </w:r>
            <w:r w:rsidRPr="001B00D8">
              <w:rPr>
                <w:rFonts w:ascii="Arial Narrow" w:hAnsi="Arial Narrow" w:cstheme="minorHAnsi"/>
                <w:sz w:val="18"/>
                <w:szCs w:val="18"/>
              </w:rPr>
              <w:t>možňuje současné použití korekčních brýlí</w:t>
            </w:r>
          </w:p>
        </w:tc>
        <w:tc>
          <w:tcPr>
            <w:tcW w:w="1418" w:type="dxa"/>
            <w:gridSpan w:val="2"/>
            <w:vAlign w:val="center"/>
          </w:tcPr>
          <w:p w14:paraId="0C43AC56" w14:textId="76084559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1B371DCF" w14:textId="36594C43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0026C531" w14:textId="77777777" w:rsidTr="00220BF3">
        <w:tc>
          <w:tcPr>
            <w:tcW w:w="8954" w:type="dxa"/>
            <w:gridSpan w:val="6"/>
            <w:vAlign w:val="center"/>
          </w:tcPr>
          <w:p w14:paraId="4562F390" w14:textId="5747ECC8" w:rsidR="00772B3C" w:rsidRPr="00C9524E" w:rsidRDefault="00772B3C" w:rsidP="00772B3C">
            <w:pPr>
              <w:spacing w:before="120"/>
              <w:ind w:right="-23"/>
              <w:rPr>
                <w:rFonts w:ascii="Arial Narrow" w:eastAsia="Times New Roman" w:hAnsi="Arial Narrow" w:cstheme="minorHAnsi"/>
                <w:b/>
                <w:caps/>
                <w:lang w:bidi="ar-SA"/>
              </w:rPr>
            </w:pPr>
            <w:r w:rsidRPr="00C9524E">
              <w:rPr>
                <w:rFonts w:ascii="Arial Narrow" w:eastAsia="Times New Roman" w:hAnsi="Arial Narrow" w:cstheme="minorHAnsi"/>
                <w:b/>
                <w:caps/>
                <w:lang w:bidi="ar-SA"/>
              </w:rPr>
              <w:t>prostředky k ochraně zdraví</w:t>
            </w:r>
          </w:p>
        </w:tc>
      </w:tr>
      <w:tr w:rsidR="00772B3C" w:rsidRPr="00A64BBE" w14:paraId="5A490A38" w14:textId="77777777" w:rsidTr="00BC0165">
        <w:tc>
          <w:tcPr>
            <w:tcW w:w="477" w:type="dxa"/>
            <w:vAlign w:val="center"/>
          </w:tcPr>
          <w:p w14:paraId="30A510E9" w14:textId="38D22735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53</w:t>
            </w:r>
          </w:p>
        </w:tc>
        <w:tc>
          <w:tcPr>
            <w:tcW w:w="1532" w:type="dxa"/>
            <w:vAlign w:val="center"/>
          </w:tcPr>
          <w:p w14:paraId="478690E3" w14:textId="5B05075A" w:rsidR="00772B3C" w:rsidRPr="001B00D8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</w:pPr>
            <w:r w:rsidRPr="00C9524E"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>sada</w:t>
            </w:r>
            <w:r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 xml:space="preserve"> háčků </w:t>
            </w:r>
            <w:r w:rsidRPr="00C9524E"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>na odstraňování klíšťat</w:t>
            </w:r>
          </w:p>
        </w:tc>
        <w:tc>
          <w:tcPr>
            <w:tcW w:w="4110" w:type="dxa"/>
            <w:vAlign w:val="center"/>
          </w:tcPr>
          <w:p w14:paraId="107130EE" w14:textId="29DB3D9D" w:rsidR="00772B3C" w:rsidRPr="00B73B59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Sada 2 ks há</w:t>
            </w:r>
            <w:r w:rsidRPr="00B73B59">
              <w:rPr>
                <w:rFonts w:ascii="Arial Narrow" w:hAnsi="Arial Narrow" w:cstheme="minorHAnsi"/>
                <w:sz w:val="18"/>
                <w:szCs w:val="18"/>
              </w:rPr>
              <w:t>čk</w:t>
            </w:r>
            <w:r>
              <w:rPr>
                <w:rFonts w:ascii="Arial Narrow" w:hAnsi="Arial Narrow" w:cstheme="minorHAnsi"/>
                <w:sz w:val="18"/>
                <w:szCs w:val="18"/>
              </w:rPr>
              <w:t>ů (menší a větší provedení)</w:t>
            </w:r>
            <w:r w:rsidRPr="00B73B59">
              <w:rPr>
                <w:rFonts w:ascii="Arial Narrow" w:hAnsi="Arial Narrow" w:cstheme="minorHAnsi"/>
                <w:sz w:val="18"/>
                <w:szCs w:val="18"/>
              </w:rPr>
              <w:t xml:space="preserve"> na vytahování přisátých klíšťat</w:t>
            </w:r>
          </w:p>
        </w:tc>
        <w:tc>
          <w:tcPr>
            <w:tcW w:w="1418" w:type="dxa"/>
            <w:gridSpan w:val="2"/>
            <w:vAlign w:val="center"/>
          </w:tcPr>
          <w:p w14:paraId="616ED37B" w14:textId="5B9622BC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73B3F849" w14:textId="66DE4EBA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59D308E7" w14:textId="77777777" w:rsidTr="00BC0165">
        <w:tc>
          <w:tcPr>
            <w:tcW w:w="477" w:type="dxa"/>
            <w:vAlign w:val="center"/>
          </w:tcPr>
          <w:p w14:paraId="31B3A821" w14:textId="7C80D19C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1532" w:type="dxa"/>
            <w:vAlign w:val="center"/>
          </w:tcPr>
          <w:p w14:paraId="5445D6E6" w14:textId="2F81F8DC" w:rsidR="00772B3C" w:rsidRPr="00C9524E" w:rsidRDefault="00772B3C" w:rsidP="00657A02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>Kryogenní sprej na klíšťata</w:t>
            </w:r>
          </w:p>
        </w:tc>
        <w:tc>
          <w:tcPr>
            <w:tcW w:w="4110" w:type="dxa"/>
            <w:vAlign w:val="center"/>
          </w:tcPr>
          <w:p w14:paraId="16521863" w14:textId="3757E071" w:rsidR="00772B3C" w:rsidRPr="001B00D8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B73B59">
              <w:rPr>
                <w:rFonts w:ascii="Arial Narrow" w:hAnsi="Arial Narrow" w:cstheme="minorHAnsi"/>
                <w:sz w:val="18"/>
                <w:szCs w:val="18"/>
              </w:rPr>
              <w:t>S</w:t>
            </w:r>
            <w:r>
              <w:rPr>
                <w:rFonts w:ascii="Arial Narrow" w:hAnsi="Arial Narrow" w:cstheme="minorHAnsi"/>
                <w:sz w:val="18"/>
                <w:szCs w:val="18"/>
              </w:rPr>
              <w:t>ada kryogenního</w:t>
            </w:r>
            <w:r w:rsidRPr="00B73B59">
              <w:rPr>
                <w:rFonts w:ascii="Arial Narrow" w:hAnsi="Arial Narrow" w:cstheme="minorHAnsi"/>
                <w:sz w:val="18"/>
                <w:szCs w:val="18"/>
              </w:rPr>
              <w:t xml:space="preserve"> sprej</w:t>
            </w:r>
            <w:r>
              <w:rPr>
                <w:rFonts w:ascii="Arial Narrow" w:hAnsi="Arial Narrow" w:cstheme="minorHAnsi"/>
                <w:sz w:val="18"/>
                <w:szCs w:val="18"/>
              </w:rPr>
              <w:t>e</w:t>
            </w:r>
            <w:r w:rsidRPr="00B73B59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(min. 9 ml) </w:t>
            </w:r>
            <w:r w:rsidRPr="00B73B59">
              <w:rPr>
                <w:rFonts w:ascii="Arial Narrow" w:hAnsi="Arial Narrow" w:cstheme="minorHAnsi"/>
                <w:sz w:val="18"/>
                <w:szCs w:val="18"/>
              </w:rPr>
              <w:t xml:space="preserve">a pinzeta pro bezpečné odstraňování </w:t>
            </w:r>
            <w:r>
              <w:rPr>
                <w:rFonts w:ascii="Arial Narrow" w:hAnsi="Arial Narrow" w:cstheme="minorHAnsi"/>
                <w:sz w:val="18"/>
                <w:szCs w:val="18"/>
              </w:rPr>
              <w:t>přisátých klíšťat</w:t>
            </w:r>
            <w:r w:rsidRPr="00B73B59">
              <w:rPr>
                <w:rFonts w:ascii="Arial Narrow" w:hAnsi="Arial Narrow" w:cstheme="minorHAnsi"/>
                <w:sz w:val="18"/>
                <w:szCs w:val="18"/>
              </w:rPr>
              <w:t>.</w:t>
            </w:r>
          </w:p>
        </w:tc>
        <w:tc>
          <w:tcPr>
            <w:tcW w:w="1418" w:type="dxa"/>
            <w:gridSpan w:val="2"/>
            <w:vAlign w:val="center"/>
          </w:tcPr>
          <w:p w14:paraId="667E57D8" w14:textId="29BF5CB1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17FCD70F" w14:textId="797F1F37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2979B002" w14:textId="77777777" w:rsidTr="00BC0165">
        <w:tc>
          <w:tcPr>
            <w:tcW w:w="477" w:type="dxa"/>
            <w:vAlign w:val="center"/>
          </w:tcPr>
          <w:p w14:paraId="78D05940" w14:textId="74F65238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55</w:t>
            </w:r>
          </w:p>
        </w:tc>
        <w:tc>
          <w:tcPr>
            <w:tcW w:w="1532" w:type="dxa"/>
            <w:vAlign w:val="center"/>
          </w:tcPr>
          <w:p w14:paraId="6BFCE3D5" w14:textId="28BD149F" w:rsidR="00772B3C" w:rsidRPr="00C9524E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</w:pPr>
            <w:r w:rsidRPr="00C9524E"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>repelent</w:t>
            </w:r>
            <w:r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 xml:space="preserve">ní sprej </w:t>
            </w:r>
          </w:p>
        </w:tc>
        <w:tc>
          <w:tcPr>
            <w:tcW w:w="4110" w:type="dxa"/>
            <w:vAlign w:val="center"/>
          </w:tcPr>
          <w:p w14:paraId="2E6DB54B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R</w:t>
            </w:r>
            <w:r w:rsidRPr="00E4194A">
              <w:rPr>
                <w:rFonts w:ascii="Arial Narrow" w:hAnsi="Arial Narrow" w:cstheme="minorHAnsi"/>
                <w:sz w:val="18"/>
                <w:szCs w:val="18"/>
              </w:rPr>
              <w:t xml:space="preserve">epelent 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ve spreji </w:t>
            </w:r>
            <w:r w:rsidRPr="00E4194A">
              <w:rPr>
                <w:rFonts w:ascii="Arial Narrow" w:hAnsi="Arial Narrow" w:cstheme="minorHAnsi"/>
                <w:sz w:val="18"/>
                <w:szCs w:val="18"/>
              </w:rPr>
              <w:t>proti komárům, klíšťatům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apod.</w:t>
            </w:r>
          </w:p>
          <w:p w14:paraId="63CC1CE9" w14:textId="643B86CE" w:rsidR="00772B3C" w:rsidRPr="00E4194A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E4194A">
              <w:rPr>
                <w:rFonts w:ascii="Arial Narrow" w:hAnsi="Arial Narrow" w:cstheme="minorHAnsi"/>
                <w:sz w:val="18"/>
                <w:szCs w:val="18"/>
              </w:rPr>
              <w:t>k aplikaci na pokožku i oděv</w:t>
            </w:r>
            <w:r>
              <w:rPr>
                <w:rFonts w:ascii="Arial Narrow" w:hAnsi="Arial Narrow" w:cstheme="minorHAnsi"/>
                <w:sz w:val="18"/>
                <w:szCs w:val="18"/>
              </w:rPr>
              <w:t>.</w:t>
            </w:r>
          </w:p>
          <w:p w14:paraId="072B60EC" w14:textId="680D26CF" w:rsidR="00772B3C" w:rsidRPr="00E4194A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o</w:t>
            </w:r>
            <w:r w:rsidRPr="00E4194A">
              <w:rPr>
                <w:rFonts w:ascii="Arial Narrow" w:hAnsi="Arial Narrow" w:cstheme="minorHAnsi"/>
                <w:sz w:val="18"/>
                <w:szCs w:val="18"/>
              </w:rPr>
              <w:t xml:space="preserve">bsah účinné látky 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min. </w:t>
            </w:r>
            <w:r w:rsidR="002856D5">
              <w:rPr>
                <w:rFonts w:ascii="Arial Narrow" w:hAnsi="Arial Narrow" w:cstheme="minorHAnsi"/>
                <w:sz w:val="18"/>
                <w:szCs w:val="18"/>
              </w:rPr>
              <w:t>24 %</w:t>
            </w:r>
            <w:r>
              <w:rPr>
                <w:rFonts w:ascii="Arial Narrow" w:hAnsi="Arial Narrow" w:cstheme="minorHAnsi"/>
                <w:sz w:val="18"/>
                <w:szCs w:val="18"/>
              </w:rPr>
              <w:t>.</w:t>
            </w:r>
          </w:p>
          <w:p w14:paraId="5A7328B4" w14:textId="07931962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d</w:t>
            </w:r>
            <w:r w:rsidRPr="00E4194A">
              <w:rPr>
                <w:rFonts w:ascii="Arial Narrow" w:hAnsi="Arial Narrow" w:cstheme="minorHAnsi"/>
                <w:sz w:val="18"/>
                <w:szCs w:val="18"/>
              </w:rPr>
              <w:t xml:space="preserve">oba účinnosti </w:t>
            </w:r>
            <w:r w:rsidR="002856D5" w:rsidRPr="00E4194A">
              <w:rPr>
                <w:rFonts w:ascii="Arial Narrow" w:hAnsi="Arial Narrow" w:cstheme="minorHAnsi"/>
                <w:sz w:val="18"/>
                <w:szCs w:val="18"/>
              </w:rPr>
              <w:t>4–6</w:t>
            </w:r>
            <w:r w:rsidRPr="00E4194A">
              <w:rPr>
                <w:rFonts w:ascii="Arial Narrow" w:hAnsi="Arial Narrow" w:cstheme="minorHAnsi"/>
                <w:sz w:val="18"/>
                <w:szCs w:val="18"/>
              </w:rPr>
              <w:t xml:space="preserve"> hod.</w:t>
            </w:r>
          </w:p>
          <w:p w14:paraId="5FBD5EAF" w14:textId="785D7B4F" w:rsidR="00772B3C" w:rsidRPr="001B00D8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A167DA">
              <w:rPr>
                <w:rFonts w:ascii="Arial Narrow" w:hAnsi="Arial Narrow" w:cstheme="minorHAnsi"/>
                <w:sz w:val="18"/>
                <w:szCs w:val="18"/>
              </w:rPr>
              <w:t xml:space="preserve">Velikost balení 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od </w:t>
            </w:r>
            <w:r w:rsidRPr="00A167DA">
              <w:rPr>
                <w:rFonts w:ascii="Arial Narrow" w:hAnsi="Arial Narrow" w:cstheme="minorHAnsi"/>
                <w:sz w:val="18"/>
                <w:szCs w:val="18"/>
              </w:rPr>
              <w:t>150 ml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do 200 ml</w:t>
            </w:r>
            <w:r w:rsidRPr="00A167DA">
              <w:rPr>
                <w:rFonts w:ascii="Arial Narrow" w:hAnsi="Arial Narrow" w:cstheme="minorHAnsi"/>
                <w:sz w:val="18"/>
                <w:szCs w:val="18"/>
              </w:rPr>
              <w:t>.</w:t>
            </w:r>
          </w:p>
        </w:tc>
        <w:tc>
          <w:tcPr>
            <w:tcW w:w="1418" w:type="dxa"/>
            <w:gridSpan w:val="2"/>
            <w:vAlign w:val="center"/>
          </w:tcPr>
          <w:p w14:paraId="7EE64699" w14:textId="2BA7E237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</w:t>
            </w:r>
            <w:proofErr w:type="spellStart"/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list</w:t>
            </w:r>
            <w:ins w:id="42" w:author="Bajnoková, Eva" w:date="2024-05-21T10:01:00Z">
              <w:r w:rsidR="00E24C6E">
                <w:rPr>
                  <w:rFonts w:ascii="Arial Narrow" w:eastAsia="Times New Roman" w:hAnsi="Arial Narrow" w:cstheme="minorHAnsi"/>
                  <w:sz w:val="18"/>
                  <w:szCs w:val="18"/>
                  <w:lang w:bidi="ar-SA"/>
                </w:rPr>
                <w:t>,</w:t>
              </w:r>
            </w:ins>
            <w:del w:id="43" w:author="Bajnoková, Eva" w:date="2024-05-21T10:01:00Z">
              <w:r w:rsidRPr="00A64BBE" w:rsidDel="00E24C6E">
                <w:rPr>
                  <w:rFonts w:ascii="Arial Narrow" w:eastAsia="Times New Roman" w:hAnsi="Arial Narrow" w:cstheme="minorHAnsi"/>
                  <w:sz w:val="18"/>
                  <w:szCs w:val="18"/>
                  <w:lang w:bidi="ar-SA"/>
                </w:rPr>
                <w:delText xml:space="preserve"> </w:delText>
              </w:r>
            </w:del>
            <w:ins w:id="44" w:author="Bajnoková, Eva" w:date="2024-05-21T10:01:00Z">
              <w:r w:rsidR="00E24C6E">
                <w:rPr>
                  <w:rFonts w:ascii="Arial Narrow" w:eastAsia="Times New Roman" w:hAnsi="Arial Narrow" w:cstheme="minorHAnsi"/>
                  <w:sz w:val="18"/>
                  <w:szCs w:val="18"/>
                  <w:lang w:bidi="ar-SA"/>
                </w:rPr>
                <w:t>nebo</w:t>
              </w:r>
              <w:proofErr w:type="spellEnd"/>
              <w:r w:rsidR="00E24C6E">
                <w:rPr>
                  <w:rFonts w:ascii="Arial Narrow" w:eastAsia="Times New Roman" w:hAnsi="Arial Narrow" w:cstheme="minorHAnsi"/>
                  <w:sz w:val="18"/>
                  <w:szCs w:val="18"/>
                  <w:lang w:bidi="ar-SA"/>
                </w:rPr>
                <w:t xml:space="preserve"> </w:t>
              </w:r>
            </w:ins>
            <w:del w:id="45" w:author="Bajnoková, Eva" w:date="2024-05-21T10:01:00Z">
              <w:r w:rsidDel="00E24C6E">
                <w:rPr>
                  <w:rFonts w:ascii="Arial Narrow" w:eastAsia="Times New Roman" w:hAnsi="Arial Narrow" w:cstheme="minorHAnsi"/>
                  <w:sz w:val="18"/>
                  <w:szCs w:val="18"/>
                  <w:lang w:bidi="ar-SA"/>
                </w:rPr>
                <w:delText>nebo</w:delText>
              </w:r>
              <w:r w:rsidRPr="00A64BBE" w:rsidDel="00E24C6E">
                <w:rPr>
                  <w:rFonts w:ascii="Arial Narrow" w:eastAsia="Times New Roman" w:hAnsi="Arial Narrow" w:cstheme="minorHAnsi"/>
                  <w:sz w:val="18"/>
                  <w:szCs w:val="18"/>
                  <w:lang w:bidi="ar-SA"/>
                </w:rPr>
                <w:delText xml:space="preserve"> </w:delText>
              </w:r>
            </w:del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Materiálový list</w:t>
            </w:r>
          </w:p>
        </w:tc>
        <w:tc>
          <w:tcPr>
            <w:tcW w:w="1417" w:type="dxa"/>
            <w:vAlign w:val="center"/>
          </w:tcPr>
          <w:p w14:paraId="632F526B" w14:textId="1CDD8588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7BBDA55A" w14:textId="77777777" w:rsidTr="00BC0165">
        <w:tc>
          <w:tcPr>
            <w:tcW w:w="477" w:type="dxa"/>
            <w:vAlign w:val="center"/>
          </w:tcPr>
          <w:p w14:paraId="7F27CCD0" w14:textId="78CCEF5A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1532" w:type="dxa"/>
            <w:vAlign w:val="center"/>
          </w:tcPr>
          <w:p w14:paraId="04EB5E91" w14:textId="77777777" w:rsidR="00AF575C" w:rsidRDefault="00772B3C" w:rsidP="00AF575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</w:pPr>
            <w:r w:rsidRPr="00C9524E"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>repelent</w:t>
            </w:r>
            <w:r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 xml:space="preserve">ní sprej S MIN. </w:t>
            </w:r>
          </w:p>
          <w:p w14:paraId="298F06D9" w14:textId="14C8EAC0" w:rsidR="00AF575C" w:rsidRDefault="00772B3C" w:rsidP="00AF575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</w:pPr>
            <w:proofErr w:type="gramStart"/>
            <w:r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>50%</w:t>
            </w:r>
            <w:proofErr w:type="gramEnd"/>
            <w:r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 xml:space="preserve"> účinných </w:t>
            </w:r>
          </w:p>
          <w:p w14:paraId="34E93AF4" w14:textId="23DB27B5" w:rsidR="00772B3C" w:rsidRPr="00C9524E" w:rsidRDefault="00772B3C" w:rsidP="00657A02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lastRenderedPageBreak/>
              <w:t>látek</w:t>
            </w:r>
          </w:p>
        </w:tc>
        <w:tc>
          <w:tcPr>
            <w:tcW w:w="4110" w:type="dxa"/>
            <w:vAlign w:val="center"/>
          </w:tcPr>
          <w:p w14:paraId="1140B1B2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lastRenderedPageBreak/>
              <w:t>R</w:t>
            </w:r>
            <w:r w:rsidRPr="00E4194A">
              <w:rPr>
                <w:rFonts w:ascii="Arial Narrow" w:hAnsi="Arial Narrow" w:cstheme="minorHAnsi"/>
                <w:sz w:val="18"/>
                <w:szCs w:val="18"/>
              </w:rPr>
              <w:t xml:space="preserve">epelent 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ve spreji </w:t>
            </w:r>
            <w:r w:rsidRPr="00E4194A">
              <w:rPr>
                <w:rFonts w:ascii="Arial Narrow" w:hAnsi="Arial Narrow" w:cstheme="minorHAnsi"/>
                <w:sz w:val="18"/>
                <w:szCs w:val="18"/>
              </w:rPr>
              <w:t>proti komárům, klíšťatům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apod.</w:t>
            </w:r>
          </w:p>
          <w:p w14:paraId="79EDB561" w14:textId="77777777" w:rsidR="00772B3C" w:rsidRPr="00E4194A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E4194A">
              <w:rPr>
                <w:rFonts w:ascii="Arial Narrow" w:hAnsi="Arial Narrow" w:cstheme="minorHAnsi"/>
                <w:sz w:val="18"/>
                <w:szCs w:val="18"/>
              </w:rPr>
              <w:lastRenderedPageBreak/>
              <w:t>k aplikaci na pokožku i oděv</w:t>
            </w:r>
            <w:r>
              <w:rPr>
                <w:rFonts w:ascii="Arial Narrow" w:hAnsi="Arial Narrow" w:cstheme="minorHAnsi"/>
                <w:sz w:val="18"/>
                <w:szCs w:val="18"/>
              </w:rPr>
              <w:t>.</w:t>
            </w:r>
          </w:p>
          <w:p w14:paraId="2F544187" w14:textId="768CA679" w:rsidR="00772B3C" w:rsidRPr="00E4194A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o</w:t>
            </w:r>
            <w:r w:rsidRPr="00E4194A">
              <w:rPr>
                <w:rFonts w:ascii="Arial Narrow" w:hAnsi="Arial Narrow" w:cstheme="minorHAnsi"/>
                <w:sz w:val="18"/>
                <w:szCs w:val="18"/>
              </w:rPr>
              <w:t xml:space="preserve">bsah účinné látky 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min. </w:t>
            </w:r>
            <w:r w:rsidR="002856D5">
              <w:rPr>
                <w:rFonts w:ascii="Arial Narrow" w:hAnsi="Arial Narrow" w:cstheme="minorHAnsi"/>
                <w:sz w:val="18"/>
                <w:szCs w:val="18"/>
              </w:rPr>
              <w:t>50 %</w:t>
            </w:r>
            <w:r>
              <w:rPr>
                <w:rFonts w:ascii="Arial Narrow" w:hAnsi="Arial Narrow" w:cstheme="minorHAnsi"/>
                <w:sz w:val="18"/>
                <w:szCs w:val="18"/>
              </w:rPr>
              <w:t>.</w:t>
            </w:r>
          </w:p>
          <w:p w14:paraId="4E62921D" w14:textId="0EA2E18A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d</w:t>
            </w:r>
            <w:r w:rsidRPr="00E4194A">
              <w:rPr>
                <w:rFonts w:ascii="Arial Narrow" w:hAnsi="Arial Narrow" w:cstheme="minorHAnsi"/>
                <w:sz w:val="18"/>
                <w:szCs w:val="18"/>
              </w:rPr>
              <w:t xml:space="preserve">oba účinnosti </w:t>
            </w:r>
            <w:r w:rsidR="002856D5">
              <w:rPr>
                <w:rFonts w:ascii="Arial Narrow" w:hAnsi="Arial Narrow" w:cstheme="minorHAnsi"/>
                <w:sz w:val="18"/>
                <w:szCs w:val="18"/>
              </w:rPr>
              <w:t>6</w:t>
            </w:r>
            <w:r w:rsidR="002856D5" w:rsidRPr="00E4194A">
              <w:rPr>
                <w:rFonts w:ascii="Arial Narrow" w:hAnsi="Arial Narrow" w:cstheme="minorHAnsi"/>
                <w:sz w:val="18"/>
                <w:szCs w:val="18"/>
              </w:rPr>
              <w:t>–8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E4194A">
              <w:rPr>
                <w:rFonts w:ascii="Arial Narrow" w:hAnsi="Arial Narrow" w:cstheme="minorHAnsi"/>
                <w:sz w:val="18"/>
                <w:szCs w:val="18"/>
              </w:rPr>
              <w:t>hod.</w:t>
            </w:r>
          </w:p>
          <w:p w14:paraId="728771FD" w14:textId="5A5EFB93" w:rsidR="00772B3C" w:rsidRPr="001B00D8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Velikost balení </w:t>
            </w:r>
            <w:r w:rsidR="002856D5">
              <w:rPr>
                <w:rFonts w:ascii="Arial Narrow" w:hAnsi="Arial Narrow" w:cstheme="minorHAnsi"/>
                <w:sz w:val="18"/>
                <w:szCs w:val="18"/>
              </w:rPr>
              <w:t>od 80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ml do 90 ml</w:t>
            </w:r>
          </w:p>
        </w:tc>
        <w:tc>
          <w:tcPr>
            <w:tcW w:w="1418" w:type="dxa"/>
            <w:gridSpan w:val="2"/>
            <w:vAlign w:val="center"/>
          </w:tcPr>
          <w:p w14:paraId="512CDE76" w14:textId="7F86D861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lastRenderedPageBreak/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lastRenderedPageBreak/>
              <w:t>list</w:t>
            </w:r>
          </w:p>
        </w:tc>
        <w:tc>
          <w:tcPr>
            <w:tcW w:w="1417" w:type="dxa"/>
            <w:vAlign w:val="center"/>
          </w:tcPr>
          <w:p w14:paraId="415F2FE8" w14:textId="79587251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lastRenderedPageBreak/>
              <w:t>[ANO/NE]</w:t>
            </w:r>
          </w:p>
        </w:tc>
      </w:tr>
      <w:tr w:rsidR="00772B3C" w:rsidRPr="00A64BBE" w14:paraId="5D4CFD4F" w14:textId="77777777" w:rsidTr="00BC0165">
        <w:tc>
          <w:tcPr>
            <w:tcW w:w="477" w:type="dxa"/>
            <w:vAlign w:val="center"/>
          </w:tcPr>
          <w:p w14:paraId="2544838B" w14:textId="45EADD86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57</w:t>
            </w:r>
          </w:p>
        </w:tc>
        <w:tc>
          <w:tcPr>
            <w:tcW w:w="1532" w:type="dxa"/>
            <w:vAlign w:val="center"/>
          </w:tcPr>
          <w:p w14:paraId="50773BAB" w14:textId="23A67949" w:rsidR="00772B3C" w:rsidRPr="00C9524E" w:rsidRDefault="00772B3C" w:rsidP="00657A02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 xml:space="preserve">Sprej na hubení, </w:t>
            </w:r>
            <w:r w:rsidRPr="001E5B25"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>vos, sršní a jejich hnízd</w:t>
            </w:r>
          </w:p>
        </w:tc>
        <w:tc>
          <w:tcPr>
            <w:tcW w:w="4110" w:type="dxa"/>
            <w:vAlign w:val="center"/>
          </w:tcPr>
          <w:p w14:paraId="551DE46C" w14:textId="5D8B1CEB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Aplikátor umožňující použití spreje z bezpečné vzdálenosti.</w:t>
            </w:r>
          </w:p>
          <w:p w14:paraId="0938F69A" w14:textId="157C1AD4" w:rsidR="00772B3C" w:rsidRPr="001B00D8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Velikost balení min 600 ml.</w:t>
            </w:r>
          </w:p>
        </w:tc>
        <w:tc>
          <w:tcPr>
            <w:tcW w:w="1418" w:type="dxa"/>
            <w:gridSpan w:val="2"/>
            <w:vAlign w:val="center"/>
          </w:tcPr>
          <w:p w14:paraId="69591F80" w14:textId="73280AF4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1B1A5C20" w14:textId="51268B4E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50519817" w14:textId="77777777" w:rsidTr="00BA70AE">
        <w:tc>
          <w:tcPr>
            <w:tcW w:w="8954" w:type="dxa"/>
            <w:gridSpan w:val="6"/>
            <w:vAlign w:val="center"/>
          </w:tcPr>
          <w:p w14:paraId="576171A4" w14:textId="6EA570FC" w:rsidR="00772B3C" w:rsidRPr="00A64BBE" w:rsidRDefault="00772B3C" w:rsidP="00772B3C">
            <w:pPr>
              <w:spacing w:before="120"/>
              <w:ind w:right="-23"/>
              <w:rPr>
                <w:rFonts w:ascii="Arial Narrow" w:hAnsi="Arial Narrow" w:cstheme="minorHAnsi"/>
                <w:snapToGrid w:val="0"/>
                <w:sz w:val="18"/>
              </w:rPr>
            </w:pPr>
            <w:r w:rsidRPr="00C9524E">
              <w:rPr>
                <w:rFonts w:ascii="Arial Narrow" w:eastAsia="Times New Roman" w:hAnsi="Arial Narrow" w:cstheme="minorHAnsi"/>
                <w:b/>
                <w:caps/>
                <w:lang w:bidi="ar-SA"/>
              </w:rPr>
              <w:t>prostředky k ochraně, mytí a čištění těla</w:t>
            </w:r>
          </w:p>
        </w:tc>
      </w:tr>
      <w:tr w:rsidR="00772B3C" w:rsidRPr="00A64BBE" w14:paraId="7C3A4FD8" w14:textId="77777777" w:rsidTr="00BC0165">
        <w:tc>
          <w:tcPr>
            <w:tcW w:w="477" w:type="dxa"/>
            <w:vAlign w:val="center"/>
          </w:tcPr>
          <w:p w14:paraId="0A25BAD0" w14:textId="5E41465A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58</w:t>
            </w:r>
          </w:p>
        </w:tc>
        <w:tc>
          <w:tcPr>
            <w:tcW w:w="1532" w:type="dxa"/>
            <w:vAlign w:val="center"/>
          </w:tcPr>
          <w:p w14:paraId="647C619A" w14:textId="71FE3681" w:rsidR="00772B3C" w:rsidRPr="0026749C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1B00D8"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>ručník</w:t>
            </w:r>
          </w:p>
        </w:tc>
        <w:tc>
          <w:tcPr>
            <w:tcW w:w="4110" w:type="dxa"/>
            <w:vAlign w:val="center"/>
          </w:tcPr>
          <w:p w14:paraId="4EF5EBF2" w14:textId="0618C0BD" w:rsidR="00772B3C" w:rsidRPr="001B00D8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provedení </w:t>
            </w:r>
            <w:r w:rsidRPr="001B00D8">
              <w:rPr>
                <w:rFonts w:ascii="Arial Narrow" w:hAnsi="Arial Narrow" w:cstheme="minorHAnsi"/>
                <w:sz w:val="18"/>
                <w:szCs w:val="18"/>
              </w:rPr>
              <w:t>froté</w:t>
            </w:r>
          </w:p>
          <w:p w14:paraId="3D2F8475" w14:textId="5FBB54B8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minimální rozměr</w:t>
            </w:r>
            <w:r w:rsidRPr="001B00D8">
              <w:rPr>
                <w:rFonts w:ascii="Arial Narrow" w:hAnsi="Arial Narrow" w:cstheme="minorHAnsi"/>
                <w:sz w:val="18"/>
                <w:szCs w:val="18"/>
              </w:rPr>
              <w:t xml:space="preserve"> 50x100 cm. </w:t>
            </w:r>
          </w:p>
          <w:p w14:paraId="53358D0F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1B00D8">
              <w:rPr>
                <w:rFonts w:ascii="Arial Narrow" w:hAnsi="Arial Narrow" w:cstheme="minorHAnsi"/>
                <w:sz w:val="18"/>
                <w:szCs w:val="18"/>
              </w:rPr>
              <w:t>100% bavlna</w:t>
            </w:r>
          </w:p>
          <w:p w14:paraId="12B938F3" w14:textId="41E03675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514E64">
              <w:rPr>
                <w:rFonts w:ascii="Arial Narrow" w:hAnsi="Arial Narrow" w:cstheme="minorHAnsi"/>
                <w:sz w:val="18"/>
                <w:szCs w:val="18"/>
              </w:rPr>
              <w:t xml:space="preserve">gramáž 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min. </w:t>
            </w:r>
            <w:r w:rsidRPr="00514E64">
              <w:rPr>
                <w:rFonts w:ascii="Arial Narrow" w:hAnsi="Arial Narrow" w:cstheme="minorHAnsi"/>
                <w:sz w:val="18"/>
                <w:szCs w:val="18"/>
              </w:rPr>
              <w:t>500 g/m</w:t>
            </w:r>
            <w:r w:rsidRPr="00514E64">
              <w:rPr>
                <w:rFonts w:ascii="Arial Narrow" w:hAnsi="Arial Narrow" w:cstheme="minorHAns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8" w:type="dxa"/>
            <w:gridSpan w:val="2"/>
            <w:vAlign w:val="center"/>
          </w:tcPr>
          <w:p w14:paraId="66CA7A3F" w14:textId="7FDB8BDE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00C0B708" w14:textId="2491B791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718E6542" w14:textId="77777777" w:rsidTr="00BC0165">
        <w:tc>
          <w:tcPr>
            <w:tcW w:w="477" w:type="dxa"/>
            <w:vAlign w:val="center"/>
          </w:tcPr>
          <w:p w14:paraId="39594971" w14:textId="0934E163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59</w:t>
            </w:r>
          </w:p>
        </w:tc>
        <w:tc>
          <w:tcPr>
            <w:tcW w:w="1532" w:type="dxa"/>
            <w:vAlign w:val="center"/>
          </w:tcPr>
          <w:p w14:paraId="31635516" w14:textId="3FA39260" w:rsidR="00772B3C" w:rsidRPr="0026749C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1B00D8"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>osuška</w:t>
            </w:r>
          </w:p>
        </w:tc>
        <w:tc>
          <w:tcPr>
            <w:tcW w:w="4110" w:type="dxa"/>
            <w:vAlign w:val="center"/>
          </w:tcPr>
          <w:p w14:paraId="557D9542" w14:textId="77777777" w:rsidR="00772B3C" w:rsidRPr="001B00D8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provedení </w:t>
            </w:r>
            <w:r w:rsidRPr="001B00D8">
              <w:rPr>
                <w:rFonts w:ascii="Arial Narrow" w:hAnsi="Arial Narrow" w:cstheme="minorHAnsi"/>
                <w:sz w:val="18"/>
                <w:szCs w:val="18"/>
              </w:rPr>
              <w:t>froté</w:t>
            </w:r>
          </w:p>
          <w:p w14:paraId="4DD3E602" w14:textId="60EAA97B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minimální rozměr</w:t>
            </w:r>
            <w:r w:rsidRPr="001B00D8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theme="minorHAnsi"/>
                <w:sz w:val="18"/>
                <w:szCs w:val="18"/>
              </w:rPr>
              <w:t>7</w:t>
            </w:r>
            <w:r w:rsidRPr="001B00D8">
              <w:rPr>
                <w:rFonts w:ascii="Arial Narrow" w:hAnsi="Arial Narrow" w:cstheme="minorHAnsi"/>
                <w:sz w:val="18"/>
                <w:szCs w:val="18"/>
              </w:rPr>
              <w:t>0x1</w:t>
            </w:r>
            <w:r>
              <w:rPr>
                <w:rFonts w:ascii="Arial Narrow" w:hAnsi="Arial Narrow" w:cstheme="minorHAnsi"/>
                <w:sz w:val="18"/>
                <w:szCs w:val="18"/>
              </w:rPr>
              <w:t>4</w:t>
            </w:r>
            <w:r w:rsidRPr="001B00D8">
              <w:rPr>
                <w:rFonts w:ascii="Arial Narrow" w:hAnsi="Arial Narrow" w:cstheme="minorHAnsi"/>
                <w:sz w:val="18"/>
                <w:szCs w:val="18"/>
              </w:rPr>
              <w:t xml:space="preserve">0 cm. </w:t>
            </w:r>
          </w:p>
          <w:p w14:paraId="552BBD2E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1B00D8">
              <w:rPr>
                <w:rFonts w:ascii="Arial Narrow" w:hAnsi="Arial Narrow" w:cstheme="minorHAnsi"/>
                <w:sz w:val="18"/>
                <w:szCs w:val="18"/>
              </w:rPr>
              <w:t>100% bavlna</w:t>
            </w:r>
          </w:p>
          <w:p w14:paraId="4AC3E916" w14:textId="6221B307" w:rsidR="00772B3C" w:rsidRPr="006C3462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gramáž min. </w:t>
            </w:r>
            <w:r w:rsidRPr="00000ACB">
              <w:rPr>
                <w:rFonts w:ascii="Arial Narrow" w:hAnsi="Arial Narrow" w:cstheme="minorHAnsi"/>
                <w:sz w:val="18"/>
                <w:szCs w:val="18"/>
              </w:rPr>
              <w:t>500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000ACB">
              <w:rPr>
                <w:rFonts w:ascii="Arial Narrow" w:hAnsi="Arial Narrow" w:cstheme="minorHAnsi"/>
                <w:sz w:val="18"/>
                <w:szCs w:val="18"/>
              </w:rPr>
              <w:t>g/m</w:t>
            </w:r>
            <w:r w:rsidRPr="00000ACB">
              <w:rPr>
                <w:rFonts w:ascii="Arial Narrow" w:hAnsi="Arial Narrow" w:cstheme="minorHAns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18" w:type="dxa"/>
            <w:gridSpan w:val="2"/>
            <w:vAlign w:val="center"/>
          </w:tcPr>
          <w:p w14:paraId="58D1BE64" w14:textId="4D78B6D7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0181F486" w14:textId="2B0B24DB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5D5C1C9F" w14:textId="77777777" w:rsidTr="00BC0165">
        <w:tc>
          <w:tcPr>
            <w:tcW w:w="477" w:type="dxa"/>
            <w:vAlign w:val="center"/>
          </w:tcPr>
          <w:p w14:paraId="77AFD59E" w14:textId="4CB73BA7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1532" w:type="dxa"/>
            <w:vAlign w:val="center"/>
          </w:tcPr>
          <w:p w14:paraId="2FA2F38E" w14:textId="3C144D6A" w:rsidR="00772B3C" w:rsidRPr="00101FB8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</w:pPr>
            <w:r w:rsidRPr="00101FB8"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>Dezinfekční a čisticí Mýdlo</w:t>
            </w:r>
          </w:p>
        </w:tc>
        <w:tc>
          <w:tcPr>
            <w:tcW w:w="4110" w:type="dxa"/>
            <w:vAlign w:val="center"/>
          </w:tcPr>
          <w:p w14:paraId="43AB7BC5" w14:textId="184402F4" w:rsidR="00772B3C" w:rsidRPr="00114C1A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tekutá k</w:t>
            </w:r>
            <w:r w:rsidRPr="00114C1A">
              <w:rPr>
                <w:rFonts w:ascii="Arial Narrow" w:hAnsi="Arial Narrow" w:cstheme="minorHAnsi"/>
                <w:sz w:val="18"/>
                <w:szCs w:val="18"/>
              </w:rPr>
              <w:t xml:space="preserve">onzistence </w:t>
            </w:r>
          </w:p>
          <w:p w14:paraId="24B8051E" w14:textId="623B95D5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114C1A">
              <w:rPr>
                <w:rFonts w:ascii="Arial Narrow" w:hAnsi="Arial Narrow" w:cstheme="minorHAnsi"/>
                <w:sz w:val="18"/>
                <w:szCs w:val="18"/>
              </w:rPr>
              <w:t>Antibakteriální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a dezinfekční ú</w:t>
            </w:r>
            <w:r w:rsidRPr="00114C1A">
              <w:rPr>
                <w:rFonts w:ascii="Arial Narrow" w:hAnsi="Arial Narrow" w:cstheme="minorHAnsi"/>
                <w:sz w:val="18"/>
                <w:szCs w:val="18"/>
              </w:rPr>
              <w:t xml:space="preserve">činek </w:t>
            </w:r>
          </w:p>
          <w:p w14:paraId="22F007CA" w14:textId="16AE6BFA" w:rsidR="00772B3C" w:rsidRPr="00114C1A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Hydratační účinek</w:t>
            </w:r>
          </w:p>
          <w:p w14:paraId="10A60BC4" w14:textId="694904E4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114C1A">
              <w:rPr>
                <w:rFonts w:ascii="Arial Narrow" w:hAnsi="Arial Narrow" w:cstheme="minorHAnsi"/>
                <w:sz w:val="18"/>
                <w:szCs w:val="18"/>
              </w:rPr>
              <w:t>Objem 500 ml</w:t>
            </w:r>
          </w:p>
          <w:p w14:paraId="19664A75" w14:textId="30EBF96B" w:rsidR="00772B3C" w:rsidRPr="00114C1A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Uzavíratelný dávkovač („ventilek“ nebo „pumpička“)</w:t>
            </w:r>
          </w:p>
        </w:tc>
        <w:tc>
          <w:tcPr>
            <w:tcW w:w="1418" w:type="dxa"/>
            <w:gridSpan w:val="2"/>
            <w:vAlign w:val="center"/>
          </w:tcPr>
          <w:p w14:paraId="04432301" w14:textId="61878FB5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Technický list, Produktový list</w:t>
            </w:r>
            <w:ins w:id="46" w:author="Bajnoková, Eva" w:date="2024-05-21T10:02:00Z">
              <w:r w:rsidR="00E24C6E">
                <w:rPr>
                  <w:rFonts w:ascii="Arial Narrow" w:eastAsia="Times New Roman" w:hAnsi="Arial Narrow" w:cstheme="minorHAnsi"/>
                  <w:sz w:val="18"/>
                  <w:szCs w:val="18"/>
                  <w:lang w:bidi="ar-SA"/>
                </w:rPr>
                <w:t>,</w:t>
              </w:r>
            </w:ins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1EA28F31" w14:textId="4EBB0F2B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62A5316B" w14:textId="77777777" w:rsidTr="00BC0165">
        <w:tc>
          <w:tcPr>
            <w:tcW w:w="477" w:type="dxa"/>
            <w:vAlign w:val="center"/>
          </w:tcPr>
          <w:p w14:paraId="6F1F8BCF" w14:textId="2C784159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61</w:t>
            </w:r>
          </w:p>
        </w:tc>
        <w:tc>
          <w:tcPr>
            <w:tcW w:w="1532" w:type="dxa"/>
            <w:vAlign w:val="center"/>
          </w:tcPr>
          <w:p w14:paraId="284363F6" w14:textId="34AEE617" w:rsidR="00772B3C" w:rsidRPr="00101FB8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</w:pPr>
            <w:r w:rsidRPr="00101FB8"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>mycí pasta</w:t>
            </w:r>
          </w:p>
        </w:tc>
        <w:tc>
          <w:tcPr>
            <w:tcW w:w="4110" w:type="dxa"/>
            <w:vAlign w:val="center"/>
          </w:tcPr>
          <w:p w14:paraId="52927E60" w14:textId="75F253A2" w:rsidR="00772B3C" w:rsidRDefault="003868CF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ins w:id="47" w:author="Bajnoková, Eva" w:date="2024-05-21T10:20:00Z">
              <w:r>
                <w:rPr>
                  <w:rFonts w:ascii="Arial Narrow" w:hAnsi="Arial Narrow" w:cstheme="minorHAnsi"/>
                  <w:sz w:val="18"/>
                  <w:szCs w:val="18"/>
                </w:rPr>
                <w:t>M</w:t>
              </w:r>
            </w:ins>
            <w:del w:id="48" w:author="Bajnoková, Eva" w:date="2024-05-21T10:20:00Z">
              <w:r w:rsidR="00772B3C" w:rsidDel="003868CF">
                <w:rPr>
                  <w:rFonts w:ascii="Arial Narrow" w:hAnsi="Arial Narrow" w:cstheme="minorHAnsi"/>
                  <w:sz w:val="18"/>
                  <w:szCs w:val="18"/>
                </w:rPr>
                <w:delText>P</w:delText>
              </w:r>
              <w:r w:rsidR="00772B3C" w:rsidDel="001E2C6D">
                <w:rPr>
                  <w:rFonts w:ascii="Arial Narrow" w:hAnsi="Arial Narrow" w:cstheme="minorHAnsi"/>
                  <w:sz w:val="18"/>
                  <w:szCs w:val="18"/>
                </w:rPr>
                <w:delText>ilinová m</w:delText>
              </w:r>
            </w:del>
            <w:r w:rsidR="00772B3C">
              <w:rPr>
                <w:rFonts w:ascii="Arial Narrow" w:hAnsi="Arial Narrow" w:cstheme="minorHAnsi"/>
                <w:sz w:val="18"/>
                <w:szCs w:val="18"/>
              </w:rPr>
              <w:t>ycí pasta</w:t>
            </w:r>
            <w:ins w:id="49" w:author="Bajnoková, Eva" w:date="2024-05-21T10:20:00Z">
              <w:r>
                <w:rPr>
                  <w:rFonts w:ascii="Arial Narrow" w:hAnsi="Arial Narrow" w:cstheme="minorHAnsi"/>
                  <w:sz w:val="18"/>
                  <w:szCs w:val="18"/>
                </w:rPr>
                <w:t xml:space="preserve"> </w:t>
              </w:r>
              <w:r w:rsidR="005116E8">
                <w:rPr>
                  <w:rFonts w:ascii="Arial Narrow" w:hAnsi="Arial Narrow" w:cstheme="minorHAnsi"/>
                  <w:sz w:val="18"/>
                  <w:szCs w:val="18"/>
                </w:rPr>
                <w:t>na bázi přírodních materiálů (včetně pilinov</w:t>
              </w:r>
              <w:r w:rsidR="00FD337D">
                <w:rPr>
                  <w:rFonts w:ascii="Arial Narrow" w:hAnsi="Arial Narrow" w:cstheme="minorHAnsi"/>
                  <w:sz w:val="18"/>
                  <w:szCs w:val="18"/>
                </w:rPr>
                <w:t>é)</w:t>
              </w:r>
            </w:ins>
          </w:p>
          <w:p w14:paraId="59730863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Složky na bázi přírodních materiálů</w:t>
            </w:r>
          </w:p>
          <w:p w14:paraId="01182798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S obsahem glycerinu</w:t>
            </w:r>
          </w:p>
          <w:p w14:paraId="3C5E8D3D" w14:textId="494D7101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hmotnost min.450 g</w:t>
            </w:r>
          </w:p>
        </w:tc>
        <w:tc>
          <w:tcPr>
            <w:tcW w:w="1418" w:type="dxa"/>
            <w:gridSpan w:val="2"/>
            <w:vAlign w:val="center"/>
          </w:tcPr>
          <w:p w14:paraId="125D31D5" w14:textId="4D61E053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1C4D7599" w14:textId="7941CAAC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3E4897B9" w14:textId="77777777" w:rsidTr="00BC0165">
        <w:tc>
          <w:tcPr>
            <w:tcW w:w="477" w:type="dxa"/>
            <w:vAlign w:val="center"/>
          </w:tcPr>
          <w:p w14:paraId="6895EB56" w14:textId="694DE59C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del w:id="50" w:author="Bajnoková, Eva" w:date="2024-05-21T10:04:00Z">
              <w:r w:rsidDel="00E24C6E">
                <w:rPr>
                  <w:rFonts w:ascii="Arial Narrow" w:hAnsi="Arial Narrow" w:cstheme="minorHAnsi"/>
                  <w:b/>
                  <w:bCs/>
                  <w:sz w:val="18"/>
                  <w:szCs w:val="18"/>
                </w:rPr>
                <w:delText>61a</w:delText>
              </w:r>
            </w:del>
          </w:p>
        </w:tc>
        <w:tc>
          <w:tcPr>
            <w:tcW w:w="1532" w:type="dxa"/>
            <w:vAlign w:val="center"/>
          </w:tcPr>
          <w:p w14:paraId="5A7232C8" w14:textId="395A551B" w:rsidR="00772B3C" w:rsidRPr="00101FB8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</w:pPr>
            <w:del w:id="51" w:author="Bajnoková, Eva" w:date="2024-05-21T10:04:00Z">
              <w:r w:rsidRPr="00101FB8" w:rsidDel="00E24C6E">
                <w:rPr>
                  <w:rFonts w:ascii="Arial Narrow" w:hAnsi="Arial Narrow" w:cstheme="minorHAnsi"/>
                  <w:b/>
                  <w:bCs/>
                  <w:caps/>
                  <w:sz w:val="18"/>
                  <w:szCs w:val="18"/>
                </w:rPr>
                <w:delText xml:space="preserve">MYCí </w:delText>
              </w:r>
              <w:r w:rsidR="002856D5" w:rsidRPr="00101FB8" w:rsidDel="00E24C6E">
                <w:rPr>
                  <w:rFonts w:ascii="Arial Narrow" w:hAnsi="Arial Narrow" w:cstheme="minorHAnsi"/>
                  <w:b/>
                  <w:bCs/>
                  <w:caps/>
                  <w:sz w:val="18"/>
                  <w:szCs w:val="18"/>
                </w:rPr>
                <w:delText>PASTA – VELKÉ</w:delText>
              </w:r>
              <w:r w:rsidRPr="00101FB8" w:rsidDel="00E24C6E">
                <w:rPr>
                  <w:rFonts w:ascii="Arial Narrow" w:hAnsi="Arial Narrow" w:cstheme="minorHAnsi"/>
                  <w:b/>
                  <w:bCs/>
                  <w:caps/>
                  <w:sz w:val="18"/>
                  <w:szCs w:val="18"/>
                </w:rPr>
                <w:delText xml:space="preserve"> balení</w:delText>
              </w:r>
            </w:del>
          </w:p>
        </w:tc>
        <w:tc>
          <w:tcPr>
            <w:tcW w:w="4110" w:type="dxa"/>
            <w:vAlign w:val="center"/>
          </w:tcPr>
          <w:p w14:paraId="07A419E9" w14:textId="77777777" w:rsidR="00772B3C" w:rsidDel="00E24C6E" w:rsidRDefault="00772B3C" w:rsidP="00A97C73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del w:id="52" w:author="Bajnoková, Eva" w:date="2024-05-21T10:04:00Z"/>
                <w:rFonts w:ascii="Arial Narrow" w:hAnsi="Arial Narrow" w:cstheme="minorHAnsi"/>
                <w:sz w:val="18"/>
                <w:szCs w:val="18"/>
              </w:rPr>
            </w:pPr>
            <w:del w:id="53" w:author="Bajnoková, Eva" w:date="2024-05-21T10:04:00Z">
              <w:r w:rsidDel="00E24C6E">
                <w:rPr>
                  <w:rFonts w:ascii="Arial Narrow" w:hAnsi="Arial Narrow" w:cstheme="minorHAnsi"/>
                  <w:sz w:val="18"/>
                  <w:szCs w:val="18"/>
                </w:rPr>
                <w:delText>Pilinová mycí pasta</w:delText>
              </w:r>
            </w:del>
          </w:p>
          <w:p w14:paraId="3D82AE2D" w14:textId="77777777" w:rsidR="00772B3C" w:rsidRPr="00E24C6E" w:rsidDel="00E24C6E" w:rsidRDefault="00772B3C" w:rsidP="00E24C6E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del w:id="54" w:author="Bajnoková, Eva" w:date="2024-05-21T10:04:00Z"/>
                <w:rFonts w:ascii="Arial Narrow" w:hAnsi="Arial Narrow" w:cstheme="minorHAnsi"/>
                <w:sz w:val="18"/>
                <w:szCs w:val="18"/>
              </w:rPr>
            </w:pPr>
            <w:del w:id="55" w:author="Bajnoková, Eva" w:date="2024-05-21T10:04:00Z">
              <w:r w:rsidRPr="00E24C6E" w:rsidDel="00E24C6E">
                <w:rPr>
                  <w:rFonts w:ascii="Arial Narrow" w:hAnsi="Arial Narrow" w:cstheme="minorHAnsi"/>
                  <w:sz w:val="18"/>
                  <w:szCs w:val="18"/>
                </w:rPr>
                <w:delText>Složky na bázi přírodních materiálů</w:delText>
              </w:r>
            </w:del>
          </w:p>
          <w:p w14:paraId="5960C678" w14:textId="77777777" w:rsidR="00772B3C" w:rsidRPr="00E24C6E" w:rsidDel="00E24C6E" w:rsidRDefault="00772B3C" w:rsidP="00E24C6E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del w:id="56" w:author="Bajnoková, Eva" w:date="2024-05-21T10:04:00Z"/>
                <w:rFonts w:ascii="Arial Narrow" w:hAnsi="Arial Narrow" w:cstheme="minorHAnsi"/>
                <w:sz w:val="18"/>
                <w:szCs w:val="18"/>
              </w:rPr>
            </w:pPr>
            <w:del w:id="57" w:author="Bajnoková, Eva" w:date="2024-05-21T10:04:00Z">
              <w:r w:rsidRPr="00E24C6E" w:rsidDel="00E24C6E">
                <w:rPr>
                  <w:rFonts w:ascii="Arial Narrow" w:hAnsi="Arial Narrow" w:cstheme="minorHAnsi"/>
                  <w:sz w:val="18"/>
                  <w:szCs w:val="18"/>
                </w:rPr>
                <w:delText>S obsahem glycerinu</w:delText>
              </w:r>
            </w:del>
          </w:p>
          <w:p w14:paraId="6A131C1D" w14:textId="1306CF6C" w:rsidR="00772B3C" w:rsidRPr="00E24C6E" w:rsidRDefault="00E24C6E" w:rsidP="00E24C6E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del w:id="58" w:author="Bajnoková, Eva" w:date="2024-05-21T10:04:00Z">
              <w:r w:rsidRPr="00E24C6E" w:rsidDel="00E24C6E">
                <w:rPr>
                  <w:rFonts w:ascii="Arial Narrow" w:hAnsi="Arial Narrow" w:cstheme="minorHAnsi"/>
                  <w:sz w:val="18"/>
                  <w:szCs w:val="18"/>
                </w:rPr>
                <w:delText>H</w:delText>
              </w:r>
              <w:r w:rsidR="00772B3C" w:rsidRPr="00E24C6E" w:rsidDel="00E24C6E">
                <w:rPr>
                  <w:rFonts w:ascii="Arial Narrow" w:hAnsi="Arial Narrow" w:cstheme="minorHAnsi"/>
                  <w:sz w:val="18"/>
                  <w:szCs w:val="18"/>
                </w:rPr>
                <w:delText>motnost</w:delText>
              </w:r>
            </w:del>
            <w:del w:id="59" w:author="Bajnoková, Eva" w:date="2024-05-21T10:03:00Z">
              <w:r w:rsidR="00772B3C" w:rsidRPr="00E24C6E" w:rsidDel="00E24C6E">
                <w:rPr>
                  <w:rFonts w:ascii="Arial Narrow" w:hAnsi="Arial Narrow" w:cstheme="minorHAnsi"/>
                  <w:sz w:val="18"/>
                  <w:szCs w:val="18"/>
                </w:rPr>
                <w:delText xml:space="preserve"> 1000</w:delText>
              </w:r>
            </w:del>
            <w:r w:rsidR="00772B3C" w:rsidRPr="00E24C6E">
              <w:rPr>
                <w:rFonts w:ascii="Arial Narrow" w:hAnsi="Arial Narrow" w:cstheme="minorHAnsi"/>
                <w:sz w:val="18"/>
                <w:szCs w:val="18"/>
              </w:rPr>
              <w:t xml:space="preserve"> g</w:t>
            </w:r>
          </w:p>
        </w:tc>
        <w:tc>
          <w:tcPr>
            <w:tcW w:w="1418" w:type="dxa"/>
            <w:gridSpan w:val="2"/>
            <w:vAlign w:val="center"/>
          </w:tcPr>
          <w:p w14:paraId="7A2A6F3B" w14:textId="3077E196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del w:id="60" w:author="Bajnoková, Eva" w:date="2024-05-21T10:04:00Z">
              <w:r w:rsidRPr="00A64BBE" w:rsidDel="00E24C6E">
                <w:rPr>
                  <w:rFonts w:ascii="Arial Narrow" w:eastAsia="Times New Roman" w:hAnsi="Arial Narrow" w:cstheme="minorHAnsi"/>
                  <w:sz w:val="18"/>
                  <w:szCs w:val="18"/>
                  <w:lang w:bidi="ar-SA"/>
                </w:rPr>
                <w:delText xml:space="preserve">Technický list, Produktový list </w:delText>
              </w:r>
              <w:r w:rsidDel="00E24C6E">
                <w:rPr>
                  <w:rFonts w:ascii="Arial Narrow" w:eastAsia="Times New Roman" w:hAnsi="Arial Narrow" w:cstheme="minorHAnsi"/>
                  <w:sz w:val="18"/>
                  <w:szCs w:val="18"/>
                  <w:lang w:bidi="ar-SA"/>
                </w:rPr>
                <w:delText>nebo</w:delText>
              </w:r>
              <w:r w:rsidRPr="00A64BBE" w:rsidDel="00E24C6E">
                <w:rPr>
                  <w:rFonts w:ascii="Arial Narrow" w:eastAsia="Times New Roman" w:hAnsi="Arial Narrow" w:cstheme="minorHAnsi"/>
                  <w:sz w:val="18"/>
                  <w:szCs w:val="18"/>
                  <w:lang w:bidi="ar-SA"/>
                </w:rPr>
                <w:delText xml:space="preserve"> Materiálový list</w:delText>
              </w:r>
            </w:del>
          </w:p>
        </w:tc>
        <w:tc>
          <w:tcPr>
            <w:tcW w:w="1417" w:type="dxa"/>
            <w:vAlign w:val="center"/>
          </w:tcPr>
          <w:p w14:paraId="48FA1D73" w14:textId="0215FDEE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del w:id="61" w:author="Bajnoková, Eva" w:date="2024-05-21T10:04:00Z">
              <w:r w:rsidRPr="00A64BBE" w:rsidDel="00E24C6E">
                <w:rPr>
                  <w:rFonts w:ascii="Arial Narrow" w:hAnsi="Arial Narrow" w:cstheme="minorHAnsi"/>
                  <w:snapToGrid w:val="0"/>
                  <w:sz w:val="18"/>
                </w:rPr>
                <w:delText>[ANO/NE]</w:delText>
              </w:r>
            </w:del>
          </w:p>
        </w:tc>
      </w:tr>
      <w:tr w:rsidR="00772B3C" w:rsidRPr="00A64BBE" w14:paraId="3D7CAC1A" w14:textId="77777777" w:rsidTr="00BC0165">
        <w:tc>
          <w:tcPr>
            <w:tcW w:w="477" w:type="dxa"/>
            <w:vAlign w:val="center"/>
          </w:tcPr>
          <w:p w14:paraId="2E2144A2" w14:textId="2449A69A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del w:id="62" w:author="Bajnoková, Eva" w:date="2024-05-21T10:03:00Z">
              <w:r w:rsidDel="00E24C6E">
                <w:rPr>
                  <w:rFonts w:ascii="Arial Narrow" w:hAnsi="Arial Narrow" w:cstheme="minorHAnsi"/>
                  <w:b/>
                  <w:bCs/>
                  <w:sz w:val="18"/>
                  <w:szCs w:val="18"/>
                </w:rPr>
                <w:delText>61b</w:delText>
              </w:r>
            </w:del>
          </w:p>
        </w:tc>
        <w:tc>
          <w:tcPr>
            <w:tcW w:w="1532" w:type="dxa"/>
            <w:vAlign w:val="center"/>
          </w:tcPr>
          <w:p w14:paraId="4D52CAF3" w14:textId="2D966CD2" w:rsidR="00772B3C" w:rsidRPr="00101FB8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</w:pPr>
            <w:del w:id="63" w:author="Bajnoková, Eva" w:date="2024-05-21T10:03:00Z">
              <w:r w:rsidRPr="00101FB8" w:rsidDel="00E24C6E">
                <w:rPr>
                  <w:rFonts w:ascii="Arial Narrow" w:hAnsi="Arial Narrow" w:cstheme="minorHAnsi"/>
                  <w:b/>
                  <w:bCs/>
                  <w:caps/>
                  <w:sz w:val="18"/>
                  <w:szCs w:val="18"/>
                </w:rPr>
                <w:delText xml:space="preserve">MYCí </w:delText>
              </w:r>
              <w:r w:rsidR="002856D5" w:rsidRPr="00101FB8" w:rsidDel="00E24C6E">
                <w:rPr>
                  <w:rFonts w:ascii="Arial Narrow" w:hAnsi="Arial Narrow" w:cstheme="minorHAnsi"/>
                  <w:b/>
                  <w:bCs/>
                  <w:caps/>
                  <w:sz w:val="18"/>
                  <w:szCs w:val="18"/>
                </w:rPr>
                <w:delText>PASTA – MAXI</w:delText>
              </w:r>
              <w:r w:rsidRPr="00101FB8" w:rsidDel="00E24C6E">
                <w:rPr>
                  <w:rFonts w:ascii="Arial Narrow" w:hAnsi="Arial Narrow" w:cstheme="minorHAnsi"/>
                  <w:b/>
                  <w:bCs/>
                  <w:caps/>
                  <w:sz w:val="18"/>
                  <w:szCs w:val="18"/>
                </w:rPr>
                <w:delText xml:space="preserve"> balení</w:delText>
              </w:r>
            </w:del>
          </w:p>
        </w:tc>
        <w:tc>
          <w:tcPr>
            <w:tcW w:w="4110" w:type="dxa"/>
            <w:vAlign w:val="center"/>
          </w:tcPr>
          <w:p w14:paraId="1E4156DD" w14:textId="77777777" w:rsidR="00772B3C" w:rsidDel="00E24C6E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del w:id="64" w:author="Bajnoková, Eva" w:date="2024-05-21T10:03:00Z"/>
                <w:rFonts w:ascii="Arial Narrow" w:hAnsi="Arial Narrow" w:cstheme="minorHAnsi"/>
                <w:sz w:val="18"/>
                <w:szCs w:val="18"/>
              </w:rPr>
            </w:pPr>
            <w:del w:id="65" w:author="Bajnoková, Eva" w:date="2024-05-21T10:03:00Z">
              <w:r w:rsidDel="00E24C6E">
                <w:rPr>
                  <w:rFonts w:ascii="Arial Narrow" w:hAnsi="Arial Narrow" w:cstheme="minorHAnsi"/>
                  <w:sz w:val="18"/>
                  <w:szCs w:val="18"/>
                </w:rPr>
                <w:delText>Pilinová mycí pasta</w:delText>
              </w:r>
            </w:del>
          </w:p>
          <w:p w14:paraId="4BAE1156" w14:textId="77777777" w:rsidR="00772B3C" w:rsidRPr="00E24C6E" w:rsidDel="00E24C6E" w:rsidRDefault="00772B3C" w:rsidP="00E24C6E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del w:id="66" w:author="Bajnoková, Eva" w:date="2024-05-21T10:03:00Z"/>
                <w:rFonts w:ascii="Arial Narrow" w:hAnsi="Arial Narrow" w:cstheme="minorHAnsi"/>
                <w:sz w:val="18"/>
                <w:szCs w:val="18"/>
              </w:rPr>
            </w:pPr>
            <w:del w:id="67" w:author="Bajnoková, Eva" w:date="2024-05-21T10:03:00Z">
              <w:r w:rsidRPr="00E24C6E" w:rsidDel="00E24C6E">
                <w:rPr>
                  <w:rFonts w:ascii="Arial Narrow" w:hAnsi="Arial Narrow" w:cstheme="minorHAnsi"/>
                  <w:sz w:val="18"/>
                  <w:szCs w:val="18"/>
                </w:rPr>
                <w:delText>Složky na bázi přírodních materiálů</w:delText>
              </w:r>
            </w:del>
          </w:p>
          <w:p w14:paraId="6FDBDACB" w14:textId="77777777" w:rsidR="00772B3C" w:rsidRPr="00E24C6E" w:rsidDel="00E24C6E" w:rsidRDefault="00772B3C" w:rsidP="00E24C6E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del w:id="68" w:author="Bajnoková, Eva" w:date="2024-05-21T10:03:00Z"/>
                <w:rFonts w:ascii="Arial Narrow" w:hAnsi="Arial Narrow" w:cstheme="minorHAnsi"/>
                <w:sz w:val="18"/>
                <w:szCs w:val="18"/>
              </w:rPr>
            </w:pPr>
            <w:del w:id="69" w:author="Bajnoková, Eva" w:date="2024-05-21T10:03:00Z">
              <w:r w:rsidRPr="00E24C6E" w:rsidDel="00E24C6E">
                <w:rPr>
                  <w:rFonts w:ascii="Arial Narrow" w:hAnsi="Arial Narrow" w:cstheme="minorHAnsi"/>
                  <w:sz w:val="18"/>
                  <w:szCs w:val="18"/>
                </w:rPr>
                <w:delText>S obsahem glycerinu</w:delText>
              </w:r>
            </w:del>
          </w:p>
          <w:p w14:paraId="7C40ACC8" w14:textId="5C8B3FE2" w:rsidR="00772B3C" w:rsidRPr="00E24C6E" w:rsidRDefault="00772B3C" w:rsidP="00E24C6E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del w:id="70" w:author="Bajnoková, Eva" w:date="2024-05-21T10:03:00Z">
              <w:r w:rsidRPr="00E24C6E" w:rsidDel="00E24C6E">
                <w:rPr>
                  <w:rFonts w:ascii="Arial Narrow" w:hAnsi="Arial Narrow" w:cstheme="minorHAnsi"/>
                  <w:sz w:val="18"/>
                  <w:szCs w:val="18"/>
                </w:rPr>
                <w:delText>hmotnost 5000 g</w:delText>
              </w:r>
            </w:del>
          </w:p>
        </w:tc>
        <w:tc>
          <w:tcPr>
            <w:tcW w:w="1418" w:type="dxa"/>
            <w:gridSpan w:val="2"/>
            <w:vAlign w:val="center"/>
          </w:tcPr>
          <w:p w14:paraId="5831730F" w14:textId="179DDEA2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del w:id="71" w:author="Bajnoková, Eva" w:date="2024-05-21T10:03:00Z">
              <w:r w:rsidRPr="00A64BBE" w:rsidDel="00E24C6E">
                <w:rPr>
                  <w:rFonts w:ascii="Arial Narrow" w:eastAsia="Times New Roman" w:hAnsi="Arial Narrow" w:cstheme="minorHAnsi"/>
                  <w:sz w:val="18"/>
                  <w:szCs w:val="18"/>
                  <w:lang w:bidi="ar-SA"/>
                </w:rPr>
                <w:delText xml:space="preserve">Technický list, Produktový list </w:delText>
              </w:r>
              <w:r w:rsidDel="00E24C6E">
                <w:rPr>
                  <w:rFonts w:ascii="Arial Narrow" w:eastAsia="Times New Roman" w:hAnsi="Arial Narrow" w:cstheme="minorHAnsi"/>
                  <w:sz w:val="18"/>
                  <w:szCs w:val="18"/>
                  <w:lang w:bidi="ar-SA"/>
                </w:rPr>
                <w:delText>nebo</w:delText>
              </w:r>
              <w:r w:rsidRPr="00A64BBE" w:rsidDel="00E24C6E">
                <w:rPr>
                  <w:rFonts w:ascii="Arial Narrow" w:eastAsia="Times New Roman" w:hAnsi="Arial Narrow" w:cstheme="minorHAnsi"/>
                  <w:sz w:val="18"/>
                  <w:szCs w:val="18"/>
                  <w:lang w:bidi="ar-SA"/>
                </w:rPr>
                <w:delText xml:space="preserve"> Materiálový list</w:delText>
              </w:r>
            </w:del>
          </w:p>
        </w:tc>
        <w:tc>
          <w:tcPr>
            <w:tcW w:w="1417" w:type="dxa"/>
            <w:vAlign w:val="center"/>
          </w:tcPr>
          <w:p w14:paraId="7C17F0C5" w14:textId="1E72AD4B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</w:t>
            </w:r>
            <w:del w:id="72" w:author="Bajnoková, Eva" w:date="2024-05-21T10:03:00Z">
              <w:r w:rsidRPr="00A64BBE" w:rsidDel="00E24C6E">
                <w:rPr>
                  <w:rFonts w:ascii="Arial Narrow" w:hAnsi="Arial Narrow" w:cstheme="minorHAnsi"/>
                  <w:snapToGrid w:val="0"/>
                  <w:sz w:val="18"/>
                </w:rPr>
                <w:delText>ANO/NE]</w:delText>
              </w:r>
            </w:del>
          </w:p>
        </w:tc>
      </w:tr>
      <w:tr w:rsidR="00772B3C" w:rsidRPr="00A64BBE" w14:paraId="43E0EA16" w14:textId="77777777" w:rsidTr="00BC0165">
        <w:tc>
          <w:tcPr>
            <w:tcW w:w="477" w:type="dxa"/>
            <w:vAlign w:val="center"/>
          </w:tcPr>
          <w:p w14:paraId="35A10BC8" w14:textId="1C6FB858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62</w:t>
            </w:r>
          </w:p>
        </w:tc>
        <w:tc>
          <w:tcPr>
            <w:tcW w:w="1532" w:type="dxa"/>
            <w:vAlign w:val="center"/>
          </w:tcPr>
          <w:p w14:paraId="7E4DC19B" w14:textId="3AA285FF" w:rsidR="00772B3C" w:rsidRPr="001B00D8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>krém na ruce</w:t>
            </w:r>
          </w:p>
        </w:tc>
        <w:tc>
          <w:tcPr>
            <w:tcW w:w="4110" w:type="dxa"/>
            <w:vAlign w:val="center"/>
          </w:tcPr>
          <w:p w14:paraId="3B140E1B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286F56">
              <w:rPr>
                <w:rFonts w:ascii="Arial Narrow" w:hAnsi="Arial Narrow" w:cstheme="minorHAnsi"/>
                <w:sz w:val="18"/>
                <w:szCs w:val="18"/>
              </w:rPr>
              <w:t>Regenerační, ochranný a promašťující krém</w:t>
            </w:r>
          </w:p>
          <w:p w14:paraId="739FE655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286F56">
              <w:rPr>
                <w:rFonts w:ascii="Arial Narrow" w:hAnsi="Arial Narrow" w:cstheme="minorHAnsi"/>
                <w:sz w:val="18"/>
                <w:szCs w:val="18"/>
              </w:rPr>
              <w:t>pro každodenní péči</w:t>
            </w:r>
          </w:p>
          <w:p w14:paraId="0809623B" w14:textId="7796830B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balení v uzavíratelné tubě o objemu </w:t>
            </w:r>
            <w:r w:rsidR="002856D5">
              <w:rPr>
                <w:rFonts w:ascii="Arial Narrow" w:hAnsi="Arial Narrow" w:cstheme="minorHAnsi"/>
                <w:sz w:val="18"/>
                <w:szCs w:val="18"/>
              </w:rPr>
              <w:t>85–100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ml </w:t>
            </w:r>
          </w:p>
        </w:tc>
        <w:tc>
          <w:tcPr>
            <w:tcW w:w="1418" w:type="dxa"/>
            <w:gridSpan w:val="2"/>
            <w:vAlign w:val="center"/>
          </w:tcPr>
          <w:p w14:paraId="6B0A1BEA" w14:textId="3EE7BEF9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7DDDDFD5" w14:textId="6C091175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23ECE677" w14:textId="77777777" w:rsidTr="00BC0165">
        <w:tc>
          <w:tcPr>
            <w:tcW w:w="477" w:type="dxa"/>
            <w:vAlign w:val="center"/>
          </w:tcPr>
          <w:p w14:paraId="2D959E70" w14:textId="04FFC69D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1532" w:type="dxa"/>
            <w:vAlign w:val="center"/>
          </w:tcPr>
          <w:p w14:paraId="5FEBF38C" w14:textId="3A7DBCE6" w:rsidR="00772B3C" w:rsidRPr="001B00D8" w:rsidRDefault="00772B3C" w:rsidP="00657A02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>ochranný krém proti slunečnímu záření</w:t>
            </w:r>
          </w:p>
        </w:tc>
        <w:tc>
          <w:tcPr>
            <w:tcW w:w="4110" w:type="dxa"/>
            <w:vAlign w:val="center"/>
          </w:tcPr>
          <w:p w14:paraId="6F2096E2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UV (SPF) faktor min. 30</w:t>
            </w:r>
          </w:p>
          <w:p w14:paraId="712972D7" w14:textId="594B492D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balení v uzavíratelné tubě o objemu </w:t>
            </w:r>
            <w:r w:rsidR="002856D5">
              <w:rPr>
                <w:rFonts w:ascii="Arial Narrow" w:hAnsi="Arial Narrow" w:cstheme="minorHAnsi"/>
                <w:sz w:val="18"/>
                <w:szCs w:val="18"/>
              </w:rPr>
              <w:t>100–125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ml</w:t>
            </w:r>
          </w:p>
          <w:p w14:paraId="79EB18EC" w14:textId="5AE323E3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krémová konzistence (nikoliv mléko nebo olej)</w:t>
            </w:r>
          </w:p>
        </w:tc>
        <w:tc>
          <w:tcPr>
            <w:tcW w:w="1418" w:type="dxa"/>
            <w:gridSpan w:val="2"/>
            <w:vAlign w:val="center"/>
          </w:tcPr>
          <w:p w14:paraId="4B28187C" w14:textId="62392D72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5C402589" w14:textId="32EFA1C7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6D89D3E4" w14:textId="77777777" w:rsidTr="00686A1C">
        <w:tc>
          <w:tcPr>
            <w:tcW w:w="8954" w:type="dxa"/>
            <w:gridSpan w:val="6"/>
            <w:vAlign w:val="center"/>
          </w:tcPr>
          <w:p w14:paraId="67F2ED63" w14:textId="3A0B8B57" w:rsidR="00772B3C" w:rsidRPr="00A64BBE" w:rsidRDefault="00772B3C" w:rsidP="00772B3C">
            <w:pPr>
              <w:spacing w:before="120"/>
              <w:ind w:right="-23"/>
              <w:rPr>
                <w:rFonts w:ascii="Arial Narrow" w:hAnsi="Arial Narrow" w:cstheme="minorHAnsi"/>
                <w:snapToGrid w:val="0"/>
                <w:sz w:val="18"/>
              </w:rPr>
            </w:pPr>
            <w:r w:rsidRPr="00852EB7">
              <w:rPr>
                <w:rFonts w:ascii="Arial Narrow" w:eastAsia="Times New Roman" w:hAnsi="Arial Narrow" w:cstheme="minorHAnsi"/>
                <w:b/>
                <w:caps/>
                <w:lang w:bidi="ar-SA"/>
              </w:rPr>
              <w:t>prostředky a produkty související s BOZP</w:t>
            </w:r>
          </w:p>
        </w:tc>
      </w:tr>
      <w:tr w:rsidR="00772B3C" w:rsidRPr="00A64BBE" w14:paraId="5B3BDB77" w14:textId="77777777" w:rsidTr="00BC0165">
        <w:tc>
          <w:tcPr>
            <w:tcW w:w="477" w:type="dxa"/>
            <w:vAlign w:val="center"/>
          </w:tcPr>
          <w:p w14:paraId="01B5C9F7" w14:textId="637322D1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64</w:t>
            </w:r>
          </w:p>
        </w:tc>
        <w:tc>
          <w:tcPr>
            <w:tcW w:w="1532" w:type="dxa"/>
            <w:vAlign w:val="center"/>
          </w:tcPr>
          <w:p w14:paraId="3611B6BD" w14:textId="5C09FC1B" w:rsidR="00772B3C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</w:pPr>
            <w:r w:rsidRPr="00852EB7"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>alkoholtester</w:t>
            </w:r>
          </w:p>
        </w:tc>
        <w:tc>
          <w:tcPr>
            <w:tcW w:w="4110" w:type="dxa"/>
            <w:vAlign w:val="center"/>
          </w:tcPr>
          <w:p w14:paraId="10B76837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1E5B25">
              <w:rPr>
                <w:rFonts w:ascii="Arial Narrow" w:hAnsi="Arial Narrow" w:cstheme="minorHAnsi"/>
                <w:sz w:val="18"/>
                <w:szCs w:val="18"/>
              </w:rPr>
              <w:t>Typ senzoru: elektrochemický</w:t>
            </w:r>
          </w:p>
          <w:p w14:paraId="1CBEB0EC" w14:textId="4989881D" w:rsidR="00772B3C" w:rsidRPr="001E5B25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1E5B25">
              <w:rPr>
                <w:rFonts w:ascii="Arial Narrow" w:hAnsi="Arial Narrow" w:cstheme="minorHAnsi"/>
                <w:sz w:val="18"/>
                <w:szCs w:val="18"/>
              </w:rPr>
              <w:t>Jednotky měření: ‰, rozsah měření: 0,00 - 4,00 ‰</w:t>
            </w:r>
          </w:p>
          <w:p w14:paraId="5A96016F" w14:textId="77777777" w:rsidR="00772B3C" w:rsidRPr="001E5B25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1E5B25">
              <w:rPr>
                <w:rFonts w:ascii="Arial Narrow" w:hAnsi="Arial Narrow" w:cstheme="minorHAnsi"/>
                <w:sz w:val="18"/>
                <w:szCs w:val="18"/>
              </w:rPr>
              <w:lastRenderedPageBreak/>
              <w:t>Přesnost: +/- 5 %</w:t>
            </w:r>
          </w:p>
          <w:p w14:paraId="609C385E" w14:textId="20E613F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Napájení baterií (příp. bateriemi)</w:t>
            </w:r>
          </w:p>
        </w:tc>
        <w:tc>
          <w:tcPr>
            <w:tcW w:w="1418" w:type="dxa"/>
            <w:gridSpan w:val="2"/>
            <w:vAlign w:val="center"/>
          </w:tcPr>
          <w:p w14:paraId="642B5878" w14:textId="46916387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lastRenderedPageBreak/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6DEDEA21" w14:textId="2E1E14E7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3713A891" w14:textId="77777777" w:rsidTr="00BC0165">
        <w:tc>
          <w:tcPr>
            <w:tcW w:w="477" w:type="dxa"/>
            <w:vAlign w:val="center"/>
          </w:tcPr>
          <w:p w14:paraId="20BD8130" w14:textId="530B8517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65</w:t>
            </w:r>
          </w:p>
        </w:tc>
        <w:tc>
          <w:tcPr>
            <w:tcW w:w="1532" w:type="dxa"/>
            <w:vAlign w:val="center"/>
          </w:tcPr>
          <w:p w14:paraId="2111C729" w14:textId="75051CB1" w:rsidR="00772B3C" w:rsidRPr="00852EB7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>náústky pro alkoholtester</w:t>
            </w:r>
          </w:p>
        </w:tc>
        <w:tc>
          <w:tcPr>
            <w:tcW w:w="4110" w:type="dxa"/>
            <w:vAlign w:val="center"/>
          </w:tcPr>
          <w:p w14:paraId="16AA9D51" w14:textId="4F5F3445" w:rsidR="00772B3C" w:rsidRDefault="00772B3C" w:rsidP="00657A02">
            <w:pPr>
              <w:pStyle w:val="Normln10"/>
              <w:numPr>
                <w:ilvl w:val="0"/>
                <w:numId w:val="35"/>
              </w:numPr>
              <w:spacing w:before="80" w:after="80"/>
              <w:jc w:val="left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Náhradní </w:t>
            </w:r>
            <w:proofErr w:type="spellStart"/>
            <w:r>
              <w:rPr>
                <w:rFonts w:ascii="Arial Narrow" w:hAnsi="Arial Narrow" w:cstheme="minorHAnsi"/>
                <w:sz w:val="18"/>
                <w:szCs w:val="18"/>
              </w:rPr>
              <w:t>náústky</w:t>
            </w:r>
            <w:proofErr w:type="spellEnd"/>
            <w:r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 w:cstheme="minorHAnsi"/>
                <w:sz w:val="18"/>
                <w:szCs w:val="18"/>
              </w:rPr>
              <w:t>kompatibilnís</w:t>
            </w:r>
            <w:proofErr w:type="spellEnd"/>
            <w:r>
              <w:rPr>
                <w:rFonts w:ascii="Arial Narrow" w:hAnsi="Arial Narrow" w:cstheme="minorHAnsi"/>
                <w:sz w:val="18"/>
                <w:szCs w:val="18"/>
              </w:rPr>
              <w:t> </w:t>
            </w:r>
            <w:proofErr w:type="spellStart"/>
            <w:r>
              <w:rPr>
                <w:rFonts w:ascii="Arial Narrow" w:hAnsi="Arial Narrow" w:cstheme="minorHAnsi"/>
                <w:sz w:val="18"/>
                <w:szCs w:val="18"/>
              </w:rPr>
              <w:t>alkoholtesterem</w:t>
            </w:r>
            <w:proofErr w:type="spellEnd"/>
            <w:r>
              <w:rPr>
                <w:rFonts w:ascii="Arial Narrow" w:hAnsi="Arial Narrow" w:cstheme="minorHAnsi"/>
                <w:sz w:val="18"/>
                <w:szCs w:val="18"/>
              </w:rPr>
              <w:t>, viz položka 6</w:t>
            </w:r>
            <w:r w:rsidR="008039D2">
              <w:rPr>
                <w:rFonts w:ascii="Arial Narrow" w:hAnsi="Arial Narrow" w:cstheme="minorHAnsi"/>
                <w:sz w:val="18"/>
                <w:szCs w:val="18"/>
              </w:rPr>
              <w:t>4</w:t>
            </w:r>
          </w:p>
          <w:p w14:paraId="421236A1" w14:textId="529CEA7A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Balení po 50 ks</w:t>
            </w:r>
          </w:p>
        </w:tc>
        <w:tc>
          <w:tcPr>
            <w:tcW w:w="1418" w:type="dxa"/>
            <w:gridSpan w:val="2"/>
            <w:vAlign w:val="center"/>
          </w:tcPr>
          <w:p w14:paraId="4FC683F2" w14:textId="52A40836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0DC0C35E" w14:textId="5314B1F1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1768DFED" w14:textId="77777777" w:rsidTr="00BC0165">
        <w:tc>
          <w:tcPr>
            <w:tcW w:w="477" w:type="dxa"/>
            <w:vAlign w:val="center"/>
          </w:tcPr>
          <w:p w14:paraId="68F753BE" w14:textId="7BFDA309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66</w:t>
            </w:r>
          </w:p>
        </w:tc>
        <w:tc>
          <w:tcPr>
            <w:tcW w:w="1532" w:type="dxa"/>
            <w:vAlign w:val="center"/>
          </w:tcPr>
          <w:p w14:paraId="73549087" w14:textId="4DFC6DBF" w:rsidR="00772B3C" w:rsidRPr="00852EB7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</w:pPr>
            <w:r w:rsidRPr="00852EB7"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>lékárničk</w:t>
            </w:r>
            <w:r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>a pro administrativní objekty</w:t>
            </w:r>
          </w:p>
        </w:tc>
        <w:tc>
          <w:tcPr>
            <w:tcW w:w="4110" w:type="dxa"/>
            <w:vAlign w:val="center"/>
          </w:tcPr>
          <w:p w14:paraId="508755C0" w14:textId="4B13F2CC" w:rsidR="00772B3C" w:rsidRPr="000A15AE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Náplň lékárničky je umístěna v </w:t>
            </w:r>
            <w:r w:rsidRPr="000A15AE">
              <w:rPr>
                <w:rFonts w:ascii="Arial Narrow" w:hAnsi="Arial Narrow" w:cstheme="minorHAnsi"/>
                <w:sz w:val="18"/>
                <w:szCs w:val="18"/>
              </w:rPr>
              <w:t>plastov</w:t>
            </w:r>
            <w:r>
              <w:rPr>
                <w:rFonts w:ascii="Arial Narrow" w:hAnsi="Arial Narrow" w:cstheme="minorHAnsi"/>
                <w:sz w:val="18"/>
                <w:szCs w:val="18"/>
              </w:rPr>
              <w:t>ém</w:t>
            </w:r>
            <w:r w:rsidRPr="000A15AE">
              <w:rPr>
                <w:rFonts w:ascii="Arial Narrow" w:hAnsi="Arial Narrow" w:cstheme="minorHAnsi"/>
                <w:sz w:val="18"/>
                <w:szCs w:val="18"/>
              </w:rPr>
              <w:t xml:space="preserve"> kufr</w:t>
            </w:r>
            <w:r>
              <w:rPr>
                <w:rFonts w:ascii="Arial Narrow" w:hAnsi="Arial Narrow" w:cstheme="minorHAnsi"/>
                <w:sz w:val="18"/>
                <w:szCs w:val="18"/>
              </w:rPr>
              <w:t>u</w:t>
            </w:r>
            <w:r w:rsidRPr="000A15AE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  <w:p w14:paraId="72F17AD1" w14:textId="77777777" w:rsidR="00772B3C" w:rsidRPr="000A15AE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0A15AE">
              <w:rPr>
                <w:rFonts w:ascii="Arial Narrow" w:hAnsi="Arial Narrow" w:cstheme="minorHAnsi"/>
                <w:sz w:val="18"/>
                <w:szCs w:val="18"/>
              </w:rPr>
              <w:t>součástí kufru je i stěnový držák se šrouby, který lze připevnit pevně ke zdi</w:t>
            </w:r>
          </w:p>
          <w:p w14:paraId="0E396DCD" w14:textId="57565DF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0A15AE">
              <w:rPr>
                <w:rFonts w:ascii="Arial Narrow" w:hAnsi="Arial Narrow" w:cstheme="minorHAnsi"/>
                <w:sz w:val="18"/>
                <w:szCs w:val="18"/>
              </w:rPr>
              <w:t xml:space="preserve">Min. rozsah náplně </w:t>
            </w:r>
            <w:r>
              <w:rPr>
                <w:rFonts w:ascii="Arial Narrow" w:hAnsi="Arial Narrow" w:cstheme="minorHAnsi"/>
                <w:sz w:val="18"/>
                <w:szCs w:val="18"/>
              </w:rPr>
              <w:t>lékárničky</w:t>
            </w:r>
            <w:r w:rsidRPr="000A15AE">
              <w:rPr>
                <w:rFonts w:ascii="Arial Narrow" w:hAnsi="Arial Narrow" w:cstheme="minorHAnsi"/>
                <w:sz w:val="18"/>
                <w:szCs w:val="18"/>
              </w:rPr>
              <w:t>: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F453EC">
              <w:rPr>
                <w:rFonts w:ascii="Arial Narrow" w:hAnsi="Arial Narrow" w:cstheme="minorHAnsi"/>
                <w:sz w:val="18"/>
                <w:szCs w:val="18"/>
              </w:rPr>
              <w:t>Obvaz 7 cm x 5 m - 2 ks, obvaz hotový sterilní č. 3 - 1 ks, obvaz hotový sterilní č. 4 - 1 ks, obvaz elastický 10 cm x 4 m - 1 ks, pryžové obinadlo škrtící - 1 ks, sterilní krytí 5 x 5 cm - 1 ks, sterilní krytí 7,5 x 7,5 cm - 2 ks, sterilní krytí 10 x 10 cm - 1 ks, náplasti s polštářkem 6 x 10 cm - 8 ks, náplast fixační 2,5 cm x 5 m - 1 ks, pinzeta sterilní - 1 ks, rouška resuscitační - 1 ks, trojcípý šátek - 1 ks, rukavice vyšetřovací - 2 páry, digitální teploměr - 1 ks, nůžky - 1 ks, vata 50 g. - 1 ks, desinfekční utěrka - 5 ks, špendlíky zavírací - nerez - 12 ks, příručka první pomoci + Kniha úrazů - 1 ks, tužka - 1 ks</w:t>
            </w:r>
          </w:p>
        </w:tc>
        <w:tc>
          <w:tcPr>
            <w:tcW w:w="1418" w:type="dxa"/>
            <w:gridSpan w:val="2"/>
            <w:vAlign w:val="center"/>
          </w:tcPr>
          <w:p w14:paraId="4C361488" w14:textId="2DF43235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 </w:t>
            </w:r>
          </w:p>
        </w:tc>
        <w:tc>
          <w:tcPr>
            <w:tcW w:w="1417" w:type="dxa"/>
            <w:vAlign w:val="center"/>
          </w:tcPr>
          <w:p w14:paraId="51BE950C" w14:textId="5BFB4417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1F19006B" w14:textId="77777777" w:rsidTr="00BC0165">
        <w:tc>
          <w:tcPr>
            <w:tcW w:w="477" w:type="dxa"/>
            <w:vAlign w:val="center"/>
          </w:tcPr>
          <w:p w14:paraId="50D589E1" w14:textId="4C648EC0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67</w:t>
            </w:r>
          </w:p>
        </w:tc>
        <w:tc>
          <w:tcPr>
            <w:tcW w:w="1532" w:type="dxa"/>
            <w:vAlign w:val="center"/>
          </w:tcPr>
          <w:p w14:paraId="2B176AA9" w14:textId="0F488B06" w:rsidR="00772B3C" w:rsidRPr="00852EB7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 xml:space="preserve">Náhradní náplň </w:t>
            </w:r>
            <w:r w:rsidRPr="00852EB7"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>lékárničk</w:t>
            </w:r>
            <w:r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>y pro administrativní objekty</w:t>
            </w:r>
          </w:p>
        </w:tc>
        <w:tc>
          <w:tcPr>
            <w:tcW w:w="4110" w:type="dxa"/>
            <w:vAlign w:val="center"/>
          </w:tcPr>
          <w:p w14:paraId="3C639AC7" w14:textId="0C36E835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Náhradní náplň v rozsahu minimálně dle specifikace u položky 6</w:t>
            </w:r>
            <w:r w:rsidR="008039D2">
              <w:rPr>
                <w:rFonts w:ascii="Arial Narrow" w:hAnsi="Arial Narrow" w:cstheme="minorHAnsi"/>
                <w:sz w:val="18"/>
                <w:szCs w:val="18"/>
              </w:rPr>
              <w:t>6</w:t>
            </w:r>
          </w:p>
        </w:tc>
        <w:tc>
          <w:tcPr>
            <w:tcW w:w="1418" w:type="dxa"/>
            <w:gridSpan w:val="2"/>
            <w:vAlign w:val="center"/>
          </w:tcPr>
          <w:p w14:paraId="5435A5C6" w14:textId="7180B720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292582D5" w14:textId="51700284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5391A8F7" w14:textId="77777777" w:rsidTr="00BC0165">
        <w:tc>
          <w:tcPr>
            <w:tcW w:w="477" w:type="dxa"/>
            <w:vAlign w:val="center"/>
          </w:tcPr>
          <w:p w14:paraId="6B596D06" w14:textId="48C5269A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68</w:t>
            </w:r>
          </w:p>
        </w:tc>
        <w:tc>
          <w:tcPr>
            <w:tcW w:w="1532" w:type="dxa"/>
            <w:vAlign w:val="center"/>
          </w:tcPr>
          <w:p w14:paraId="60B87737" w14:textId="019E2DCB" w:rsidR="00772B3C" w:rsidRDefault="00772B3C" w:rsidP="00657A02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</w:pPr>
            <w:r w:rsidRPr="00852EB7"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>lékárničk</w:t>
            </w:r>
            <w:r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 xml:space="preserve">a pro provozní </w:t>
            </w:r>
            <w:r w:rsidR="002856D5"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>OBJEKTY – ELEKTRO</w:t>
            </w:r>
          </w:p>
        </w:tc>
        <w:tc>
          <w:tcPr>
            <w:tcW w:w="4110" w:type="dxa"/>
            <w:vAlign w:val="center"/>
          </w:tcPr>
          <w:p w14:paraId="6FE9F6AD" w14:textId="256796B8" w:rsidR="00772B3C" w:rsidRPr="000A15AE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 xml:space="preserve">Náplň lékárničky je umístěna v </w:t>
            </w:r>
            <w:r w:rsidRPr="000A15AE">
              <w:rPr>
                <w:rFonts w:ascii="Arial Narrow" w:hAnsi="Arial Narrow" w:cstheme="minorHAnsi"/>
                <w:sz w:val="18"/>
                <w:szCs w:val="18"/>
              </w:rPr>
              <w:t>plastov</w:t>
            </w:r>
            <w:r>
              <w:rPr>
                <w:rFonts w:ascii="Arial Narrow" w:hAnsi="Arial Narrow" w:cstheme="minorHAnsi"/>
                <w:sz w:val="18"/>
                <w:szCs w:val="18"/>
              </w:rPr>
              <w:t>ém</w:t>
            </w:r>
            <w:r w:rsidRPr="000A15AE">
              <w:rPr>
                <w:rFonts w:ascii="Arial Narrow" w:hAnsi="Arial Narrow" w:cstheme="minorHAnsi"/>
                <w:sz w:val="18"/>
                <w:szCs w:val="18"/>
              </w:rPr>
              <w:t xml:space="preserve"> kufr</w:t>
            </w:r>
            <w:r>
              <w:rPr>
                <w:rFonts w:ascii="Arial Narrow" w:hAnsi="Arial Narrow" w:cstheme="minorHAnsi"/>
                <w:sz w:val="18"/>
                <w:szCs w:val="18"/>
              </w:rPr>
              <w:t>u</w:t>
            </w:r>
            <w:r w:rsidRPr="000A15AE">
              <w:rPr>
                <w:rFonts w:ascii="Arial Narrow" w:hAnsi="Arial Narrow" w:cstheme="minorHAnsi"/>
                <w:sz w:val="18"/>
                <w:szCs w:val="18"/>
              </w:rPr>
              <w:t xml:space="preserve"> odoln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ému </w:t>
            </w:r>
            <w:r w:rsidRPr="000A15AE">
              <w:rPr>
                <w:rFonts w:ascii="Arial Narrow" w:hAnsi="Arial Narrow" w:cstheme="minorHAnsi"/>
                <w:sz w:val="18"/>
                <w:szCs w:val="18"/>
              </w:rPr>
              <w:t>vůči nárazům</w:t>
            </w:r>
          </w:p>
          <w:p w14:paraId="7DA930AC" w14:textId="77777777" w:rsidR="00772B3C" w:rsidRPr="000A15AE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0A15AE">
              <w:rPr>
                <w:rFonts w:ascii="Arial Narrow" w:hAnsi="Arial Narrow" w:cstheme="minorHAnsi"/>
                <w:sz w:val="18"/>
                <w:szCs w:val="18"/>
              </w:rPr>
              <w:t>součástí kufru je i stěnový držák se šrouby, který lze připevnit pevně ke zdi</w:t>
            </w:r>
          </w:p>
          <w:p w14:paraId="5EBD30FE" w14:textId="317701A3" w:rsidR="00772B3C" w:rsidRPr="000A15AE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0A15AE">
              <w:rPr>
                <w:rFonts w:ascii="Arial Narrow" w:hAnsi="Arial Narrow" w:cstheme="minorHAnsi"/>
                <w:sz w:val="18"/>
                <w:szCs w:val="18"/>
              </w:rPr>
              <w:t xml:space="preserve">těsnění ve víku kufru pro zajištění </w:t>
            </w:r>
            <w:proofErr w:type="spellStart"/>
            <w:r w:rsidRPr="000A15AE">
              <w:rPr>
                <w:rFonts w:ascii="Arial Narrow" w:hAnsi="Arial Narrow" w:cstheme="minorHAnsi"/>
                <w:sz w:val="18"/>
                <w:szCs w:val="18"/>
              </w:rPr>
              <w:t>prachotěsnosti</w:t>
            </w:r>
            <w:proofErr w:type="spellEnd"/>
            <w:r w:rsidRPr="000A15AE">
              <w:rPr>
                <w:rFonts w:ascii="Arial Narrow" w:hAnsi="Arial Narrow" w:cstheme="minorHAnsi"/>
                <w:sz w:val="18"/>
                <w:szCs w:val="18"/>
              </w:rPr>
              <w:t xml:space="preserve"> a hygienickou ochran</w:t>
            </w:r>
            <w:r w:rsidR="008039D2">
              <w:rPr>
                <w:rFonts w:ascii="Arial Narrow" w:hAnsi="Arial Narrow" w:cstheme="minorHAnsi"/>
                <w:sz w:val="18"/>
                <w:szCs w:val="18"/>
              </w:rPr>
              <w:t>u</w:t>
            </w:r>
            <w:r w:rsidRPr="000A15AE">
              <w:rPr>
                <w:rFonts w:ascii="Arial Narrow" w:hAnsi="Arial Narrow" w:cstheme="minorHAnsi"/>
                <w:sz w:val="18"/>
                <w:szCs w:val="18"/>
              </w:rPr>
              <w:t xml:space="preserve"> náplně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lékárničky</w:t>
            </w:r>
          </w:p>
          <w:p w14:paraId="1FC25286" w14:textId="275FAF1D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0A15AE">
              <w:rPr>
                <w:rFonts w:ascii="Arial Narrow" w:hAnsi="Arial Narrow" w:cstheme="minorHAnsi"/>
                <w:sz w:val="18"/>
                <w:szCs w:val="18"/>
              </w:rPr>
              <w:t xml:space="preserve">Min. rozsah náplně </w:t>
            </w:r>
            <w:r>
              <w:rPr>
                <w:rFonts w:ascii="Arial Narrow" w:hAnsi="Arial Narrow" w:cstheme="minorHAnsi"/>
                <w:sz w:val="18"/>
                <w:szCs w:val="18"/>
              </w:rPr>
              <w:t>lékárničky</w:t>
            </w:r>
            <w:r w:rsidRPr="000A15AE">
              <w:rPr>
                <w:rFonts w:ascii="Arial Narrow" w:hAnsi="Arial Narrow" w:cstheme="minorHAnsi"/>
                <w:sz w:val="18"/>
                <w:szCs w:val="18"/>
              </w:rPr>
              <w:t>: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o</w:t>
            </w:r>
            <w:r w:rsidRPr="000A15AE">
              <w:rPr>
                <w:rFonts w:ascii="Arial Narrow" w:hAnsi="Arial Narrow" w:cstheme="minorHAnsi"/>
                <w:sz w:val="18"/>
                <w:szCs w:val="18"/>
              </w:rPr>
              <w:t xml:space="preserve">bvaz 7 cm x 5 m - 2 ks, obvaz 10 cm x 5 m - 2 ks, obvaz hotový sterilní č. 2 - 1 ks, obvaz hotový sterilní č. 3 - 2 ks, obvaz hotový sterilní č. 4 - 2 ks, obvaz elastický 10 cm x 4 m - 2 ks, pryžové obinadlo škrtící - 1 ks, rouška na popáleniny 40 x 60 cm sterilní - 2 ks, sterilní krytí 5 x 5 cm - 2 ks, sterilní krytí 7,5 x 7,5 cm - 3 ks, sterilní krytí 10 x 10 cm - 2 ks, náplast s polštářkem 6 x 10 cm - 8 ks, náplast fixační 2,5 cm x 5 m - 1 ks, náplast s polštářkem 19 x 72 mm - 20 ks, láhev na výplach očí 0,9 </w:t>
            </w:r>
            <w:proofErr w:type="spellStart"/>
            <w:r w:rsidRPr="000A15AE">
              <w:rPr>
                <w:rFonts w:ascii="Arial Narrow" w:hAnsi="Arial Narrow" w:cstheme="minorHAnsi"/>
                <w:sz w:val="18"/>
                <w:szCs w:val="18"/>
              </w:rPr>
              <w:t>NaCl</w:t>
            </w:r>
            <w:proofErr w:type="spellEnd"/>
            <w:r w:rsidRPr="000A15AE">
              <w:rPr>
                <w:rFonts w:ascii="Arial Narrow" w:hAnsi="Arial Narrow" w:cstheme="minorHAnsi"/>
                <w:sz w:val="18"/>
                <w:szCs w:val="18"/>
              </w:rPr>
              <w:t xml:space="preserve"> - 500 ml - 1 ks, pinzeta sterilní - 1 ks, rouška resuscitační - 2 ks, ústní vzduchovod - 1 ks, trojcípý šátek - 3 ks, rukavice vyšetřovací - 2 páry, digitální teploměr - 1 ks, izotermická fólie - 1 ks, nůžky - 1 ks, vata obvazová 50 g - 1 ks, desinfekční utěrka - 5 ks, špendlíky zavírací - nerez - 12 ks, příručka první pomoci + Kniha úrazů - 1 ks, tužka - 1 ks</w:t>
            </w:r>
          </w:p>
        </w:tc>
        <w:tc>
          <w:tcPr>
            <w:tcW w:w="1418" w:type="dxa"/>
            <w:gridSpan w:val="2"/>
            <w:vAlign w:val="center"/>
          </w:tcPr>
          <w:p w14:paraId="7CE4947A" w14:textId="71FE2A47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6820F631" w14:textId="511D6BD3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26B286DD" w14:textId="77777777" w:rsidTr="00BC0165">
        <w:tc>
          <w:tcPr>
            <w:tcW w:w="477" w:type="dxa"/>
            <w:vAlign w:val="center"/>
          </w:tcPr>
          <w:p w14:paraId="6B590377" w14:textId="0A757D5F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69</w:t>
            </w:r>
          </w:p>
        </w:tc>
        <w:tc>
          <w:tcPr>
            <w:tcW w:w="1532" w:type="dxa"/>
            <w:vAlign w:val="center"/>
          </w:tcPr>
          <w:p w14:paraId="50E6E1F1" w14:textId="01FA3AE8" w:rsidR="00772B3C" w:rsidRDefault="00772B3C" w:rsidP="00657A02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 xml:space="preserve">Náhradní náplň </w:t>
            </w:r>
            <w:r w:rsidRPr="00852EB7"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>lékárničk</w:t>
            </w:r>
            <w:r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 xml:space="preserve">Y pro provozní </w:t>
            </w:r>
            <w:r w:rsidR="002856D5"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>OBJEKTY – ELEKTRO</w:t>
            </w:r>
          </w:p>
        </w:tc>
        <w:tc>
          <w:tcPr>
            <w:tcW w:w="4110" w:type="dxa"/>
            <w:vAlign w:val="center"/>
          </w:tcPr>
          <w:p w14:paraId="4476C22D" w14:textId="3D868F86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Náhradní náplň v rozsahu minimálně dle specifikace u položky 6</w:t>
            </w:r>
            <w:r w:rsidR="008039D2">
              <w:rPr>
                <w:rFonts w:ascii="Arial Narrow" w:hAnsi="Arial Narrow" w:cstheme="minorHAnsi"/>
                <w:sz w:val="18"/>
                <w:szCs w:val="18"/>
              </w:rPr>
              <w:t>8</w:t>
            </w:r>
          </w:p>
        </w:tc>
        <w:tc>
          <w:tcPr>
            <w:tcW w:w="1418" w:type="dxa"/>
            <w:gridSpan w:val="2"/>
            <w:vAlign w:val="center"/>
          </w:tcPr>
          <w:p w14:paraId="1B041A35" w14:textId="3EA8D61C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076E1F46" w14:textId="70BE70BD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772B3C" w:rsidRPr="00A64BBE" w14:paraId="4C6DDA27" w14:textId="77777777" w:rsidTr="00BC0165">
        <w:tc>
          <w:tcPr>
            <w:tcW w:w="477" w:type="dxa"/>
            <w:vAlign w:val="center"/>
          </w:tcPr>
          <w:p w14:paraId="0B920559" w14:textId="58575D7B" w:rsidR="00772B3C" w:rsidRDefault="00772B3C" w:rsidP="00772B3C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1532" w:type="dxa"/>
            <w:vAlign w:val="center"/>
          </w:tcPr>
          <w:p w14:paraId="7BE3DD34" w14:textId="64963D3A" w:rsidR="00772B3C" w:rsidRDefault="00772B3C" w:rsidP="00772B3C">
            <w:pPr>
              <w:pStyle w:val="Normln10"/>
              <w:spacing w:before="80" w:after="80"/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</w:pPr>
            <w:r w:rsidRPr="00852EB7">
              <w:rPr>
                <w:rFonts w:ascii="Arial Narrow" w:hAnsi="Arial Narrow" w:cstheme="minorHAnsi"/>
                <w:b/>
                <w:bCs/>
                <w:caps/>
                <w:sz w:val="18"/>
                <w:szCs w:val="18"/>
              </w:rPr>
              <w:t>havarijní souprava</w:t>
            </w:r>
          </w:p>
        </w:tc>
        <w:tc>
          <w:tcPr>
            <w:tcW w:w="4110" w:type="dxa"/>
            <w:vAlign w:val="center"/>
          </w:tcPr>
          <w:p w14:paraId="10EF9A70" w14:textId="4601074E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3F43E9">
              <w:rPr>
                <w:rFonts w:ascii="Arial Narrow" w:hAnsi="Arial Narrow" w:cstheme="minorHAnsi"/>
                <w:sz w:val="18"/>
                <w:szCs w:val="18"/>
              </w:rPr>
              <w:t>Havarijní souprava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pro záchyt r</w:t>
            </w:r>
            <w:r w:rsidRPr="003F43E9">
              <w:rPr>
                <w:rFonts w:ascii="Arial Narrow" w:hAnsi="Arial Narrow" w:cstheme="minorHAnsi"/>
                <w:sz w:val="18"/>
                <w:szCs w:val="18"/>
              </w:rPr>
              <w:t xml:space="preserve">opných </w:t>
            </w:r>
            <w:r>
              <w:rPr>
                <w:rFonts w:ascii="Arial Narrow" w:hAnsi="Arial Narrow" w:cstheme="minorHAnsi"/>
                <w:sz w:val="18"/>
                <w:szCs w:val="18"/>
              </w:rPr>
              <w:t>látek (</w:t>
            </w:r>
            <w:r w:rsidRPr="003F43E9">
              <w:rPr>
                <w:rFonts w:ascii="Arial Narrow" w:hAnsi="Arial Narrow" w:cstheme="minorHAnsi"/>
                <w:sz w:val="18"/>
                <w:szCs w:val="18"/>
              </w:rPr>
              <w:t>při použití motorových pil, sekaček, automobilů apod.</w:t>
            </w:r>
            <w:r w:rsidR="008039D2">
              <w:rPr>
                <w:rFonts w:ascii="Arial Narrow" w:hAnsi="Arial Narrow" w:cstheme="minorHAnsi"/>
                <w:sz w:val="18"/>
                <w:szCs w:val="18"/>
              </w:rPr>
              <w:t>)</w:t>
            </w:r>
          </w:p>
          <w:p w14:paraId="4A17A952" w14:textId="77777777" w:rsidR="00772B3C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3F43E9">
              <w:rPr>
                <w:rFonts w:ascii="Arial Narrow" w:hAnsi="Arial Narrow" w:cstheme="minorHAnsi"/>
                <w:sz w:val="18"/>
                <w:szCs w:val="18"/>
              </w:rPr>
              <w:lastRenderedPageBreak/>
              <w:t>Obsahuje: 4x sorpční rohož, 10x sorpční utěrka, 1 pár rukavice PVC, 1x pytel na odpad</w:t>
            </w:r>
            <w:r>
              <w:rPr>
                <w:rFonts w:ascii="Arial Narrow" w:hAnsi="Arial Narrow" w:cstheme="minorHAnsi"/>
                <w:sz w:val="18"/>
                <w:szCs w:val="18"/>
              </w:rPr>
              <w:t>.</w:t>
            </w:r>
          </w:p>
          <w:p w14:paraId="6FAA04BB" w14:textId="5CF2BC31" w:rsidR="00772B3C" w:rsidRPr="003F43E9" w:rsidRDefault="00772B3C" w:rsidP="00772B3C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>
              <w:rPr>
                <w:rFonts w:ascii="Arial Narrow" w:hAnsi="Arial Narrow" w:cstheme="minorHAnsi"/>
                <w:sz w:val="18"/>
                <w:szCs w:val="18"/>
              </w:rPr>
              <w:t>Umístěno v tašce nebo vaku.</w:t>
            </w:r>
          </w:p>
        </w:tc>
        <w:tc>
          <w:tcPr>
            <w:tcW w:w="1418" w:type="dxa"/>
            <w:gridSpan w:val="2"/>
            <w:vAlign w:val="center"/>
          </w:tcPr>
          <w:p w14:paraId="6884690D" w14:textId="6E2AD4CC" w:rsidR="00772B3C" w:rsidRPr="00A64BBE" w:rsidRDefault="00772B3C" w:rsidP="00772B3C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lastRenderedPageBreak/>
              <w:t xml:space="preserve">Technický list, Produktový list </w:t>
            </w:r>
            <w: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nebo</w:t>
            </w:r>
            <w:r w:rsidRPr="00A64BBE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 xml:space="preserve"> Materiálový list</w:t>
            </w:r>
          </w:p>
        </w:tc>
        <w:tc>
          <w:tcPr>
            <w:tcW w:w="1417" w:type="dxa"/>
            <w:vAlign w:val="center"/>
          </w:tcPr>
          <w:p w14:paraId="3ABEFFF3" w14:textId="54F802DD" w:rsidR="00772B3C" w:rsidRPr="00A64BBE" w:rsidRDefault="00772B3C" w:rsidP="00772B3C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A64BBE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</w:tbl>
    <w:p w14:paraId="14BA9A0F" w14:textId="77777777" w:rsidR="008F0F33" w:rsidRDefault="008F0F33" w:rsidP="008F0F33">
      <w:pPr>
        <w:widowControl/>
        <w:ind w:right="0"/>
        <w:rPr>
          <w:rFonts w:ascii="Arial Narrow" w:hAnsi="Arial Narrow" w:cstheme="minorHAnsi"/>
        </w:rPr>
      </w:pPr>
      <w:bookmarkStart w:id="73" w:name="_Hlk145925528"/>
      <w:bookmarkEnd w:id="11"/>
    </w:p>
    <w:tbl>
      <w:tblPr>
        <w:tblStyle w:val="Mkatabulky"/>
        <w:tblW w:w="906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77"/>
        <w:gridCol w:w="1248"/>
        <w:gridCol w:w="4678"/>
        <w:gridCol w:w="1134"/>
        <w:gridCol w:w="1530"/>
      </w:tblGrid>
      <w:tr w:rsidR="00DE1995" w:rsidRPr="00F62D37" w14:paraId="5A3ABDA0" w14:textId="77777777" w:rsidTr="00F14642">
        <w:tc>
          <w:tcPr>
            <w:tcW w:w="9067" w:type="dxa"/>
            <w:gridSpan w:val="5"/>
            <w:vAlign w:val="center"/>
          </w:tcPr>
          <w:bookmarkEnd w:id="73"/>
          <w:p w14:paraId="461CCEEA" w14:textId="77777777" w:rsidR="00DE1995" w:rsidRPr="00F62D37" w:rsidRDefault="00DE1995" w:rsidP="00F14642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F62D37">
              <w:rPr>
                <w:rFonts w:ascii="Arial Narrow" w:hAnsi="Arial Narrow"/>
              </w:rPr>
              <w:t>Ponožky</w:t>
            </w:r>
            <w:r w:rsidRPr="00F62D37">
              <w:rPr>
                <w:rFonts w:ascii="Arial Narrow" w:hAnsi="Arial Narrow"/>
              </w:rPr>
              <w:tab/>
            </w:r>
          </w:p>
        </w:tc>
      </w:tr>
      <w:tr w:rsidR="00DE1995" w:rsidRPr="00F62D37" w14:paraId="5676FE30" w14:textId="77777777" w:rsidTr="00F14642">
        <w:tc>
          <w:tcPr>
            <w:tcW w:w="477" w:type="dxa"/>
            <w:vAlign w:val="center"/>
          </w:tcPr>
          <w:p w14:paraId="1A897C11" w14:textId="35F7350F" w:rsidR="00DE1995" w:rsidRPr="00F62D37" w:rsidRDefault="00DE1995" w:rsidP="00F14642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sz w:val="18"/>
                <w:szCs w:val="18"/>
              </w:rPr>
              <w:t>71</w:t>
            </w:r>
          </w:p>
        </w:tc>
        <w:tc>
          <w:tcPr>
            <w:tcW w:w="1248" w:type="dxa"/>
            <w:vAlign w:val="center"/>
          </w:tcPr>
          <w:p w14:paraId="276962F5" w14:textId="19F704E7" w:rsidR="00DE1995" w:rsidRPr="00F62D37" w:rsidRDefault="00DE1995" w:rsidP="00F14642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Ponožky funkční </w:t>
            </w:r>
            <w:del w:id="74" w:author="Štěrbová, Lenka" w:date="2024-06-07T06:14:00Z">
              <w:r w:rsidRPr="00F62D37" w:rsidDel="00261895">
                <w:rPr>
                  <w:rFonts w:ascii="Arial Narrow" w:hAnsi="Arial Narrow" w:cstheme="minorHAnsi"/>
                  <w:b/>
                  <w:bCs/>
                  <w:sz w:val="18"/>
                  <w:szCs w:val="18"/>
                </w:rPr>
                <w:delText>kotníkové</w:delText>
              </w:r>
            </w:del>
          </w:p>
        </w:tc>
        <w:tc>
          <w:tcPr>
            <w:tcW w:w="4678" w:type="dxa"/>
            <w:vAlign w:val="center"/>
          </w:tcPr>
          <w:p w14:paraId="11060F1F" w14:textId="40A29584" w:rsidR="00DE1995" w:rsidRPr="00F62D37" w:rsidRDefault="00DE1995" w:rsidP="00F14642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Teplotní třída A (pro teploty v rozsahu </w:t>
            </w:r>
            <w:r w:rsidR="002856D5">
              <w:rPr>
                <w:rFonts w:ascii="Arial Narrow" w:hAnsi="Arial Narrow" w:cstheme="minorHAnsi"/>
                <w:sz w:val="18"/>
                <w:szCs w:val="18"/>
              </w:rPr>
              <w:t xml:space="preserve">od </w:t>
            </w:r>
            <w:r w:rsidR="002856D5" w:rsidRPr="00F62D37">
              <w:rPr>
                <w:rFonts w:ascii="Arial Narrow" w:hAnsi="Arial Narrow" w:cstheme="minorHAnsi"/>
                <w:sz w:val="18"/>
                <w:szCs w:val="18"/>
              </w:rPr>
              <w:t>+10 °C</w:t>
            </w:r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theme="minorHAnsi"/>
                <w:sz w:val="18"/>
                <w:szCs w:val="18"/>
              </w:rPr>
              <w:t>do</w:t>
            </w:r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 +35 °C)</w:t>
            </w:r>
          </w:p>
          <w:p w14:paraId="307EE1FE" w14:textId="77777777" w:rsidR="00DE1995" w:rsidRPr="00F62D37" w:rsidRDefault="00DE1995" w:rsidP="00F14642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Antibakteriální provedení</w:t>
            </w:r>
          </w:p>
          <w:p w14:paraId="0EB09CED" w14:textId="77777777" w:rsidR="00DE1995" w:rsidRPr="00F62D37" w:rsidRDefault="00DE1995" w:rsidP="00F14642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Provedení z umělých vláken</w:t>
            </w:r>
          </w:p>
          <w:p w14:paraId="2803A543" w14:textId="77777777" w:rsidR="00DE1995" w:rsidRDefault="00DE1995" w:rsidP="00F14642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ins w:id="75" w:author="Štěrbová, Lenka" w:date="2024-06-07T06:15:00Z"/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Bez bavlny!</w:t>
            </w:r>
          </w:p>
          <w:p w14:paraId="2880E6CC" w14:textId="7F16B65D" w:rsidR="00EF2EBD" w:rsidRPr="00F62D37" w:rsidRDefault="008C604D" w:rsidP="00F14642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ins w:id="76" w:author="Štěrbová, Lenka" w:date="2024-06-07T06:16:00Z">
              <w:r>
                <w:rPr>
                  <w:rFonts w:ascii="Arial Narrow" w:hAnsi="Arial Narrow" w:cstheme="minorHAnsi"/>
                  <w:sz w:val="18"/>
                  <w:szCs w:val="18"/>
                </w:rPr>
                <w:t>K</w:t>
              </w:r>
            </w:ins>
            <w:ins w:id="77" w:author="Štěrbová, Lenka" w:date="2024-06-07T06:15:00Z">
              <w:r w:rsidRPr="008C604D">
                <w:rPr>
                  <w:rFonts w:ascii="Arial Narrow" w:hAnsi="Arial Narrow" w:cstheme="minorHAnsi"/>
                  <w:sz w:val="18"/>
                  <w:szCs w:val="18"/>
                </w:rPr>
                <w:t>lasick</w:t>
              </w:r>
              <w:r w:rsidRPr="008C604D">
                <w:rPr>
                  <w:rFonts w:ascii="Arial Narrow" w:hAnsi="Arial Narrow" w:cstheme="minorHAnsi"/>
                  <w:sz w:val="18"/>
                  <w:szCs w:val="18"/>
                </w:rPr>
                <w:t>á</w:t>
              </w:r>
              <w:r w:rsidRPr="008C604D">
                <w:rPr>
                  <w:rFonts w:ascii="Arial Narrow" w:hAnsi="Arial Narrow" w:cstheme="minorHAnsi"/>
                  <w:sz w:val="18"/>
                  <w:szCs w:val="18"/>
                </w:rPr>
                <w:t xml:space="preserve"> výšk</w:t>
              </w:r>
              <w:r w:rsidRPr="008C604D">
                <w:rPr>
                  <w:rFonts w:ascii="Arial Narrow" w:hAnsi="Arial Narrow" w:cstheme="minorHAnsi"/>
                  <w:sz w:val="18"/>
                  <w:szCs w:val="18"/>
                </w:rPr>
                <w:t>a po</w:t>
              </w:r>
            </w:ins>
            <w:ins w:id="78" w:author="Štěrbová, Lenka" w:date="2024-06-07T06:16:00Z">
              <w:r w:rsidRPr="008C604D">
                <w:rPr>
                  <w:rFonts w:ascii="Arial Narrow" w:hAnsi="Arial Narrow" w:cstheme="minorHAnsi"/>
                  <w:sz w:val="18"/>
                  <w:szCs w:val="18"/>
                </w:rPr>
                <w:t>nožky</w:t>
              </w:r>
            </w:ins>
            <w:ins w:id="79" w:author="Štěrbová, Lenka" w:date="2024-06-07T06:15:00Z">
              <w:r w:rsidRPr="008C604D">
                <w:rPr>
                  <w:rFonts w:ascii="Arial Narrow" w:hAnsi="Arial Narrow" w:cstheme="minorHAnsi"/>
                  <w:sz w:val="18"/>
                  <w:szCs w:val="18"/>
                </w:rPr>
                <w:t xml:space="preserve"> sahající cca do ½ lýtek při úplném natažení</w:t>
              </w:r>
            </w:ins>
          </w:p>
        </w:tc>
        <w:tc>
          <w:tcPr>
            <w:tcW w:w="1134" w:type="dxa"/>
            <w:vAlign w:val="center"/>
          </w:tcPr>
          <w:p w14:paraId="7422EA83" w14:textId="77777777" w:rsidR="00DE1995" w:rsidRPr="00F62D37" w:rsidRDefault="00DE1995" w:rsidP="00F14642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Technický list, Produktový list nebo Materiálový list</w:t>
            </w:r>
          </w:p>
        </w:tc>
        <w:tc>
          <w:tcPr>
            <w:tcW w:w="1530" w:type="dxa"/>
            <w:vAlign w:val="center"/>
          </w:tcPr>
          <w:p w14:paraId="7A8B8B96" w14:textId="77777777" w:rsidR="00DE1995" w:rsidRPr="00F62D37" w:rsidRDefault="00DE1995" w:rsidP="00F14642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F62D37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DE1995" w:rsidRPr="00F62D37" w14:paraId="0F43863E" w14:textId="77777777" w:rsidTr="00F14642">
        <w:tc>
          <w:tcPr>
            <w:tcW w:w="477" w:type="dxa"/>
            <w:vAlign w:val="center"/>
          </w:tcPr>
          <w:p w14:paraId="2E026BA7" w14:textId="506D618A" w:rsidR="00DE1995" w:rsidRPr="00F62D37" w:rsidRDefault="00AE2C3C" w:rsidP="00F14642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sz w:val="18"/>
                <w:szCs w:val="18"/>
              </w:rPr>
              <w:t>72</w:t>
            </w:r>
          </w:p>
        </w:tc>
        <w:tc>
          <w:tcPr>
            <w:tcW w:w="1248" w:type="dxa"/>
            <w:vAlign w:val="center"/>
          </w:tcPr>
          <w:p w14:paraId="2DE8B4F2" w14:textId="77777777" w:rsidR="00DE1995" w:rsidRPr="00F62D37" w:rsidRDefault="00DE1995" w:rsidP="00F14642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Ponožky funkční </w:t>
            </w:r>
            <w:proofErr w:type="spellStart"/>
            <w:r w:rsidRPr="00F62D37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poloholeňové</w:t>
            </w:r>
            <w:proofErr w:type="spellEnd"/>
            <w:r w:rsidRPr="00F62D37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 zateplené </w:t>
            </w:r>
          </w:p>
        </w:tc>
        <w:tc>
          <w:tcPr>
            <w:tcW w:w="4678" w:type="dxa"/>
            <w:vAlign w:val="center"/>
          </w:tcPr>
          <w:p w14:paraId="53726222" w14:textId="229A276D" w:rsidR="00DE1995" w:rsidRPr="00F62D37" w:rsidRDefault="00DE1995" w:rsidP="00F14642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Teplotní třída B (pro teploty v rozsahu 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od </w:t>
            </w:r>
            <w:r w:rsidRPr="00F62D37">
              <w:rPr>
                <w:rFonts w:ascii="Arial Narrow" w:hAnsi="Arial Narrow" w:cstheme="minorHAnsi"/>
                <w:sz w:val="18"/>
                <w:szCs w:val="18"/>
              </w:rPr>
              <w:t>-</w:t>
            </w:r>
            <w:r w:rsidR="002856D5" w:rsidRPr="00F62D37">
              <w:rPr>
                <w:rFonts w:ascii="Arial Narrow" w:hAnsi="Arial Narrow" w:cstheme="minorHAnsi"/>
                <w:sz w:val="18"/>
                <w:szCs w:val="18"/>
              </w:rPr>
              <w:t>5 °C</w:t>
            </w:r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theme="minorHAnsi"/>
                <w:sz w:val="18"/>
                <w:szCs w:val="18"/>
              </w:rPr>
              <w:t>do</w:t>
            </w:r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 +20 °C)</w:t>
            </w:r>
          </w:p>
          <w:p w14:paraId="662B915C" w14:textId="77777777" w:rsidR="00DE1995" w:rsidRPr="00F62D37" w:rsidRDefault="00DE1995" w:rsidP="00F14642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Antibakteriální provedení</w:t>
            </w:r>
          </w:p>
          <w:p w14:paraId="227833D6" w14:textId="77777777" w:rsidR="00DE1995" w:rsidRDefault="00DE1995" w:rsidP="00F14642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ins w:id="80" w:author="Štěrbová, Lenka" w:date="2024-06-07T06:20:00Z"/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Materiál </w:t>
            </w:r>
            <w:r w:rsidR="002856D5">
              <w:rPr>
                <w:rFonts w:ascii="Arial Narrow" w:hAnsi="Arial Narrow" w:cstheme="minorHAnsi"/>
                <w:sz w:val="18"/>
                <w:szCs w:val="18"/>
              </w:rPr>
              <w:t>min</w:t>
            </w:r>
            <w:r w:rsidR="002856D5" w:rsidRPr="00F62D37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="002856D5">
              <w:rPr>
                <w:rFonts w:ascii="Arial Narrow" w:hAnsi="Arial Narrow" w:cstheme="minorHAnsi"/>
                <w:sz w:val="18"/>
                <w:szCs w:val="18"/>
              </w:rPr>
              <w:t>40</w:t>
            </w:r>
            <w:r w:rsidRPr="00F62D37">
              <w:rPr>
                <w:rFonts w:ascii="Arial Narrow" w:hAnsi="Arial Narrow" w:cstheme="minorHAnsi"/>
                <w:sz w:val="18"/>
                <w:szCs w:val="18"/>
              </w:rPr>
              <w:t>% vlna</w:t>
            </w:r>
          </w:p>
          <w:p w14:paraId="30745C8D" w14:textId="6C3EEC9F" w:rsidR="008E1ADB" w:rsidRPr="00F62D37" w:rsidRDefault="008E1ADB" w:rsidP="00F14642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ins w:id="81" w:author="Štěrbová, Lenka" w:date="2024-06-07T06:20:00Z">
              <w:r>
                <w:rPr>
                  <w:rFonts w:ascii="Arial Narrow" w:hAnsi="Arial Narrow" w:cstheme="minorHAnsi"/>
                  <w:sz w:val="18"/>
                  <w:szCs w:val="18"/>
                </w:rPr>
                <w:t>K</w:t>
              </w:r>
              <w:r w:rsidRPr="008C604D">
                <w:rPr>
                  <w:rFonts w:ascii="Arial Narrow" w:hAnsi="Arial Narrow" w:cstheme="minorHAnsi"/>
                  <w:sz w:val="18"/>
                  <w:szCs w:val="18"/>
                </w:rPr>
                <w:t>lasická výška ponožky sahající cca do ½ lýtek při úplném natažení</w:t>
              </w:r>
            </w:ins>
          </w:p>
        </w:tc>
        <w:tc>
          <w:tcPr>
            <w:tcW w:w="1134" w:type="dxa"/>
            <w:vAlign w:val="center"/>
          </w:tcPr>
          <w:p w14:paraId="7B0F56CD" w14:textId="77777777" w:rsidR="00DE1995" w:rsidRPr="00F62D37" w:rsidRDefault="00DE1995" w:rsidP="00F14642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Technický list, Produktový list nebo Materiálový list</w:t>
            </w:r>
          </w:p>
        </w:tc>
        <w:tc>
          <w:tcPr>
            <w:tcW w:w="1530" w:type="dxa"/>
            <w:vAlign w:val="center"/>
          </w:tcPr>
          <w:p w14:paraId="1681DE8D" w14:textId="77777777" w:rsidR="00DE1995" w:rsidRPr="00F62D37" w:rsidRDefault="00DE1995" w:rsidP="00F14642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F62D37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  <w:tr w:rsidR="00DE1995" w:rsidRPr="00F62D37" w14:paraId="742213BB" w14:textId="77777777" w:rsidTr="00F14642">
        <w:tc>
          <w:tcPr>
            <w:tcW w:w="477" w:type="dxa"/>
            <w:vAlign w:val="center"/>
          </w:tcPr>
          <w:p w14:paraId="2C81A2C9" w14:textId="580D8BA3" w:rsidR="00DE1995" w:rsidRPr="00F62D37" w:rsidRDefault="00AE2C3C" w:rsidP="00F14642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sz w:val="18"/>
                <w:szCs w:val="18"/>
              </w:rPr>
            </w:pPr>
            <w:r>
              <w:rPr>
                <w:rFonts w:ascii="Arial Narrow" w:hAnsi="Arial Narrow" w:cstheme="minorHAnsi"/>
                <w:b/>
                <w:sz w:val="18"/>
                <w:szCs w:val="18"/>
              </w:rPr>
              <w:t>73</w:t>
            </w:r>
          </w:p>
        </w:tc>
        <w:tc>
          <w:tcPr>
            <w:tcW w:w="1248" w:type="dxa"/>
            <w:vAlign w:val="center"/>
          </w:tcPr>
          <w:p w14:paraId="044EBD95" w14:textId="77777777" w:rsidR="00DE1995" w:rsidRPr="00F62D37" w:rsidRDefault="00DE1995" w:rsidP="00F14642">
            <w:pPr>
              <w:pStyle w:val="Normln10"/>
              <w:spacing w:before="80" w:after="80"/>
              <w:jc w:val="left"/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Podkolenky funkční zateplené</w:t>
            </w:r>
          </w:p>
        </w:tc>
        <w:tc>
          <w:tcPr>
            <w:tcW w:w="4678" w:type="dxa"/>
            <w:vAlign w:val="center"/>
          </w:tcPr>
          <w:p w14:paraId="5BCBB852" w14:textId="4E97643B" w:rsidR="00DE1995" w:rsidRPr="00F62D37" w:rsidRDefault="00DE1995" w:rsidP="00F14642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Teplotní třída C (pro teploty v </w:t>
            </w:r>
            <w:r w:rsidR="002856D5" w:rsidRPr="00F62D37">
              <w:rPr>
                <w:rFonts w:ascii="Arial Narrow" w:hAnsi="Arial Narrow" w:cstheme="minorHAnsi"/>
                <w:sz w:val="18"/>
                <w:szCs w:val="18"/>
              </w:rPr>
              <w:t xml:space="preserve">rozsahu </w:t>
            </w:r>
            <w:r w:rsidR="002856D5">
              <w:rPr>
                <w:rFonts w:ascii="Arial Narrow" w:hAnsi="Arial Narrow" w:cstheme="minorHAnsi"/>
                <w:sz w:val="18"/>
                <w:szCs w:val="18"/>
              </w:rPr>
              <w:t>od</w:t>
            </w:r>
            <w:r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F62D37">
              <w:rPr>
                <w:rFonts w:ascii="Arial Narrow" w:hAnsi="Arial Narrow" w:cstheme="minorHAnsi"/>
                <w:sz w:val="18"/>
                <w:szCs w:val="18"/>
              </w:rPr>
              <w:t>-</w:t>
            </w:r>
            <w:r w:rsidR="002856D5" w:rsidRPr="00F62D37">
              <w:rPr>
                <w:rFonts w:ascii="Arial Narrow" w:hAnsi="Arial Narrow" w:cstheme="minorHAnsi"/>
                <w:sz w:val="18"/>
                <w:szCs w:val="18"/>
              </w:rPr>
              <w:t>20 °C</w:t>
            </w:r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theme="minorHAnsi"/>
                <w:sz w:val="18"/>
                <w:szCs w:val="18"/>
              </w:rPr>
              <w:t>do</w:t>
            </w:r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 +5 °C)</w:t>
            </w:r>
          </w:p>
          <w:p w14:paraId="316B0EA9" w14:textId="77777777" w:rsidR="00DE1995" w:rsidRPr="00F62D37" w:rsidRDefault="00DE1995" w:rsidP="00F14642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>Antibakteriální provedení</w:t>
            </w:r>
          </w:p>
          <w:p w14:paraId="2ED1248A" w14:textId="77777777" w:rsidR="007F6AF5" w:rsidRDefault="00DE1995" w:rsidP="00F14642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ins w:id="82" w:author="Štěrbová, Lenka" w:date="2024-06-07T06:26:00Z"/>
                <w:rFonts w:ascii="Arial Narrow" w:hAnsi="Arial Narrow" w:cstheme="minorHAnsi"/>
                <w:sz w:val="18"/>
                <w:szCs w:val="18"/>
              </w:rPr>
            </w:pPr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Materiál </w:t>
            </w:r>
            <w:r>
              <w:rPr>
                <w:rFonts w:ascii="Arial Narrow" w:hAnsi="Arial Narrow" w:cstheme="minorHAnsi"/>
                <w:sz w:val="18"/>
                <w:szCs w:val="18"/>
              </w:rPr>
              <w:t>min</w:t>
            </w:r>
            <w:r w:rsidRPr="00F62D37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theme="minorHAnsi"/>
                <w:sz w:val="18"/>
                <w:szCs w:val="18"/>
              </w:rPr>
              <w:t>4</w:t>
            </w:r>
            <w:r w:rsidRPr="00F62D37">
              <w:rPr>
                <w:rFonts w:ascii="Arial Narrow" w:hAnsi="Arial Narrow" w:cstheme="minorHAnsi"/>
                <w:sz w:val="18"/>
                <w:szCs w:val="18"/>
              </w:rPr>
              <w:t>0% vlna</w:t>
            </w:r>
          </w:p>
          <w:p w14:paraId="731E404F" w14:textId="0EA630BE" w:rsidR="00DE1995" w:rsidRPr="00F62D37" w:rsidRDefault="007F6AF5" w:rsidP="00F14642">
            <w:pPr>
              <w:pStyle w:val="Normln10"/>
              <w:numPr>
                <w:ilvl w:val="0"/>
                <w:numId w:val="35"/>
              </w:numPr>
              <w:spacing w:before="80" w:after="80"/>
              <w:rPr>
                <w:rFonts w:ascii="Arial Narrow" w:hAnsi="Arial Narrow" w:cstheme="minorHAnsi"/>
                <w:sz w:val="18"/>
                <w:szCs w:val="18"/>
              </w:rPr>
            </w:pPr>
            <w:ins w:id="83" w:author="Štěrbová, Lenka" w:date="2024-06-07T06:27:00Z">
              <w:r w:rsidRPr="007F6AF5">
                <w:rPr>
                  <w:rFonts w:ascii="Arial Narrow" w:hAnsi="Arial Narrow" w:cstheme="minorHAnsi"/>
                  <w:sz w:val="18"/>
                  <w:szCs w:val="18"/>
                </w:rPr>
                <w:t>L</w:t>
              </w:r>
              <w:r w:rsidRPr="007F6AF5">
                <w:rPr>
                  <w:rFonts w:ascii="Arial Narrow" w:hAnsi="Arial Narrow" w:cstheme="minorHAnsi"/>
                  <w:sz w:val="18"/>
                  <w:szCs w:val="18"/>
                </w:rPr>
                <w:t>em ponožky sahá pod koleno</w:t>
              </w:r>
            </w:ins>
            <w:r w:rsidR="00DE1995" w:rsidRPr="00F62D37">
              <w:rPr>
                <w:rFonts w:ascii="Arial Narrow" w:hAnsi="Arial Narrow" w:cstheme="minorHAnsi"/>
                <w:sz w:val="18"/>
                <w:szCs w:val="18"/>
              </w:rPr>
              <w:tab/>
            </w:r>
          </w:p>
        </w:tc>
        <w:tc>
          <w:tcPr>
            <w:tcW w:w="1134" w:type="dxa"/>
            <w:vAlign w:val="center"/>
          </w:tcPr>
          <w:p w14:paraId="6A960B83" w14:textId="77777777" w:rsidR="00DE1995" w:rsidRPr="00F62D37" w:rsidRDefault="00DE1995" w:rsidP="00F14642">
            <w:pPr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</w:pPr>
            <w:r w:rsidRPr="00F62D37">
              <w:rPr>
                <w:rFonts w:ascii="Arial Narrow" w:eastAsia="Times New Roman" w:hAnsi="Arial Narrow" w:cstheme="minorHAnsi"/>
                <w:sz w:val="18"/>
                <w:szCs w:val="18"/>
                <w:lang w:bidi="ar-SA"/>
              </w:rPr>
              <w:t>Technický list, Produktový list nebo Materiálový list</w:t>
            </w:r>
          </w:p>
        </w:tc>
        <w:tc>
          <w:tcPr>
            <w:tcW w:w="1530" w:type="dxa"/>
            <w:vAlign w:val="center"/>
          </w:tcPr>
          <w:p w14:paraId="19448153" w14:textId="77777777" w:rsidR="00DE1995" w:rsidRPr="00F62D37" w:rsidRDefault="00DE1995" w:rsidP="00F14642">
            <w:pPr>
              <w:rPr>
                <w:rFonts w:ascii="Arial Narrow" w:hAnsi="Arial Narrow" w:cstheme="minorHAnsi"/>
                <w:snapToGrid w:val="0"/>
                <w:sz w:val="18"/>
              </w:rPr>
            </w:pPr>
            <w:r w:rsidRPr="00F62D37">
              <w:rPr>
                <w:rFonts w:ascii="Arial Narrow" w:hAnsi="Arial Narrow" w:cstheme="minorHAnsi"/>
                <w:snapToGrid w:val="0"/>
                <w:sz w:val="18"/>
              </w:rPr>
              <w:t>[ANO/NE]</w:t>
            </w:r>
          </w:p>
        </w:tc>
      </w:tr>
    </w:tbl>
    <w:p w14:paraId="0A436E7A" w14:textId="77777777" w:rsidR="009240BD" w:rsidRPr="00F62D37" w:rsidRDefault="009240BD" w:rsidP="00246038">
      <w:pPr>
        <w:pStyle w:val="Nadpis1"/>
        <w:spacing w:before="480"/>
        <w:ind w:left="284" w:right="-23" w:hanging="284"/>
        <w:rPr>
          <w:rFonts w:ascii="Arial Narrow" w:hAnsi="Arial Narrow" w:cstheme="minorHAnsi"/>
        </w:rPr>
      </w:pPr>
      <w:bookmarkStart w:id="84" w:name="_Toc138632042"/>
      <w:r w:rsidRPr="00F62D37">
        <w:rPr>
          <w:rFonts w:ascii="Arial Narrow" w:hAnsi="Arial Narrow" w:cstheme="minorHAnsi"/>
        </w:rPr>
        <w:t>Předložení dokumentů prokazujících požadavky zadavatele</w:t>
      </w:r>
      <w:bookmarkEnd w:id="84"/>
    </w:p>
    <w:p w14:paraId="57F1E535" w14:textId="77777777" w:rsidR="009240BD" w:rsidRDefault="009240BD" w:rsidP="009240BD">
      <w:pPr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Zadavateli budou pro prokázání požadavků zadavatele předloženy</w:t>
      </w:r>
      <w:r w:rsidRPr="00A64BBE">
        <w:rPr>
          <w:rFonts w:ascii="Arial Narrow" w:hAnsi="Arial Narrow" w:cstheme="minorHAnsi"/>
        </w:rPr>
        <w:t xml:space="preserve"> alespoň následující dokumenty v českém nebo slovenském jazyce (jestliže budou dokumenty vyhotoveny v jiném cizím jazyce, budou předloženy včetně překladu do českého jazyka):</w:t>
      </w:r>
    </w:p>
    <w:p w14:paraId="75F30681" w14:textId="77777777" w:rsidR="009240BD" w:rsidRDefault="009240BD" w:rsidP="009240BD">
      <w:pPr>
        <w:pStyle w:val="Odstavecseseznamem"/>
        <w:widowControl/>
        <w:numPr>
          <w:ilvl w:val="0"/>
          <w:numId w:val="10"/>
        </w:numPr>
        <w:ind w:right="0"/>
        <w:contextualSpacing w:val="0"/>
        <w:rPr>
          <w:rFonts w:ascii="Arial Narrow" w:hAnsi="Arial Narrow" w:cstheme="minorHAnsi"/>
        </w:rPr>
      </w:pPr>
      <w:bookmarkStart w:id="85" w:name="_Hlk528053601"/>
      <w:r>
        <w:rPr>
          <w:rFonts w:ascii="Arial Narrow" w:hAnsi="Arial Narrow" w:cstheme="minorHAnsi"/>
        </w:rPr>
        <w:t xml:space="preserve">Prohlášení, tj. </w:t>
      </w:r>
      <w:r w:rsidRPr="00A64BBE">
        <w:rPr>
          <w:rFonts w:ascii="Arial Narrow" w:hAnsi="Arial Narrow" w:cstheme="minorHAnsi"/>
        </w:rPr>
        <w:t>EU prohlášení o shodě nebo ES prohlášení o shodě,</w:t>
      </w:r>
    </w:p>
    <w:p w14:paraId="074D846B" w14:textId="69BE1C82" w:rsidR="009240BD" w:rsidRDefault="009240BD" w:rsidP="009240BD">
      <w:pPr>
        <w:pStyle w:val="Odstavecseseznamem"/>
        <w:widowControl/>
        <w:numPr>
          <w:ilvl w:val="0"/>
          <w:numId w:val="10"/>
        </w:numPr>
        <w:ind w:right="0"/>
        <w:contextualSpacing w:val="0"/>
        <w:rPr>
          <w:rFonts w:ascii="Arial Narrow" w:hAnsi="Arial Narrow" w:cstheme="minorHAnsi"/>
        </w:rPr>
      </w:pPr>
      <w:r w:rsidRPr="008F0F33">
        <w:rPr>
          <w:rFonts w:ascii="Arial Narrow" w:hAnsi="Arial Narrow" w:cstheme="minorHAnsi"/>
        </w:rPr>
        <w:t>Technický list, Produktový list nebo Materiálový list</w:t>
      </w:r>
      <w:r w:rsidR="00686B8B">
        <w:rPr>
          <w:rFonts w:ascii="Arial Narrow" w:hAnsi="Arial Narrow" w:cstheme="minorHAnsi"/>
        </w:rPr>
        <w:t>,</w:t>
      </w:r>
      <w:r w:rsidRPr="008F0F33">
        <w:rPr>
          <w:rFonts w:ascii="Arial Narrow" w:hAnsi="Arial Narrow" w:cstheme="minorHAnsi"/>
        </w:rPr>
        <w:t xml:space="preserve"> resp. obdobný dokument</w:t>
      </w:r>
      <w:r>
        <w:rPr>
          <w:rFonts w:ascii="Arial Narrow" w:hAnsi="Arial Narrow" w:cstheme="minorHAnsi"/>
        </w:rPr>
        <w:t xml:space="preserve">, volně šiřitelný, </w:t>
      </w:r>
      <w:r w:rsidRPr="008F0F33">
        <w:rPr>
          <w:rFonts w:ascii="Arial Narrow" w:hAnsi="Arial Narrow" w:cstheme="minorHAnsi"/>
        </w:rPr>
        <w:t xml:space="preserve">vydaný výrobcem konkrétní položky, ze kterého </w:t>
      </w:r>
      <w:r>
        <w:rPr>
          <w:rFonts w:ascii="Arial Narrow" w:hAnsi="Arial Narrow" w:cstheme="minorHAnsi"/>
        </w:rPr>
        <w:t>je</w:t>
      </w:r>
      <w:r w:rsidRPr="008F0F33">
        <w:rPr>
          <w:rFonts w:ascii="Arial Narrow" w:hAnsi="Arial Narrow" w:cstheme="minorHAnsi"/>
        </w:rPr>
        <w:t xml:space="preserve"> zřejmé splnění požadavku zadavatele.</w:t>
      </w:r>
    </w:p>
    <w:p w14:paraId="43DDB298" w14:textId="77777777" w:rsidR="009240BD" w:rsidRDefault="009240BD" w:rsidP="009240BD">
      <w:pPr>
        <w:pStyle w:val="Odstavecseseznamem"/>
        <w:widowControl/>
        <w:ind w:left="1065" w:right="0"/>
        <w:contextualSpacing w:val="0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 xml:space="preserve">Pokud zadavatel požaduje provedení, jehož splnění nemusí být patrné z textového popisu uvedeného v technickém, produktovém, nebo materiálovém listu (např. střih oděvu, desén podešve apod.), požaduje zadavatel, aby účastníkem předložené dokumenty obsahovaly také fotodokumentaci skutečného provedení položky. Fotodokumentace může být účastníkem dodána i jako samostatný soubor fotografií. </w:t>
      </w:r>
      <w:r w:rsidRPr="008F0F33">
        <w:rPr>
          <w:rFonts w:ascii="Arial Narrow" w:hAnsi="Arial Narrow" w:cstheme="minorHAnsi"/>
        </w:rPr>
        <w:t xml:space="preserve"> </w:t>
      </w:r>
    </w:p>
    <w:bookmarkEnd w:id="85"/>
    <w:p w14:paraId="5ED02771" w14:textId="77777777" w:rsidR="00705685" w:rsidRPr="008F0F33" w:rsidRDefault="00705685" w:rsidP="008F0F33">
      <w:pPr>
        <w:widowControl/>
        <w:ind w:right="0"/>
        <w:rPr>
          <w:rFonts w:ascii="Arial Narrow" w:hAnsi="Arial Narrow" w:cstheme="minorHAnsi"/>
        </w:rPr>
      </w:pPr>
    </w:p>
    <w:sectPr w:rsidR="00705685" w:rsidRPr="008F0F33" w:rsidSect="00246038">
      <w:headerReference w:type="default" r:id="rId11"/>
      <w:footerReference w:type="default" r:id="rId12"/>
      <w:pgSz w:w="11906" w:h="16838"/>
      <w:pgMar w:top="709" w:right="1417" w:bottom="1134" w:left="1417" w:header="708" w:footer="708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2059D" w14:textId="77777777" w:rsidR="00B53EE3" w:rsidRDefault="00B53EE3" w:rsidP="0076474A">
      <w:r>
        <w:separator/>
      </w:r>
    </w:p>
  </w:endnote>
  <w:endnote w:type="continuationSeparator" w:id="0">
    <w:p w14:paraId="00B6A639" w14:textId="77777777" w:rsidR="00B53EE3" w:rsidRDefault="00B53EE3" w:rsidP="00764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7594084"/>
      <w:docPartObj>
        <w:docPartGallery w:val="Page Numbers (Bottom of Page)"/>
        <w:docPartUnique/>
      </w:docPartObj>
    </w:sdtPr>
    <w:sdtEndPr/>
    <w:sdtContent>
      <w:p w14:paraId="34F948C7" w14:textId="1B16FB60" w:rsidR="0032526A" w:rsidRDefault="0032526A">
        <w:pPr>
          <w:pStyle w:val="Zpa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E59A277" wp14:editId="3D0C45DB">
                  <wp:simplePos x="0" y="0"/>
                  <wp:positionH relativeFrom="lef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5" name="Obdélník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BAAEFC" w14:textId="77777777" w:rsidR="0032526A" w:rsidRDefault="0032526A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C0504D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C0504D" w:themeColor="accent2"/>
                                </w:rPr>
                                <w:t>2</w:t>
                              </w:r>
                              <w:r>
                                <w:rPr>
                                  <w:color w:val="C0504D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7E59A277" id="Obdélník 5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" filled="f" fillcolor="#c0504d" stroked="f" strokecolor="#5c83b4" strokeweight="2.25pt">
                  <v:textbox inset=",0,,0">
                    <w:txbxContent>
                      <w:p w14:paraId="4FBAAEFC" w14:textId="77777777" w:rsidR="0032526A" w:rsidRDefault="0032526A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C0504D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C0504D" w:themeColor="accent2"/>
                          </w:rPr>
                          <w:t>2</w:t>
                        </w:r>
                        <w:r>
                          <w:rPr>
                            <w:color w:val="C0504D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EB037" w14:textId="77777777" w:rsidR="00B53EE3" w:rsidRDefault="00B53EE3" w:rsidP="0076474A">
      <w:r>
        <w:separator/>
      </w:r>
    </w:p>
  </w:footnote>
  <w:footnote w:type="continuationSeparator" w:id="0">
    <w:p w14:paraId="5FC2F305" w14:textId="77777777" w:rsidR="00B53EE3" w:rsidRDefault="00B53EE3" w:rsidP="00764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46E3F" w14:textId="137B5B70" w:rsidR="0032526A" w:rsidRPr="00E7660E" w:rsidRDefault="0032526A" w:rsidP="00900FB0">
    <w:pPr>
      <w:pStyle w:val="Zhlav"/>
      <w:jc w:val="righ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F79CE"/>
    <w:multiLevelType w:val="hybridMultilevel"/>
    <w:tmpl w:val="64046C7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767CC9"/>
    <w:multiLevelType w:val="hybridMultilevel"/>
    <w:tmpl w:val="E132FE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0F6409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51FC5"/>
    <w:multiLevelType w:val="hybridMultilevel"/>
    <w:tmpl w:val="61009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16649"/>
    <w:multiLevelType w:val="hybridMultilevel"/>
    <w:tmpl w:val="B2F2A130"/>
    <w:lvl w:ilvl="0" w:tplc="69DE02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76122"/>
    <w:multiLevelType w:val="hybridMultilevel"/>
    <w:tmpl w:val="F742687C"/>
    <w:lvl w:ilvl="0" w:tplc="810AE662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A76D1B"/>
    <w:multiLevelType w:val="hybridMultilevel"/>
    <w:tmpl w:val="F3E8D3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75973"/>
    <w:multiLevelType w:val="hybridMultilevel"/>
    <w:tmpl w:val="77DC9CC0"/>
    <w:lvl w:ilvl="0" w:tplc="3C469EB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D718B4"/>
    <w:multiLevelType w:val="hybridMultilevel"/>
    <w:tmpl w:val="BAA605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CB0C4B"/>
    <w:multiLevelType w:val="hybridMultilevel"/>
    <w:tmpl w:val="9244D9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ascii="Symbol" w:eastAsiaTheme="minorHAnsi" w:hAnsi="Symbo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FC385A"/>
    <w:multiLevelType w:val="hybridMultilevel"/>
    <w:tmpl w:val="4B58FEF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33036F"/>
    <w:multiLevelType w:val="hybridMultilevel"/>
    <w:tmpl w:val="E4AE7F2A"/>
    <w:lvl w:ilvl="0" w:tplc="FD86B2A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1B4AD8"/>
    <w:multiLevelType w:val="hybridMultilevel"/>
    <w:tmpl w:val="BB30D9AC"/>
    <w:lvl w:ilvl="0" w:tplc="01B01CC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7E5897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3C2FC9"/>
    <w:multiLevelType w:val="hybridMultilevel"/>
    <w:tmpl w:val="B1E4239E"/>
    <w:lvl w:ilvl="0" w:tplc="D85E50E4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D7F4077"/>
    <w:multiLevelType w:val="hybridMultilevel"/>
    <w:tmpl w:val="C58C23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A03E59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C125D3"/>
    <w:multiLevelType w:val="hybridMultilevel"/>
    <w:tmpl w:val="667C3F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4A23DD"/>
    <w:multiLevelType w:val="hybridMultilevel"/>
    <w:tmpl w:val="96408F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EE69DE"/>
    <w:multiLevelType w:val="hybridMultilevel"/>
    <w:tmpl w:val="91725D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643BC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9A4675"/>
    <w:multiLevelType w:val="hybridMultilevel"/>
    <w:tmpl w:val="857A2C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023C83"/>
    <w:multiLevelType w:val="multilevel"/>
    <w:tmpl w:val="B756F664"/>
    <w:lvl w:ilvl="0">
      <w:start w:val="1"/>
      <w:numFmt w:val="decimal"/>
      <w:pStyle w:val="Nadpis1"/>
      <w:lvlText w:val="%1."/>
      <w:lvlJc w:val="left"/>
      <w:pPr>
        <w:ind w:left="603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858" w:hanging="432"/>
      </w:pPr>
    </w:lvl>
    <w:lvl w:ilvl="2">
      <w:start w:val="1"/>
      <w:numFmt w:val="decimal"/>
      <w:pStyle w:val="Nadpis3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8AE25A0"/>
    <w:multiLevelType w:val="hybridMultilevel"/>
    <w:tmpl w:val="47FAC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0E0FC2"/>
    <w:multiLevelType w:val="hybridMultilevel"/>
    <w:tmpl w:val="F9CE1A30"/>
    <w:lvl w:ilvl="0" w:tplc="886405AC">
      <w:start w:val="16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437138"/>
    <w:multiLevelType w:val="hybridMultilevel"/>
    <w:tmpl w:val="7EE6BA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900A6C"/>
    <w:multiLevelType w:val="hybridMultilevel"/>
    <w:tmpl w:val="12A6D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F37C65"/>
    <w:multiLevelType w:val="hybridMultilevel"/>
    <w:tmpl w:val="25547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1B0DC0"/>
    <w:multiLevelType w:val="hybridMultilevel"/>
    <w:tmpl w:val="84A88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691194"/>
    <w:multiLevelType w:val="hybridMultilevel"/>
    <w:tmpl w:val="F5508D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6E7B0C"/>
    <w:multiLevelType w:val="hybridMultilevel"/>
    <w:tmpl w:val="B44ECA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087FA9"/>
    <w:multiLevelType w:val="hybridMultilevel"/>
    <w:tmpl w:val="65A833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673F59"/>
    <w:multiLevelType w:val="hybridMultilevel"/>
    <w:tmpl w:val="0D70C2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0937354">
    <w:abstractNumId w:val="19"/>
  </w:num>
  <w:num w:numId="2" w16cid:durableId="1334524610">
    <w:abstractNumId w:val="20"/>
  </w:num>
  <w:num w:numId="3" w16cid:durableId="1564222249">
    <w:abstractNumId w:val="23"/>
  </w:num>
  <w:num w:numId="4" w16cid:durableId="1466391499">
    <w:abstractNumId w:val="29"/>
  </w:num>
  <w:num w:numId="5" w16cid:durableId="922571871">
    <w:abstractNumId w:val="1"/>
  </w:num>
  <w:num w:numId="6" w16cid:durableId="140539043">
    <w:abstractNumId w:val="33"/>
  </w:num>
  <w:num w:numId="7" w16cid:durableId="443038812">
    <w:abstractNumId w:val="23"/>
  </w:num>
  <w:num w:numId="8" w16cid:durableId="1323237871">
    <w:abstractNumId w:val="12"/>
  </w:num>
  <w:num w:numId="9" w16cid:durableId="1107654253">
    <w:abstractNumId w:val="28"/>
  </w:num>
  <w:num w:numId="10" w16cid:durableId="483398225">
    <w:abstractNumId w:val="10"/>
  </w:num>
  <w:num w:numId="11" w16cid:durableId="1496872979">
    <w:abstractNumId w:val="23"/>
  </w:num>
  <w:num w:numId="12" w16cid:durableId="1746761730">
    <w:abstractNumId w:val="23"/>
  </w:num>
  <w:num w:numId="13" w16cid:durableId="1266964657">
    <w:abstractNumId w:val="18"/>
  </w:num>
  <w:num w:numId="14" w16cid:durableId="1058742608">
    <w:abstractNumId w:val="5"/>
  </w:num>
  <w:num w:numId="15" w16cid:durableId="910234931">
    <w:abstractNumId w:val="31"/>
  </w:num>
  <w:num w:numId="16" w16cid:durableId="612129591">
    <w:abstractNumId w:val="17"/>
  </w:num>
  <w:num w:numId="17" w16cid:durableId="488668932">
    <w:abstractNumId w:val="21"/>
  </w:num>
  <w:num w:numId="18" w16cid:durableId="1675185693">
    <w:abstractNumId w:val="14"/>
  </w:num>
  <w:num w:numId="19" w16cid:durableId="807821073">
    <w:abstractNumId w:val="2"/>
  </w:num>
  <w:num w:numId="20" w16cid:durableId="1197962084">
    <w:abstractNumId w:val="30"/>
  </w:num>
  <w:num w:numId="21" w16cid:durableId="1959019625">
    <w:abstractNumId w:val="11"/>
  </w:num>
  <w:num w:numId="22" w16cid:durableId="600800470">
    <w:abstractNumId w:val="4"/>
  </w:num>
  <w:num w:numId="23" w16cid:durableId="2142770204">
    <w:abstractNumId w:val="7"/>
  </w:num>
  <w:num w:numId="24" w16cid:durableId="317853171">
    <w:abstractNumId w:val="15"/>
  </w:num>
  <w:num w:numId="25" w16cid:durableId="522402740">
    <w:abstractNumId w:val="13"/>
  </w:num>
  <w:num w:numId="26" w16cid:durableId="120422358">
    <w:abstractNumId w:val="25"/>
  </w:num>
  <w:num w:numId="27" w16cid:durableId="1209950975">
    <w:abstractNumId w:val="24"/>
  </w:num>
  <w:num w:numId="28" w16cid:durableId="615134205">
    <w:abstractNumId w:val="8"/>
  </w:num>
  <w:num w:numId="29" w16cid:durableId="764494993">
    <w:abstractNumId w:val="6"/>
  </w:num>
  <w:num w:numId="30" w16cid:durableId="1670330040">
    <w:abstractNumId w:val="22"/>
  </w:num>
  <w:num w:numId="31" w16cid:durableId="1647316191">
    <w:abstractNumId w:val="3"/>
  </w:num>
  <w:num w:numId="32" w16cid:durableId="160658083">
    <w:abstractNumId w:val="9"/>
  </w:num>
  <w:num w:numId="33" w16cid:durableId="229311323">
    <w:abstractNumId w:val="26"/>
  </w:num>
  <w:num w:numId="34" w16cid:durableId="1774981502">
    <w:abstractNumId w:val="16"/>
  </w:num>
  <w:num w:numId="35" w16cid:durableId="769546969">
    <w:abstractNumId w:val="32"/>
  </w:num>
  <w:num w:numId="36" w16cid:durableId="1546720289">
    <w:abstractNumId w:val="27"/>
  </w:num>
  <w:num w:numId="37" w16cid:durableId="1758986679">
    <w:abstractNumId w:val="0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ajnoková, Eva">
    <w15:presenceInfo w15:providerId="AD" w15:userId="S::E18338@eon.com::df2b7e3c-783b-42a2-8f8a-343d13d55b23"/>
  </w15:person>
  <w15:person w15:author="Štěrbová, Lenka">
    <w15:presenceInfo w15:providerId="AD" w15:userId="S::L25074@eon.com::e95d1f07-92e2-4626-8643-b6aad9b12b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34B"/>
    <w:rsid w:val="00000ACB"/>
    <w:rsid w:val="000026BE"/>
    <w:rsid w:val="00005F94"/>
    <w:rsid w:val="000109F8"/>
    <w:rsid w:val="00011452"/>
    <w:rsid w:val="000124BB"/>
    <w:rsid w:val="00012C71"/>
    <w:rsid w:val="00013FC6"/>
    <w:rsid w:val="00015244"/>
    <w:rsid w:val="00015425"/>
    <w:rsid w:val="000219C4"/>
    <w:rsid w:val="00022C97"/>
    <w:rsid w:val="0002363B"/>
    <w:rsid w:val="00023AF0"/>
    <w:rsid w:val="00031BB7"/>
    <w:rsid w:val="00032B6A"/>
    <w:rsid w:val="00033164"/>
    <w:rsid w:val="0003451C"/>
    <w:rsid w:val="0003472E"/>
    <w:rsid w:val="00034C91"/>
    <w:rsid w:val="00041831"/>
    <w:rsid w:val="00042C92"/>
    <w:rsid w:val="0005190C"/>
    <w:rsid w:val="0005233E"/>
    <w:rsid w:val="0005537C"/>
    <w:rsid w:val="000564B5"/>
    <w:rsid w:val="000574F5"/>
    <w:rsid w:val="00061B19"/>
    <w:rsid w:val="00065DAE"/>
    <w:rsid w:val="000733BF"/>
    <w:rsid w:val="0007483D"/>
    <w:rsid w:val="000755EA"/>
    <w:rsid w:val="000760CB"/>
    <w:rsid w:val="00081B6F"/>
    <w:rsid w:val="0008252A"/>
    <w:rsid w:val="00083AB9"/>
    <w:rsid w:val="00084B4D"/>
    <w:rsid w:val="00086CF9"/>
    <w:rsid w:val="000872B2"/>
    <w:rsid w:val="00091309"/>
    <w:rsid w:val="00092F50"/>
    <w:rsid w:val="000A058D"/>
    <w:rsid w:val="000A15AE"/>
    <w:rsid w:val="000B12C8"/>
    <w:rsid w:val="000B4DFF"/>
    <w:rsid w:val="000B5217"/>
    <w:rsid w:val="000C2C09"/>
    <w:rsid w:val="000D1C09"/>
    <w:rsid w:val="000D2DA2"/>
    <w:rsid w:val="000D7858"/>
    <w:rsid w:val="000E212A"/>
    <w:rsid w:val="000E4627"/>
    <w:rsid w:val="000E4E9E"/>
    <w:rsid w:val="000E6304"/>
    <w:rsid w:val="000E6C9B"/>
    <w:rsid w:val="000F4432"/>
    <w:rsid w:val="00101FB8"/>
    <w:rsid w:val="0010706B"/>
    <w:rsid w:val="00113173"/>
    <w:rsid w:val="001146CC"/>
    <w:rsid w:val="00114C1A"/>
    <w:rsid w:val="001232D4"/>
    <w:rsid w:val="001239D1"/>
    <w:rsid w:val="0012409A"/>
    <w:rsid w:val="0012413B"/>
    <w:rsid w:val="001526EC"/>
    <w:rsid w:val="00153091"/>
    <w:rsid w:val="001701B3"/>
    <w:rsid w:val="0017478A"/>
    <w:rsid w:val="00174F1E"/>
    <w:rsid w:val="00175300"/>
    <w:rsid w:val="00175BCE"/>
    <w:rsid w:val="001850A9"/>
    <w:rsid w:val="00186890"/>
    <w:rsid w:val="00193085"/>
    <w:rsid w:val="00193725"/>
    <w:rsid w:val="001940FB"/>
    <w:rsid w:val="001942CD"/>
    <w:rsid w:val="0019524F"/>
    <w:rsid w:val="001A21F4"/>
    <w:rsid w:val="001A58FD"/>
    <w:rsid w:val="001A72A8"/>
    <w:rsid w:val="001B00D8"/>
    <w:rsid w:val="001B2500"/>
    <w:rsid w:val="001B3C8F"/>
    <w:rsid w:val="001D1232"/>
    <w:rsid w:val="001D5437"/>
    <w:rsid w:val="001E05BC"/>
    <w:rsid w:val="001E2C6D"/>
    <w:rsid w:val="001E3790"/>
    <w:rsid w:val="001E514A"/>
    <w:rsid w:val="001E5574"/>
    <w:rsid w:val="001E56E5"/>
    <w:rsid w:val="001E5B25"/>
    <w:rsid w:val="001F09F5"/>
    <w:rsid w:val="00200629"/>
    <w:rsid w:val="00201588"/>
    <w:rsid w:val="0020607F"/>
    <w:rsid w:val="00211043"/>
    <w:rsid w:val="00212F5E"/>
    <w:rsid w:val="0022188B"/>
    <w:rsid w:val="00224442"/>
    <w:rsid w:val="00230A4E"/>
    <w:rsid w:val="00231811"/>
    <w:rsid w:val="00235458"/>
    <w:rsid w:val="00236E54"/>
    <w:rsid w:val="00240198"/>
    <w:rsid w:val="002428D5"/>
    <w:rsid w:val="00246038"/>
    <w:rsid w:val="00247C38"/>
    <w:rsid w:val="00250CCD"/>
    <w:rsid w:val="00256D14"/>
    <w:rsid w:val="00261895"/>
    <w:rsid w:val="002622A9"/>
    <w:rsid w:val="002629A0"/>
    <w:rsid w:val="00263A22"/>
    <w:rsid w:val="0026516C"/>
    <w:rsid w:val="0026749C"/>
    <w:rsid w:val="00270EE0"/>
    <w:rsid w:val="00272891"/>
    <w:rsid w:val="002818B6"/>
    <w:rsid w:val="002856D5"/>
    <w:rsid w:val="00286F56"/>
    <w:rsid w:val="002919D5"/>
    <w:rsid w:val="00291B6F"/>
    <w:rsid w:val="00291E31"/>
    <w:rsid w:val="00292BA1"/>
    <w:rsid w:val="002A017D"/>
    <w:rsid w:val="002A2DE8"/>
    <w:rsid w:val="002A3873"/>
    <w:rsid w:val="002A39C6"/>
    <w:rsid w:val="002A3B28"/>
    <w:rsid w:val="002A60EB"/>
    <w:rsid w:val="002A6D2A"/>
    <w:rsid w:val="002A6FF2"/>
    <w:rsid w:val="002B1FAB"/>
    <w:rsid w:val="002B45DB"/>
    <w:rsid w:val="002B5668"/>
    <w:rsid w:val="002B5AFB"/>
    <w:rsid w:val="002B6597"/>
    <w:rsid w:val="002B69D1"/>
    <w:rsid w:val="002C0D9D"/>
    <w:rsid w:val="002C14CA"/>
    <w:rsid w:val="002C1830"/>
    <w:rsid w:val="002C22DC"/>
    <w:rsid w:val="002C4EE3"/>
    <w:rsid w:val="002C5CB4"/>
    <w:rsid w:val="002D1A47"/>
    <w:rsid w:val="002D70CC"/>
    <w:rsid w:val="002E160C"/>
    <w:rsid w:val="002E2166"/>
    <w:rsid w:val="002E2D45"/>
    <w:rsid w:val="002E7670"/>
    <w:rsid w:val="002F7243"/>
    <w:rsid w:val="003033B5"/>
    <w:rsid w:val="0030387A"/>
    <w:rsid w:val="003073B6"/>
    <w:rsid w:val="003100D8"/>
    <w:rsid w:val="003112DD"/>
    <w:rsid w:val="00312D0A"/>
    <w:rsid w:val="003153CC"/>
    <w:rsid w:val="00315651"/>
    <w:rsid w:val="00316306"/>
    <w:rsid w:val="00316B7C"/>
    <w:rsid w:val="003202A6"/>
    <w:rsid w:val="00324EB7"/>
    <w:rsid w:val="0032526A"/>
    <w:rsid w:val="003300FF"/>
    <w:rsid w:val="003317EB"/>
    <w:rsid w:val="003378BE"/>
    <w:rsid w:val="00337EFA"/>
    <w:rsid w:val="00340809"/>
    <w:rsid w:val="00341752"/>
    <w:rsid w:val="003418D9"/>
    <w:rsid w:val="00345245"/>
    <w:rsid w:val="00345317"/>
    <w:rsid w:val="003468C5"/>
    <w:rsid w:val="003515F0"/>
    <w:rsid w:val="00351D69"/>
    <w:rsid w:val="00353D0A"/>
    <w:rsid w:val="003550C8"/>
    <w:rsid w:val="0035640D"/>
    <w:rsid w:val="00357315"/>
    <w:rsid w:val="00363AFF"/>
    <w:rsid w:val="003661A2"/>
    <w:rsid w:val="0037193E"/>
    <w:rsid w:val="0037198A"/>
    <w:rsid w:val="00381A26"/>
    <w:rsid w:val="003860FA"/>
    <w:rsid w:val="003868CF"/>
    <w:rsid w:val="00390194"/>
    <w:rsid w:val="00393DB2"/>
    <w:rsid w:val="00394E0E"/>
    <w:rsid w:val="003A14E9"/>
    <w:rsid w:val="003A4214"/>
    <w:rsid w:val="003A432E"/>
    <w:rsid w:val="003B03AC"/>
    <w:rsid w:val="003B20D7"/>
    <w:rsid w:val="003B4196"/>
    <w:rsid w:val="003B42CD"/>
    <w:rsid w:val="003B79B2"/>
    <w:rsid w:val="003B79FC"/>
    <w:rsid w:val="003C102B"/>
    <w:rsid w:val="003C29EB"/>
    <w:rsid w:val="003C5E40"/>
    <w:rsid w:val="003C790E"/>
    <w:rsid w:val="003C7EBC"/>
    <w:rsid w:val="003D39CE"/>
    <w:rsid w:val="003D4023"/>
    <w:rsid w:val="003D6414"/>
    <w:rsid w:val="003E086A"/>
    <w:rsid w:val="003E1628"/>
    <w:rsid w:val="003E1A2E"/>
    <w:rsid w:val="003E5321"/>
    <w:rsid w:val="003E54F4"/>
    <w:rsid w:val="003F09A5"/>
    <w:rsid w:val="003F173E"/>
    <w:rsid w:val="003F36C7"/>
    <w:rsid w:val="003F3EF0"/>
    <w:rsid w:val="003F43E9"/>
    <w:rsid w:val="003F4422"/>
    <w:rsid w:val="003F482F"/>
    <w:rsid w:val="003F7C93"/>
    <w:rsid w:val="00403C27"/>
    <w:rsid w:val="00407863"/>
    <w:rsid w:val="00410041"/>
    <w:rsid w:val="004103A3"/>
    <w:rsid w:val="00413D58"/>
    <w:rsid w:val="00414A9D"/>
    <w:rsid w:val="00416B5C"/>
    <w:rsid w:val="0042399E"/>
    <w:rsid w:val="00423DEA"/>
    <w:rsid w:val="00424D86"/>
    <w:rsid w:val="00430EBC"/>
    <w:rsid w:val="00431398"/>
    <w:rsid w:val="00432B6F"/>
    <w:rsid w:val="00437512"/>
    <w:rsid w:val="00437B33"/>
    <w:rsid w:val="00440CA0"/>
    <w:rsid w:val="00442064"/>
    <w:rsid w:val="00446006"/>
    <w:rsid w:val="00454D8F"/>
    <w:rsid w:val="004620AD"/>
    <w:rsid w:val="004647AE"/>
    <w:rsid w:val="004704A0"/>
    <w:rsid w:val="00470868"/>
    <w:rsid w:val="004717ED"/>
    <w:rsid w:val="00471E87"/>
    <w:rsid w:val="00472EEA"/>
    <w:rsid w:val="004752FB"/>
    <w:rsid w:val="004818EF"/>
    <w:rsid w:val="00485298"/>
    <w:rsid w:val="004926CE"/>
    <w:rsid w:val="00492868"/>
    <w:rsid w:val="00497BFD"/>
    <w:rsid w:val="00497F98"/>
    <w:rsid w:val="004A1696"/>
    <w:rsid w:val="004A20CA"/>
    <w:rsid w:val="004A730E"/>
    <w:rsid w:val="004B16A1"/>
    <w:rsid w:val="004B3700"/>
    <w:rsid w:val="004B594B"/>
    <w:rsid w:val="004B7946"/>
    <w:rsid w:val="004B7E89"/>
    <w:rsid w:val="004C0F05"/>
    <w:rsid w:val="004C1F99"/>
    <w:rsid w:val="004C3279"/>
    <w:rsid w:val="004C3C6E"/>
    <w:rsid w:val="004C62D8"/>
    <w:rsid w:val="004C6FDE"/>
    <w:rsid w:val="004D552F"/>
    <w:rsid w:val="004D5D2F"/>
    <w:rsid w:val="004D784D"/>
    <w:rsid w:val="004E326A"/>
    <w:rsid w:val="004F249E"/>
    <w:rsid w:val="004F59E5"/>
    <w:rsid w:val="004F7B56"/>
    <w:rsid w:val="00503783"/>
    <w:rsid w:val="00503FC4"/>
    <w:rsid w:val="00506890"/>
    <w:rsid w:val="0050772E"/>
    <w:rsid w:val="005077FB"/>
    <w:rsid w:val="005100A5"/>
    <w:rsid w:val="0051124E"/>
    <w:rsid w:val="005116E8"/>
    <w:rsid w:val="00511D90"/>
    <w:rsid w:val="00512DAE"/>
    <w:rsid w:val="00513933"/>
    <w:rsid w:val="00513E51"/>
    <w:rsid w:val="00514E64"/>
    <w:rsid w:val="00520215"/>
    <w:rsid w:val="0052271D"/>
    <w:rsid w:val="00525AD3"/>
    <w:rsid w:val="00527CAF"/>
    <w:rsid w:val="00530B95"/>
    <w:rsid w:val="005311F2"/>
    <w:rsid w:val="00533AFC"/>
    <w:rsid w:val="0054162C"/>
    <w:rsid w:val="00545F7C"/>
    <w:rsid w:val="00547134"/>
    <w:rsid w:val="005524A0"/>
    <w:rsid w:val="00552C6E"/>
    <w:rsid w:val="00552CFA"/>
    <w:rsid w:val="00555F13"/>
    <w:rsid w:val="00562030"/>
    <w:rsid w:val="0056564B"/>
    <w:rsid w:val="005733E9"/>
    <w:rsid w:val="00582061"/>
    <w:rsid w:val="005828F2"/>
    <w:rsid w:val="00582CDC"/>
    <w:rsid w:val="0058305E"/>
    <w:rsid w:val="005835D8"/>
    <w:rsid w:val="00584C23"/>
    <w:rsid w:val="0059003C"/>
    <w:rsid w:val="00590148"/>
    <w:rsid w:val="00590FD6"/>
    <w:rsid w:val="00591B97"/>
    <w:rsid w:val="00592378"/>
    <w:rsid w:val="005A3A7E"/>
    <w:rsid w:val="005A48C9"/>
    <w:rsid w:val="005A5362"/>
    <w:rsid w:val="005B1311"/>
    <w:rsid w:val="005B42E9"/>
    <w:rsid w:val="005B5592"/>
    <w:rsid w:val="005C78E3"/>
    <w:rsid w:val="005D0BDF"/>
    <w:rsid w:val="005D1747"/>
    <w:rsid w:val="005D2EB5"/>
    <w:rsid w:val="005D695A"/>
    <w:rsid w:val="005D6CFE"/>
    <w:rsid w:val="005D779F"/>
    <w:rsid w:val="005D7C5D"/>
    <w:rsid w:val="005E6221"/>
    <w:rsid w:val="005E67CA"/>
    <w:rsid w:val="005F12FA"/>
    <w:rsid w:val="005F150F"/>
    <w:rsid w:val="005F283F"/>
    <w:rsid w:val="005F3CF1"/>
    <w:rsid w:val="0060087C"/>
    <w:rsid w:val="00601659"/>
    <w:rsid w:val="00607AC4"/>
    <w:rsid w:val="00610207"/>
    <w:rsid w:val="00611081"/>
    <w:rsid w:val="006161DF"/>
    <w:rsid w:val="00616524"/>
    <w:rsid w:val="0061794D"/>
    <w:rsid w:val="006179F1"/>
    <w:rsid w:val="00617CEC"/>
    <w:rsid w:val="00617D62"/>
    <w:rsid w:val="00620FF6"/>
    <w:rsid w:val="00621AAC"/>
    <w:rsid w:val="006221E7"/>
    <w:rsid w:val="006227E9"/>
    <w:rsid w:val="00624022"/>
    <w:rsid w:val="00624BC7"/>
    <w:rsid w:val="00626ED0"/>
    <w:rsid w:val="006274C2"/>
    <w:rsid w:val="00630982"/>
    <w:rsid w:val="00630E84"/>
    <w:rsid w:val="00630ECC"/>
    <w:rsid w:val="0063258E"/>
    <w:rsid w:val="00633FF2"/>
    <w:rsid w:val="00635F18"/>
    <w:rsid w:val="0063755B"/>
    <w:rsid w:val="00637642"/>
    <w:rsid w:val="00640A75"/>
    <w:rsid w:val="00641170"/>
    <w:rsid w:val="006422A3"/>
    <w:rsid w:val="0064687B"/>
    <w:rsid w:val="00646D9F"/>
    <w:rsid w:val="0064710E"/>
    <w:rsid w:val="00651022"/>
    <w:rsid w:val="00652029"/>
    <w:rsid w:val="0065274B"/>
    <w:rsid w:val="00652D54"/>
    <w:rsid w:val="00655898"/>
    <w:rsid w:val="00655AEF"/>
    <w:rsid w:val="00656070"/>
    <w:rsid w:val="00657A02"/>
    <w:rsid w:val="00660D9E"/>
    <w:rsid w:val="00662C9E"/>
    <w:rsid w:val="00663DAB"/>
    <w:rsid w:val="0067133F"/>
    <w:rsid w:val="00672E63"/>
    <w:rsid w:val="00673A20"/>
    <w:rsid w:val="0067417D"/>
    <w:rsid w:val="00674B9E"/>
    <w:rsid w:val="006762D1"/>
    <w:rsid w:val="00676ABD"/>
    <w:rsid w:val="00685B8C"/>
    <w:rsid w:val="00686B8B"/>
    <w:rsid w:val="0068715A"/>
    <w:rsid w:val="00697FE4"/>
    <w:rsid w:val="006A05C5"/>
    <w:rsid w:val="006A1786"/>
    <w:rsid w:val="006A312E"/>
    <w:rsid w:val="006A3302"/>
    <w:rsid w:val="006B2636"/>
    <w:rsid w:val="006B4659"/>
    <w:rsid w:val="006B46E7"/>
    <w:rsid w:val="006B4F59"/>
    <w:rsid w:val="006B6C1A"/>
    <w:rsid w:val="006B6F36"/>
    <w:rsid w:val="006C0504"/>
    <w:rsid w:val="006C07D3"/>
    <w:rsid w:val="006C3462"/>
    <w:rsid w:val="006C4507"/>
    <w:rsid w:val="006C53E7"/>
    <w:rsid w:val="006C6EFD"/>
    <w:rsid w:val="006D1474"/>
    <w:rsid w:val="006D293B"/>
    <w:rsid w:val="006D4A97"/>
    <w:rsid w:val="006E1A7B"/>
    <w:rsid w:val="006E1C0B"/>
    <w:rsid w:val="006E7AA5"/>
    <w:rsid w:val="006F3BF7"/>
    <w:rsid w:val="006F3C79"/>
    <w:rsid w:val="006F50F9"/>
    <w:rsid w:val="006F5924"/>
    <w:rsid w:val="006F5DE9"/>
    <w:rsid w:val="006F74B8"/>
    <w:rsid w:val="00705685"/>
    <w:rsid w:val="007063F6"/>
    <w:rsid w:val="0071081D"/>
    <w:rsid w:val="00711AD9"/>
    <w:rsid w:val="00712034"/>
    <w:rsid w:val="00716375"/>
    <w:rsid w:val="00721C5C"/>
    <w:rsid w:val="00722C27"/>
    <w:rsid w:val="00725B1A"/>
    <w:rsid w:val="00726E9E"/>
    <w:rsid w:val="0073085D"/>
    <w:rsid w:val="0073652E"/>
    <w:rsid w:val="0073739F"/>
    <w:rsid w:val="00737E79"/>
    <w:rsid w:val="00743E60"/>
    <w:rsid w:val="0074473F"/>
    <w:rsid w:val="007514FE"/>
    <w:rsid w:val="00754201"/>
    <w:rsid w:val="00756EFB"/>
    <w:rsid w:val="0076006A"/>
    <w:rsid w:val="007611EF"/>
    <w:rsid w:val="0076474A"/>
    <w:rsid w:val="007669E1"/>
    <w:rsid w:val="00772B3C"/>
    <w:rsid w:val="00773B2E"/>
    <w:rsid w:val="007740A8"/>
    <w:rsid w:val="00776E64"/>
    <w:rsid w:val="0078101D"/>
    <w:rsid w:val="00783F77"/>
    <w:rsid w:val="00785737"/>
    <w:rsid w:val="00787426"/>
    <w:rsid w:val="007876AD"/>
    <w:rsid w:val="00791C9D"/>
    <w:rsid w:val="0079708B"/>
    <w:rsid w:val="00797988"/>
    <w:rsid w:val="00797C59"/>
    <w:rsid w:val="007A291C"/>
    <w:rsid w:val="007A5254"/>
    <w:rsid w:val="007A6C4A"/>
    <w:rsid w:val="007B373F"/>
    <w:rsid w:val="007B4B77"/>
    <w:rsid w:val="007C248B"/>
    <w:rsid w:val="007C2C1F"/>
    <w:rsid w:val="007C4D74"/>
    <w:rsid w:val="007C6535"/>
    <w:rsid w:val="007D122D"/>
    <w:rsid w:val="007D6C20"/>
    <w:rsid w:val="007D7A57"/>
    <w:rsid w:val="007E1429"/>
    <w:rsid w:val="007E1E31"/>
    <w:rsid w:val="007E3D48"/>
    <w:rsid w:val="007E62C1"/>
    <w:rsid w:val="007F14BE"/>
    <w:rsid w:val="007F60B6"/>
    <w:rsid w:val="007F6AF5"/>
    <w:rsid w:val="00802946"/>
    <w:rsid w:val="00802C46"/>
    <w:rsid w:val="008034F1"/>
    <w:rsid w:val="008039D2"/>
    <w:rsid w:val="008105E9"/>
    <w:rsid w:val="00811A08"/>
    <w:rsid w:val="00811F86"/>
    <w:rsid w:val="00814746"/>
    <w:rsid w:val="00814AC5"/>
    <w:rsid w:val="00814C27"/>
    <w:rsid w:val="008157DA"/>
    <w:rsid w:val="0081620E"/>
    <w:rsid w:val="00820D11"/>
    <w:rsid w:val="0082380C"/>
    <w:rsid w:val="008239CA"/>
    <w:rsid w:val="0083186F"/>
    <w:rsid w:val="00831FEA"/>
    <w:rsid w:val="00832D42"/>
    <w:rsid w:val="008336D9"/>
    <w:rsid w:val="00845A03"/>
    <w:rsid w:val="00845A77"/>
    <w:rsid w:val="00845E75"/>
    <w:rsid w:val="00852EB7"/>
    <w:rsid w:val="0085468D"/>
    <w:rsid w:val="008567CD"/>
    <w:rsid w:val="00856874"/>
    <w:rsid w:val="00857245"/>
    <w:rsid w:val="00857E84"/>
    <w:rsid w:val="00861B9B"/>
    <w:rsid w:val="00864DB5"/>
    <w:rsid w:val="00865ED3"/>
    <w:rsid w:val="00867E6D"/>
    <w:rsid w:val="00867F32"/>
    <w:rsid w:val="00870931"/>
    <w:rsid w:val="0087363B"/>
    <w:rsid w:val="00873765"/>
    <w:rsid w:val="008767E6"/>
    <w:rsid w:val="008841E2"/>
    <w:rsid w:val="00884EFC"/>
    <w:rsid w:val="008851DF"/>
    <w:rsid w:val="00887F3F"/>
    <w:rsid w:val="0089061E"/>
    <w:rsid w:val="008909F6"/>
    <w:rsid w:val="00890C69"/>
    <w:rsid w:val="008928F7"/>
    <w:rsid w:val="00896BC9"/>
    <w:rsid w:val="008A06FF"/>
    <w:rsid w:val="008A1EF5"/>
    <w:rsid w:val="008A2696"/>
    <w:rsid w:val="008A5C49"/>
    <w:rsid w:val="008A6869"/>
    <w:rsid w:val="008B36C8"/>
    <w:rsid w:val="008B3937"/>
    <w:rsid w:val="008B485D"/>
    <w:rsid w:val="008B723F"/>
    <w:rsid w:val="008C0FCF"/>
    <w:rsid w:val="008C604D"/>
    <w:rsid w:val="008D1171"/>
    <w:rsid w:val="008D11AF"/>
    <w:rsid w:val="008D6AE4"/>
    <w:rsid w:val="008E04DC"/>
    <w:rsid w:val="008E0BA2"/>
    <w:rsid w:val="008E1ADB"/>
    <w:rsid w:val="008E4E45"/>
    <w:rsid w:val="008E6621"/>
    <w:rsid w:val="008E681F"/>
    <w:rsid w:val="008E69E5"/>
    <w:rsid w:val="008E77E2"/>
    <w:rsid w:val="008E7DB2"/>
    <w:rsid w:val="008F099F"/>
    <w:rsid w:val="008F0F33"/>
    <w:rsid w:val="0090001D"/>
    <w:rsid w:val="00900FB0"/>
    <w:rsid w:val="00902213"/>
    <w:rsid w:val="00914A24"/>
    <w:rsid w:val="00916481"/>
    <w:rsid w:val="0091660A"/>
    <w:rsid w:val="009201FE"/>
    <w:rsid w:val="009240BD"/>
    <w:rsid w:val="0092734B"/>
    <w:rsid w:val="009309AD"/>
    <w:rsid w:val="009318FF"/>
    <w:rsid w:val="0093453D"/>
    <w:rsid w:val="009427D4"/>
    <w:rsid w:val="009433BF"/>
    <w:rsid w:val="0095196E"/>
    <w:rsid w:val="00953214"/>
    <w:rsid w:val="00953627"/>
    <w:rsid w:val="009546DE"/>
    <w:rsid w:val="0095562F"/>
    <w:rsid w:val="0096169E"/>
    <w:rsid w:val="00963C28"/>
    <w:rsid w:val="00963DBF"/>
    <w:rsid w:val="00965BBB"/>
    <w:rsid w:val="00965F75"/>
    <w:rsid w:val="00966DCD"/>
    <w:rsid w:val="0097009C"/>
    <w:rsid w:val="00970EE4"/>
    <w:rsid w:val="00974168"/>
    <w:rsid w:val="00974DF1"/>
    <w:rsid w:val="00980447"/>
    <w:rsid w:val="00980C26"/>
    <w:rsid w:val="00980E5E"/>
    <w:rsid w:val="00983B96"/>
    <w:rsid w:val="0098430E"/>
    <w:rsid w:val="009916F8"/>
    <w:rsid w:val="009921F9"/>
    <w:rsid w:val="009A14FF"/>
    <w:rsid w:val="009A5B6E"/>
    <w:rsid w:val="009B07D8"/>
    <w:rsid w:val="009B0B84"/>
    <w:rsid w:val="009B4D6B"/>
    <w:rsid w:val="009B5789"/>
    <w:rsid w:val="009B58A4"/>
    <w:rsid w:val="009C06A2"/>
    <w:rsid w:val="009C101D"/>
    <w:rsid w:val="009C30CF"/>
    <w:rsid w:val="009C4BBE"/>
    <w:rsid w:val="009C5CFF"/>
    <w:rsid w:val="009D032A"/>
    <w:rsid w:val="009D5297"/>
    <w:rsid w:val="009E139F"/>
    <w:rsid w:val="009E1E31"/>
    <w:rsid w:val="009E3054"/>
    <w:rsid w:val="009E3F17"/>
    <w:rsid w:val="009E53B2"/>
    <w:rsid w:val="009E5A8A"/>
    <w:rsid w:val="009F1425"/>
    <w:rsid w:val="009F3E09"/>
    <w:rsid w:val="009F51E6"/>
    <w:rsid w:val="009F5819"/>
    <w:rsid w:val="009F63D1"/>
    <w:rsid w:val="009F7A90"/>
    <w:rsid w:val="009F7F80"/>
    <w:rsid w:val="00A00CC1"/>
    <w:rsid w:val="00A029EC"/>
    <w:rsid w:val="00A03130"/>
    <w:rsid w:val="00A03399"/>
    <w:rsid w:val="00A04549"/>
    <w:rsid w:val="00A07A5B"/>
    <w:rsid w:val="00A108F1"/>
    <w:rsid w:val="00A118C1"/>
    <w:rsid w:val="00A11C4A"/>
    <w:rsid w:val="00A1219A"/>
    <w:rsid w:val="00A12413"/>
    <w:rsid w:val="00A13F41"/>
    <w:rsid w:val="00A149D3"/>
    <w:rsid w:val="00A167DA"/>
    <w:rsid w:val="00A23BD8"/>
    <w:rsid w:val="00A25019"/>
    <w:rsid w:val="00A32040"/>
    <w:rsid w:val="00A342EC"/>
    <w:rsid w:val="00A4166F"/>
    <w:rsid w:val="00A4172C"/>
    <w:rsid w:val="00A42BF1"/>
    <w:rsid w:val="00A452E1"/>
    <w:rsid w:val="00A4579F"/>
    <w:rsid w:val="00A51517"/>
    <w:rsid w:val="00A523A9"/>
    <w:rsid w:val="00A55DA3"/>
    <w:rsid w:val="00A571E3"/>
    <w:rsid w:val="00A57299"/>
    <w:rsid w:val="00A6021E"/>
    <w:rsid w:val="00A6260B"/>
    <w:rsid w:val="00A64BBE"/>
    <w:rsid w:val="00A67302"/>
    <w:rsid w:val="00A674EB"/>
    <w:rsid w:val="00A713C6"/>
    <w:rsid w:val="00A72724"/>
    <w:rsid w:val="00A74030"/>
    <w:rsid w:val="00A747B0"/>
    <w:rsid w:val="00A75129"/>
    <w:rsid w:val="00A75500"/>
    <w:rsid w:val="00A75904"/>
    <w:rsid w:val="00A77348"/>
    <w:rsid w:val="00A83657"/>
    <w:rsid w:val="00A8679F"/>
    <w:rsid w:val="00A955A6"/>
    <w:rsid w:val="00A958F8"/>
    <w:rsid w:val="00A95C95"/>
    <w:rsid w:val="00A97C73"/>
    <w:rsid w:val="00A97DBE"/>
    <w:rsid w:val="00AB440B"/>
    <w:rsid w:val="00AC5AA0"/>
    <w:rsid w:val="00AC612F"/>
    <w:rsid w:val="00AC6D8B"/>
    <w:rsid w:val="00AD3E34"/>
    <w:rsid w:val="00AE07E8"/>
    <w:rsid w:val="00AE0C3F"/>
    <w:rsid w:val="00AE2C3C"/>
    <w:rsid w:val="00AE3C49"/>
    <w:rsid w:val="00AE55CD"/>
    <w:rsid w:val="00AE6FAD"/>
    <w:rsid w:val="00AE7A2D"/>
    <w:rsid w:val="00AF0F89"/>
    <w:rsid w:val="00AF23F1"/>
    <w:rsid w:val="00AF3108"/>
    <w:rsid w:val="00AF575C"/>
    <w:rsid w:val="00AF5D58"/>
    <w:rsid w:val="00B071FC"/>
    <w:rsid w:val="00B07AB5"/>
    <w:rsid w:val="00B10F42"/>
    <w:rsid w:val="00B11C6E"/>
    <w:rsid w:val="00B12AF6"/>
    <w:rsid w:val="00B222EB"/>
    <w:rsid w:val="00B2571E"/>
    <w:rsid w:val="00B26935"/>
    <w:rsid w:val="00B27273"/>
    <w:rsid w:val="00B3098B"/>
    <w:rsid w:val="00B37907"/>
    <w:rsid w:val="00B4100D"/>
    <w:rsid w:val="00B45314"/>
    <w:rsid w:val="00B460E2"/>
    <w:rsid w:val="00B5253C"/>
    <w:rsid w:val="00B525E1"/>
    <w:rsid w:val="00B52A06"/>
    <w:rsid w:val="00B53EE3"/>
    <w:rsid w:val="00B55427"/>
    <w:rsid w:val="00B73B59"/>
    <w:rsid w:val="00B74694"/>
    <w:rsid w:val="00B775B9"/>
    <w:rsid w:val="00B80F70"/>
    <w:rsid w:val="00B81007"/>
    <w:rsid w:val="00B81406"/>
    <w:rsid w:val="00B81995"/>
    <w:rsid w:val="00B95A9B"/>
    <w:rsid w:val="00BA334E"/>
    <w:rsid w:val="00BA52FD"/>
    <w:rsid w:val="00BA615F"/>
    <w:rsid w:val="00BA7025"/>
    <w:rsid w:val="00BA753A"/>
    <w:rsid w:val="00BB4C2C"/>
    <w:rsid w:val="00BB5BCC"/>
    <w:rsid w:val="00BC0165"/>
    <w:rsid w:val="00BC0EB2"/>
    <w:rsid w:val="00BC3F2C"/>
    <w:rsid w:val="00BC60DA"/>
    <w:rsid w:val="00BD0453"/>
    <w:rsid w:val="00BD1956"/>
    <w:rsid w:val="00BD37BA"/>
    <w:rsid w:val="00BE6A71"/>
    <w:rsid w:val="00C0215D"/>
    <w:rsid w:val="00C07301"/>
    <w:rsid w:val="00C11647"/>
    <w:rsid w:val="00C12B16"/>
    <w:rsid w:val="00C16B5A"/>
    <w:rsid w:val="00C21BB3"/>
    <w:rsid w:val="00C21FE7"/>
    <w:rsid w:val="00C235B6"/>
    <w:rsid w:val="00C23AAF"/>
    <w:rsid w:val="00C24008"/>
    <w:rsid w:val="00C2538C"/>
    <w:rsid w:val="00C330E4"/>
    <w:rsid w:val="00C34177"/>
    <w:rsid w:val="00C37F53"/>
    <w:rsid w:val="00C4008F"/>
    <w:rsid w:val="00C41CA8"/>
    <w:rsid w:val="00C425E2"/>
    <w:rsid w:val="00C457DB"/>
    <w:rsid w:val="00C51830"/>
    <w:rsid w:val="00C51E96"/>
    <w:rsid w:val="00C56936"/>
    <w:rsid w:val="00C60792"/>
    <w:rsid w:val="00C60D7C"/>
    <w:rsid w:val="00C60DB0"/>
    <w:rsid w:val="00C61685"/>
    <w:rsid w:val="00C620CC"/>
    <w:rsid w:val="00C622AD"/>
    <w:rsid w:val="00C63C97"/>
    <w:rsid w:val="00C705C0"/>
    <w:rsid w:val="00C709AB"/>
    <w:rsid w:val="00C711F4"/>
    <w:rsid w:val="00C71ED6"/>
    <w:rsid w:val="00C7470B"/>
    <w:rsid w:val="00C767AE"/>
    <w:rsid w:val="00C7754F"/>
    <w:rsid w:val="00C822A4"/>
    <w:rsid w:val="00C8243B"/>
    <w:rsid w:val="00C82FDF"/>
    <w:rsid w:val="00C85BE8"/>
    <w:rsid w:val="00C8613B"/>
    <w:rsid w:val="00C86E18"/>
    <w:rsid w:val="00C905B9"/>
    <w:rsid w:val="00C9062B"/>
    <w:rsid w:val="00C91930"/>
    <w:rsid w:val="00C91FD6"/>
    <w:rsid w:val="00C92A75"/>
    <w:rsid w:val="00C948F4"/>
    <w:rsid w:val="00C9524E"/>
    <w:rsid w:val="00CA5E0B"/>
    <w:rsid w:val="00CA779F"/>
    <w:rsid w:val="00CB025A"/>
    <w:rsid w:val="00CB60D4"/>
    <w:rsid w:val="00CB757F"/>
    <w:rsid w:val="00CC5FD1"/>
    <w:rsid w:val="00CD13EF"/>
    <w:rsid w:val="00CD52E6"/>
    <w:rsid w:val="00CD661E"/>
    <w:rsid w:val="00CE20F9"/>
    <w:rsid w:val="00CE30AF"/>
    <w:rsid w:val="00CE3545"/>
    <w:rsid w:val="00CE4C6F"/>
    <w:rsid w:val="00CE58FB"/>
    <w:rsid w:val="00CE6697"/>
    <w:rsid w:val="00CE686F"/>
    <w:rsid w:val="00CE6E8F"/>
    <w:rsid w:val="00CF47C0"/>
    <w:rsid w:val="00CF560B"/>
    <w:rsid w:val="00CF79FC"/>
    <w:rsid w:val="00D0288C"/>
    <w:rsid w:val="00D0376E"/>
    <w:rsid w:val="00D03891"/>
    <w:rsid w:val="00D05421"/>
    <w:rsid w:val="00D05FAD"/>
    <w:rsid w:val="00D11483"/>
    <w:rsid w:val="00D12488"/>
    <w:rsid w:val="00D137C5"/>
    <w:rsid w:val="00D167AF"/>
    <w:rsid w:val="00D200B5"/>
    <w:rsid w:val="00D22F6A"/>
    <w:rsid w:val="00D30645"/>
    <w:rsid w:val="00D31FF6"/>
    <w:rsid w:val="00D33AFE"/>
    <w:rsid w:val="00D33F45"/>
    <w:rsid w:val="00D345F9"/>
    <w:rsid w:val="00D40E95"/>
    <w:rsid w:val="00D443C7"/>
    <w:rsid w:val="00D46680"/>
    <w:rsid w:val="00D473D1"/>
    <w:rsid w:val="00D57164"/>
    <w:rsid w:val="00D60544"/>
    <w:rsid w:val="00D651DA"/>
    <w:rsid w:val="00D661FB"/>
    <w:rsid w:val="00D66A87"/>
    <w:rsid w:val="00D66C0C"/>
    <w:rsid w:val="00D70674"/>
    <w:rsid w:val="00D71102"/>
    <w:rsid w:val="00D773E9"/>
    <w:rsid w:val="00D801E6"/>
    <w:rsid w:val="00D806DA"/>
    <w:rsid w:val="00D849E2"/>
    <w:rsid w:val="00D852A7"/>
    <w:rsid w:val="00D86284"/>
    <w:rsid w:val="00D910AA"/>
    <w:rsid w:val="00D946AB"/>
    <w:rsid w:val="00DA33AF"/>
    <w:rsid w:val="00DA5CF3"/>
    <w:rsid w:val="00DB1777"/>
    <w:rsid w:val="00DB4259"/>
    <w:rsid w:val="00DB57E3"/>
    <w:rsid w:val="00DB6F3E"/>
    <w:rsid w:val="00DB7BEF"/>
    <w:rsid w:val="00DC0BBD"/>
    <w:rsid w:val="00DC54E6"/>
    <w:rsid w:val="00DC677E"/>
    <w:rsid w:val="00DD08F7"/>
    <w:rsid w:val="00DD25A1"/>
    <w:rsid w:val="00DD6DB1"/>
    <w:rsid w:val="00DD734C"/>
    <w:rsid w:val="00DE0AFD"/>
    <w:rsid w:val="00DE1995"/>
    <w:rsid w:val="00DE2BA5"/>
    <w:rsid w:val="00DE536D"/>
    <w:rsid w:val="00DE63FD"/>
    <w:rsid w:val="00DE67EA"/>
    <w:rsid w:val="00DF2D16"/>
    <w:rsid w:val="00DF3E58"/>
    <w:rsid w:val="00E052EA"/>
    <w:rsid w:val="00E052F0"/>
    <w:rsid w:val="00E05E7A"/>
    <w:rsid w:val="00E17597"/>
    <w:rsid w:val="00E208B7"/>
    <w:rsid w:val="00E21EB7"/>
    <w:rsid w:val="00E22A46"/>
    <w:rsid w:val="00E24C6E"/>
    <w:rsid w:val="00E2773E"/>
    <w:rsid w:val="00E3002A"/>
    <w:rsid w:val="00E313EA"/>
    <w:rsid w:val="00E330AD"/>
    <w:rsid w:val="00E33350"/>
    <w:rsid w:val="00E35540"/>
    <w:rsid w:val="00E36BB2"/>
    <w:rsid w:val="00E4194A"/>
    <w:rsid w:val="00E4298E"/>
    <w:rsid w:val="00E42B31"/>
    <w:rsid w:val="00E455AF"/>
    <w:rsid w:val="00E47032"/>
    <w:rsid w:val="00E4712C"/>
    <w:rsid w:val="00E47130"/>
    <w:rsid w:val="00E50534"/>
    <w:rsid w:val="00E51D5D"/>
    <w:rsid w:val="00E5449F"/>
    <w:rsid w:val="00E55BD4"/>
    <w:rsid w:val="00E56812"/>
    <w:rsid w:val="00E56A45"/>
    <w:rsid w:val="00E65686"/>
    <w:rsid w:val="00E67150"/>
    <w:rsid w:val="00E6797E"/>
    <w:rsid w:val="00E76ABD"/>
    <w:rsid w:val="00E76F77"/>
    <w:rsid w:val="00E80F1E"/>
    <w:rsid w:val="00E851AF"/>
    <w:rsid w:val="00E94E92"/>
    <w:rsid w:val="00E95548"/>
    <w:rsid w:val="00EA0537"/>
    <w:rsid w:val="00EA06ED"/>
    <w:rsid w:val="00EA561C"/>
    <w:rsid w:val="00EA5C3A"/>
    <w:rsid w:val="00EA74AD"/>
    <w:rsid w:val="00EA766F"/>
    <w:rsid w:val="00EB3A57"/>
    <w:rsid w:val="00EB42C8"/>
    <w:rsid w:val="00EB5355"/>
    <w:rsid w:val="00EB5A4A"/>
    <w:rsid w:val="00EB5EEC"/>
    <w:rsid w:val="00EC3AFB"/>
    <w:rsid w:val="00ED053A"/>
    <w:rsid w:val="00ED0A83"/>
    <w:rsid w:val="00ED5005"/>
    <w:rsid w:val="00EE5FA0"/>
    <w:rsid w:val="00EF07AE"/>
    <w:rsid w:val="00EF2EBD"/>
    <w:rsid w:val="00EF3D89"/>
    <w:rsid w:val="00EF7BDD"/>
    <w:rsid w:val="00F0679D"/>
    <w:rsid w:val="00F06F5D"/>
    <w:rsid w:val="00F10031"/>
    <w:rsid w:val="00F116A6"/>
    <w:rsid w:val="00F1790A"/>
    <w:rsid w:val="00F2001F"/>
    <w:rsid w:val="00F219DA"/>
    <w:rsid w:val="00F22DBD"/>
    <w:rsid w:val="00F22FDC"/>
    <w:rsid w:val="00F23777"/>
    <w:rsid w:val="00F276DA"/>
    <w:rsid w:val="00F30DE5"/>
    <w:rsid w:val="00F33F70"/>
    <w:rsid w:val="00F363BF"/>
    <w:rsid w:val="00F365E9"/>
    <w:rsid w:val="00F453EC"/>
    <w:rsid w:val="00F51BEC"/>
    <w:rsid w:val="00F526D0"/>
    <w:rsid w:val="00F5286A"/>
    <w:rsid w:val="00F53B2C"/>
    <w:rsid w:val="00F56871"/>
    <w:rsid w:val="00F5708C"/>
    <w:rsid w:val="00F57FCF"/>
    <w:rsid w:val="00F60089"/>
    <w:rsid w:val="00F605C4"/>
    <w:rsid w:val="00F6245C"/>
    <w:rsid w:val="00F63301"/>
    <w:rsid w:val="00F660D7"/>
    <w:rsid w:val="00F730BC"/>
    <w:rsid w:val="00F74A2E"/>
    <w:rsid w:val="00F87DD2"/>
    <w:rsid w:val="00F91641"/>
    <w:rsid w:val="00F92C77"/>
    <w:rsid w:val="00F9300D"/>
    <w:rsid w:val="00F971D4"/>
    <w:rsid w:val="00F972A1"/>
    <w:rsid w:val="00FA4A10"/>
    <w:rsid w:val="00FA5137"/>
    <w:rsid w:val="00FA6B38"/>
    <w:rsid w:val="00FB0B7D"/>
    <w:rsid w:val="00FB0CE9"/>
    <w:rsid w:val="00FB3903"/>
    <w:rsid w:val="00FB3D5E"/>
    <w:rsid w:val="00FB40A6"/>
    <w:rsid w:val="00FB611B"/>
    <w:rsid w:val="00FB6DCD"/>
    <w:rsid w:val="00FB7022"/>
    <w:rsid w:val="00FC1877"/>
    <w:rsid w:val="00FC363B"/>
    <w:rsid w:val="00FC46ED"/>
    <w:rsid w:val="00FC4F57"/>
    <w:rsid w:val="00FC687E"/>
    <w:rsid w:val="00FD337D"/>
    <w:rsid w:val="00FE112F"/>
    <w:rsid w:val="00FE60CF"/>
    <w:rsid w:val="00FE689F"/>
    <w:rsid w:val="00FE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20F9BB"/>
  <w15:docId w15:val="{118642FA-7045-464A-86E7-9926E69C2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26D0"/>
    <w:pPr>
      <w:widowControl w:val="0"/>
      <w:spacing w:after="120" w:line="240" w:lineRule="auto"/>
      <w:ind w:right="-20"/>
    </w:pPr>
    <w:rPr>
      <w:rFonts w:ascii="Arial" w:hAnsi="Arial" w:cs="Arial"/>
      <w:lang w:eastAsia="cs-CZ" w:bidi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818EF"/>
    <w:pPr>
      <w:keepNext/>
      <w:keepLines/>
      <w:numPr>
        <w:numId w:val="3"/>
      </w:numPr>
      <w:spacing w:before="240"/>
      <w:ind w:left="360"/>
      <w:outlineLvl w:val="0"/>
    </w:pPr>
    <w:rPr>
      <w:rFonts w:eastAsiaTheme="majorEastAsia"/>
      <w:b/>
      <w:bCs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3755B"/>
    <w:pPr>
      <w:keepNext/>
      <w:keepLines/>
      <w:numPr>
        <w:ilvl w:val="1"/>
        <w:numId w:val="3"/>
      </w:numPr>
      <w:spacing w:before="240"/>
      <w:outlineLvl w:val="1"/>
    </w:pPr>
    <w:rPr>
      <w:rFonts w:eastAsiaTheme="majorEastAsia"/>
      <w:b/>
      <w:bCs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C3F2C"/>
    <w:pPr>
      <w:keepNext/>
      <w:keepLines/>
      <w:numPr>
        <w:ilvl w:val="2"/>
        <w:numId w:val="3"/>
      </w:numPr>
      <w:spacing w:before="240"/>
      <w:outlineLvl w:val="2"/>
    </w:pPr>
    <w:rPr>
      <w:rFonts w:eastAsiaTheme="majorEastAsia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87DD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647AE"/>
    <w:pPr>
      <w:widowControl/>
      <w:tabs>
        <w:tab w:val="center" w:pos="4536"/>
        <w:tab w:val="right" w:pos="9072"/>
      </w:tabs>
      <w:spacing w:after="0"/>
    </w:pPr>
    <w:rPr>
      <w:lang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4647AE"/>
  </w:style>
  <w:style w:type="paragraph" w:styleId="Zpat">
    <w:name w:val="footer"/>
    <w:basedOn w:val="Normln"/>
    <w:link w:val="ZpatChar"/>
    <w:uiPriority w:val="99"/>
    <w:unhideWhenUsed/>
    <w:rsid w:val="004647AE"/>
    <w:pPr>
      <w:widowControl/>
      <w:tabs>
        <w:tab w:val="center" w:pos="4536"/>
        <w:tab w:val="right" w:pos="9072"/>
      </w:tabs>
      <w:spacing w:after="0"/>
    </w:pPr>
    <w:rPr>
      <w:lang w:eastAsia="en-US" w:bidi="ar-SA"/>
    </w:rPr>
  </w:style>
  <w:style w:type="character" w:customStyle="1" w:styleId="ZpatChar">
    <w:name w:val="Zápatí Char"/>
    <w:basedOn w:val="Standardnpsmoodstavce"/>
    <w:link w:val="Zpat"/>
    <w:uiPriority w:val="99"/>
    <w:rsid w:val="004647AE"/>
  </w:style>
  <w:style w:type="table" w:styleId="Mkatabulky">
    <w:name w:val="Table Grid"/>
    <w:basedOn w:val="Normlntabulka"/>
    <w:uiPriority w:val="59"/>
    <w:rsid w:val="00464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647A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47AE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4818EF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63755B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BC3F2C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87DD2"/>
    <w:rPr>
      <w:rFonts w:asciiTheme="majorHAnsi" w:eastAsiaTheme="majorEastAsia" w:hAnsiTheme="majorHAnsi" w:cstheme="majorBidi"/>
      <w:b/>
      <w:bCs/>
      <w:i/>
      <w:iCs/>
      <w:color w:val="4F81BD" w:themeColor="accent1"/>
      <w:lang w:eastAsia="cs-CZ" w:bidi="cs-CZ"/>
    </w:rPr>
  </w:style>
  <w:style w:type="paragraph" w:styleId="Obsah1">
    <w:name w:val="toc 1"/>
    <w:basedOn w:val="Normln"/>
    <w:next w:val="Normln"/>
    <w:autoRedefine/>
    <w:uiPriority w:val="39"/>
    <w:unhideWhenUsed/>
    <w:rsid w:val="00022C97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07A5B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A07A5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FC4F5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E5449F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6A312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A312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19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9193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91930"/>
    <w:rPr>
      <w:rFonts w:ascii="Arial" w:hAnsi="Arial" w:cs="Arial"/>
      <w:sz w:val="20"/>
      <w:szCs w:val="20"/>
      <w:lang w:eastAsia="cs-CZ" w:bidi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19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1930"/>
    <w:rPr>
      <w:rFonts w:ascii="Arial" w:hAnsi="Arial" w:cs="Arial"/>
      <w:b/>
      <w:bCs/>
      <w:sz w:val="20"/>
      <w:szCs w:val="20"/>
      <w:lang w:eastAsia="cs-CZ" w:bidi="cs-CZ"/>
    </w:rPr>
  </w:style>
  <w:style w:type="paragraph" w:customStyle="1" w:styleId="Normln10">
    <w:name w:val="Normální 10"/>
    <w:link w:val="Normln10Char"/>
    <w:rsid w:val="003C102B"/>
    <w:pPr>
      <w:suppressAutoHyphens/>
      <w:spacing w:before="10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ormln10Char">
    <w:name w:val="Normální 10 Char"/>
    <w:basedOn w:val="Standardnpsmoodstavce"/>
    <w:link w:val="Normln10"/>
    <w:rsid w:val="003C102B"/>
    <w:rPr>
      <w:rFonts w:ascii="Arial" w:eastAsia="Times New Roman" w:hAnsi="Arial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4687B"/>
    <w:pPr>
      <w:spacing w:after="0" w:line="240" w:lineRule="auto"/>
    </w:pPr>
    <w:rPr>
      <w:rFonts w:ascii="Arial" w:hAnsi="Arial" w:cs="Arial"/>
      <w:lang w:eastAsia="cs-CZ" w:bidi="cs-CZ"/>
    </w:rPr>
  </w:style>
  <w:style w:type="character" w:styleId="Nevyeenzmnka">
    <w:name w:val="Unresolved Mention"/>
    <w:basedOn w:val="Standardnpsmoodstavce"/>
    <w:uiPriority w:val="99"/>
    <w:semiHidden/>
    <w:unhideWhenUsed/>
    <w:rsid w:val="008F0F33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A452E1"/>
    <w:pPr>
      <w:widowControl/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Zmnka">
    <w:name w:val="Mention"/>
    <w:basedOn w:val="Standardnpsmoodstavce"/>
    <w:uiPriority w:val="99"/>
    <w:unhideWhenUsed/>
    <w:rsid w:val="005B559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2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88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55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5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83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29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4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40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74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3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9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0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19E2D116A32F478C714DFEABFF52DD" ma:contentTypeVersion="11" ma:contentTypeDescription="Create a new document." ma:contentTypeScope="" ma:versionID="5cf77fb877e48c966aa54d8ace4eafe2">
  <xsd:schema xmlns:xsd="http://www.w3.org/2001/XMLSchema" xmlns:xs="http://www.w3.org/2001/XMLSchema" xmlns:p="http://schemas.microsoft.com/office/2006/metadata/properties" xmlns:ns3="7aa1ebf1-4169-4c27-99e9-c1c048179e83" xmlns:ns4="77f08ff4-2aea-4c4e-a34c-c033fb9d57e8" targetNamespace="http://schemas.microsoft.com/office/2006/metadata/properties" ma:root="true" ma:fieldsID="43fa35788c0210d9706938346744d6c7" ns3:_="" ns4:_="">
    <xsd:import namespace="7aa1ebf1-4169-4c27-99e9-c1c048179e83"/>
    <xsd:import namespace="77f08ff4-2aea-4c4e-a34c-c033fb9d57e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1ebf1-4169-4c27-99e9-c1c048179e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f08ff4-2aea-4c4e-a34c-c033fb9d57e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A65403-9D65-496D-A20D-925F64EAC0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a1ebf1-4169-4c27-99e9-c1c048179e83"/>
    <ds:schemaRef ds:uri="77f08ff4-2aea-4c4e-a34c-c033fb9d57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2BD773-0C09-43C4-A7E5-1693B1E0E6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75DABC-0CD6-44C4-AFB7-ABC473929E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E4F42A-1668-4F0E-9677-8C0F082AA347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15</Pages>
  <Words>4308</Words>
  <Characters>25420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29669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Modrinka</dc:creator>
  <cp:keywords/>
  <cp:lastModifiedBy>Štěrbová, Lenka</cp:lastModifiedBy>
  <cp:revision>17</cp:revision>
  <cp:lastPrinted>2024-04-17T09:39:00Z</cp:lastPrinted>
  <dcterms:created xsi:type="dcterms:W3CDTF">2024-05-29T06:28:00Z</dcterms:created>
  <dcterms:modified xsi:type="dcterms:W3CDTF">2024-06-07T04:27:00Z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0x0101005219E2D116A32F478C714DFEABFF52DD</vt:lpwstr>
  </property>
</Properties>
</file>