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3A25C29F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344685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52FE619D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3994301" w:rsidR="007524B9" w:rsidRDefault="005D39AE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Referentské vozidlo </w:t>
      </w:r>
      <w:r w:rsidR="006247EE">
        <w:rPr>
          <w:rFonts w:ascii="Arial" w:hAnsi="Arial" w:cs="Arial"/>
          <w:b/>
          <w:sz w:val="20"/>
        </w:rPr>
        <w:t>–</w:t>
      </w:r>
      <w:r w:rsidR="0039442B">
        <w:rPr>
          <w:rFonts w:ascii="Arial" w:hAnsi="Arial" w:cs="Arial"/>
          <w:b/>
          <w:sz w:val="20"/>
        </w:rPr>
        <w:t xml:space="preserve"> malé</w:t>
      </w:r>
      <w:r w:rsidR="006247EE">
        <w:rPr>
          <w:rFonts w:ascii="Arial" w:hAnsi="Arial" w:cs="Arial"/>
          <w:b/>
          <w:sz w:val="20"/>
        </w:rPr>
        <w:t xml:space="preserve"> – část 5</w:t>
      </w:r>
    </w:p>
    <w:p w14:paraId="389D0C33" w14:textId="7A6B5AEC" w:rsidR="00D766E7" w:rsidRDefault="00D766E7" w:rsidP="00D766E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680"/>
        <w:gridCol w:w="1272"/>
        <w:gridCol w:w="1699"/>
        <w:gridCol w:w="1135"/>
        <w:gridCol w:w="2119"/>
      </w:tblGrid>
      <w:tr w:rsidR="009F0228" w:rsidRPr="0071228E" w14:paraId="2A5E22A3" w14:textId="77777777" w:rsidTr="007A5184">
        <w:trPr>
          <w:trHeight w:val="861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721B02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  <w:r w:rsidR="00903BF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4F120B">
              <w:rPr>
                <w:rFonts w:ascii="Arial" w:hAnsi="Arial" w:cs="Arial"/>
                <w:noProof w:val="0"/>
                <w:color w:val="000000"/>
                <w:sz w:val="20"/>
              </w:rPr>
              <w:t>95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BEA6DEC" w:rsidR="003217E2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C4CD5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0950DF">
              <w:rPr>
                <w:rFonts w:ascii="Arial" w:hAnsi="Arial" w:cs="Arial"/>
                <w:noProof w:val="0"/>
                <w:color w:val="000000"/>
                <w:sz w:val="20"/>
              </w:rPr>
              <w:t xml:space="preserve"> (včetně zrcátek)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DE2EB0D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2T15:38:00Z" w16du:dateUtc="2025-04-02T13:38:00Z">
              <w:r w:rsidR="00C7778D">
                <w:rPr>
                  <w:rFonts w:ascii="Arial" w:hAnsi="Arial" w:cs="Arial"/>
                  <w:noProof w:val="0"/>
                  <w:color w:val="000000"/>
                  <w:sz w:val="20"/>
                </w:rPr>
                <w:t>1800</w:t>
              </w:r>
            </w:ins>
            <w:del w:id="2" w:author="Bártek, Jan" w:date="2025-04-02T15:38:00Z" w16du:dateUtc="2025-04-02T13:38:00Z">
              <w:r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1</w:delText>
              </w:r>
              <w:r w:rsidR="005252AB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 </w:delText>
              </w:r>
              <w:r w:rsidR="00834456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7</w:delText>
              </w:r>
              <w:r w:rsidR="00995EEA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00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5C8C5E2E" w:rsidR="003217E2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1F593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D3501A6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0950DF">
              <w:rPr>
                <w:rFonts w:ascii="Arial" w:hAnsi="Arial" w:cs="Arial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5BB0BCE6" w:rsidR="00104A70" w:rsidRPr="00FC574A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0399674" w:rsidR="003401CD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2648491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939AA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DB7609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0A0F22F" w:rsidR="003401CD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5FBBB993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3" w:author="Bártek, Jan" w:date="2025-04-02T15:41:00Z" w16du:dateUtc="2025-04-02T13:41:00Z">
              <w:r w:rsidR="00C7778D">
                <w:rPr>
                  <w:rFonts w:ascii="Arial" w:hAnsi="Arial" w:cs="Arial"/>
                  <w:noProof w:val="0"/>
                  <w:color w:val="000000"/>
                  <w:sz w:val="20"/>
                </w:rPr>
                <w:t>2000</w:t>
              </w:r>
            </w:ins>
            <w:del w:id="4" w:author="Bártek, Jan" w:date="2025-04-02T15:41:00Z" w16du:dateUtc="2025-04-02T13:41:00Z">
              <w:r w:rsidR="000C755F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1 </w:delText>
              </w:r>
              <w:r w:rsidR="00DB7609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7</w:delText>
              </w:r>
              <w:r w:rsidR="000C755F" w:rsidDel="00C7778D">
                <w:rPr>
                  <w:rFonts w:ascii="Arial" w:hAnsi="Arial" w:cs="Arial"/>
                  <w:noProof w:val="0"/>
                  <w:color w:val="000000"/>
                  <w:sz w:val="20"/>
                </w:rPr>
                <w:delText>00</w:delText>
              </w:r>
            </w:del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6AA35786" w:rsidR="00F5075C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7A463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</w:t>
            </w:r>
            <w:r w:rsidR="00176101">
              <w:rPr>
                <w:rFonts w:ascii="Arial" w:hAnsi="Arial" w:cs="Arial"/>
                <w:noProof w:val="0"/>
                <w:color w:val="000000"/>
                <w:sz w:val="20"/>
              </w:rPr>
              <w:t>bil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4B7BFF09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7C4C867F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D513D"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0E2E7170" w:rsidR="004A25A5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BC07F2" w:rsidRPr="0071228E" w14:paraId="2BBBC3E3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732F425" w14:textId="492089A4" w:rsidR="00BC07F2" w:rsidRDefault="00BC07F2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CCFB31" w14:textId="3D5662B5" w:rsidR="00BC07F2" w:rsidRPr="0071228E" w:rsidRDefault="00EB2BA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BC07F2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1C4259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501B66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D7925" w14:textId="6DC01AE0" w:rsidR="00BC07F2" w:rsidRDefault="001C425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AD3AF6" w14:textId="70F0366B" w:rsidR="00BC07F2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507BD5E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7049DB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  <w:r w:rsidR="007A271E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11090F5E" w:rsidR="007524B9" w:rsidRPr="0071228E" w:rsidRDefault="006A65A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13DE081" w:rsidR="00A150A7" w:rsidRPr="00C41181" w:rsidRDefault="007A518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7A5184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6E2DF44C" w:rsidR="00A150A7" w:rsidRPr="00C41181" w:rsidRDefault="004361E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575A26D6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4490B12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371CE"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7746EC8A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7A5184">
        <w:trPr>
          <w:trHeight w:val="529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21CF06A6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7A5184">
        <w:trPr>
          <w:trHeight w:val="529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46226548" w:rsidR="007524B9" w:rsidRPr="00C41181" w:rsidDel="00120B77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7A5184">
        <w:trPr>
          <w:trHeight w:val="288"/>
        </w:trPr>
        <w:tc>
          <w:tcPr>
            <w:tcW w:w="2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491682D5" w:rsidR="007524B9" w:rsidRPr="00C41181" w:rsidRDefault="004361EE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7A5184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F8358B1" w:rsidR="007524B9" w:rsidRPr="0071228E" w:rsidRDefault="008B6D62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LED světla pro denní svícení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6247D901" w:rsidR="007524B9" w:rsidRPr="00C41181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</w:tr>
      <w:tr w:rsidR="004361EE" w:rsidRPr="0071228E" w14:paraId="6972D9BE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6FEB4A92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32CB3AD5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6C8E20DE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A85EB1" w14:textId="6075A598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58864" w14:textId="399CC948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E7AAEB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72CAF8" w14:textId="4F4B193F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168B5" w14:textId="4EE2A912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721B638A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49990C82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Multimediální systém s dotykovou obrazovkou a připojením na smartphone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87CF02D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1F478E51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3C06D7F7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USB zásuvky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1C16E9FB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38880174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6192E25D" w:rsidR="004361EE" w:rsidRPr="0071228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Systém pro rozpoznávání dopravních značek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61B10C9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15A2A76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18574207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475FB740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0736F320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F81B3FE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Tempomat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E05EFFC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29F9E1A3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DE2C5CD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496C20">
              <w:rPr>
                <w:rFonts w:ascii="Arial" w:hAnsi="Arial" w:cs="Arial"/>
                <w:noProof w:val="0"/>
                <w:sz w:val="20"/>
              </w:rPr>
              <w:t>Automatické přepínání dálkových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96C20">
              <w:rPr>
                <w:rFonts w:ascii="Arial" w:hAnsi="Arial" w:cs="Arial"/>
                <w:noProof w:val="0"/>
                <w:sz w:val="20"/>
              </w:rPr>
              <w:t>světel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04D4794E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242E823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222C2C99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nouzové brždění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63E683F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6E01FBAF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07442" w14:textId="16F43ED5" w:rsidR="004361EE" w:rsidRPr="0061014F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sledování únavy řidiče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8F73F" w14:textId="03321A99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C7DFB77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E0BE1" w14:textId="3693CCB6" w:rsidR="004361EE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005F2">
              <w:rPr>
                <w:rFonts w:ascii="Arial" w:hAnsi="Arial" w:cs="Arial"/>
                <w:noProof w:val="0"/>
                <w:sz w:val="20"/>
              </w:rPr>
              <w:t>Rekuperační brzdění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A899C" w14:textId="34330DAA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1710FDC1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2541" w14:textId="451D0289" w:rsidR="004361EE" w:rsidRPr="007005F2" w:rsidRDefault="004361EE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144ED">
              <w:rPr>
                <w:rFonts w:ascii="Arial" w:hAnsi="Arial" w:cs="Arial"/>
                <w:noProof w:val="0"/>
                <w:sz w:val="20"/>
              </w:rPr>
              <w:t>Elektrický posilovač řízení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70755" w14:textId="25A00170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361EE" w:rsidRPr="0071228E" w14:paraId="5A4D2670" w14:textId="77777777" w:rsidTr="007A5184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BAB54" w14:textId="65DE78D1" w:rsidR="004361EE" w:rsidRPr="009144ED" w:rsidRDefault="00C7778D" w:rsidP="004361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ins w:id="5" w:author="Bártek, Jan" w:date="2025-04-02T15:40:00Z" w16du:dateUtc="2025-04-02T13:40:00Z">
              <w:r>
                <w:rPr>
                  <w:rFonts w:ascii="Arial" w:hAnsi="Arial" w:cs="Arial"/>
                  <w:noProof w:val="0"/>
                  <w:sz w:val="20"/>
                </w:rPr>
                <w:t>Nosn</w:t>
              </w:r>
            </w:ins>
            <w:ins w:id="6" w:author="Bártek, Jan" w:date="2025-04-02T15:41:00Z" w16du:dateUtc="2025-04-02T13:41:00Z">
              <w:r>
                <w:rPr>
                  <w:rFonts w:ascii="Arial" w:hAnsi="Arial" w:cs="Arial"/>
                  <w:noProof w:val="0"/>
                  <w:sz w:val="20"/>
                </w:rPr>
                <w:t>é</w:t>
              </w:r>
            </w:ins>
            <w:del w:id="7" w:author="Bártek, Jan" w:date="2025-04-02T15:40:00Z" w16du:dateUtc="2025-04-02T13:40:00Z">
              <w:r w:rsidR="004361EE" w:rsidDel="00C7778D">
                <w:rPr>
                  <w:rFonts w:ascii="Arial" w:hAnsi="Arial" w:cs="Arial"/>
                  <w:noProof w:val="0"/>
                  <w:sz w:val="20"/>
                </w:rPr>
                <w:delText xml:space="preserve">Tažné </w:delText>
              </w:r>
            </w:del>
            <w:r w:rsidR="004361EE">
              <w:rPr>
                <w:rFonts w:ascii="Arial" w:hAnsi="Arial" w:cs="Arial"/>
                <w:noProof w:val="0"/>
                <w:sz w:val="20"/>
              </w:rPr>
              <w:t>zařízení</w:t>
            </w:r>
            <w:proofErr w:type="spellEnd"/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8901A" w14:textId="0663E588" w:rsidR="004361EE" w:rsidRPr="00C41181" w:rsidRDefault="004361EE" w:rsidP="004361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8966CE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C7778D" w:rsidRPr="0071228E" w14:paraId="6B69157A" w14:textId="77777777" w:rsidTr="007A5184">
        <w:trPr>
          <w:trHeight w:val="288"/>
          <w:ins w:id="8" w:author="Bártek, Jan" w:date="2025-04-02T15:45:00Z" w16du:dateUtc="2025-04-02T13:45:00Z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2058" w14:textId="5A1B085B" w:rsidR="00C7778D" w:rsidRDefault="00C7778D" w:rsidP="00C7778D">
            <w:pPr>
              <w:shd w:val="clear" w:color="auto" w:fill="FFFFFF" w:themeFill="background1"/>
              <w:spacing w:after="0"/>
              <w:rPr>
                <w:ins w:id="9" w:author="Bártek, Jan" w:date="2025-04-02T15:45:00Z" w16du:dateUtc="2025-04-02T13:45:00Z"/>
                <w:rFonts w:ascii="Arial" w:hAnsi="Arial" w:cs="Arial"/>
                <w:noProof w:val="0"/>
                <w:sz w:val="20"/>
              </w:rPr>
            </w:pPr>
            <w:ins w:id="10" w:author="Bártek, Jan" w:date="2025-04-02T15:45:00Z" w16du:dateUtc="2025-04-02T13:45:00Z">
              <w:r>
                <w:rPr>
                  <w:rFonts w:ascii="Arial" w:hAnsi="Arial" w:cs="Arial"/>
                  <w:noProof w:val="0"/>
                  <w:sz w:val="20"/>
                </w:rPr>
                <w:t>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F9AF8" w14:textId="5A1C72FC" w:rsidR="00C7778D" w:rsidRPr="008966CE" w:rsidRDefault="00C7778D" w:rsidP="00C7778D">
            <w:pPr>
              <w:shd w:val="clear" w:color="auto" w:fill="FFFFFF" w:themeFill="background1"/>
              <w:spacing w:after="0"/>
              <w:jc w:val="center"/>
              <w:rPr>
                <w:ins w:id="11" w:author="Bártek, Jan" w:date="2025-04-02T15:45:00Z" w16du:dateUtc="2025-04-02T13:45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2" w:author="Bártek, Jan" w:date="2025-04-02T15:45:00Z" w16du:dateUtc="2025-04-02T13:45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AA862" w14:textId="77777777" w:rsidR="00972A6C" w:rsidRDefault="00972A6C">
      <w:pPr>
        <w:spacing w:after="0"/>
      </w:pPr>
      <w:r>
        <w:separator/>
      </w:r>
    </w:p>
  </w:endnote>
  <w:endnote w:type="continuationSeparator" w:id="0">
    <w:p w14:paraId="7BD018A8" w14:textId="77777777" w:rsidR="00972A6C" w:rsidRDefault="00972A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B3FA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F69A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125F" w14:textId="77777777" w:rsidR="00972A6C" w:rsidRDefault="00972A6C">
      <w:pPr>
        <w:spacing w:after="0"/>
      </w:pPr>
      <w:r>
        <w:separator/>
      </w:r>
    </w:p>
  </w:footnote>
  <w:footnote w:type="continuationSeparator" w:id="0">
    <w:p w14:paraId="4836EEC5" w14:textId="77777777" w:rsidR="00972A6C" w:rsidRDefault="00972A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CD972" w14:textId="77777777" w:rsidR="00344685" w:rsidRPr="00203176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624EE8F7" w14:textId="77777777" w:rsidR="00344685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084C43FE" w14:textId="77777777" w:rsidR="00344685" w:rsidRDefault="00344685" w:rsidP="00344685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70D92F34" w14:textId="77777777" w:rsidR="00344685" w:rsidRPr="00B87BA5" w:rsidRDefault="00344685" w:rsidP="00344685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45B54"/>
    <w:rsid w:val="000472AC"/>
    <w:rsid w:val="00053D95"/>
    <w:rsid w:val="0005430A"/>
    <w:rsid w:val="000920EB"/>
    <w:rsid w:val="00093774"/>
    <w:rsid w:val="000950DF"/>
    <w:rsid w:val="0009754E"/>
    <w:rsid w:val="000B26EF"/>
    <w:rsid w:val="000B5A66"/>
    <w:rsid w:val="000C755F"/>
    <w:rsid w:val="000D3C72"/>
    <w:rsid w:val="00104A70"/>
    <w:rsid w:val="001104B2"/>
    <w:rsid w:val="00120B77"/>
    <w:rsid w:val="0013778E"/>
    <w:rsid w:val="0014442B"/>
    <w:rsid w:val="001502B8"/>
    <w:rsid w:val="00156A7C"/>
    <w:rsid w:val="001750EE"/>
    <w:rsid w:val="00176101"/>
    <w:rsid w:val="00181488"/>
    <w:rsid w:val="00193487"/>
    <w:rsid w:val="001A2559"/>
    <w:rsid w:val="001B301C"/>
    <w:rsid w:val="001B762E"/>
    <w:rsid w:val="001C2E0C"/>
    <w:rsid w:val="001C4259"/>
    <w:rsid w:val="001C5176"/>
    <w:rsid w:val="001D17E4"/>
    <w:rsid w:val="001D5F5B"/>
    <w:rsid w:val="001E01E9"/>
    <w:rsid w:val="001E3427"/>
    <w:rsid w:val="001F0F8A"/>
    <w:rsid w:val="002003BF"/>
    <w:rsid w:val="002035CF"/>
    <w:rsid w:val="0020673B"/>
    <w:rsid w:val="002124B6"/>
    <w:rsid w:val="00225160"/>
    <w:rsid w:val="00227F55"/>
    <w:rsid w:val="00236FA4"/>
    <w:rsid w:val="00245C93"/>
    <w:rsid w:val="00261A93"/>
    <w:rsid w:val="00262D83"/>
    <w:rsid w:val="00284869"/>
    <w:rsid w:val="002871EA"/>
    <w:rsid w:val="002A4046"/>
    <w:rsid w:val="002C1F8B"/>
    <w:rsid w:val="002D636F"/>
    <w:rsid w:val="002E620A"/>
    <w:rsid w:val="002E782C"/>
    <w:rsid w:val="002F3BEE"/>
    <w:rsid w:val="002F6B1A"/>
    <w:rsid w:val="003217E2"/>
    <w:rsid w:val="00336B69"/>
    <w:rsid w:val="00337734"/>
    <w:rsid w:val="003401CD"/>
    <w:rsid w:val="00344685"/>
    <w:rsid w:val="00363FAF"/>
    <w:rsid w:val="00391FF1"/>
    <w:rsid w:val="0039312A"/>
    <w:rsid w:val="0039442B"/>
    <w:rsid w:val="003A329F"/>
    <w:rsid w:val="003C207D"/>
    <w:rsid w:val="003E4FEB"/>
    <w:rsid w:val="003E6DFF"/>
    <w:rsid w:val="00415E32"/>
    <w:rsid w:val="00421B78"/>
    <w:rsid w:val="004361EE"/>
    <w:rsid w:val="004443B0"/>
    <w:rsid w:val="004543AD"/>
    <w:rsid w:val="00462A3D"/>
    <w:rsid w:val="00472903"/>
    <w:rsid w:val="004939AA"/>
    <w:rsid w:val="00496C20"/>
    <w:rsid w:val="004A25A5"/>
    <w:rsid w:val="004A56F2"/>
    <w:rsid w:val="004B4EC0"/>
    <w:rsid w:val="004B620E"/>
    <w:rsid w:val="004B711D"/>
    <w:rsid w:val="004C0BC1"/>
    <w:rsid w:val="004D1262"/>
    <w:rsid w:val="004E25E4"/>
    <w:rsid w:val="004F120B"/>
    <w:rsid w:val="00501B66"/>
    <w:rsid w:val="005252AB"/>
    <w:rsid w:val="00534F1A"/>
    <w:rsid w:val="005371CE"/>
    <w:rsid w:val="00545C5A"/>
    <w:rsid w:val="00586325"/>
    <w:rsid w:val="005B12B3"/>
    <w:rsid w:val="005B243C"/>
    <w:rsid w:val="005B35FB"/>
    <w:rsid w:val="005C2925"/>
    <w:rsid w:val="005C69F1"/>
    <w:rsid w:val="005C6B34"/>
    <w:rsid w:val="005D39AE"/>
    <w:rsid w:val="005E414C"/>
    <w:rsid w:val="005E56A3"/>
    <w:rsid w:val="005E7991"/>
    <w:rsid w:val="0060559F"/>
    <w:rsid w:val="00606B1F"/>
    <w:rsid w:val="006113D2"/>
    <w:rsid w:val="00613ED9"/>
    <w:rsid w:val="0061726E"/>
    <w:rsid w:val="006247EE"/>
    <w:rsid w:val="00633DB5"/>
    <w:rsid w:val="006341D0"/>
    <w:rsid w:val="006A3205"/>
    <w:rsid w:val="006A56DF"/>
    <w:rsid w:val="006A65A3"/>
    <w:rsid w:val="006B35FE"/>
    <w:rsid w:val="006C3ED5"/>
    <w:rsid w:val="006D0441"/>
    <w:rsid w:val="006D7652"/>
    <w:rsid w:val="006E0F57"/>
    <w:rsid w:val="006E2943"/>
    <w:rsid w:val="006E4FAD"/>
    <w:rsid w:val="006F52F2"/>
    <w:rsid w:val="007005F2"/>
    <w:rsid w:val="00702204"/>
    <w:rsid w:val="00703492"/>
    <w:rsid w:val="007049DB"/>
    <w:rsid w:val="00716AB9"/>
    <w:rsid w:val="00722DBB"/>
    <w:rsid w:val="007339BA"/>
    <w:rsid w:val="00743F16"/>
    <w:rsid w:val="007524B9"/>
    <w:rsid w:val="00752653"/>
    <w:rsid w:val="00762314"/>
    <w:rsid w:val="007A0058"/>
    <w:rsid w:val="007A271E"/>
    <w:rsid w:val="007A5184"/>
    <w:rsid w:val="007A56B5"/>
    <w:rsid w:val="007B1023"/>
    <w:rsid w:val="007B28AD"/>
    <w:rsid w:val="007B5B0C"/>
    <w:rsid w:val="007D7013"/>
    <w:rsid w:val="007F285E"/>
    <w:rsid w:val="00802797"/>
    <w:rsid w:val="00815D05"/>
    <w:rsid w:val="00831001"/>
    <w:rsid w:val="00834456"/>
    <w:rsid w:val="008463AB"/>
    <w:rsid w:val="00870431"/>
    <w:rsid w:val="00872F8A"/>
    <w:rsid w:val="008801B6"/>
    <w:rsid w:val="00891050"/>
    <w:rsid w:val="008B4EFF"/>
    <w:rsid w:val="008B6D62"/>
    <w:rsid w:val="008D64C6"/>
    <w:rsid w:val="008D671F"/>
    <w:rsid w:val="008E1A9F"/>
    <w:rsid w:val="008E3C41"/>
    <w:rsid w:val="008F1DD4"/>
    <w:rsid w:val="008F275C"/>
    <w:rsid w:val="008F6F1D"/>
    <w:rsid w:val="008F771A"/>
    <w:rsid w:val="0090026E"/>
    <w:rsid w:val="00903BF7"/>
    <w:rsid w:val="009144ED"/>
    <w:rsid w:val="00915A27"/>
    <w:rsid w:val="00915B1F"/>
    <w:rsid w:val="00934D52"/>
    <w:rsid w:val="009351D5"/>
    <w:rsid w:val="009405CE"/>
    <w:rsid w:val="00972A6C"/>
    <w:rsid w:val="0097718C"/>
    <w:rsid w:val="00977EC6"/>
    <w:rsid w:val="00984706"/>
    <w:rsid w:val="00995EEA"/>
    <w:rsid w:val="009A485E"/>
    <w:rsid w:val="009C6672"/>
    <w:rsid w:val="009D33F6"/>
    <w:rsid w:val="009D6676"/>
    <w:rsid w:val="009E0CFD"/>
    <w:rsid w:val="009E3483"/>
    <w:rsid w:val="009E5C91"/>
    <w:rsid w:val="009F0228"/>
    <w:rsid w:val="009F38B9"/>
    <w:rsid w:val="009F62C0"/>
    <w:rsid w:val="009F6622"/>
    <w:rsid w:val="00A026CB"/>
    <w:rsid w:val="00A10F3F"/>
    <w:rsid w:val="00A13046"/>
    <w:rsid w:val="00A150A7"/>
    <w:rsid w:val="00A2477E"/>
    <w:rsid w:val="00A30337"/>
    <w:rsid w:val="00A34C63"/>
    <w:rsid w:val="00A41CEE"/>
    <w:rsid w:val="00A50D7B"/>
    <w:rsid w:val="00A62935"/>
    <w:rsid w:val="00A6346E"/>
    <w:rsid w:val="00A7735D"/>
    <w:rsid w:val="00A97A8D"/>
    <w:rsid w:val="00AB2D33"/>
    <w:rsid w:val="00AB36F7"/>
    <w:rsid w:val="00AB49FC"/>
    <w:rsid w:val="00AC7F75"/>
    <w:rsid w:val="00AD771A"/>
    <w:rsid w:val="00AE7A4C"/>
    <w:rsid w:val="00B115F9"/>
    <w:rsid w:val="00B14995"/>
    <w:rsid w:val="00B170F8"/>
    <w:rsid w:val="00B17740"/>
    <w:rsid w:val="00B2137A"/>
    <w:rsid w:val="00B46A0C"/>
    <w:rsid w:val="00B54661"/>
    <w:rsid w:val="00B54C98"/>
    <w:rsid w:val="00B701E2"/>
    <w:rsid w:val="00B934F7"/>
    <w:rsid w:val="00B94965"/>
    <w:rsid w:val="00BA2AF2"/>
    <w:rsid w:val="00BB07C0"/>
    <w:rsid w:val="00BB4E02"/>
    <w:rsid w:val="00BB5C73"/>
    <w:rsid w:val="00BC07F2"/>
    <w:rsid w:val="00BC1E43"/>
    <w:rsid w:val="00BC6419"/>
    <w:rsid w:val="00BC7D86"/>
    <w:rsid w:val="00BE5792"/>
    <w:rsid w:val="00BE66DD"/>
    <w:rsid w:val="00C2280A"/>
    <w:rsid w:val="00C23D33"/>
    <w:rsid w:val="00C31AEC"/>
    <w:rsid w:val="00C41181"/>
    <w:rsid w:val="00C768FB"/>
    <w:rsid w:val="00C7778D"/>
    <w:rsid w:val="00CB7C5D"/>
    <w:rsid w:val="00CD0267"/>
    <w:rsid w:val="00CD0E08"/>
    <w:rsid w:val="00CE3FC6"/>
    <w:rsid w:val="00CE4128"/>
    <w:rsid w:val="00D127B9"/>
    <w:rsid w:val="00D26F15"/>
    <w:rsid w:val="00D34DA8"/>
    <w:rsid w:val="00D35FFE"/>
    <w:rsid w:val="00D6288A"/>
    <w:rsid w:val="00D65E00"/>
    <w:rsid w:val="00D66B22"/>
    <w:rsid w:val="00D766E7"/>
    <w:rsid w:val="00D8440B"/>
    <w:rsid w:val="00DB7609"/>
    <w:rsid w:val="00DC5A75"/>
    <w:rsid w:val="00DD214D"/>
    <w:rsid w:val="00DE762A"/>
    <w:rsid w:val="00E06737"/>
    <w:rsid w:val="00E23C36"/>
    <w:rsid w:val="00E26DFC"/>
    <w:rsid w:val="00E32949"/>
    <w:rsid w:val="00E53BE2"/>
    <w:rsid w:val="00E54C3A"/>
    <w:rsid w:val="00E95462"/>
    <w:rsid w:val="00EA0395"/>
    <w:rsid w:val="00EA6297"/>
    <w:rsid w:val="00EB2BAF"/>
    <w:rsid w:val="00EC5C61"/>
    <w:rsid w:val="00ED513D"/>
    <w:rsid w:val="00EE1B30"/>
    <w:rsid w:val="00EE72D6"/>
    <w:rsid w:val="00F15A97"/>
    <w:rsid w:val="00F324F6"/>
    <w:rsid w:val="00F36091"/>
    <w:rsid w:val="00F5075C"/>
    <w:rsid w:val="00F53E14"/>
    <w:rsid w:val="00F54E94"/>
    <w:rsid w:val="00F81F3D"/>
    <w:rsid w:val="00F85545"/>
    <w:rsid w:val="00F92040"/>
    <w:rsid w:val="00FA3730"/>
    <w:rsid w:val="00FA3B22"/>
    <w:rsid w:val="00FB0FD6"/>
    <w:rsid w:val="00FB2B93"/>
    <w:rsid w:val="00FC48E8"/>
    <w:rsid w:val="00FD59B1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2</cp:revision>
  <dcterms:created xsi:type="dcterms:W3CDTF">2025-04-02T13:45:00Z</dcterms:created>
  <dcterms:modified xsi:type="dcterms:W3CDTF">2025-04-02T13:45:00Z</dcterms:modified>
</cp:coreProperties>
</file>