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AC07C" w14:textId="2B572204" w:rsidR="00703492" w:rsidRPr="0071228E" w:rsidRDefault="00703492" w:rsidP="00703492">
      <w:pPr>
        <w:spacing w:after="0"/>
        <w:jc w:val="center"/>
        <w:rPr>
          <w:rFonts w:ascii="Arial" w:hAnsi="Arial" w:cs="Arial"/>
          <w:b/>
          <w:sz w:val="20"/>
          <w:u w:val="single"/>
        </w:rPr>
      </w:pPr>
      <w:r w:rsidRPr="007524B9">
        <w:rPr>
          <w:rFonts w:ascii="Arial" w:hAnsi="Arial" w:cs="Arial"/>
          <w:b/>
          <w:sz w:val="20"/>
          <w:u w:val="single"/>
        </w:rPr>
        <w:t>Příloha</w:t>
      </w:r>
      <w:r w:rsidR="00236722">
        <w:rPr>
          <w:rFonts w:ascii="Arial" w:hAnsi="Arial" w:cs="Arial"/>
          <w:b/>
          <w:sz w:val="20"/>
          <w:u w:val="single"/>
        </w:rPr>
        <w:t xml:space="preserve"> č. 2</w:t>
      </w:r>
    </w:p>
    <w:p w14:paraId="13070647" w14:textId="443D55B7" w:rsidR="00703492" w:rsidRPr="0071228E" w:rsidRDefault="00703492" w:rsidP="00703492">
      <w:pPr>
        <w:jc w:val="center"/>
        <w:rPr>
          <w:rFonts w:ascii="Arial" w:hAnsi="Arial" w:cs="Arial"/>
          <w:b/>
          <w:sz w:val="20"/>
        </w:rPr>
      </w:pPr>
      <w:r w:rsidRPr="0071228E">
        <w:rPr>
          <w:rFonts w:ascii="Arial" w:hAnsi="Arial" w:cs="Arial"/>
          <w:b/>
          <w:sz w:val="20"/>
        </w:rPr>
        <w:t>Technická specifikace předmětu plnění veřejné zakázky</w:t>
      </w:r>
    </w:p>
    <w:p w14:paraId="5EADBEA1" w14:textId="12A045C6" w:rsidR="007524B9" w:rsidRDefault="005C257A" w:rsidP="007524B9">
      <w:pPr>
        <w:spacing w:after="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Manažerské vozidlo</w:t>
      </w:r>
      <w:r w:rsidR="00222B61">
        <w:rPr>
          <w:rFonts w:ascii="Arial" w:hAnsi="Arial" w:cs="Arial"/>
          <w:b/>
          <w:sz w:val="20"/>
        </w:rPr>
        <w:t xml:space="preserve"> – vyšší třídy 4x4</w:t>
      </w:r>
      <w:r w:rsidR="001C73F6">
        <w:rPr>
          <w:rFonts w:ascii="Arial" w:hAnsi="Arial" w:cs="Arial"/>
          <w:b/>
          <w:sz w:val="20"/>
        </w:rPr>
        <w:t xml:space="preserve"> – část 4</w:t>
      </w:r>
    </w:p>
    <w:p w14:paraId="529D8A20" w14:textId="0B7D61C4" w:rsidR="00D14D3B" w:rsidRDefault="00D14D3B" w:rsidP="00D14D3B">
      <w:pPr>
        <w:spacing w:after="0"/>
        <w:jc w:val="center"/>
        <w:rPr>
          <w:rFonts w:ascii="Arial" w:hAnsi="Arial" w:cs="Arial"/>
          <w:i/>
          <w:snapToGrid w:val="0"/>
          <w:color w:val="000000"/>
          <w:sz w:val="20"/>
        </w:rPr>
      </w:pPr>
      <w:bookmarkStart w:id="0" w:name="_Hlk179970640"/>
      <w:r w:rsidRPr="00073698">
        <w:rPr>
          <w:rFonts w:ascii="Arial" w:hAnsi="Arial" w:cs="Arial"/>
          <w:i/>
          <w:snapToGrid w:val="0"/>
          <w:color w:val="000000"/>
          <w:sz w:val="20"/>
          <w:highlight w:val="yellow"/>
        </w:rPr>
        <w:t>[dodavatel doplní nabízený model vozidla]</w:t>
      </w:r>
      <w:bookmarkEnd w:id="0"/>
    </w:p>
    <w:p w14:paraId="055EC35E" w14:textId="4DBE0283" w:rsidR="00703492" w:rsidRDefault="00703492" w:rsidP="006D7652">
      <w:pPr>
        <w:spacing w:after="0"/>
        <w:rPr>
          <w:rFonts w:ascii="Arial" w:hAnsi="Arial" w:cs="Arial"/>
          <w:b/>
          <w:sz w:val="20"/>
        </w:rPr>
      </w:pPr>
    </w:p>
    <w:p w14:paraId="6A2254B0" w14:textId="77777777" w:rsidR="00EA0395" w:rsidRDefault="00EA0395" w:rsidP="007524B9">
      <w:pPr>
        <w:spacing w:after="0"/>
        <w:rPr>
          <w:rFonts w:ascii="Arial" w:hAnsi="Arial" w:cs="Arial"/>
          <w:b/>
          <w:bCs/>
          <w:szCs w:val="22"/>
        </w:rPr>
      </w:pPr>
    </w:p>
    <w:p w14:paraId="6DCC2FFE" w14:textId="17A32DD7" w:rsidR="007524B9" w:rsidRDefault="007524B9" w:rsidP="007524B9">
      <w:pPr>
        <w:spacing w:after="0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Účastník uvede do tabulky k parametrům požadovaným zadavatelem skutečné parametry nabízeného zařízení.</w:t>
      </w:r>
    </w:p>
    <w:p w14:paraId="1F79B023" w14:textId="77777777" w:rsidR="00703492" w:rsidRPr="0071228E" w:rsidRDefault="00703492" w:rsidP="00703492">
      <w:pPr>
        <w:spacing w:after="0"/>
        <w:rPr>
          <w:rFonts w:ascii="Arial" w:hAnsi="Arial" w:cs="Arial"/>
          <w:b/>
          <w:sz w:val="20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2"/>
        <w:gridCol w:w="1653"/>
        <w:gridCol w:w="1464"/>
        <w:gridCol w:w="1609"/>
        <w:gridCol w:w="1085"/>
        <w:gridCol w:w="2119"/>
      </w:tblGrid>
      <w:tr w:rsidR="009F0228" w:rsidRPr="0071228E" w14:paraId="2A5E22A3" w14:textId="77777777" w:rsidTr="002A5704">
        <w:trPr>
          <w:trHeight w:val="861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66F107" w14:textId="5834291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Název položky – parametr</w:t>
            </w:r>
          </w:p>
        </w:tc>
        <w:tc>
          <w:tcPr>
            <w:tcW w:w="83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3969DD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Hodnota požadovaného parametru</w:t>
            </w:r>
          </w:p>
        </w:tc>
        <w:tc>
          <w:tcPr>
            <w:tcW w:w="5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79F38B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Jednotka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24EF6C9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(ANO/NE, nabízená hodnota)</w:t>
            </w:r>
          </w:p>
        </w:tc>
      </w:tr>
      <w:tr w:rsidR="007524B9" w:rsidRPr="0071228E" w14:paraId="08625D08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6381BC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Délka karoserie</w:t>
            </w:r>
          </w:p>
        </w:tc>
        <w:tc>
          <w:tcPr>
            <w:tcW w:w="83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74F4D2" w14:textId="451C9EED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max.</w:t>
            </w:r>
            <w:r w:rsidR="00A14341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006E2D">
              <w:rPr>
                <w:rFonts w:ascii="Arial" w:hAnsi="Arial" w:cs="Arial"/>
                <w:noProof w:val="0"/>
                <w:color w:val="000000"/>
                <w:sz w:val="20"/>
              </w:rPr>
              <w:t>5 000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0E8F1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55386C" w14:textId="5832B4A1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6811AAA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97AE8F" w14:textId="2F18FF7B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Šířka karoserie</w:t>
            </w:r>
            <w:r w:rsidR="008E2ABB">
              <w:rPr>
                <w:rFonts w:ascii="Arial" w:hAnsi="Arial" w:cs="Arial"/>
                <w:noProof w:val="0"/>
                <w:color w:val="000000"/>
                <w:sz w:val="20"/>
              </w:rPr>
              <w:t xml:space="preserve"> (bez zrcátek)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075B3" w14:textId="144BBE0F" w:rsidR="005252AB" w:rsidRPr="0061014F" w:rsidRDefault="007524B9" w:rsidP="005252AB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AE30D0">
              <w:rPr>
                <w:rFonts w:ascii="Arial" w:hAnsi="Arial" w:cs="Arial"/>
                <w:noProof w:val="0"/>
                <w:color w:val="000000"/>
                <w:sz w:val="20"/>
              </w:rPr>
              <w:t>1 8</w:t>
            </w:r>
            <w:r w:rsidR="00FD65A8">
              <w:rPr>
                <w:rFonts w:ascii="Arial" w:hAnsi="Arial" w:cs="Arial"/>
                <w:noProof w:val="0"/>
                <w:color w:val="000000"/>
                <w:sz w:val="20"/>
              </w:rPr>
              <w:t>90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00E06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A6C649" w14:textId="3629A442" w:rsidR="003217E2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2955E4D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CC6AC4" w14:textId="559F348A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Výška nezatížené karoserie </w:t>
            </w:r>
            <w:r w:rsidR="00C15A50">
              <w:rPr>
                <w:rFonts w:ascii="Arial" w:hAnsi="Arial" w:cs="Arial"/>
                <w:noProof w:val="0"/>
                <w:color w:val="000000"/>
                <w:sz w:val="20"/>
              </w:rPr>
              <w:t>bez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 střešních lišt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8871E" w14:textId="7C90BC60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r w:rsidR="00273304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8C0CDC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  <w:r w:rsidR="00502A6B">
              <w:rPr>
                <w:rFonts w:ascii="Arial" w:hAnsi="Arial" w:cs="Arial"/>
                <w:noProof w:val="0"/>
                <w:color w:val="000000"/>
                <w:sz w:val="20"/>
              </w:rPr>
              <w:t>650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D4604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7EE148" w14:textId="1F471BDC" w:rsidR="00104A70" w:rsidRPr="00FC574A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  <w:highlight w:val="lightGray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12D29C7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4F6CF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Počet míst ve vozidle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41407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1114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10CE9A" w14:textId="5C70FDDD" w:rsidR="003401CD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299C35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C8AB97" w14:textId="0CA05496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Využitelný objem nákladového prostoru – základní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6B8218" w14:textId="63311F0A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D9318A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  <w:r w:rsidR="00E20E91">
              <w:rPr>
                <w:rFonts w:ascii="Arial" w:hAnsi="Arial" w:cs="Arial"/>
                <w:noProof w:val="0"/>
                <w:color w:val="000000"/>
                <w:sz w:val="20"/>
              </w:rPr>
              <w:t>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A9C1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l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F25812" w14:textId="7BD56939" w:rsidR="003401CD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29400D5C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B76D5" w14:textId="77777777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Celková hmotnost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AC5E8" w14:textId="75CA4CB4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max. </w:t>
            </w:r>
            <w:ins w:id="1" w:author="Bártek, Jan" w:date="2025-04-03T08:19:00Z" w16du:dateUtc="2025-04-03T06:19:00Z">
              <w:r w:rsidR="00AC5171">
                <w:rPr>
                  <w:rFonts w:ascii="Arial" w:hAnsi="Arial" w:cs="Arial"/>
                  <w:noProof w:val="0"/>
                  <w:color w:val="000000"/>
                  <w:sz w:val="20"/>
                </w:rPr>
                <w:t>3000</w:t>
              </w:r>
            </w:ins>
            <w:del w:id="2" w:author="Bártek, Jan" w:date="2025-04-03T08:19:00Z" w16du:dateUtc="2025-04-03T06:19:00Z">
              <w:r w:rsidR="00E97A3A" w:rsidDel="00AC5171">
                <w:rPr>
                  <w:rFonts w:ascii="Arial" w:hAnsi="Arial" w:cs="Arial"/>
                  <w:noProof w:val="0"/>
                  <w:color w:val="000000"/>
                  <w:sz w:val="20"/>
                </w:rPr>
                <w:delText xml:space="preserve">2 </w:delText>
              </w:r>
              <w:r w:rsidR="009C2439" w:rsidDel="00AC5171">
                <w:rPr>
                  <w:rFonts w:ascii="Arial" w:hAnsi="Arial" w:cs="Arial"/>
                  <w:noProof w:val="0"/>
                  <w:color w:val="000000"/>
                  <w:sz w:val="20"/>
                </w:rPr>
                <w:delText>800</w:delText>
              </w:r>
            </w:del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F7514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kg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F64EF5" w14:textId="5ECA01C5" w:rsidR="00F5075C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279E1E3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C797DA5" w14:textId="3E770F17" w:rsidR="007524B9" w:rsidRPr="0061014F" w:rsidRDefault="00C2658C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Elektro</w:t>
            </w:r>
            <w:r w:rsidR="00B459D4">
              <w:rPr>
                <w:rFonts w:ascii="Arial" w:hAnsi="Arial" w:cs="Arial"/>
                <w:noProof w:val="0"/>
                <w:color w:val="000000"/>
                <w:sz w:val="20"/>
              </w:rPr>
              <w:t>mobil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D60506" w14:textId="69A422BC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B8819" w14:textId="58D57E42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12DE2" w14:textId="5AE7222B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6C07EDF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DB9071" w14:textId="542265CC" w:rsidR="007524B9" w:rsidRPr="0061014F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9F38B9">
              <w:rPr>
                <w:rFonts w:ascii="Arial" w:hAnsi="Arial" w:cs="Arial"/>
                <w:bCs/>
                <w:noProof w:val="0"/>
                <w:color w:val="000000"/>
                <w:sz w:val="20"/>
              </w:rPr>
              <w:t>Výkon motoru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103C2" w14:textId="6586BFDE" w:rsidR="007524B9" w:rsidRPr="0061014F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455823">
              <w:rPr>
                <w:rFonts w:ascii="Arial" w:hAnsi="Arial" w:cs="Arial"/>
                <w:noProof w:val="0"/>
                <w:color w:val="000000"/>
                <w:sz w:val="20"/>
              </w:rPr>
              <w:t>200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A18F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kW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CC6B9" w14:textId="45C5F7FB" w:rsidR="004A25A5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480204" w:rsidRPr="0071228E" w14:paraId="409B015B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618DD19" w14:textId="67D368AB" w:rsidR="00480204" w:rsidRDefault="00480204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Kapacita baterie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2E6BA70" w14:textId="0B750EDB" w:rsidR="00480204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m</w:t>
            </w:r>
            <w:r w:rsidR="000A578D">
              <w:rPr>
                <w:rFonts w:ascii="Arial" w:hAnsi="Arial" w:cs="Arial"/>
                <w:noProof w:val="0"/>
                <w:color w:val="000000"/>
                <w:sz w:val="20"/>
              </w:rPr>
              <w:t xml:space="preserve">in. </w:t>
            </w:r>
            <w:r w:rsidR="0029663D">
              <w:rPr>
                <w:rFonts w:ascii="Arial" w:hAnsi="Arial" w:cs="Arial"/>
                <w:noProof w:val="0"/>
                <w:color w:val="000000"/>
                <w:sz w:val="20"/>
              </w:rPr>
              <w:t>7</w:t>
            </w:r>
            <w:r w:rsidR="00C14D3C">
              <w:rPr>
                <w:rFonts w:ascii="Arial" w:hAnsi="Arial" w:cs="Arial"/>
                <w:noProof w:val="0"/>
                <w:color w:val="000000"/>
                <w:sz w:val="20"/>
              </w:rPr>
              <w:t>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8B108F" w14:textId="6041F14E" w:rsidR="00480204" w:rsidRDefault="000A578D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kWh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72ECB" w14:textId="281B57B9" w:rsidR="00480204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7524B9" w:rsidRPr="0071228E" w14:paraId="339AB7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B4B792" w14:textId="59118AAC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Dojezd na jedno nabití – WLTP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F3386D" w14:textId="1033510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min.</w:t>
            </w:r>
            <w:r w:rsidR="00585171">
              <w:rPr>
                <w:rFonts w:ascii="Arial" w:hAnsi="Arial" w:cs="Arial"/>
                <w:noProof w:val="0"/>
                <w:color w:val="000000"/>
                <w:sz w:val="20"/>
              </w:rPr>
              <w:t>450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C88603" w14:textId="5C685CF3" w:rsidR="007524B9" w:rsidRPr="0071228E" w:rsidRDefault="00FD508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km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CA07D0" w14:textId="1E3EA9F2" w:rsidR="00A150A7" w:rsidRPr="00C41181" w:rsidRDefault="0095256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 – účastník vyplní [nabízenou hodnotu]</w:t>
            </w:r>
          </w:p>
        </w:tc>
      </w:tr>
      <w:tr w:rsidR="008E3C41" w:rsidRPr="0071228E" w14:paraId="46173668" w14:textId="77777777" w:rsidTr="002A5704">
        <w:trPr>
          <w:trHeight w:val="288"/>
        </w:trPr>
        <w:tc>
          <w:tcPr>
            <w:tcW w:w="87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1904CE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Počet dveří</w:t>
            </w:r>
          </w:p>
        </w:tc>
        <w:tc>
          <w:tcPr>
            <w:tcW w:w="85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E23EE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935A91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 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90626D3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5</w:t>
            </w:r>
          </w:p>
        </w:tc>
        <w:tc>
          <w:tcPr>
            <w:tcW w:w="5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C1E54" w14:textId="77777777" w:rsidR="00703492" w:rsidRPr="0071228E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466C5" w14:textId="38676971" w:rsidR="00A150A7" w:rsidRPr="00C41181" w:rsidRDefault="00206D53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7F4A80B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E3733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Barva vozidla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83B9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bílá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28FD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759E67" w14:textId="00500BE4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524CB069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3938F5" w14:textId="1FF6CDEA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Kola </w:t>
            </w: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z lehkých slitin 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 xml:space="preserve">min. </w:t>
            </w:r>
            <w:r w:rsidR="000D0716">
              <w:rPr>
                <w:rFonts w:ascii="Arial" w:hAnsi="Arial" w:cs="Arial"/>
                <w:noProof w:val="0"/>
                <w:color w:val="000000"/>
                <w:sz w:val="20"/>
              </w:rPr>
              <w:t>1</w:t>
            </w:r>
            <w:r w:rsidR="007C7537">
              <w:rPr>
                <w:rFonts w:ascii="Arial" w:hAnsi="Arial" w:cs="Arial"/>
                <w:noProof w:val="0"/>
                <w:color w:val="000000"/>
                <w:sz w:val="20"/>
              </w:rPr>
              <w:t>8</w:t>
            </w:r>
            <w:r w:rsidRPr="0061014F">
              <w:rPr>
                <w:rFonts w:ascii="Arial" w:hAnsi="Arial" w:cs="Arial"/>
                <w:noProof w:val="0"/>
                <w:color w:val="000000"/>
                <w:sz w:val="20"/>
              </w:rPr>
              <w:t>"</w:t>
            </w: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 xml:space="preserve">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B03AA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889D8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2CEB54" w14:textId="242A3CDD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49ECFE4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187D24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Splňuje veškeré technické normy, aby mohlo být provozováno na pozemních komunikacích v EU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5B57B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8FFCA2" w14:textId="77777777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1228E"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DBC199" w14:textId="5962334F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38529106" w14:textId="77777777" w:rsidTr="002A5704">
        <w:trPr>
          <w:trHeight w:val="529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14:paraId="2A95D3B7" w14:textId="30DCD6A0" w:rsidR="007524B9" w:rsidRPr="0071228E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Pohon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E7E873" w14:textId="6CD07637" w:rsidR="007524B9" w:rsidRPr="0071228E" w:rsidRDefault="002A5704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4x4 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D5CDD" w14:textId="3C79C048" w:rsidR="007524B9" w:rsidRPr="0071228E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70895D" w14:textId="1C628AD8" w:rsidR="007524B9" w:rsidRPr="00C41181" w:rsidDel="00120B77" w:rsidRDefault="0013549F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1D420BF7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24041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color w:val="000000"/>
                <w:sz w:val="20"/>
              </w:rPr>
              <w:t>Všechny položky uvedené v této technické specifikaci dodavatel zvolí z výrobního programu daného výrobce vozidla, příp. z jeho originálního příslušenství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7C9D0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6265A" w14:textId="77777777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703492">
              <w:rPr>
                <w:rFonts w:ascii="Arial" w:hAnsi="Arial" w:cs="Arial"/>
                <w:noProof w:val="0"/>
                <w:color w:val="000000"/>
                <w:sz w:val="20"/>
              </w:rPr>
              <w:t>- 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CA12DB" w14:textId="1E5356FA" w:rsidR="007524B9" w:rsidRPr="00C41181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524B9" w:rsidRPr="0071228E" w14:paraId="0CB281F0" w14:textId="77777777" w:rsidTr="002A5704">
        <w:trPr>
          <w:trHeight w:val="288"/>
        </w:trPr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2D512" w14:textId="0507E5E1" w:rsidR="007524B9" w:rsidRPr="00703492" w:rsidRDefault="007524B9" w:rsidP="007524B9">
            <w:pPr>
              <w:shd w:val="clear" w:color="auto" w:fill="FFFFFF" w:themeFill="background1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Tažné zařízení 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951757" w14:textId="42AD99D6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ANO</w:t>
            </w:r>
          </w:p>
        </w:tc>
        <w:tc>
          <w:tcPr>
            <w:tcW w:w="5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D2B90" w14:textId="18F38874" w:rsidR="007524B9" w:rsidRPr="00703492" w:rsidRDefault="007524B9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-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D0DAD" w14:textId="0B81BC3F" w:rsidR="007524B9" w:rsidRPr="00C41181" w:rsidDel="00120B77" w:rsidRDefault="00206D53" w:rsidP="007524B9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</w:rPr>
            </w:pP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AF3F8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03492" w:rsidRPr="0071228E" w14:paraId="50DB2EC2" w14:textId="77777777" w:rsidTr="00952569">
        <w:trPr>
          <w:trHeight w:val="861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14:paraId="09D1C340" w14:textId="27360F0E" w:rsidR="00703492" w:rsidRPr="0071228E" w:rsidRDefault="007524B9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lastRenderedPageBreak/>
              <w:t>Požadovaná výbava vozidla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F3C216D" w14:textId="77777777" w:rsidR="00703492" w:rsidRPr="00C41181" w:rsidRDefault="00703492" w:rsidP="007F78D0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</w:pPr>
            <w:r w:rsidRPr="00C41181">
              <w:rPr>
                <w:rFonts w:ascii="Arial" w:hAnsi="Arial" w:cs="Arial"/>
                <w:b/>
                <w:bCs/>
                <w:noProof w:val="0"/>
                <w:color w:val="000000"/>
                <w:sz w:val="20"/>
              </w:rPr>
              <w:t>Nabídka dodavatele (ANO/NE)</w:t>
            </w:r>
          </w:p>
        </w:tc>
      </w:tr>
      <w:tr w:rsidR="00206D53" w:rsidRPr="0071228E" w14:paraId="128B2818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28B4143F" w14:textId="1925DF9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 xml:space="preserve">LED světlomety 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797BB2" w14:textId="1F41DF59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D9F2FE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61662A12" w14:textId="43D151EC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</w:t>
            </w:r>
            <w:r w:rsidRPr="00E11252">
              <w:rPr>
                <w:rFonts w:ascii="Arial" w:hAnsi="Arial" w:cs="Arial"/>
                <w:noProof w:val="0"/>
                <w:color w:val="000000"/>
                <w:sz w:val="20"/>
              </w:rPr>
              <w:t>utomatické přepínání mezi dálkovými a potkávacími světlomety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68E17D" w14:textId="3D220CF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D34F8D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14:paraId="3A1426FE" w14:textId="4316045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color w:val="000000"/>
                <w:sz w:val="20"/>
              </w:rPr>
            </w:pPr>
            <w:r>
              <w:rPr>
                <w:rFonts w:ascii="Arial" w:hAnsi="Arial" w:cs="Arial"/>
                <w:noProof w:val="0"/>
                <w:color w:val="000000"/>
                <w:sz w:val="20"/>
              </w:rPr>
              <w:t>Adaptivní tempomat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8AB00" w14:textId="5E57F29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6972D9BE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50397005" w14:textId="3EB21B9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při odbočování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B4F6D" w14:textId="6F03422E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21B638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5B8533" w14:textId="0648A362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nouzového brždění</w:t>
            </w:r>
          </w:p>
        </w:tc>
        <w:tc>
          <w:tcPr>
            <w:tcW w:w="11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11EF6F" w14:textId="6B0ED40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1F478E5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6ACC1" w14:textId="30C64524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Asistent pro udržování vozu v jízdním pruhu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DE3943" w14:textId="32E9BB9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AB4D11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FE2D3" w14:textId="415733AB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Parkovací asistent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7D871B" w14:textId="4BCE1A45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38880174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43C466" w14:textId="49660CCC" w:rsidR="00206D53" w:rsidRPr="0071228E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Bezklíčový přístup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D24403" w14:textId="3CD2AC6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15A2A76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2B6AA" w14:textId="0E62D72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 xml:space="preserve">Dotyková obrazovka 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864D8F" w14:textId="792D7F8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EEDDFEF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754D0" w14:textId="5D146BC8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Automatická klimatizace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D87C1" w14:textId="6182452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0736F32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BBD99" w14:textId="06D04290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Rozpoznávání dopravních značek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54A10" w14:textId="5DA373E2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29F9E1A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688E4" w14:textId="7E963ABE" w:rsidR="00206D53" w:rsidRPr="0061014F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Tepelné čerpadlo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8E73B6" w14:textId="62A17DF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242E823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251FFDB" w14:textId="53F8218A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proofErr w:type="spellStart"/>
            <w:r w:rsidRPr="005112D8">
              <w:rPr>
                <w:rFonts w:ascii="Arial" w:hAnsi="Arial" w:cs="Arial"/>
                <w:noProof w:val="0"/>
                <w:sz w:val="20"/>
              </w:rPr>
              <w:t>Head</w:t>
            </w:r>
            <w:proofErr w:type="spellEnd"/>
            <w:r w:rsidRPr="005112D8">
              <w:rPr>
                <w:rFonts w:ascii="Arial" w:hAnsi="Arial" w:cs="Arial"/>
                <w:noProof w:val="0"/>
                <w:sz w:val="20"/>
              </w:rPr>
              <w:t>-up displej</w:t>
            </w:r>
            <w:r>
              <w:rPr>
                <w:rFonts w:ascii="Arial" w:hAnsi="Arial" w:cs="Arial"/>
                <w:noProof w:val="0"/>
                <w:sz w:val="20"/>
              </w:rPr>
              <w:t xml:space="preserve"> 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16600" w14:textId="686A56E7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40F76871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1E450DF" w14:textId="53F9F000" w:rsidR="00206D53" w:rsidRPr="005112D8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Vyhřívané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FF3DED" w14:textId="5294C484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3C84C22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98EB3FC" w14:textId="0196ED8B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Virtuální pedál pátých dveří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9B884A" w14:textId="3043EBAC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5CDFD6BA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A71C26B" w14:textId="0A9BBF18" w:rsidR="00206D53" w:rsidRPr="00356672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Multifunkční volant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3C6447" w14:textId="38B4F8A8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206D53" w:rsidRPr="0071228E" w14:paraId="75DB2750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82498EE" w14:textId="7E1FB79E" w:rsidR="00206D53" w:rsidRDefault="00206D53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r>
              <w:rPr>
                <w:rFonts w:ascii="Arial" w:hAnsi="Arial" w:cs="Arial"/>
                <w:noProof w:val="0"/>
                <w:sz w:val="20"/>
              </w:rPr>
              <w:t>Elektricky nastavitelná sedadla</w:t>
            </w:r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BE19E" w14:textId="11B41056" w:rsidR="00206D53" w:rsidRPr="00C41181" w:rsidRDefault="00206D53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noProof w:val="0"/>
                <w:color w:val="000000"/>
                <w:sz w:val="20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  <w:tr w:rsidR="007D78CD" w:rsidRPr="0071228E" w14:paraId="088A4512" w14:textId="77777777" w:rsidTr="00952569">
        <w:trPr>
          <w:trHeight w:val="288"/>
        </w:trPr>
        <w:tc>
          <w:tcPr>
            <w:tcW w:w="38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A00708F" w14:textId="632C8083" w:rsidR="007D78CD" w:rsidRDefault="00B17687" w:rsidP="00206D53">
            <w:pPr>
              <w:shd w:val="clear" w:color="auto" w:fill="FFFFFF" w:themeFill="background1"/>
              <w:spacing w:after="0"/>
              <w:rPr>
                <w:rFonts w:ascii="Arial" w:hAnsi="Arial" w:cs="Arial"/>
                <w:noProof w:val="0"/>
                <w:sz w:val="20"/>
              </w:rPr>
            </w:pPr>
            <w:ins w:id="3" w:author="Bártek, Jan" w:date="2025-04-17T12:50:00Z" w16du:dateUtc="2025-04-17T10:50:00Z">
              <w:r>
                <w:rPr>
                  <w:rFonts w:ascii="Arial" w:hAnsi="Arial" w:cs="Arial"/>
                  <w:noProof w:val="0"/>
                  <w:sz w:val="20"/>
                </w:rPr>
                <w:t>Po umožnění výrobcem bude do požadované výbavy vozidla zahrnut v</w:t>
              </w:r>
              <w:r w:rsidRPr="00AF7AEB">
                <w:rPr>
                  <w:rFonts w:ascii="Arial" w:hAnsi="Arial" w:cs="Arial"/>
                  <w:noProof w:val="0"/>
                  <w:sz w:val="20"/>
                </w:rPr>
                <w:t>ýstup pro čtení dat z CANU vozidla jednotkami třetích stran, data obsahují motorový CAN (stav tachometru, stav nádrže a stav baterie) </w:t>
              </w:r>
            </w:ins>
          </w:p>
        </w:tc>
        <w:tc>
          <w:tcPr>
            <w:tcW w:w="11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EAECC7" w14:textId="4D23B14B" w:rsidR="007D78CD" w:rsidRPr="00531CDC" w:rsidRDefault="007D78CD" w:rsidP="00206D53">
            <w:pPr>
              <w:shd w:val="clear" w:color="auto" w:fill="FFFFFF" w:themeFill="background1"/>
              <w:spacing w:after="0"/>
              <w:jc w:val="center"/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</w:pP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[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sz w:val="20"/>
                <w:highlight w:val="yellow"/>
              </w:rPr>
              <w:t>ANO/NE</w:t>
            </w:r>
            <w:r w:rsidRPr="00531CDC">
              <w:rPr>
                <w:rFonts w:ascii="Arial" w:hAnsi="Arial" w:cs="Arial"/>
                <w:i/>
                <w:snapToGrid w:val="0"/>
                <w:color w:val="000000"/>
                <w:highlight w:val="yellow"/>
              </w:rPr>
              <w:t>]</w:t>
            </w:r>
          </w:p>
        </w:tc>
      </w:tr>
    </w:tbl>
    <w:p w14:paraId="14097EE7" w14:textId="77777777" w:rsidR="00703492" w:rsidRPr="009657EA" w:rsidRDefault="00703492" w:rsidP="007524B9">
      <w:pPr>
        <w:shd w:val="clear" w:color="auto" w:fill="FFFFFF" w:themeFill="background1"/>
        <w:spacing w:after="0"/>
        <w:rPr>
          <w:rFonts w:ascii="Arial" w:hAnsi="Arial" w:cs="Arial"/>
          <w:b/>
          <w:bCs/>
          <w:sz w:val="20"/>
        </w:rPr>
      </w:pPr>
    </w:p>
    <w:sectPr w:rsidR="00703492" w:rsidRPr="009657EA" w:rsidSect="00966DCB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304" w:right="851" w:bottom="1134" w:left="1418" w:header="851" w:footer="85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B935B4" w14:textId="77777777" w:rsidR="005C259F" w:rsidRDefault="005C259F">
      <w:pPr>
        <w:spacing w:after="0"/>
      </w:pPr>
      <w:r>
        <w:separator/>
      </w:r>
    </w:p>
  </w:endnote>
  <w:endnote w:type="continuationSeparator" w:id="0">
    <w:p w14:paraId="750B637B" w14:textId="77777777" w:rsidR="005C259F" w:rsidRDefault="005C25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E90B" w14:textId="77777777" w:rsidR="000472AC" w:rsidRDefault="00E06737">
    <w:pPr>
      <w:pStyle w:val="Zpat"/>
      <w:tabs>
        <w:tab w:val="clear" w:pos="4536"/>
        <w:tab w:val="clear" w:pos="9072"/>
      </w:tabs>
      <w:ind w:right="-2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C9D8C91" wp14:editId="13264296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A8D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  <w:r>
      <w:t xml:space="preserve">- 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  <w:r>
      <w:rPr>
        <w:rStyle w:val="slostrnky"/>
      </w:rPr>
      <w:t xml:space="preserve"> 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9C393" w14:textId="77777777" w:rsidR="000472AC" w:rsidRDefault="00E06737">
    <w:pPr>
      <w:pStyle w:val="Zpat"/>
      <w:tabs>
        <w:tab w:val="clear" w:pos="4536"/>
        <w:tab w:val="clear" w:pos="9072"/>
      </w:tabs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0031" w14:textId="77777777" w:rsidR="000472AC" w:rsidRDefault="00E06737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DD538E7" wp14:editId="37F4C98A">
              <wp:simplePos x="0" y="0"/>
              <wp:positionH relativeFrom="column">
                <wp:posOffset>0</wp:posOffset>
              </wp:positionH>
              <wp:positionV relativeFrom="paragraph">
                <wp:posOffset>-6985</wp:posOffset>
              </wp:positionV>
              <wp:extent cx="6120130" cy="0"/>
              <wp:effectExtent l="0" t="0" r="0" b="0"/>
              <wp:wrapTopAndBottom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408392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55pt" to="481.9pt,-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" o:allowincell="f">
              <w10:wrap type="topAndBottom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03377" w14:textId="77777777" w:rsidR="005C259F" w:rsidRDefault="005C259F">
      <w:pPr>
        <w:spacing w:after="0"/>
      </w:pPr>
      <w:r>
        <w:separator/>
      </w:r>
    </w:p>
  </w:footnote>
  <w:footnote w:type="continuationSeparator" w:id="0">
    <w:p w14:paraId="70F76E09" w14:textId="77777777" w:rsidR="005C259F" w:rsidRDefault="005C259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418"/>
      <w:gridCol w:w="1418"/>
      <w:gridCol w:w="2552"/>
      <w:gridCol w:w="1701"/>
      <w:gridCol w:w="2552"/>
    </w:tblGrid>
    <w:tr w:rsidR="00AE75D8" w14:paraId="38727A9F" w14:textId="77777777">
      <w:trPr>
        <w:cantSplit/>
        <w:trHeight w:val="360"/>
      </w:trPr>
      <w:tc>
        <w:tcPr>
          <w:tcW w:w="1418" w:type="dxa"/>
        </w:tcPr>
        <w:p w14:paraId="4B561D50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t>Technický list</w:t>
          </w:r>
        </w:p>
      </w:tc>
      <w:tc>
        <w:tcPr>
          <w:tcW w:w="1418" w:type="dxa"/>
        </w:tcPr>
        <w:p w14:paraId="41AF6526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center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TITLE  \* MERGEFORMAT </w:instrText>
          </w:r>
          <w:r>
            <w:rPr>
              <w:b/>
            </w:rPr>
            <w:fldChar w:fldCharType="separate"/>
          </w:r>
          <w:r>
            <w:rPr>
              <w:b/>
            </w:rPr>
            <w:t>10 1100</w:t>
          </w:r>
          <w:r>
            <w:rPr>
              <w:b/>
            </w:rPr>
            <w:fldChar w:fldCharType="end"/>
          </w:r>
        </w:p>
      </w:tc>
      <w:tc>
        <w:tcPr>
          <w:tcW w:w="2552" w:type="dxa"/>
        </w:tcPr>
        <w:p w14:paraId="00C8298B" w14:textId="77777777" w:rsidR="000472AC" w:rsidRDefault="00E06737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ind w:left="57" w:right="57"/>
            <w:jc w:val="both"/>
          </w:pPr>
          <w:r>
            <w:t xml:space="preserve">Účinnost od: </w:t>
          </w:r>
          <w:r>
            <w:rPr>
              <w:u w:val="single"/>
            </w:rPr>
            <w:fldChar w:fldCharType="begin"/>
          </w:r>
          <w:r>
            <w:rPr>
              <w:u w:val="single"/>
            </w:rPr>
            <w:instrText xml:space="preserve"> DOCPROPERTY "Category"  \* MERGEFORMAT </w:instrText>
          </w:r>
          <w:r>
            <w:rPr>
              <w:u w:val="single"/>
            </w:rPr>
            <w:fldChar w:fldCharType="separate"/>
          </w:r>
          <w:r>
            <w:rPr>
              <w:u w:val="single"/>
            </w:rPr>
            <w:t>srpen 2017</w:t>
          </w:r>
          <w:r>
            <w:rPr>
              <w:u w:val="single"/>
            </w:rPr>
            <w:fldChar w:fldCharType="end"/>
          </w:r>
          <w:fldSimple w:instr=" KEYWORDS  \* MERGEFORMAT ">
            <w:r>
              <w:t>červenec 2017</w:t>
            </w:r>
          </w:fldSimple>
        </w:p>
      </w:tc>
      <w:tc>
        <w:tcPr>
          <w:tcW w:w="1701" w:type="dxa"/>
        </w:tcPr>
        <w:p w14:paraId="19EE5898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  <w:tc>
        <w:tcPr>
          <w:tcW w:w="2552" w:type="dxa"/>
        </w:tcPr>
        <w:p w14:paraId="67C9814E" w14:textId="77777777" w:rsidR="000472AC" w:rsidRDefault="000472AC">
          <w:pPr>
            <w:pStyle w:val="Zhlav"/>
            <w:tabs>
              <w:tab w:val="clear" w:pos="4536"/>
              <w:tab w:val="clear" w:pos="9072"/>
              <w:tab w:val="left" w:pos="425"/>
            </w:tabs>
            <w:spacing w:before="60" w:after="60"/>
            <w:jc w:val="both"/>
          </w:pPr>
        </w:p>
      </w:tc>
    </w:tr>
  </w:tbl>
  <w:p w14:paraId="1AD6E980" w14:textId="77777777" w:rsidR="000472AC" w:rsidRDefault="000472AC">
    <w:pPr>
      <w:pStyle w:val="Zhlav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7D9F8" w14:textId="77777777" w:rsidR="00236722" w:rsidRPr="00203176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kupujícího: </w:t>
    </w:r>
    <w:r w:rsidRPr="00AF3F8C">
      <w:rPr>
        <w:rFonts w:ascii="Arial" w:hAnsi="Arial" w:cs="Arial"/>
        <w:b/>
        <w:sz w:val="18"/>
        <w:highlight w:val="green"/>
      </w:rPr>
      <w:t>následně doplní zadavatel</w:t>
    </w:r>
  </w:p>
  <w:p w14:paraId="48C1F687" w14:textId="77777777" w:rsidR="00236722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2A2AEF">
      <w:rPr>
        <w:rFonts w:ascii="Arial" w:hAnsi="Arial" w:cs="Arial"/>
        <w:b/>
        <w:sz w:val="18"/>
        <w:highlight w:val="yellow"/>
      </w:rPr>
      <w:t>doplní dodavatel č. 1</w:t>
    </w:r>
  </w:p>
  <w:p w14:paraId="541B8790" w14:textId="77777777" w:rsidR="00236722" w:rsidRDefault="00236722" w:rsidP="00236722">
    <w:pPr>
      <w:pStyle w:val="Zhlav"/>
      <w:spacing w:after="0"/>
      <w:jc w:val="right"/>
      <w:rPr>
        <w:rFonts w:ascii="Arial" w:hAnsi="Arial" w:cs="Arial"/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2</w:t>
    </w:r>
  </w:p>
  <w:p w14:paraId="3F2C7614" w14:textId="77777777" w:rsidR="00236722" w:rsidRPr="00B87BA5" w:rsidRDefault="00236722" w:rsidP="00236722">
    <w:pPr>
      <w:pStyle w:val="Zhlav"/>
      <w:spacing w:after="0"/>
      <w:jc w:val="right"/>
      <w:rPr>
        <w:b/>
        <w:sz w:val="18"/>
      </w:rPr>
    </w:pPr>
    <w:r w:rsidRPr="00203176">
      <w:rPr>
        <w:rFonts w:ascii="Arial" w:hAnsi="Arial" w:cs="Arial"/>
        <w:b/>
        <w:sz w:val="18"/>
      </w:rPr>
      <w:t xml:space="preserve">Číslo smlouvy prodávajícího: </w:t>
    </w:r>
    <w:r w:rsidRPr="00AF3F8C">
      <w:rPr>
        <w:rFonts w:ascii="Arial" w:hAnsi="Arial" w:cs="Arial"/>
        <w:b/>
        <w:sz w:val="18"/>
        <w:highlight w:val="yellow"/>
      </w:rPr>
      <w:t xml:space="preserve">doplní </w:t>
    </w:r>
    <w:r>
      <w:rPr>
        <w:rFonts w:ascii="Arial" w:hAnsi="Arial" w:cs="Arial"/>
        <w:b/>
        <w:sz w:val="18"/>
        <w:highlight w:val="yellow"/>
      </w:rPr>
      <w:t>dodavatel</w:t>
    </w:r>
    <w:r w:rsidRPr="002A2AEF">
      <w:rPr>
        <w:rFonts w:ascii="Arial" w:hAnsi="Arial" w:cs="Arial"/>
        <w:b/>
        <w:sz w:val="18"/>
        <w:highlight w:val="yellow"/>
      </w:rPr>
      <w:t xml:space="preserve"> č. 3</w:t>
    </w:r>
  </w:p>
  <w:p w14:paraId="196B2EBD" w14:textId="77777777" w:rsidR="000472AC" w:rsidRDefault="000472AC">
    <w:pPr>
      <w:pStyle w:val="Zhlav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ártek, Jan">
    <w15:presenceInfo w15:providerId="AD" w15:userId="S::J63950@eon.com::399a41a4-7a2a-4ad4-b1ab-205d4fec3e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00"/>
    <w:rsid w:val="00006E2D"/>
    <w:rsid w:val="00033AAB"/>
    <w:rsid w:val="000345BD"/>
    <w:rsid w:val="00037A4D"/>
    <w:rsid w:val="0004441C"/>
    <w:rsid w:val="000472AC"/>
    <w:rsid w:val="00061E83"/>
    <w:rsid w:val="000644A6"/>
    <w:rsid w:val="000920EB"/>
    <w:rsid w:val="0009754E"/>
    <w:rsid w:val="00097567"/>
    <w:rsid w:val="000A578D"/>
    <w:rsid w:val="000B26EF"/>
    <w:rsid w:val="000C1432"/>
    <w:rsid w:val="000C1471"/>
    <w:rsid w:val="000C1BCA"/>
    <w:rsid w:val="000C672B"/>
    <w:rsid w:val="000C7D58"/>
    <w:rsid w:val="000D0716"/>
    <w:rsid w:val="000D3C72"/>
    <w:rsid w:val="00104A70"/>
    <w:rsid w:val="001076EA"/>
    <w:rsid w:val="001104B2"/>
    <w:rsid w:val="00120B77"/>
    <w:rsid w:val="0013549F"/>
    <w:rsid w:val="0013778E"/>
    <w:rsid w:val="00156A7C"/>
    <w:rsid w:val="00166F0B"/>
    <w:rsid w:val="00172066"/>
    <w:rsid w:val="001750EE"/>
    <w:rsid w:val="00177B14"/>
    <w:rsid w:val="00193487"/>
    <w:rsid w:val="001954FF"/>
    <w:rsid w:val="001A14AD"/>
    <w:rsid w:val="001A2559"/>
    <w:rsid w:val="001A7F2C"/>
    <w:rsid w:val="001B301C"/>
    <w:rsid w:val="001B5065"/>
    <w:rsid w:val="001B762E"/>
    <w:rsid w:val="001C5176"/>
    <w:rsid w:val="001C73F6"/>
    <w:rsid w:val="001C7C06"/>
    <w:rsid w:val="001D17E4"/>
    <w:rsid w:val="001D3071"/>
    <w:rsid w:val="001D5F5B"/>
    <w:rsid w:val="001E01E9"/>
    <w:rsid w:val="001E3427"/>
    <w:rsid w:val="001E5F86"/>
    <w:rsid w:val="00201B37"/>
    <w:rsid w:val="00202C42"/>
    <w:rsid w:val="002035CF"/>
    <w:rsid w:val="00206D53"/>
    <w:rsid w:val="00222B61"/>
    <w:rsid w:val="00225160"/>
    <w:rsid w:val="0022624D"/>
    <w:rsid w:val="00227F55"/>
    <w:rsid w:val="0023290E"/>
    <w:rsid w:val="00236722"/>
    <w:rsid w:val="00236FA4"/>
    <w:rsid w:val="00237F85"/>
    <w:rsid w:val="00253312"/>
    <w:rsid w:val="00261A93"/>
    <w:rsid w:val="00262D83"/>
    <w:rsid w:val="00265757"/>
    <w:rsid w:val="00273304"/>
    <w:rsid w:val="00282C62"/>
    <w:rsid w:val="00284869"/>
    <w:rsid w:val="002871EA"/>
    <w:rsid w:val="00292899"/>
    <w:rsid w:val="0029663D"/>
    <w:rsid w:val="002A1BA9"/>
    <w:rsid w:val="002A4046"/>
    <w:rsid w:val="002A4BAA"/>
    <w:rsid w:val="002A5704"/>
    <w:rsid w:val="002A79F1"/>
    <w:rsid w:val="002B6795"/>
    <w:rsid w:val="002C09BA"/>
    <w:rsid w:val="002C4A16"/>
    <w:rsid w:val="002C5588"/>
    <w:rsid w:val="002D636F"/>
    <w:rsid w:val="002E595F"/>
    <w:rsid w:val="002E620A"/>
    <w:rsid w:val="002E782C"/>
    <w:rsid w:val="002F2BF0"/>
    <w:rsid w:val="002F3FBB"/>
    <w:rsid w:val="002F6B1A"/>
    <w:rsid w:val="00301F76"/>
    <w:rsid w:val="00303C3C"/>
    <w:rsid w:val="00316B86"/>
    <w:rsid w:val="003217E2"/>
    <w:rsid w:val="00326134"/>
    <w:rsid w:val="00337602"/>
    <w:rsid w:val="003401CD"/>
    <w:rsid w:val="00356672"/>
    <w:rsid w:val="003620FC"/>
    <w:rsid w:val="00363FAF"/>
    <w:rsid w:val="00373B5F"/>
    <w:rsid w:val="00391FF1"/>
    <w:rsid w:val="0039312A"/>
    <w:rsid w:val="003958AD"/>
    <w:rsid w:val="00397F1B"/>
    <w:rsid w:val="003A2D99"/>
    <w:rsid w:val="003A329F"/>
    <w:rsid w:val="003A5131"/>
    <w:rsid w:val="003A5B7D"/>
    <w:rsid w:val="003B408F"/>
    <w:rsid w:val="003B4FF6"/>
    <w:rsid w:val="003C207D"/>
    <w:rsid w:val="003E3845"/>
    <w:rsid w:val="003E4FEB"/>
    <w:rsid w:val="003E6DFF"/>
    <w:rsid w:val="003F526C"/>
    <w:rsid w:val="00430CDA"/>
    <w:rsid w:val="00455823"/>
    <w:rsid w:val="00461CA1"/>
    <w:rsid w:val="0046231F"/>
    <w:rsid w:val="00462A3D"/>
    <w:rsid w:val="00472903"/>
    <w:rsid w:val="0047522B"/>
    <w:rsid w:val="00475909"/>
    <w:rsid w:val="00480204"/>
    <w:rsid w:val="00480603"/>
    <w:rsid w:val="00483979"/>
    <w:rsid w:val="00490811"/>
    <w:rsid w:val="0049219C"/>
    <w:rsid w:val="004939AA"/>
    <w:rsid w:val="004A25A5"/>
    <w:rsid w:val="004A56F2"/>
    <w:rsid w:val="004A7C1B"/>
    <w:rsid w:val="004B4EC0"/>
    <w:rsid w:val="004B711D"/>
    <w:rsid w:val="004D1262"/>
    <w:rsid w:val="004D52D3"/>
    <w:rsid w:val="004E1817"/>
    <w:rsid w:val="004E25E4"/>
    <w:rsid w:val="004E2D9E"/>
    <w:rsid w:val="004F5764"/>
    <w:rsid w:val="004F6F66"/>
    <w:rsid w:val="00502A6B"/>
    <w:rsid w:val="005112D8"/>
    <w:rsid w:val="00513962"/>
    <w:rsid w:val="005252AB"/>
    <w:rsid w:val="005329B7"/>
    <w:rsid w:val="00534F1A"/>
    <w:rsid w:val="0054217C"/>
    <w:rsid w:val="005448F3"/>
    <w:rsid w:val="00545C5A"/>
    <w:rsid w:val="00556CA9"/>
    <w:rsid w:val="005612EF"/>
    <w:rsid w:val="00585171"/>
    <w:rsid w:val="00586325"/>
    <w:rsid w:val="00586806"/>
    <w:rsid w:val="0059768F"/>
    <w:rsid w:val="005A0346"/>
    <w:rsid w:val="005B12B3"/>
    <w:rsid w:val="005B243C"/>
    <w:rsid w:val="005C257A"/>
    <w:rsid w:val="005C259F"/>
    <w:rsid w:val="005C2925"/>
    <w:rsid w:val="005C6B34"/>
    <w:rsid w:val="005D30D9"/>
    <w:rsid w:val="005E414C"/>
    <w:rsid w:val="005E56A3"/>
    <w:rsid w:val="005E7991"/>
    <w:rsid w:val="005F2E17"/>
    <w:rsid w:val="0060559F"/>
    <w:rsid w:val="006113D2"/>
    <w:rsid w:val="00613ED9"/>
    <w:rsid w:val="0061726E"/>
    <w:rsid w:val="0062410E"/>
    <w:rsid w:val="00632862"/>
    <w:rsid w:val="0063368A"/>
    <w:rsid w:val="00633DB5"/>
    <w:rsid w:val="006341D0"/>
    <w:rsid w:val="00636EEB"/>
    <w:rsid w:val="006519BD"/>
    <w:rsid w:val="00652FC4"/>
    <w:rsid w:val="00661CEB"/>
    <w:rsid w:val="006A56DF"/>
    <w:rsid w:val="006B6115"/>
    <w:rsid w:val="006C3ED5"/>
    <w:rsid w:val="006D010D"/>
    <w:rsid w:val="006D0441"/>
    <w:rsid w:val="006D7652"/>
    <w:rsid w:val="006E2943"/>
    <w:rsid w:val="006E3533"/>
    <w:rsid w:val="006E4FAD"/>
    <w:rsid w:val="006F52F2"/>
    <w:rsid w:val="00702204"/>
    <w:rsid w:val="00702846"/>
    <w:rsid w:val="00703492"/>
    <w:rsid w:val="007049DB"/>
    <w:rsid w:val="00714CB5"/>
    <w:rsid w:val="00716AB9"/>
    <w:rsid w:val="00726248"/>
    <w:rsid w:val="0073660A"/>
    <w:rsid w:val="00743F16"/>
    <w:rsid w:val="00744788"/>
    <w:rsid w:val="00751C37"/>
    <w:rsid w:val="007524B9"/>
    <w:rsid w:val="00752653"/>
    <w:rsid w:val="00754925"/>
    <w:rsid w:val="00762314"/>
    <w:rsid w:val="00775BD4"/>
    <w:rsid w:val="0078274A"/>
    <w:rsid w:val="007928F3"/>
    <w:rsid w:val="007932F8"/>
    <w:rsid w:val="007A5065"/>
    <w:rsid w:val="007A56B5"/>
    <w:rsid w:val="007B08BA"/>
    <w:rsid w:val="007B1023"/>
    <w:rsid w:val="007B28AD"/>
    <w:rsid w:val="007B2F8D"/>
    <w:rsid w:val="007B5B0C"/>
    <w:rsid w:val="007C4836"/>
    <w:rsid w:val="007C6066"/>
    <w:rsid w:val="007C7537"/>
    <w:rsid w:val="007D78CD"/>
    <w:rsid w:val="00802797"/>
    <w:rsid w:val="00807938"/>
    <w:rsid w:val="008126D1"/>
    <w:rsid w:val="00815D05"/>
    <w:rsid w:val="00825086"/>
    <w:rsid w:val="008259BD"/>
    <w:rsid w:val="00831001"/>
    <w:rsid w:val="008464DD"/>
    <w:rsid w:val="00863810"/>
    <w:rsid w:val="00870431"/>
    <w:rsid w:val="00872927"/>
    <w:rsid w:val="00872F8A"/>
    <w:rsid w:val="00875CD9"/>
    <w:rsid w:val="008801B6"/>
    <w:rsid w:val="008826C0"/>
    <w:rsid w:val="00882753"/>
    <w:rsid w:val="008975A3"/>
    <w:rsid w:val="008A6C47"/>
    <w:rsid w:val="008B4EFF"/>
    <w:rsid w:val="008B6D62"/>
    <w:rsid w:val="008C0CDC"/>
    <w:rsid w:val="008D64C6"/>
    <w:rsid w:val="008E1A9F"/>
    <w:rsid w:val="008E2ABB"/>
    <w:rsid w:val="008E3C41"/>
    <w:rsid w:val="008F275C"/>
    <w:rsid w:val="008F6F1D"/>
    <w:rsid w:val="0090026E"/>
    <w:rsid w:val="00915B1F"/>
    <w:rsid w:val="00915BE1"/>
    <w:rsid w:val="009176DF"/>
    <w:rsid w:val="0092556B"/>
    <w:rsid w:val="00934D52"/>
    <w:rsid w:val="009351D5"/>
    <w:rsid w:val="00947EDE"/>
    <w:rsid w:val="00952569"/>
    <w:rsid w:val="009634E0"/>
    <w:rsid w:val="0097718C"/>
    <w:rsid w:val="00977EC6"/>
    <w:rsid w:val="009828AE"/>
    <w:rsid w:val="00995EEA"/>
    <w:rsid w:val="009A485E"/>
    <w:rsid w:val="009C2439"/>
    <w:rsid w:val="009C6672"/>
    <w:rsid w:val="009D33F6"/>
    <w:rsid w:val="009D6676"/>
    <w:rsid w:val="009E0CFD"/>
    <w:rsid w:val="009E3483"/>
    <w:rsid w:val="009F0228"/>
    <w:rsid w:val="009F25EE"/>
    <w:rsid w:val="009F38B9"/>
    <w:rsid w:val="009F62C0"/>
    <w:rsid w:val="009F6622"/>
    <w:rsid w:val="00A026CB"/>
    <w:rsid w:val="00A13046"/>
    <w:rsid w:val="00A14341"/>
    <w:rsid w:val="00A150A7"/>
    <w:rsid w:val="00A2477E"/>
    <w:rsid w:val="00A24B73"/>
    <w:rsid w:val="00A30337"/>
    <w:rsid w:val="00A34C63"/>
    <w:rsid w:val="00A41CEE"/>
    <w:rsid w:val="00A50D7B"/>
    <w:rsid w:val="00A62935"/>
    <w:rsid w:val="00A6346E"/>
    <w:rsid w:val="00A666FD"/>
    <w:rsid w:val="00A73737"/>
    <w:rsid w:val="00A77126"/>
    <w:rsid w:val="00A7735D"/>
    <w:rsid w:val="00A857D1"/>
    <w:rsid w:val="00A97A8D"/>
    <w:rsid w:val="00AA266E"/>
    <w:rsid w:val="00AB166F"/>
    <w:rsid w:val="00AB2601"/>
    <w:rsid w:val="00AB2D33"/>
    <w:rsid w:val="00AB31CB"/>
    <w:rsid w:val="00AB320C"/>
    <w:rsid w:val="00AB32E8"/>
    <w:rsid w:val="00AB36F7"/>
    <w:rsid w:val="00AB49FC"/>
    <w:rsid w:val="00AC5171"/>
    <w:rsid w:val="00AC7F75"/>
    <w:rsid w:val="00AD771A"/>
    <w:rsid w:val="00AE00B3"/>
    <w:rsid w:val="00AE30D0"/>
    <w:rsid w:val="00AE6532"/>
    <w:rsid w:val="00AE7A4C"/>
    <w:rsid w:val="00AF5E82"/>
    <w:rsid w:val="00B115F9"/>
    <w:rsid w:val="00B14995"/>
    <w:rsid w:val="00B17687"/>
    <w:rsid w:val="00B17740"/>
    <w:rsid w:val="00B337B7"/>
    <w:rsid w:val="00B4092E"/>
    <w:rsid w:val="00B40FBD"/>
    <w:rsid w:val="00B459D4"/>
    <w:rsid w:val="00B46A0C"/>
    <w:rsid w:val="00B54C98"/>
    <w:rsid w:val="00B87AD7"/>
    <w:rsid w:val="00B934F7"/>
    <w:rsid w:val="00B94965"/>
    <w:rsid w:val="00B95E66"/>
    <w:rsid w:val="00BA7C41"/>
    <w:rsid w:val="00BB07C0"/>
    <w:rsid w:val="00BB4E02"/>
    <w:rsid w:val="00BB5C73"/>
    <w:rsid w:val="00BC1086"/>
    <w:rsid w:val="00BC1E43"/>
    <w:rsid w:val="00BC6419"/>
    <w:rsid w:val="00BC71F7"/>
    <w:rsid w:val="00BD793A"/>
    <w:rsid w:val="00BE5792"/>
    <w:rsid w:val="00BE66DD"/>
    <w:rsid w:val="00BE6D69"/>
    <w:rsid w:val="00BF7F0C"/>
    <w:rsid w:val="00C14D3C"/>
    <w:rsid w:val="00C14F5C"/>
    <w:rsid w:val="00C15A50"/>
    <w:rsid w:val="00C2280A"/>
    <w:rsid w:val="00C2658C"/>
    <w:rsid w:val="00C31AEC"/>
    <w:rsid w:val="00C34D82"/>
    <w:rsid w:val="00C41181"/>
    <w:rsid w:val="00C518AB"/>
    <w:rsid w:val="00C567D7"/>
    <w:rsid w:val="00C61187"/>
    <w:rsid w:val="00C75BD5"/>
    <w:rsid w:val="00C768FB"/>
    <w:rsid w:val="00C80B97"/>
    <w:rsid w:val="00C816E8"/>
    <w:rsid w:val="00C90E2C"/>
    <w:rsid w:val="00CA356D"/>
    <w:rsid w:val="00CA4CDF"/>
    <w:rsid w:val="00CB05ED"/>
    <w:rsid w:val="00CB7C5D"/>
    <w:rsid w:val="00CC35A7"/>
    <w:rsid w:val="00CC49BA"/>
    <w:rsid w:val="00CD0267"/>
    <w:rsid w:val="00CD0E08"/>
    <w:rsid w:val="00CD71A3"/>
    <w:rsid w:val="00CE3FC6"/>
    <w:rsid w:val="00CE4128"/>
    <w:rsid w:val="00CE420D"/>
    <w:rsid w:val="00CE4C6B"/>
    <w:rsid w:val="00D14D3B"/>
    <w:rsid w:val="00D162CF"/>
    <w:rsid w:val="00D30E33"/>
    <w:rsid w:val="00D31F54"/>
    <w:rsid w:val="00D35FFE"/>
    <w:rsid w:val="00D36A43"/>
    <w:rsid w:val="00D45477"/>
    <w:rsid w:val="00D57DB6"/>
    <w:rsid w:val="00D61164"/>
    <w:rsid w:val="00D6288A"/>
    <w:rsid w:val="00D65E00"/>
    <w:rsid w:val="00D66B22"/>
    <w:rsid w:val="00D808E5"/>
    <w:rsid w:val="00D8440B"/>
    <w:rsid w:val="00D910A5"/>
    <w:rsid w:val="00D9318A"/>
    <w:rsid w:val="00DC0F32"/>
    <w:rsid w:val="00DC5A75"/>
    <w:rsid w:val="00DD214D"/>
    <w:rsid w:val="00DD2979"/>
    <w:rsid w:val="00DD7F2C"/>
    <w:rsid w:val="00DE1772"/>
    <w:rsid w:val="00DE197E"/>
    <w:rsid w:val="00DE5E11"/>
    <w:rsid w:val="00DE762A"/>
    <w:rsid w:val="00DF34DB"/>
    <w:rsid w:val="00E06737"/>
    <w:rsid w:val="00E11252"/>
    <w:rsid w:val="00E20E91"/>
    <w:rsid w:val="00E26DFC"/>
    <w:rsid w:val="00E32949"/>
    <w:rsid w:val="00E3431B"/>
    <w:rsid w:val="00E41F5C"/>
    <w:rsid w:val="00E46288"/>
    <w:rsid w:val="00E53BE2"/>
    <w:rsid w:val="00E74ACB"/>
    <w:rsid w:val="00E95462"/>
    <w:rsid w:val="00E97A3A"/>
    <w:rsid w:val="00EA0395"/>
    <w:rsid w:val="00EA6297"/>
    <w:rsid w:val="00EE02BB"/>
    <w:rsid w:val="00EE3080"/>
    <w:rsid w:val="00EE72D6"/>
    <w:rsid w:val="00EF518C"/>
    <w:rsid w:val="00F04C7F"/>
    <w:rsid w:val="00F1019D"/>
    <w:rsid w:val="00F15A97"/>
    <w:rsid w:val="00F27BC8"/>
    <w:rsid w:val="00F324F6"/>
    <w:rsid w:val="00F3552A"/>
    <w:rsid w:val="00F36091"/>
    <w:rsid w:val="00F40432"/>
    <w:rsid w:val="00F41127"/>
    <w:rsid w:val="00F5075C"/>
    <w:rsid w:val="00F54E94"/>
    <w:rsid w:val="00F57295"/>
    <w:rsid w:val="00F67560"/>
    <w:rsid w:val="00F81F3D"/>
    <w:rsid w:val="00F85545"/>
    <w:rsid w:val="00F92040"/>
    <w:rsid w:val="00FA3B22"/>
    <w:rsid w:val="00FA4248"/>
    <w:rsid w:val="00FB0FD6"/>
    <w:rsid w:val="00FD5089"/>
    <w:rsid w:val="00FD59B1"/>
    <w:rsid w:val="00FD65A8"/>
    <w:rsid w:val="00FE0C14"/>
    <w:rsid w:val="00FE5171"/>
    <w:rsid w:val="00FF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E32675"/>
  <w15:chartTrackingRefBased/>
  <w15:docId w15:val="{7B69022E-11DD-451C-9C3D-570F9CB82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492"/>
    <w:pPr>
      <w:spacing w:after="12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703492"/>
    <w:pPr>
      <w:tabs>
        <w:tab w:val="center" w:pos="4536"/>
        <w:tab w:val="right" w:pos="9072"/>
      </w:tabs>
    </w:pPr>
    <w:rPr>
      <w:noProof w:val="0"/>
    </w:rPr>
  </w:style>
  <w:style w:type="character" w:customStyle="1" w:styleId="ZpatChar">
    <w:name w:val="Zápatí Char"/>
    <w:basedOn w:val="Standardnpsmoodstavce"/>
    <w:link w:val="Zpat"/>
    <w:rsid w:val="00703492"/>
    <w:rPr>
      <w:rFonts w:ascii="Times New Roman" w:eastAsia="Times New Roman" w:hAnsi="Times New Roman" w:cs="Times New Roman"/>
      <w:szCs w:val="20"/>
      <w:lang w:eastAsia="cs-CZ"/>
    </w:rPr>
  </w:style>
  <w:style w:type="paragraph" w:styleId="Zhlav">
    <w:name w:val="header"/>
    <w:basedOn w:val="Normln"/>
    <w:link w:val="ZhlavChar"/>
    <w:rsid w:val="007034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03492"/>
    <w:rPr>
      <w:rFonts w:ascii="Times New Roman" w:eastAsia="Times New Roman" w:hAnsi="Times New Roman" w:cs="Times New Roman"/>
      <w:noProof/>
      <w:szCs w:val="20"/>
      <w:lang w:eastAsia="cs-CZ"/>
    </w:rPr>
  </w:style>
  <w:style w:type="character" w:styleId="slostrnky">
    <w:name w:val="page number"/>
    <w:basedOn w:val="Standardnpsmoodstavce"/>
    <w:rsid w:val="00703492"/>
  </w:style>
  <w:style w:type="paragraph" w:styleId="Revize">
    <w:name w:val="Revision"/>
    <w:hidden/>
    <w:uiPriority w:val="99"/>
    <w:semiHidden/>
    <w:rsid w:val="00472903"/>
    <w:pPr>
      <w:spacing w:after="0" w:line="240" w:lineRule="auto"/>
    </w:pPr>
    <w:rPr>
      <w:rFonts w:ascii="Times New Roman" w:eastAsia="Times New Roman" w:hAnsi="Times New Roman" w:cs="Times New Roman"/>
      <w:noProof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0026E"/>
    <w:pPr>
      <w:spacing w:before="100" w:beforeAutospacing="1" w:after="100" w:afterAutospacing="1"/>
    </w:pPr>
    <w:rPr>
      <w:rFonts w:ascii="Calibri" w:eastAsiaTheme="minorHAnsi" w:hAnsi="Calibri" w:cs="Calibri"/>
      <w:noProof w:val="0"/>
      <w:szCs w:val="22"/>
    </w:rPr>
  </w:style>
  <w:style w:type="paragraph" w:styleId="Odstavecseseznamem">
    <w:name w:val="List Paragraph"/>
    <w:basedOn w:val="Normln"/>
    <w:uiPriority w:val="34"/>
    <w:qFormat/>
    <w:rsid w:val="00D66B22"/>
    <w:pPr>
      <w:spacing w:after="0"/>
      <w:ind w:left="708"/>
    </w:pPr>
    <w:rPr>
      <w:rFonts w:ascii="Arial" w:hAnsi="Arial"/>
      <w:noProof w:val="0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758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Berka, Miroslav</dc:creator>
  <cp:keywords/>
  <dc:description/>
  <cp:lastModifiedBy>Bártek, Jan</cp:lastModifiedBy>
  <cp:revision>4</cp:revision>
  <dcterms:created xsi:type="dcterms:W3CDTF">2025-04-02T14:03:00Z</dcterms:created>
  <dcterms:modified xsi:type="dcterms:W3CDTF">2025-04-17T10:50:00Z</dcterms:modified>
</cp:coreProperties>
</file>