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8250C9" w:rsidRPr="00A735B9" w14:paraId="1BFA63B4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7CE7B6AA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0579BA1" w14:textId="77777777" w:rsidR="008250C9" w:rsidRPr="009766B5" w:rsidRDefault="008250C9" w:rsidP="00BF091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 </w:t>
            </w:r>
            <w:r w:rsidR="00BF09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</w:tr>
      <w:tr w:rsidR="008250C9" w:rsidRPr="00A735B9" w14:paraId="548491B0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6FCFBFAA" w14:textId="77777777" w:rsidR="008250C9" w:rsidRPr="009766B5" w:rsidRDefault="008250C9" w:rsidP="00BF091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zkoušky provedené v rozsahu a podle </w:t>
            </w:r>
            <w:r w:rsidR="00BF0914">
              <w:rPr>
                <w:rFonts w:ascii="Arial" w:hAnsi="Arial" w:cs="Arial"/>
                <w:sz w:val="22"/>
                <w:szCs w:val="22"/>
              </w:rPr>
              <w:t>HD632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(ČSN 34 7</w:t>
            </w:r>
            <w:r w:rsid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  <w:r w:rsid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FF8BD58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250C9" w:rsidRPr="00A735B9" w14:paraId="0B50F819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7CD5FA08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Název zkušebny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E5F0BB" w14:textId="29546E82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2740E4"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8250C9" w:rsidRPr="00A735B9" w14:paraId="19143A65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3C4A9978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4EE67E3" w14:textId="737C6588" w:rsidR="008250C9" w:rsidRPr="009766B5" w:rsidRDefault="00B96515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účastník]</w:t>
            </w:r>
          </w:p>
        </w:tc>
      </w:tr>
      <w:tr w:rsidR="008250C9" w:rsidRPr="00A735B9" w14:paraId="2FCF41C6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381100BF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F5660DF" w14:textId="4665B92F" w:rsidR="008250C9" w:rsidRPr="009766B5" w:rsidRDefault="00B96515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účastník]</w:t>
            </w:r>
          </w:p>
        </w:tc>
      </w:tr>
    </w:tbl>
    <w:p w14:paraId="3D1B1F06" w14:textId="77777777" w:rsidR="00C01B4D" w:rsidRDefault="00C01B4D" w:rsidP="00C01B4D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481F7B4" w14:textId="77777777" w:rsidR="008250C9" w:rsidRPr="00716F1F" w:rsidRDefault="008250C9" w:rsidP="00C01B4D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C01B4D" w14:paraId="3207D5A2" w14:textId="77777777" w:rsidTr="00B755A1">
        <w:tc>
          <w:tcPr>
            <w:tcW w:w="3794" w:type="dxa"/>
          </w:tcPr>
          <w:p w14:paraId="19089C05" w14:textId="77777777" w:rsidR="00C01B4D" w:rsidRDefault="00C01B4D" w:rsidP="00B755A1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7A56274E" w14:textId="77777777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562EE414" w14:textId="77777777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5FF0C023" w14:textId="77777777" w:rsidR="00C01B4D" w:rsidRDefault="00C01B4D" w:rsidP="0035158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C01B4D" w14:paraId="47222D0E" w14:textId="77777777" w:rsidTr="00B755A1">
        <w:tc>
          <w:tcPr>
            <w:tcW w:w="3794" w:type="dxa"/>
          </w:tcPr>
          <w:p w14:paraId="719B764C" w14:textId="77777777" w:rsidR="00C01B4D" w:rsidRPr="001756F8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14:paraId="741648A1" w14:textId="77777777" w:rsidR="00C01B4D" w:rsidRDefault="00351586" w:rsidP="0035158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15ED2E9E" w14:textId="4B619B6E" w:rsidR="00C01B4D" w:rsidRDefault="00B96515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účastník]</w:t>
            </w:r>
          </w:p>
        </w:tc>
      </w:tr>
      <w:tr w:rsidR="00C01B4D" w14:paraId="605620CB" w14:textId="77777777" w:rsidTr="00B755A1">
        <w:tc>
          <w:tcPr>
            <w:tcW w:w="3794" w:type="dxa"/>
          </w:tcPr>
          <w:p w14:paraId="05273AC5" w14:textId="77777777" w:rsidR="00C01B4D" w:rsidRDefault="00C01B4D" w:rsidP="00BF091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</w:t>
            </w:r>
            <w:r w:rsidR="00BF09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4D065262" w14:textId="77777777" w:rsidR="00C01B4D" w:rsidRDefault="00C01B4D" w:rsidP="00B755A1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069369FF" w14:textId="2A83E36F" w:rsidR="00C01B4D" w:rsidRPr="000C79BE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0D30F6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dobu předpokládané životnosti]</w:t>
            </w:r>
          </w:p>
        </w:tc>
      </w:tr>
      <w:tr w:rsidR="00C01B4D" w:rsidRPr="00716F1F" w14:paraId="031B71D8" w14:textId="77777777" w:rsidTr="00B755A1">
        <w:tc>
          <w:tcPr>
            <w:tcW w:w="10314" w:type="dxa"/>
            <w:gridSpan w:val="3"/>
          </w:tcPr>
          <w:p w14:paraId="6334FEAF" w14:textId="77777777" w:rsidR="00C01B4D" w:rsidRPr="00D57A77" w:rsidRDefault="00C01B4D" w:rsidP="00BF091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</w:t>
            </w:r>
          </w:p>
        </w:tc>
      </w:tr>
      <w:tr w:rsidR="00C01B4D" w14:paraId="7126AED3" w14:textId="77777777" w:rsidTr="00B755A1">
        <w:tc>
          <w:tcPr>
            <w:tcW w:w="3794" w:type="dxa"/>
          </w:tcPr>
          <w:p w14:paraId="4EEB1F05" w14:textId="77777777" w:rsidR="00C01B4D" w:rsidRDefault="00C01B4D" w:rsidP="00B755A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D11DB76" w14:textId="77777777" w:rsidR="00C01B4D" w:rsidRPr="007C6316" w:rsidRDefault="00BF0914" w:rsidP="00BF0914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2XS(FL)2Y</w:t>
            </w:r>
          </w:p>
        </w:tc>
        <w:tc>
          <w:tcPr>
            <w:tcW w:w="3969" w:type="dxa"/>
          </w:tcPr>
          <w:p w14:paraId="211D03C7" w14:textId="4CCEB8FF" w:rsidR="00C01B4D" w:rsidRPr="000C79BE" w:rsidRDefault="00C01B4D" w:rsidP="00B755A1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C01B4D" w14:paraId="28C19839" w14:textId="77777777" w:rsidTr="00B755A1">
        <w:tc>
          <w:tcPr>
            <w:tcW w:w="3794" w:type="dxa"/>
          </w:tcPr>
          <w:p w14:paraId="740DC411" w14:textId="77777777" w:rsidR="00C01B4D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4F27C446" w14:textId="77777777" w:rsidR="00C01B4D" w:rsidRDefault="00BF0914" w:rsidP="00BF0914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64</w:t>
            </w:r>
            <w:r w:rsidR="00C01B4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="00C01B4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123</w:t>
            </w:r>
            <w:r w:rsidR="00C01B4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C01B4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43A19443" w14:textId="77777777" w:rsidR="00C01B4D" w:rsidRPr="000C79BE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A237B9" w14:paraId="3A05ECBB" w14:textId="77777777" w:rsidTr="00B755A1">
        <w:tc>
          <w:tcPr>
            <w:tcW w:w="3794" w:type="dxa"/>
          </w:tcPr>
          <w:p w14:paraId="25F979EE" w14:textId="77777777" w:rsidR="00A237B9" w:rsidRDefault="00A237B9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6EC77447" w14:textId="77777777" w:rsidR="00A237B9" w:rsidRDefault="00A237B9" w:rsidP="00BF0914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74C4B94E" w14:textId="77777777" w:rsidR="00A237B9" w:rsidRPr="000C79BE" w:rsidRDefault="00A237B9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A237B9" w14:paraId="445C4DFD" w14:textId="77777777" w:rsidTr="00B755A1">
        <w:tc>
          <w:tcPr>
            <w:tcW w:w="3794" w:type="dxa"/>
          </w:tcPr>
          <w:p w14:paraId="1057A478" w14:textId="77777777" w:rsidR="00A237B9" w:rsidRPr="004D3FD8" w:rsidRDefault="00A237B9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Zatížitelnost</w:t>
            </w:r>
          </w:p>
        </w:tc>
        <w:tc>
          <w:tcPr>
            <w:tcW w:w="2551" w:type="dxa"/>
          </w:tcPr>
          <w:p w14:paraId="0D4D3D9A" w14:textId="4EE6A022" w:rsidR="00A237B9" w:rsidRPr="004D3FD8" w:rsidRDefault="00A34E0D" w:rsidP="00BF0914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sz w:val="22"/>
                <w:szCs w:val="22"/>
              </w:rPr>
              <w:t xml:space="preserve">min. </w:t>
            </w:r>
            <w:r w:rsidR="0065242A" w:rsidRPr="004D3FD8">
              <w:rPr>
                <w:rFonts w:ascii="Arial" w:hAnsi="Arial" w:cs="Arial"/>
                <w:snapToGrid w:val="0"/>
                <w:sz w:val="22"/>
                <w:szCs w:val="22"/>
              </w:rPr>
              <w:t>680</w:t>
            </w:r>
            <w:r w:rsidR="00A237B9"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3969" w:type="dxa"/>
          </w:tcPr>
          <w:p w14:paraId="674104A6" w14:textId="3DADC03E" w:rsidR="00A237B9" w:rsidRPr="000C79BE" w:rsidRDefault="00A237B9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účastník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hodnotu]</w:t>
            </w:r>
          </w:p>
        </w:tc>
      </w:tr>
      <w:tr w:rsidR="00A237B9" w14:paraId="564C69BA" w14:textId="77777777" w:rsidTr="00B755A1">
        <w:tc>
          <w:tcPr>
            <w:tcW w:w="3794" w:type="dxa"/>
          </w:tcPr>
          <w:p w14:paraId="2428BC27" w14:textId="77777777" w:rsidR="00A237B9" w:rsidRDefault="00A237B9" w:rsidP="00A237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dovolená provozní teplota vodi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 (°C)</w:t>
            </w:r>
          </w:p>
        </w:tc>
        <w:tc>
          <w:tcPr>
            <w:tcW w:w="2551" w:type="dxa"/>
          </w:tcPr>
          <w:p w14:paraId="49C6E475" w14:textId="77777777" w:rsidR="00A237B9" w:rsidRDefault="00A237B9" w:rsidP="00A237B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90°C</w:t>
            </w:r>
          </w:p>
        </w:tc>
        <w:tc>
          <w:tcPr>
            <w:tcW w:w="3969" w:type="dxa"/>
          </w:tcPr>
          <w:p w14:paraId="6E37307F" w14:textId="77777777" w:rsidR="00A237B9" w:rsidRPr="000C79BE" w:rsidRDefault="00A237B9" w:rsidP="00A237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A237B9" w14:paraId="2B0981C6" w14:textId="77777777" w:rsidTr="00B755A1">
        <w:tc>
          <w:tcPr>
            <w:tcW w:w="3794" w:type="dxa"/>
          </w:tcPr>
          <w:p w14:paraId="4C80EC7F" w14:textId="77777777" w:rsidR="00A237B9" w:rsidRDefault="00A237B9" w:rsidP="00A237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při zkratu</w:t>
            </w:r>
          </w:p>
        </w:tc>
        <w:tc>
          <w:tcPr>
            <w:tcW w:w="2551" w:type="dxa"/>
          </w:tcPr>
          <w:p w14:paraId="08FD9B82" w14:textId="77777777" w:rsidR="00A237B9" w:rsidRDefault="00A237B9" w:rsidP="00A237B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250°C</w:t>
            </w:r>
          </w:p>
        </w:tc>
        <w:tc>
          <w:tcPr>
            <w:tcW w:w="3969" w:type="dxa"/>
          </w:tcPr>
          <w:p w14:paraId="044375C4" w14:textId="77777777" w:rsidR="00A237B9" w:rsidRPr="000C79BE" w:rsidRDefault="00A237B9" w:rsidP="00A237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83A56" w14:paraId="0A27D091" w14:textId="77777777" w:rsidTr="00B755A1">
        <w:tc>
          <w:tcPr>
            <w:tcW w:w="3794" w:type="dxa"/>
          </w:tcPr>
          <w:p w14:paraId="26C44ACB" w14:textId="77777777" w:rsidR="00583A56" w:rsidRPr="000E2614" w:rsidRDefault="00583A56" w:rsidP="00583A5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Jednofázový zkratový proud kabelu t=1s</w:t>
            </w:r>
          </w:p>
        </w:tc>
        <w:tc>
          <w:tcPr>
            <w:tcW w:w="2551" w:type="dxa"/>
          </w:tcPr>
          <w:p w14:paraId="53761A9F" w14:textId="2E5B1AB7" w:rsidR="00583A56" w:rsidRPr="004D3FD8" w:rsidRDefault="00583A56" w:rsidP="00583A56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31,5 </w:t>
            </w:r>
            <w:proofErr w:type="spellStart"/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14:paraId="74E82D89" w14:textId="0FCAE135" w:rsidR="00583A56" w:rsidRPr="000C79BE" w:rsidRDefault="00583A56" w:rsidP="00583A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583A56" w14:paraId="3E6EEB2C" w14:textId="77777777" w:rsidTr="00B755A1">
        <w:tc>
          <w:tcPr>
            <w:tcW w:w="3794" w:type="dxa"/>
          </w:tcPr>
          <w:p w14:paraId="3478FE74" w14:textId="77777777" w:rsidR="00583A56" w:rsidRPr="000E2614" w:rsidRDefault="00583A56" w:rsidP="00583A5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zkrat. proud stínění t=1s</w:t>
            </w:r>
          </w:p>
        </w:tc>
        <w:tc>
          <w:tcPr>
            <w:tcW w:w="2551" w:type="dxa"/>
          </w:tcPr>
          <w:p w14:paraId="20C66F53" w14:textId="52D4AF3E" w:rsidR="00583A56" w:rsidRPr="004D3FD8" w:rsidRDefault="00583A56" w:rsidP="00583A56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31,5 </w:t>
            </w:r>
            <w:proofErr w:type="spellStart"/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14:paraId="77A98C0E" w14:textId="7F921A45" w:rsidR="00583A56" w:rsidRPr="000C79BE" w:rsidRDefault="00583A56" w:rsidP="00583A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</w:t>
            </w:r>
            <w:r w:rsid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tník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hodnotu]</w:t>
            </w:r>
          </w:p>
        </w:tc>
      </w:tr>
      <w:tr w:rsidR="00B158D3" w14:paraId="7D09C34B" w14:textId="77777777" w:rsidTr="00B755A1">
        <w:tc>
          <w:tcPr>
            <w:tcW w:w="3794" w:type="dxa"/>
          </w:tcPr>
          <w:p w14:paraId="4040DB04" w14:textId="77777777" w:rsidR="00B158D3" w:rsidRPr="000E2614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131EEEBD" w14:textId="77777777" w:rsidR="00B158D3" w:rsidRPr="000E2614" w:rsidRDefault="00B158D3" w:rsidP="00B158D3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65242A">
              <w:rPr>
                <w:rFonts w:ascii="Arial" w:hAnsi="Arial" w:cs="Arial"/>
                <w:noProof/>
                <w:sz w:val="22"/>
                <w:szCs w:val="22"/>
              </w:rPr>
              <w:t>Cu</w:t>
            </w:r>
            <w:r w:rsidRPr="000E2614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24B98AAD" w14:textId="4E2B2498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22CF9318" w14:textId="77777777" w:rsidTr="00B755A1">
        <w:tc>
          <w:tcPr>
            <w:tcW w:w="3794" w:type="dxa"/>
          </w:tcPr>
          <w:p w14:paraId="7A961A24" w14:textId="77777777" w:rsidR="00B158D3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B75C7B1" w14:textId="44723BE3" w:rsidR="00B158D3" w:rsidRDefault="00B158D3" w:rsidP="00B158D3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F0914">
              <w:rPr>
                <w:rFonts w:ascii="Arial" w:hAnsi="Arial" w:cs="Arial"/>
                <w:sz w:val="22"/>
                <w:szCs w:val="22"/>
              </w:rPr>
              <w:t>slaněný (RM)</w:t>
            </w:r>
          </w:p>
        </w:tc>
        <w:tc>
          <w:tcPr>
            <w:tcW w:w="3969" w:type="dxa"/>
          </w:tcPr>
          <w:p w14:paraId="207AD1CE" w14:textId="5C993E7E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6FD2886C" w14:textId="77777777" w:rsidTr="00B755A1">
        <w:tc>
          <w:tcPr>
            <w:tcW w:w="3794" w:type="dxa"/>
          </w:tcPr>
          <w:p w14:paraId="104ACF98" w14:textId="77777777" w:rsidR="00B158D3" w:rsidRPr="002E7DC0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2E7D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14:paraId="210AC5D3" w14:textId="6272BC60" w:rsidR="00B158D3" w:rsidRPr="004D3FD8" w:rsidRDefault="00B158D3" w:rsidP="00B158D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FD8">
              <w:rPr>
                <w:rFonts w:ascii="Arial" w:hAnsi="Arial" w:cs="Arial"/>
                <w:sz w:val="22"/>
                <w:szCs w:val="22"/>
              </w:rPr>
              <w:t>800 mm</w:t>
            </w:r>
            <w:r w:rsidRPr="004D3FD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553EDB2" w14:textId="3D7C2C5A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55220417" w14:textId="77777777" w:rsidTr="00B755A1">
        <w:tc>
          <w:tcPr>
            <w:tcW w:w="3794" w:type="dxa"/>
          </w:tcPr>
          <w:p w14:paraId="7AC8915D" w14:textId="77777777" w:rsidR="00B158D3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</w:tcPr>
          <w:p w14:paraId="7B7D9FFB" w14:textId="77777777" w:rsidR="00B158D3" w:rsidRPr="004D3FD8" w:rsidRDefault="00B158D3" w:rsidP="00B158D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D3FD8">
              <w:rPr>
                <w:rFonts w:ascii="Arial" w:hAnsi="Arial" w:cs="Arial"/>
                <w:noProof/>
                <w:sz w:val="22"/>
                <w:szCs w:val="22"/>
              </w:rPr>
              <w:t>Cu dráty</w:t>
            </w:r>
          </w:p>
        </w:tc>
        <w:tc>
          <w:tcPr>
            <w:tcW w:w="3969" w:type="dxa"/>
          </w:tcPr>
          <w:p w14:paraId="1D6F627D" w14:textId="77777777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E83E81" w14:paraId="005B0D69" w14:textId="77777777" w:rsidTr="00B755A1">
        <w:tc>
          <w:tcPr>
            <w:tcW w:w="3794" w:type="dxa"/>
          </w:tcPr>
          <w:p w14:paraId="1503C66B" w14:textId="77777777" w:rsidR="00E83E81" w:rsidRPr="0092075B" w:rsidRDefault="00E83E81" w:rsidP="00E83E8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 stínění</w:t>
            </w:r>
          </w:p>
        </w:tc>
        <w:tc>
          <w:tcPr>
            <w:tcW w:w="2551" w:type="dxa"/>
          </w:tcPr>
          <w:p w14:paraId="4CDFA51A" w14:textId="7A269758" w:rsidR="00E83E81" w:rsidRPr="0092075B" w:rsidRDefault="00E83E81" w:rsidP="00E83E8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2075B">
              <w:rPr>
                <w:rFonts w:ascii="Arial" w:hAnsi="Arial" w:cs="Arial"/>
                <w:noProof/>
                <w:sz w:val="22"/>
                <w:szCs w:val="22"/>
              </w:rPr>
              <w:t>min. 225 mm</w:t>
            </w:r>
            <w:r w:rsidRPr="0092075B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ACDB30F" w14:textId="1ACFAC86" w:rsidR="00E83E81" w:rsidRPr="000C79BE" w:rsidRDefault="00E83E81" w:rsidP="00E83E8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účastník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hodnotu]</w:t>
            </w:r>
          </w:p>
        </w:tc>
      </w:tr>
      <w:tr w:rsidR="00B158D3" w14:paraId="2ECB574C" w14:textId="77777777" w:rsidTr="00B755A1">
        <w:tc>
          <w:tcPr>
            <w:tcW w:w="3794" w:type="dxa"/>
          </w:tcPr>
          <w:p w14:paraId="401E2925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01D4C87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XLPE </w:t>
            </w:r>
            <w:r>
              <w:rPr>
                <w:rFonts w:ascii="Arial" w:hAnsi="Arial"/>
                <w:sz w:val="22"/>
              </w:rPr>
              <w:t>(zesítěný polyetylen)</w:t>
            </w:r>
          </w:p>
        </w:tc>
        <w:tc>
          <w:tcPr>
            <w:tcW w:w="3969" w:type="dxa"/>
          </w:tcPr>
          <w:p w14:paraId="5F0DC855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0B927BF3" w14:textId="77777777" w:rsidTr="00B755A1">
        <w:tc>
          <w:tcPr>
            <w:tcW w:w="3794" w:type="dxa"/>
          </w:tcPr>
          <w:p w14:paraId="49E0C019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Jmenovitá tloušťka izolace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</w:t>
            </w: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2551" w:type="dxa"/>
          </w:tcPr>
          <w:p w14:paraId="4E364F7B" w14:textId="4E2808C1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18 mm</w:t>
            </w:r>
          </w:p>
        </w:tc>
        <w:tc>
          <w:tcPr>
            <w:tcW w:w="3969" w:type="dxa"/>
          </w:tcPr>
          <w:p w14:paraId="1493F7B4" w14:textId="19AA846C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B158D3" w14:paraId="25C6E3D5" w14:textId="77777777" w:rsidTr="00B755A1">
        <w:tc>
          <w:tcPr>
            <w:tcW w:w="3794" w:type="dxa"/>
          </w:tcPr>
          <w:p w14:paraId="0DA9DEAA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tloušťka izolace</w:t>
            </w:r>
          </w:p>
        </w:tc>
        <w:tc>
          <w:tcPr>
            <w:tcW w:w="2551" w:type="dxa"/>
          </w:tcPr>
          <w:p w14:paraId="48CFDAE0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EF15F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x 0,9</w:t>
            </w:r>
          </w:p>
        </w:tc>
        <w:tc>
          <w:tcPr>
            <w:tcW w:w="3969" w:type="dxa"/>
          </w:tcPr>
          <w:p w14:paraId="690CA946" w14:textId="5BDE3F6E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B158D3" w14:paraId="3C2FF8DC" w14:textId="77777777" w:rsidTr="00B755A1">
        <w:tc>
          <w:tcPr>
            <w:tcW w:w="3794" w:type="dxa"/>
          </w:tcPr>
          <w:p w14:paraId="5A1F3074" w14:textId="77777777" w:rsidR="00B158D3" w:rsidRPr="001756F8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7992B651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PE,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typ ST7 </w:t>
            </w:r>
            <w:r>
              <w:rPr>
                <w:rFonts w:ascii="Arial" w:hAnsi="Arial" w:cs="Arial"/>
                <w:sz w:val="22"/>
                <w:szCs w:val="22"/>
              </w:rPr>
              <w:t xml:space="preserve">podle normy </w:t>
            </w:r>
            <w:r w:rsidRPr="00315EFF">
              <w:rPr>
                <w:rFonts w:ascii="Arial" w:hAnsi="Arial" w:cs="Arial"/>
                <w:sz w:val="22"/>
                <w:szCs w:val="22"/>
              </w:rPr>
              <w:t>HD 632, část 1, tabulk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3969" w:type="dxa"/>
          </w:tcPr>
          <w:p w14:paraId="0C693C03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6D785912" w14:textId="77777777" w:rsidTr="00B755A1">
        <w:tc>
          <w:tcPr>
            <w:tcW w:w="3794" w:type="dxa"/>
          </w:tcPr>
          <w:p w14:paraId="176AEB7D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62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Bariéra proti příčnému pronikání vlhkosti</w:t>
            </w:r>
          </w:p>
        </w:tc>
        <w:tc>
          <w:tcPr>
            <w:tcW w:w="2551" w:type="dxa"/>
          </w:tcPr>
          <w:p w14:paraId="7BD8CC89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 – kovová folie</w:t>
            </w:r>
          </w:p>
        </w:tc>
        <w:tc>
          <w:tcPr>
            <w:tcW w:w="3969" w:type="dxa"/>
          </w:tcPr>
          <w:p w14:paraId="472B9177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7B4DE490" w14:textId="77777777" w:rsidTr="00B755A1">
        <w:tc>
          <w:tcPr>
            <w:tcW w:w="3794" w:type="dxa"/>
          </w:tcPr>
          <w:p w14:paraId="3CFDF562" w14:textId="77777777" w:rsidR="00B158D3" w:rsidRPr="001756F8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75BB9587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38644F95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1624D689" w14:textId="77777777" w:rsidTr="00B755A1">
        <w:tc>
          <w:tcPr>
            <w:tcW w:w="3794" w:type="dxa"/>
          </w:tcPr>
          <w:p w14:paraId="7646558E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034D2280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413129FE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328D8828" w14:textId="77777777" w:rsidTr="00B755A1">
        <w:tc>
          <w:tcPr>
            <w:tcW w:w="3794" w:type="dxa"/>
          </w:tcPr>
          <w:p w14:paraId="1E470769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14:paraId="25F3FF1E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Shore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 58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/ -3</w:t>
            </w:r>
          </w:p>
        </w:tc>
        <w:tc>
          <w:tcPr>
            <w:tcW w:w="3969" w:type="dxa"/>
          </w:tcPr>
          <w:p w14:paraId="1C8EEFAD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5DC29AE9" w14:textId="77777777" w:rsidTr="00B755A1">
        <w:tc>
          <w:tcPr>
            <w:tcW w:w="3794" w:type="dxa"/>
          </w:tcPr>
          <w:p w14:paraId="7AAD24DE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Tloušťka pláště</w:t>
            </w:r>
          </w:p>
        </w:tc>
        <w:tc>
          <w:tcPr>
            <w:tcW w:w="2551" w:type="dxa"/>
          </w:tcPr>
          <w:p w14:paraId="5F6C5DA5" w14:textId="0A6FE6B9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4 mm</w:t>
            </w:r>
          </w:p>
        </w:tc>
        <w:tc>
          <w:tcPr>
            <w:tcW w:w="3969" w:type="dxa"/>
          </w:tcPr>
          <w:p w14:paraId="5B516CAA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06E9923F" w14:textId="77777777" w:rsidTr="00B755A1">
        <w:tc>
          <w:tcPr>
            <w:tcW w:w="3794" w:type="dxa"/>
          </w:tcPr>
          <w:p w14:paraId="07ACFF7B" w14:textId="046551DC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25A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požadovaný poloměr ohybu při tažení</w:t>
            </w:r>
          </w:p>
        </w:tc>
        <w:tc>
          <w:tcPr>
            <w:tcW w:w="2551" w:type="dxa"/>
          </w:tcPr>
          <w:p w14:paraId="12D1CC95" w14:textId="133D98FF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1900 mm</w:t>
            </w:r>
          </w:p>
        </w:tc>
        <w:tc>
          <w:tcPr>
            <w:tcW w:w="3969" w:type="dxa"/>
          </w:tcPr>
          <w:p w14:paraId="15A21AC4" w14:textId="33B0B943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E01225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účastník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hodnotu]</w:t>
            </w:r>
          </w:p>
        </w:tc>
      </w:tr>
      <w:tr w:rsidR="00B158D3" w14:paraId="0FC5673D" w14:textId="77777777" w:rsidTr="00B755A1">
        <w:tc>
          <w:tcPr>
            <w:tcW w:w="3794" w:type="dxa"/>
          </w:tcPr>
          <w:p w14:paraId="147A425E" w14:textId="18DBC1AF" w:rsidR="00B158D3" w:rsidRPr="00525A14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616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požadovaný poloměr ohybu v budově transformační stanice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4616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montáž koncovky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do GIS rozvaděče)</w:t>
            </w:r>
          </w:p>
        </w:tc>
        <w:tc>
          <w:tcPr>
            <w:tcW w:w="2551" w:type="dxa"/>
          </w:tcPr>
          <w:p w14:paraId="3150C68C" w14:textId="04C99D21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1380 mm</w:t>
            </w:r>
          </w:p>
        </w:tc>
        <w:tc>
          <w:tcPr>
            <w:tcW w:w="3969" w:type="dxa"/>
          </w:tcPr>
          <w:p w14:paraId="02DDBDC2" w14:textId="5624C1EA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E01225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B158D3" w14:paraId="74712253" w14:textId="77777777" w:rsidTr="00B755A1">
        <w:tc>
          <w:tcPr>
            <w:tcW w:w="3794" w:type="dxa"/>
          </w:tcPr>
          <w:p w14:paraId="0DBDBEBB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pokládku   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434AB67E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2447E035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B158D3" w14:paraId="33805351" w14:textId="77777777" w:rsidTr="00B755A1">
        <w:tc>
          <w:tcPr>
            <w:tcW w:w="3794" w:type="dxa"/>
          </w:tcPr>
          <w:p w14:paraId="6E98D2F7" w14:textId="6619E10A" w:rsidR="00B158D3" w:rsidRPr="00E84F58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Návin na kabelový buben</w:t>
            </w:r>
          </w:p>
        </w:tc>
        <w:tc>
          <w:tcPr>
            <w:tcW w:w="2551" w:type="dxa"/>
          </w:tcPr>
          <w:p w14:paraId="77E23A13" w14:textId="09DB302D" w:rsidR="00B158D3" w:rsidRPr="00E84F58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630 m</w:t>
            </w:r>
          </w:p>
        </w:tc>
        <w:tc>
          <w:tcPr>
            <w:tcW w:w="3969" w:type="dxa"/>
          </w:tcPr>
          <w:p w14:paraId="3CDADDEB" w14:textId="38D3E545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0839B597" w14:textId="77777777" w:rsidTr="004D3310">
        <w:trPr>
          <w:trHeight w:val="345"/>
        </w:trPr>
        <w:tc>
          <w:tcPr>
            <w:tcW w:w="10314" w:type="dxa"/>
            <w:gridSpan w:val="3"/>
          </w:tcPr>
          <w:p w14:paraId="333EB886" w14:textId="19E19332" w:rsidR="00B158D3" w:rsidRPr="00D6040C" w:rsidRDefault="00B158D3" w:rsidP="00AA0F2A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s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- </w:t>
            </w:r>
            <w:r w:rsidR="004D3FD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x jednožilová spojka (</w:t>
            </w:r>
            <w:r w:rsidR="004D3FD8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x</w:t>
            </w:r>
            <w:r w:rsidR="00AA0F2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A0F2A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spojkoviště“0“- úsek VI.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),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napojení na stávající kabelové vedení</w:t>
            </w:r>
            <w:r w:rsidR="00AA0F2A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,  Trasa BNS – MEY – viz</w:t>
            </w:r>
            <w:r w:rsidR="00C1302D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  <w:r w:rsidR="00AA0F2A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přehledové schéma</w:t>
            </w:r>
          </w:p>
        </w:tc>
      </w:tr>
      <w:tr w:rsidR="00B158D3" w:rsidRPr="00D6040C" w14:paraId="282CD742" w14:textId="77777777" w:rsidTr="0065242A">
        <w:trPr>
          <w:trHeight w:val="354"/>
        </w:trPr>
        <w:tc>
          <w:tcPr>
            <w:tcW w:w="3794" w:type="dxa"/>
          </w:tcPr>
          <w:p w14:paraId="36BDC56A" w14:textId="17E0EF30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 armatury</w:t>
            </w:r>
          </w:p>
        </w:tc>
        <w:tc>
          <w:tcPr>
            <w:tcW w:w="2551" w:type="dxa"/>
          </w:tcPr>
          <w:p w14:paraId="294B542B" w14:textId="77777777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4E88B17" w14:textId="10F5B148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E01225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B158D3" w:rsidRPr="00D6040C" w14:paraId="772210A9" w14:textId="77777777" w:rsidTr="0065242A">
        <w:trPr>
          <w:trHeight w:val="354"/>
        </w:trPr>
        <w:tc>
          <w:tcPr>
            <w:tcW w:w="3794" w:type="dxa"/>
          </w:tcPr>
          <w:p w14:paraId="48C14A08" w14:textId="5B197E6D" w:rsidR="00B158D3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Spojka pro spojení</w:t>
            </w:r>
          </w:p>
        </w:tc>
        <w:tc>
          <w:tcPr>
            <w:tcW w:w="2551" w:type="dxa"/>
          </w:tcPr>
          <w:p w14:paraId="3A41E754" w14:textId="4A28C35F" w:rsidR="00B158D3" w:rsidRPr="00AA0F2A" w:rsidRDefault="00AA0F2A" w:rsidP="00AA0F2A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Stávající kabel 2XS(FL)2Y 1x630 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RM/235mm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 xml:space="preserve">2 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 novým kabelem (2XS(FL)2Y 1x800 RM/</w:t>
            </w:r>
            <w:proofErr w:type="spell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xxx</w:t>
            </w:r>
            <w:proofErr w:type="spellEnd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mm2)</w:t>
            </w:r>
          </w:p>
        </w:tc>
        <w:tc>
          <w:tcPr>
            <w:tcW w:w="3969" w:type="dxa"/>
          </w:tcPr>
          <w:p w14:paraId="0D5453DE" w14:textId="3DFC3470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5C2CC4C0" w14:textId="77777777" w:rsidTr="0065242A">
        <w:trPr>
          <w:trHeight w:val="353"/>
        </w:trPr>
        <w:tc>
          <w:tcPr>
            <w:tcW w:w="3794" w:type="dxa"/>
          </w:tcPr>
          <w:p w14:paraId="38BCEB1A" w14:textId="736E1DE4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42942806" w14:textId="627DB71A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2D9C31BC" w14:textId="0BE65A5B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4E34BF59" w14:textId="77777777" w:rsidTr="0065242A">
        <w:trPr>
          <w:trHeight w:val="353"/>
        </w:trPr>
        <w:tc>
          <w:tcPr>
            <w:tcW w:w="3794" w:type="dxa"/>
          </w:tcPr>
          <w:p w14:paraId="5B771E6D" w14:textId="1F251CD8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03D7112B" w14:textId="6DD03E64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3C84D038" w14:textId="68F67DCF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5D5EF902" w14:textId="77777777" w:rsidTr="0065242A">
        <w:trPr>
          <w:trHeight w:val="353"/>
        </w:trPr>
        <w:tc>
          <w:tcPr>
            <w:tcW w:w="3794" w:type="dxa"/>
          </w:tcPr>
          <w:p w14:paraId="43C162A1" w14:textId="3384977C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6CF1A3E9" w14:textId="3CD2D3F1" w:rsidR="00AA0F2A" w:rsidRPr="0065242A" w:rsidRDefault="00AA0F2A" w:rsidP="00AA0F2A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Prefabrikovaná </w:t>
            </w:r>
            <w:proofErr w:type="spell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silokonová</w:t>
            </w:r>
            <w:proofErr w:type="spellEnd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třídílná spojka pro spojení různých průřezů 630/800mm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. </w:t>
            </w:r>
            <w:r w:rsidRPr="0092075B">
              <w:rPr>
                <w:rFonts w:ascii="Arial" w:hAnsi="Arial" w:cs="Arial"/>
                <w:sz w:val="22"/>
                <w:szCs w:val="22"/>
              </w:rPr>
              <w:t>S</w:t>
            </w:r>
            <w:r w:rsidR="00FA7526" w:rsidRPr="00FA7526">
              <w:rPr>
                <w:rFonts w:ascii="Arial" w:hAnsi="Arial" w:cs="Arial"/>
                <w:sz w:val="22"/>
                <w:szCs w:val="22"/>
              </w:rPr>
              <w:t xml:space="preserve">pojka </w:t>
            </w:r>
            <w:r w:rsidR="00FA7526">
              <w:rPr>
                <w:rFonts w:ascii="Arial" w:hAnsi="Arial" w:cs="Arial"/>
                <w:sz w:val="22"/>
                <w:szCs w:val="22"/>
              </w:rPr>
              <w:t>s vyvedeným stíněním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14:paraId="3600F25F" w14:textId="1C80FDCC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16DFBC41" w14:textId="77777777" w:rsidTr="0065242A">
        <w:trPr>
          <w:trHeight w:val="353"/>
        </w:trPr>
        <w:tc>
          <w:tcPr>
            <w:tcW w:w="3794" w:type="dxa"/>
          </w:tcPr>
          <w:p w14:paraId="3B74455C" w14:textId="1B954C69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7695B7C8" w14:textId="49A11A32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1F839B0B" w14:textId="4476BB48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B158D3" w:rsidRPr="00D6040C" w14:paraId="1C4679F2" w14:textId="77777777" w:rsidTr="004D3310">
        <w:trPr>
          <w:trHeight w:val="345"/>
        </w:trPr>
        <w:tc>
          <w:tcPr>
            <w:tcW w:w="10314" w:type="dxa"/>
            <w:gridSpan w:val="3"/>
          </w:tcPr>
          <w:p w14:paraId="5D3A2FBE" w14:textId="6FEDFD41" w:rsidR="00B158D3" w:rsidRPr="00577650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s</w:t>
            </w:r>
            <w:r w:rsidRPr="005776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- </w:t>
            </w:r>
            <w:r w:rsidR="009A40F9">
              <w:rPr>
                <w:rFonts w:ascii="Arial" w:hAnsi="Arial" w:cs="Arial"/>
                <w:b/>
                <w:noProof/>
                <w:sz w:val="22"/>
                <w:szCs w:val="22"/>
              </w:rPr>
              <w:t>12</w:t>
            </w:r>
            <w:r w:rsidRPr="004D3FD8">
              <w:rPr>
                <w:rFonts w:ascii="Arial" w:hAnsi="Arial" w:cs="Arial"/>
                <w:b/>
                <w:noProof/>
                <w:sz w:val="22"/>
                <w:szCs w:val="22"/>
              </w:rPr>
              <w:t>x</w:t>
            </w:r>
            <w:r w:rsidRPr="005776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jednožilová spojka (</w:t>
            </w:r>
            <w:r w:rsidR="009A40F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2x </w:t>
            </w:r>
            <w:r w:rsidRPr="00577650">
              <w:rPr>
                <w:rFonts w:ascii="Arial" w:hAnsi="Arial" w:cs="Arial"/>
                <w:b/>
                <w:noProof/>
                <w:sz w:val="22"/>
                <w:szCs w:val="22"/>
              </w:rPr>
              <w:t>spojkoviště</w:t>
            </w:r>
            <w:r w:rsidR="009A40F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2, spojkoviště 1, spojkoviště 3</w:t>
            </w:r>
            <w:r w:rsidRPr="005776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, spojení </w:t>
            </w:r>
            <w:r w:rsidR="004D3FD8">
              <w:rPr>
                <w:rFonts w:ascii="Arial" w:hAnsi="Arial" w:cs="Arial"/>
                <w:b/>
                <w:noProof/>
                <w:sz w:val="22"/>
                <w:szCs w:val="22"/>
              </w:rPr>
              <w:t>nové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ho kabelu</w:t>
            </w:r>
            <w:r w:rsidR="00C1302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C1302D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B158D3" w:rsidRPr="00D6040C" w14:paraId="4780C2E3" w14:textId="77777777" w:rsidTr="00B755A1">
        <w:tc>
          <w:tcPr>
            <w:tcW w:w="3794" w:type="dxa"/>
          </w:tcPr>
          <w:p w14:paraId="28F80B38" w14:textId="77777777" w:rsidR="00B158D3" w:rsidRPr="00577650" w:rsidRDefault="00B158D3" w:rsidP="00B158D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4ED32102" w14:textId="77777777" w:rsidR="00B158D3" w:rsidRPr="00577650" w:rsidRDefault="00B158D3" w:rsidP="00B158D3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4A63660" w14:textId="06C5A6DC" w:rsidR="00B158D3" w:rsidRPr="000C79BE" w:rsidRDefault="00B158D3" w:rsidP="00B158D3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259E0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B158D3" w:rsidRPr="00D6040C" w14:paraId="04A48F5D" w14:textId="77777777" w:rsidTr="00B755A1">
        <w:tc>
          <w:tcPr>
            <w:tcW w:w="3794" w:type="dxa"/>
          </w:tcPr>
          <w:p w14:paraId="00628BA4" w14:textId="4DE50497" w:rsidR="00B158D3" w:rsidRPr="00577650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Spojka pro spojení</w:t>
            </w:r>
          </w:p>
        </w:tc>
        <w:tc>
          <w:tcPr>
            <w:tcW w:w="2551" w:type="dxa"/>
          </w:tcPr>
          <w:p w14:paraId="5F93C12F" w14:textId="53BD2281" w:rsidR="00B158D3" w:rsidRPr="00577650" w:rsidRDefault="00B158D3" w:rsidP="00C1302D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Nových </w:t>
            </w:r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ů</w:t>
            </w:r>
            <w:r w:rsidR="00C1302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2XS(FL)2Y 1x800 RM/</w:t>
            </w:r>
            <w:r w:rsidR="00C1302D" w:rsidRPr="00566618"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red"/>
              </w:rPr>
              <w:t xml:space="preserve"> </w:t>
            </w:r>
            <w:proofErr w:type="spellStart"/>
            <w:r w:rsidR="00C1302D"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xxx</w:t>
            </w:r>
            <w:proofErr w:type="spellEnd"/>
            <w:r w:rsidR="00C1302D"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mm2</w:t>
            </w:r>
          </w:p>
        </w:tc>
        <w:tc>
          <w:tcPr>
            <w:tcW w:w="3969" w:type="dxa"/>
          </w:tcPr>
          <w:p w14:paraId="4267012A" w14:textId="72EB1FD8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771AF7C2" w14:textId="77777777" w:rsidTr="00B755A1">
        <w:tc>
          <w:tcPr>
            <w:tcW w:w="3794" w:type="dxa"/>
          </w:tcPr>
          <w:p w14:paraId="31C15947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18AD853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2699D8B2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0DD845CF" w14:textId="77777777" w:rsidTr="00B755A1">
        <w:tc>
          <w:tcPr>
            <w:tcW w:w="3794" w:type="dxa"/>
          </w:tcPr>
          <w:p w14:paraId="609FB82C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6A6962FF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6807C9DE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2120AC63" w14:textId="77777777" w:rsidTr="00B755A1">
        <w:tc>
          <w:tcPr>
            <w:tcW w:w="3794" w:type="dxa"/>
          </w:tcPr>
          <w:p w14:paraId="4B740EB1" w14:textId="77777777" w:rsidR="00B158D3" w:rsidRPr="00577650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3E6489D9" w14:textId="77777777" w:rsidR="00B158D3" w:rsidRPr="00577650" w:rsidRDefault="00B158D3" w:rsidP="00B158D3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577650">
              <w:rPr>
                <w:rFonts w:ascii="Arial" w:hAnsi="Arial" w:cs="Arial"/>
                <w:sz w:val="22"/>
                <w:szCs w:val="22"/>
              </w:rPr>
              <w:t>prefabrikované</w:t>
            </w:r>
          </w:p>
        </w:tc>
        <w:tc>
          <w:tcPr>
            <w:tcW w:w="3969" w:type="dxa"/>
          </w:tcPr>
          <w:p w14:paraId="320912BD" w14:textId="77777777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66AAFA20" w14:textId="77777777" w:rsidTr="00B755A1">
        <w:tc>
          <w:tcPr>
            <w:tcW w:w="3794" w:type="dxa"/>
          </w:tcPr>
          <w:p w14:paraId="7D820FA1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teplota pro montáž</w:t>
            </w: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019E8023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38A680E1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4D3FD8" w:rsidRPr="00686634" w14:paraId="493FBAC0" w14:textId="77777777" w:rsidTr="004D3FD8">
        <w:trPr>
          <w:trHeight w:val="397"/>
        </w:trPr>
        <w:tc>
          <w:tcPr>
            <w:tcW w:w="10314" w:type="dxa"/>
            <w:gridSpan w:val="3"/>
          </w:tcPr>
          <w:p w14:paraId="40F67051" w14:textId="1C3A1F8C" w:rsidR="004D3FD8" w:rsidRPr="00686634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trike/>
                <w:snapToGrid w:val="0"/>
                <w:color w:val="000000"/>
                <w:sz w:val="22"/>
                <w:szCs w:val="22"/>
                <w:highlight w:val="red"/>
              </w:rPr>
            </w:pPr>
          </w:p>
        </w:tc>
      </w:tr>
      <w:tr w:rsidR="004D3FD8" w:rsidRPr="00D6040C" w14:paraId="6D2BF283" w14:textId="77777777" w:rsidTr="001E2488">
        <w:tc>
          <w:tcPr>
            <w:tcW w:w="10314" w:type="dxa"/>
            <w:gridSpan w:val="3"/>
          </w:tcPr>
          <w:p w14:paraId="484A8061" w14:textId="0F05FAE2" w:rsidR="004D3FD8" w:rsidRPr="0092075B" w:rsidRDefault="00686634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Linkbox </w:t>
            </w:r>
            <w:del w:id="0" w:author="Vrzal, Jan" w:date="2020-05-15T15:08:00Z">
              <w:r w:rsidRPr="0092075B" w:rsidDel="00F94334">
                <w:rPr>
                  <w:rFonts w:ascii="Arial" w:hAnsi="Arial" w:cs="Arial"/>
                  <w:b/>
                  <w:noProof/>
                  <w:sz w:val="22"/>
                  <w:szCs w:val="22"/>
                </w:rPr>
                <w:delText>3</w:delText>
              </w:r>
              <w:r w:rsidR="004D3FD8" w:rsidRPr="0092075B" w:rsidDel="00F94334">
                <w:rPr>
                  <w:rFonts w:ascii="Arial" w:hAnsi="Arial" w:cs="Arial"/>
                  <w:b/>
                  <w:noProof/>
                  <w:sz w:val="22"/>
                  <w:szCs w:val="22"/>
                </w:rPr>
                <w:delText xml:space="preserve">x </w:delText>
              </w:r>
            </w:del>
            <w:ins w:id="1" w:author="Vrzal, Jan" w:date="2020-05-15T15:08:00Z">
              <w:r w:rsidR="00F94334">
                <w:rPr>
                  <w:rFonts w:ascii="Arial" w:hAnsi="Arial" w:cs="Arial"/>
                  <w:b/>
                  <w:noProof/>
                  <w:sz w:val="22"/>
                  <w:szCs w:val="22"/>
                </w:rPr>
                <w:t>1</w:t>
              </w:r>
              <w:r w:rsidR="00F94334" w:rsidRPr="0092075B">
                <w:rPr>
                  <w:rFonts w:ascii="Arial" w:hAnsi="Arial" w:cs="Arial"/>
                  <w:b/>
                  <w:noProof/>
                  <w:sz w:val="22"/>
                  <w:szCs w:val="22"/>
                </w:rPr>
                <w:t xml:space="preserve">x </w:t>
              </w:r>
            </w:ins>
            <w:r w:rsidR="004D3FD8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sada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(ELB</w:t>
            </w:r>
            <w:del w:id="2" w:author="Vrzal, Jan" w:date="2020-05-15T15:08:00Z">
              <w:r w:rsidRPr="0092075B" w:rsidDel="00F94334">
                <w:rPr>
                  <w:rFonts w:ascii="Arial" w:hAnsi="Arial" w:cs="Arial"/>
                  <w:b/>
                  <w:noProof/>
                  <w:sz w:val="22"/>
                  <w:szCs w:val="22"/>
                </w:rPr>
                <w:delText>01, 02,</w:delText>
              </w:r>
            </w:del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03 – viz přehledové schéma)</w:t>
            </w:r>
          </w:p>
        </w:tc>
      </w:tr>
      <w:tr w:rsidR="004D3FD8" w:rsidRPr="00D6040C" w14:paraId="0B730C0B" w14:textId="77777777" w:rsidTr="00B755A1">
        <w:tc>
          <w:tcPr>
            <w:tcW w:w="3794" w:type="dxa"/>
          </w:tcPr>
          <w:p w14:paraId="4A036D4C" w14:textId="77777777" w:rsidR="004D3FD8" w:rsidRPr="004D3FD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0084D10F" w14:textId="77777777" w:rsidR="004D3FD8" w:rsidRPr="0083409D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254D4C4" w14:textId="6A691D44" w:rsidR="004D3FD8" w:rsidRPr="000C79BE" w:rsidRDefault="004D3FD8" w:rsidP="004D3FD8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0D30F6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4D3FD8" w:rsidRPr="00D6040C" w14:paraId="208BEA4D" w14:textId="77777777" w:rsidTr="00B755A1">
        <w:tc>
          <w:tcPr>
            <w:tcW w:w="3794" w:type="dxa"/>
          </w:tcPr>
          <w:p w14:paraId="57A1C0BF" w14:textId="77777777" w:rsidR="004D3FD8" w:rsidRPr="004D3FD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noProof/>
                <w:sz w:val="22"/>
                <w:szCs w:val="22"/>
              </w:rPr>
              <w:t>Provedení uzemnění</w:t>
            </w:r>
          </w:p>
        </w:tc>
        <w:tc>
          <w:tcPr>
            <w:tcW w:w="2551" w:type="dxa"/>
          </w:tcPr>
          <w:p w14:paraId="736C3A2B" w14:textId="61A100E0" w:rsidR="004D3FD8" w:rsidRPr="0083409D" w:rsidRDefault="003F7508" w:rsidP="003F750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83409D">
              <w:rPr>
                <w:rFonts w:ascii="Arial" w:hAnsi="Arial" w:cs="Arial"/>
                <w:sz w:val="22"/>
                <w:szCs w:val="22"/>
              </w:rPr>
              <w:t>Earthing</w:t>
            </w:r>
            <w:proofErr w:type="spellEnd"/>
            <w:r w:rsidRPr="0083409D">
              <w:rPr>
                <w:rFonts w:ascii="Arial" w:hAnsi="Arial" w:cs="Arial"/>
                <w:sz w:val="22"/>
                <w:szCs w:val="22"/>
              </w:rPr>
              <w:t xml:space="preserve"> link box</w:t>
            </w:r>
            <w:r w:rsidR="004D3FD8" w:rsidRPr="0083409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D3FD8" w:rsidRPr="0083409D">
              <w:rPr>
                <w:rFonts w:ascii="Arial" w:hAnsi="Arial" w:cs="Arial"/>
                <w:snapToGrid w:val="0"/>
                <w:sz w:val="22"/>
                <w:szCs w:val="22"/>
              </w:rPr>
              <w:t xml:space="preserve"> vn</w:t>
            </w:r>
            <w:r w:rsidRPr="0083409D">
              <w:rPr>
                <w:rFonts w:ascii="Arial" w:hAnsi="Arial" w:cs="Arial"/>
                <w:snapToGrid w:val="0"/>
                <w:sz w:val="22"/>
                <w:szCs w:val="22"/>
              </w:rPr>
              <w:t>itř</w:t>
            </w:r>
            <w:r w:rsidR="0018257F" w:rsidRPr="0083409D">
              <w:rPr>
                <w:rFonts w:ascii="Arial" w:hAnsi="Arial" w:cs="Arial"/>
                <w:snapToGrid w:val="0"/>
                <w:sz w:val="22"/>
                <w:szCs w:val="22"/>
              </w:rPr>
              <w:t>ní provedení, krytí min. IP</w:t>
            </w:r>
            <w:r w:rsidRPr="0083409D">
              <w:rPr>
                <w:rFonts w:ascii="Arial" w:hAnsi="Arial" w:cs="Arial"/>
                <w:snapToGrid w:val="0"/>
                <w:sz w:val="22"/>
                <w:szCs w:val="22"/>
              </w:rPr>
              <w:t>54</w:t>
            </w:r>
          </w:p>
        </w:tc>
        <w:tc>
          <w:tcPr>
            <w:tcW w:w="3969" w:type="dxa"/>
          </w:tcPr>
          <w:p w14:paraId="1A00821A" w14:textId="3D8D60A2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:rsidRPr="00D6040C" w14:paraId="4DF2142B" w14:textId="77777777" w:rsidTr="003B6F0D">
        <w:trPr>
          <w:ins w:id="3" w:author="Vrzal, Jan" w:date="2020-05-15T15:07:00Z"/>
        </w:trPr>
        <w:tc>
          <w:tcPr>
            <w:tcW w:w="10314" w:type="dxa"/>
            <w:gridSpan w:val="3"/>
          </w:tcPr>
          <w:p w14:paraId="1B45559C" w14:textId="146C157C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ins w:id="4" w:author="Vrzal, Jan" w:date="2020-05-15T15:07:00Z"/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ins w:id="5" w:author="Vrzal, Jan" w:date="2020-05-15T15:08:00Z">
              <w:r w:rsidRPr="0092075B">
                <w:rPr>
                  <w:rFonts w:ascii="Arial" w:hAnsi="Arial" w:cs="Arial"/>
                  <w:b/>
                  <w:noProof/>
                  <w:sz w:val="22"/>
                  <w:szCs w:val="22"/>
                </w:rPr>
                <w:t xml:space="preserve">Linkbox </w:t>
              </w:r>
              <w:r>
                <w:rPr>
                  <w:rFonts w:ascii="Arial" w:hAnsi="Arial" w:cs="Arial"/>
                  <w:b/>
                  <w:noProof/>
                  <w:sz w:val="22"/>
                  <w:szCs w:val="22"/>
                </w:rPr>
                <w:t>2</w:t>
              </w:r>
              <w:r w:rsidRPr="0092075B">
                <w:rPr>
                  <w:rFonts w:ascii="Arial" w:hAnsi="Arial" w:cs="Arial"/>
                  <w:b/>
                  <w:noProof/>
                  <w:sz w:val="22"/>
                  <w:szCs w:val="22"/>
                </w:rPr>
                <w:t xml:space="preserve">x sada (ELB </w:t>
              </w:r>
            </w:ins>
            <w:ins w:id="6" w:author="Vrzal, Jan" w:date="2020-05-15T15:09:00Z">
              <w:r>
                <w:rPr>
                  <w:rFonts w:ascii="Arial" w:hAnsi="Arial" w:cs="Arial"/>
                  <w:b/>
                  <w:noProof/>
                  <w:sz w:val="22"/>
                  <w:szCs w:val="22"/>
                </w:rPr>
                <w:t>01, 02</w:t>
              </w:r>
            </w:ins>
            <w:ins w:id="7" w:author="Vrzal, Jan" w:date="2020-05-15T15:08:00Z">
              <w:r w:rsidRPr="0092075B">
                <w:rPr>
                  <w:rFonts w:ascii="Arial" w:hAnsi="Arial" w:cs="Arial"/>
                  <w:b/>
                  <w:noProof/>
                  <w:sz w:val="22"/>
                  <w:szCs w:val="22"/>
                </w:rPr>
                <w:t xml:space="preserve"> – viz přehledové schéma)</w:t>
              </w:r>
            </w:ins>
          </w:p>
        </w:tc>
      </w:tr>
      <w:tr w:rsidR="00F94334" w:rsidRPr="00D6040C" w14:paraId="3C290275" w14:textId="77777777" w:rsidTr="00B755A1">
        <w:trPr>
          <w:ins w:id="8" w:author="Vrzal, Jan" w:date="2020-05-15T15:08:00Z"/>
        </w:trPr>
        <w:tc>
          <w:tcPr>
            <w:tcW w:w="3794" w:type="dxa"/>
          </w:tcPr>
          <w:p w14:paraId="4E561F15" w14:textId="69E756A5" w:rsidR="00F94334" w:rsidRPr="004D3FD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ins w:id="9" w:author="Vrzal, Jan" w:date="2020-05-15T15:08:00Z"/>
                <w:rFonts w:ascii="Arial" w:hAnsi="Arial" w:cs="Arial"/>
                <w:noProof/>
                <w:sz w:val="22"/>
                <w:szCs w:val="22"/>
              </w:rPr>
            </w:pPr>
            <w:ins w:id="10" w:author="Vrzal, Jan" w:date="2020-05-15T15:08:00Z">
              <w:r w:rsidRPr="004D3FD8">
                <w:rPr>
                  <w:rFonts w:ascii="Arial" w:hAnsi="Arial" w:cs="Arial"/>
                  <w:snapToGrid w:val="0"/>
                  <w:color w:val="000000"/>
                  <w:sz w:val="22"/>
                  <w:szCs w:val="22"/>
                </w:rPr>
                <w:t>Typové označení, výrobce</w:t>
              </w:r>
            </w:ins>
          </w:p>
        </w:tc>
        <w:tc>
          <w:tcPr>
            <w:tcW w:w="2551" w:type="dxa"/>
          </w:tcPr>
          <w:p w14:paraId="58F34863" w14:textId="77777777" w:rsidR="00F94334" w:rsidRPr="0083409D" w:rsidRDefault="00F94334" w:rsidP="00F94334">
            <w:pPr>
              <w:tabs>
                <w:tab w:val="left" w:pos="284"/>
              </w:tabs>
              <w:spacing w:before="80"/>
              <w:rPr>
                <w:ins w:id="11" w:author="Vrzal, Jan" w:date="2020-05-15T15:08:00Z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82CDD0D" w14:textId="6AF3F080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ins w:id="12" w:author="Vrzal, Jan" w:date="2020-05-15T15:08:00Z"/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ins w:id="13" w:author="Vrzal, Jan" w:date="2020-05-15T15:08:00Z">
              <w:r w:rsidRPr="000C79BE">
                <w:rPr>
                  <w:rFonts w:ascii="Arial" w:hAnsi="Arial" w:cs="Arial"/>
                  <w:i/>
                  <w:snapToGrid w:val="0"/>
                  <w:color w:val="000000"/>
                  <w:sz w:val="22"/>
                  <w:szCs w:val="22"/>
                  <w:highlight w:val="green"/>
                </w:rPr>
                <w:t>[účastník vyplní nabízené provedení]</w:t>
              </w:r>
            </w:ins>
          </w:p>
        </w:tc>
      </w:tr>
      <w:tr w:rsidR="00F94334" w:rsidRPr="00D6040C" w14:paraId="75C9A9AF" w14:textId="77777777" w:rsidTr="00B755A1">
        <w:trPr>
          <w:ins w:id="14" w:author="Vrzal, Jan" w:date="2020-05-15T15:07:00Z"/>
        </w:trPr>
        <w:tc>
          <w:tcPr>
            <w:tcW w:w="3794" w:type="dxa"/>
          </w:tcPr>
          <w:p w14:paraId="1C5C077D" w14:textId="2B5E424E" w:rsidR="00F94334" w:rsidRPr="004D3FD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ins w:id="15" w:author="Vrzal, Jan" w:date="2020-05-15T15:07:00Z"/>
                <w:rFonts w:ascii="Arial" w:hAnsi="Arial" w:cs="Arial"/>
                <w:noProof/>
                <w:sz w:val="22"/>
                <w:szCs w:val="22"/>
              </w:rPr>
            </w:pPr>
            <w:ins w:id="16" w:author="Vrzal, Jan" w:date="2020-05-15T15:08:00Z">
              <w:r w:rsidRPr="004D3FD8">
                <w:rPr>
                  <w:rFonts w:ascii="Arial" w:hAnsi="Arial" w:cs="Arial"/>
                  <w:noProof/>
                  <w:sz w:val="22"/>
                  <w:szCs w:val="22"/>
                </w:rPr>
                <w:t>Provedení uzemnění</w:t>
              </w:r>
            </w:ins>
          </w:p>
        </w:tc>
        <w:tc>
          <w:tcPr>
            <w:tcW w:w="2551" w:type="dxa"/>
          </w:tcPr>
          <w:p w14:paraId="11980474" w14:textId="5D1A2484" w:rsidR="00F94334" w:rsidRPr="0083409D" w:rsidRDefault="00F94334" w:rsidP="00F94334">
            <w:pPr>
              <w:tabs>
                <w:tab w:val="left" w:pos="284"/>
              </w:tabs>
              <w:spacing w:before="80"/>
              <w:rPr>
                <w:ins w:id="17" w:author="Vrzal, Jan" w:date="2020-05-15T15:07:00Z"/>
                <w:rFonts w:ascii="Arial" w:hAnsi="Arial" w:cs="Arial"/>
                <w:sz w:val="22"/>
                <w:szCs w:val="22"/>
              </w:rPr>
            </w:pPr>
            <w:proofErr w:type="spellStart"/>
            <w:ins w:id="18" w:author="Vrzal, Jan" w:date="2020-05-15T15:08:00Z">
              <w:r w:rsidRPr="0083409D">
                <w:rPr>
                  <w:rFonts w:ascii="Arial" w:hAnsi="Arial" w:cs="Arial"/>
                  <w:sz w:val="22"/>
                  <w:szCs w:val="22"/>
                </w:rPr>
                <w:t>Earthing</w:t>
              </w:r>
              <w:proofErr w:type="spellEnd"/>
              <w:r w:rsidRPr="0083409D">
                <w:rPr>
                  <w:rFonts w:ascii="Arial" w:hAnsi="Arial" w:cs="Arial"/>
                  <w:sz w:val="22"/>
                  <w:szCs w:val="22"/>
                </w:rPr>
                <w:t xml:space="preserve"> link box</w:t>
              </w:r>
            </w:ins>
            <w:ins w:id="19" w:author="Vrzal, Jan" w:date="2020-05-15T15:09:00Z">
              <w:r>
                <w:rPr>
                  <w:rFonts w:ascii="Arial" w:hAnsi="Arial" w:cs="Arial"/>
                  <w:sz w:val="22"/>
                  <w:szCs w:val="22"/>
                </w:rPr>
                <w:t xml:space="preserve"> vč. svodičů přepětí</w:t>
              </w:r>
            </w:ins>
            <w:ins w:id="20" w:author="Vrzal, Jan" w:date="2020-05-15T15:08:00Z">
              <w:r w:rsidRPr="0083409D"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r w:rsidRPr="0083409D">
                <w:rPr>
                  <w:rFonts w:ascii="Arial" w:hAnsi="Arial" w:cs="Arial"/>
                  <w:snapToGrid w:val="0"/>
                  <w:sz w:val="22"/>
                  <w:szCs w:val="22"/>
                </w:rPr>
                <w:t xml:space="preserve"> vnitřní provedení, krytí min. IP54</w:t>
              </w:r>
            </w:ins>
          </w:p>
        </w:tc>
        <w:tc>
          <w:tcPr>
            <w:tcW w:w="3969" w:type="dxa"/>
          </w:tcPr>
          <w:p w14:paraId="0FEF98E8" w14:textId="78E507A3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ins w:id="21" w:author="Vrzal, Jan" w:date="2020-05-15T15:07:00Z"/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ins w:id="22" w:author="Vrzal, Jan" w:date="2020-05-15T15:08:00Z">
              <w:r w:rsidRPr="000C79BE">
                <w:rPr>
                  <w:rFonts w:ascii="Arial" w:hAnsi="Arial" w:cs="Arial"/>
                  <w:i/>
                  <w:snapToGrid w:val="0"/>
                  <w:color w:val="000000"/>
                  <w:sz w:val="22"/>
                  <w:szCs w:val="22"/>
                  <w:highlight w:val="green"/>
                </w:rPr>
                <w:t>[ANO/NE]</w:t>
              </w:r>
            </w:ins>
          </w:p>
        </w:tc>
      </w:tr>
      <w:tr w:rsidR="00F94334" w:rsidRPr="00D6040C" w14:paraId="743AAFB2" w14:textId="77777777" w:rsidTr="000519A9">
        <w:trPr>
          <w:trHeight w:val="494"/>
        </w:trPr>
        <w:tc>
          <w:tcPr>
            <w:tcW w:w="10314" w:type="dxa"/>
            <w:gridSpan w:val="3"/>
            <w:vAlign w:val="center"/>
          </w:tcPr>
          <w:p w14:paraId="33663CE3" w14:textId="51CAF96D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Ukončení v GIS rozvaděči v BNS (male part) – 2x sada</w:t>
            </w:r>
          </w:p>
        </w:tc>
      </w:tr>
      <w:tr w:rsidR="00F94334" w:rsidRPr="00D6040C" w14:paraId="04724EDE" w14:textId="77777777" w:rsidTr="00B755A1">
        <w:tc>
          <w:tcPr>
            <w:tcW w:w="3794" w:type="dxa"/>
          </w:tcPr>
          <w:p w14:paraId="1028024B" w14:textId="7F428FEE" w:rsidR="00F94334" w:rsidRPr="00583A56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69ECADA4" w14:textId="77777777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</w:tcPr>
          <w:p w14:paraId="37CE67D6" w14:textId="4860FDC7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[účastník vyplní nabízené provedení]</w:t>
            </w:r>
          </w:p>
        </w:tc>
      </w:tr>
      <w:tr w:rsidR="00F94334" w:rsidRPr="00D6040C" w14:paraId="12F5F0A0" w14:textId="77777777" w:rsidTr="00B755A1">
        <w:tc>
          <w:tcPr>
            <w:tcW w:w="3794" w:type="dxa"/>
          </w:tcPr>
          <w:p w14:paraId="0993601C" w14:textId="76A5C054" w:rsidR="00F94334" w:rsidRPr="00583A56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5DAD89A" w14:textId="4FD0402A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67B48241" w14:textId="033A6999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:rsidRPr="00D6040C" w14:paraId="5BBBF27A" w14:textId="77777777" w:rsidTr="00B755A1">
        <w:tc>
          <w:tcPr>
            <w:tcW w:w="3794" w:type="dxa"/>
          </w:tcPr>
          <w:p w14:paraId="5E282199" w14:textId="72F1B9FE" w:rsidR="00F94334" w:rsidRPr="00583A56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449DD86D" w14:textId="3E7933F2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7684B260" w14:textId="4ACAA042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:rsidRPr="00D6040C" w14:paraId="1E27D5E5" w14:textId="77777777" w:rsidTr="00B755A1">
        <w:tc>
          <w:tcPr>
            <w:tcW w:w="3794" w:type="dxa"/>
          </w:tcPr>
          <w:p w14:paraId="0D658877" w14:textId="10E5FFA4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Ukončení v rozvaděči</w:t>
            </w:r>
            <w:r>
              <w:rPr>
                <w:rFonts w:ascii="Arial" w:hAnsi="Arial" w:cs="Arial"/>
                <w:sz w:val="22"/>
                <w:szCs w:val="22"/>
              </w:rPr>
              <w:t xml:space="preserve"> GIS, kabelový modul s těsnícími izolátory (male part)</w:t>
            </w:r>
          </w:p>
        </w:tc>
        <w:tc>
          <w:tcPr>
            <w:tcW w:w="2551" w:type="dxa"/>
          </w:tcPr>
          <w:p w14:paraId="0B30ECAA" w14:textId="428113DA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Ukončení odpovídající ČSN EN </w:t>
            </w:r>
            <w: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271-209</w:t>
            </w:r>
            <w:r>
              <w:rPr>
                <w:rFonts w:ascii="Arial" w:hAnsi="Arial" w:cs="Arial"/>
                <w:sz w:val="22"/>
                <w:szCs w:val="22"/>
              </w:rPr>
              <w:t>, kompatibilní s ukončením v GIS rozvaděči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female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part)</w:t>
            </w:r>
          </w:p>
        </w:tc>
        <w:tc>
          <w:tcPr>
            <w:tcW w:w="3969" w:type="dxa"/>
          </w:tcPr>
          <w:p w14:paraId="6EF3E868" w14:textId="2E096F35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:rsidRPr="00D6040C" w14:paraId="5F2F780D" w14:textId="77777777" w:rsidTr="00B755A1">
        <w:tc>
          <w:tcPr>
            <w:tcW w:w="3794" w:type="dxa"/>
          </w:tcPr>
          <w:p w14:paraId="278C1154" w14:textId="3AFBFD21" w:rsidR="00F94334" w:rsidRPr="00583A56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438196B0" w14:textId="702AA04B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14:paraId="5D7EA93D" w14:textId="2E545E20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:rsidRPr="00D6040C" w14:paraId="1F54D10B" w14:textId="77777777" w:rsidTr="00B755A1">
        <w:tc>
          <w:tcPr>
            <w:tcW w:w="3794" w:type="dxa"/>
          </w:tcPr>
          <w:p w14:paraId="2A54E574" w14:textId="75ABB548" w:rsidR="00F94334" w:rsidRPr="00583A56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15F36770" w14:textId="57568C2F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35D3F46D" w14:textId="2E4CB8D3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F94334" w:rsidRPr="00D6040C" w14:paraId="23976248" w14:textId="77777777" w:rsidTr="004D3FD8">
        <w:trPr>
          <w:trHeight w:val="415"/>
        </w:trPr>
        <w:tc>
          <w:tcPr>
            <w:tcW w:w="10314" w:type="dxa"/>
            <w:gridSpan w:val="3"/>
            <w:vAlign w:val="center"/>
          </w:tcPr>
          <w:p w14:paraId="75F06D20" w14:textId="2C3146E6" w:rsidR="00F94334" w:rsidRPr="00E659A1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Ukončení v GIS rozvaděči v CML (male part) – 1x sada</w:t>
            </w:r>
          </w:p>
        </w:tc>
      </w:tr>
      <w:tr w:rsidR="00F94334" w:rsidRPr="00D6040C" w14:paraId="4FCD8453" w14:textId="77777777" w:rsidTr="00B755A1">
        <w:tc>
          <w:tcPr>
            <w:tcW w:w="3794" w:type="dxa"/>
          </w:tcPr>
          <w:p w14:paraId="13D09536" w14:textId="58FB964B" w:rsidR="00F94334" w:rsidRPr="00E84F5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43F8E4D3" w14:textId="77777777" w:rsidR="00F94334" w:rsidRPr="00E84F5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E6F52F0" w14:textId="3ACA00A3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[účastník vyplní nabízené provedení]</w:t>
            </w:r>
          </w:p>
        </w:tc>
      </w:tr>
      <w:tr w:rsidR="00F94334" w:rsidRPr="00D6040C" w14:paraId="0ECB32D7" w14:textId="77777777" w:rsidTr="00B755A1">
        <w:tc>
          <w:tcPr>
            <w:tcW w:w="3794" w:type="dxa"/>
          </w:tcPr>
          <w:p w14:paraId="3B6CCFF0" w14:textId="0BB4FC57" w:rsidR="00F94334" w:rsidRPr="00E84F5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58720047" w14:textId="39414B2E" w:rsidR="00F94334" w:rsidRPr="00E84F5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288198AF" w14:textId="18EDF8AF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:rsidRPr="00D6040C" w14:paraId="69106995" w14:textId="77777777" w:rsidTr="00B755A1">
        <w:tc>
          <w:tcPr>
            <w:tcW w:w="3794" w:type="dxa"/>
          </w:tcPr>
          <w:p w14:paraId="6C2AD111" w14:textId="7C6A044C" w:rsidR="00F94334" w:rsidRPr="00E84F5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41A36719" w14:textId="0A33D6B1" w:rsidR="00F94334" w:rsidRPr="00E84F5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34B6EF8B" w14:textId="01BFFA2E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:rsidRPr="00D6040C" w14:paraId="47CE2154" w14:textId="77777777" w:rsidTr="00B755A1">
        <w:tc>
          <w:tcPr>
            <w:tcW w:w="3794" w:type="dxa"/>
          </w:tcPr>
          <w:p w14:paraId="55D09FB6" w14:textId="770C84B4" w:rsidR="00F94334" w:rsidRPr="00E84F5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Ukončení v rozvaděči</w:t>
            </w:r>
            <w:r>
              <w:rPr>
                <w:rFonts w:ascii="Arial" w:hAnsi="Arial" w:cs="Arial"/>
                <w:sz w:val="22"/>
                <w:szCs w:val="22"/>
              </w:rPr>
              <w:t xml:space="preserve"> GIS (male part)</w:t>
            </w:r>
          </w:p>
        </w:tc>
        <w:tc>
          <w:tcPr>
            <w:tcW w:w="2551" w:type="dxa"/>
          </w:tcPr>
          <w:p w14:paraId="3F8BF983" w14:textId="2EB30816" w:rsidR="00F94334" w:rsidRPr="00E84F5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763D">
              <w:rPr>
                <w:rFonts w:ascii="Arial" w:hAnsi="Arial" w:cs="Arial"/>
                <w:sz w:val="22"/>
                <w:szCs w:val="22"/>
              </w:rPr>
              <w:t xml:space="preserve">Ukončení kompatibilní s ukončením ve stávajícím GIS rozvaděči Siemens 8DN9, </w:t>
            </w:r>
            <w:proofErr w:type="spellStart"/>
            <w:r w:rsidRPr="0040763D">
              <w:rPr>
                <w:rFonts w:ascii="Arial" w:hAnsi="Arial" w:cs="Arial"/>
                <w:sz w:val="22"/>
                <w:szCs w:val="22"/>
              </w:rPr>
              <w:t>female</w:t>
            </w:r>
            <w:proofErr w:type="spellEnd"/>
            <w:r w:rsidRPr="0040763D">
              <w:rPr>
                <w:rFonts w:ascii="Arial" w:hAnsi="Arial" w:cs="Arial"/>
                <w:sz w:val="22"/>
                <w:szCs w:val="22"/>
              </w:rPr>
              <w:t xml:space="preserve"> part - CONNEX 5S</w:t>
            </w:r>
          </w:p>
        </w:tc>
        <w:tc>
          <w:tcPr>
            <w:tcW w:w="3969" w:type="dxa"/>
          </w:tcPr>
          <w:p w14:paraId="77EFDBBF" w14:textId="4F0FA7FA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:rsidRPr="00D6040C" w14:paraId="70119E7B" w14:textId="77777777" w:rsidTr="00B755A1">
        <w:tc>
          <w:tcPr>
            <w:tcW w:w="3794" w:type="dxa"/>
          </w:tcPr>
          <w:p w14:paraId="23F282B6" w14:textId="26AC0D58" w:rsidR="00F94334" w:rsidRPr="00E84F5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298D3578" w14:textId="3188B58C" w:rsidR="00F94334" w:rsidRPr="00E84F5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14:paraId="2948FCA9" w14:textId="64A987C3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:rsidRPr="00D6040C" w14:paraId="5CAD624B" w14:textId="77777777" w:rsidTr="00B755A1">
        <w:tc>
          <w:tcPr>
            <w:tcW w:w="3794" w:type="dxa"/>
          </w:tcPr>
          <w:p w14:paraId="65E2C595" w14:textId="56CA1DC1" w:rsidR="00F94334" w:rsidRPr="00E84F5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47C2DCA4" w14:textId="22E44DC1" w:rsidR="00F94334" w:rsidRPr="00E84F5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19974E8E" w14:textId="2B87BA62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F94334" w14:paraId="7E3A720E" w14:textId="77777777" w:rsidTr="00703868">
        <w:tc>
          <w:tcPr>
            <w:tcW w:w="10314" w:type="dxa"/>
            <w:gridSpan w:val="3"/>
          </w:tcPr>
          <w:p w14:paraId="32A8510F" w14:textId="51860F6E" w:rsidR="00F94334" w:rsidRPr="004D3FD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4D3FD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Koncová uzemňovací skříňka bez svodičů přepětí, 3f, pro vnitřní prostředí -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4D3FD8">
              <w:rPr>
                <w:rFonts w:ascii="Arial" w:hAnsi="Arial" w:cs="Arial"/>
                <w:b/>
                <w:noProof/>
                <w:sz w:val="22"/>
                <w:szCs w:val="22"/>
              </w:rPr>
              <w:t>x (2x kabelový přívod do GIS rozvaděče Brno Sever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, 1x v GIS CML)</w:t>
            </w:r>
          </w:p>
        </w:tc>
      </w:tr>
      <w:tr w:rsidR="00F94334" w14:paraId="1AC091A3" w14:textId="77777777" w:rsidTr="00B755A1">
        <w:tc>
          <w:tcPr>
            <w:tcW w:w="3794" w:type="dxa"/>
          </w:tcPr>
          <w:p w14:paraId="2336797A" w14:textId="6EB21616" w:rsidR="00F94334" w:rsidRPr="004D3FD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4D3FD8">
              <w:rPr>
                <w:rFonts w:ascii="Arial" w:hAnsi="Arial" w:cs="Arial"/>
                <w:snapToGrid w:val="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7BDEF07E" w14:textId="0C788ADA" w:rsidR="00F94334" w:rsidRPr="004D3FD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FD8">
              <w:rPr>
                <w:rFonts w:ascii="Arial" w:hAnsi="Arial" w:cs="Arial"/>
                <w:sz w:val="22"/>
                <w:szCs w:val="22"/>
              </w:rPr>
              <w:t>min. IP</w:t>
            </w:r>
            <w:r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3969" w:type="dxa"/>
          </w:tcPr>
          <w:p w14:paraId="32BD144D" w14:textId="46AFCCCC" w:rsidR="00F94334" w:rsidRPr="000C79BE" w:rsidRDefault="00F94334" w:rsidP="00F94334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14:paraId="3328FA4A" w14:textId="77777777" w:rsidTr="00B755A1">
        <w:tc>
          <w:tcPr>
            <w:tcW w:w="3794" w:type="dxa"/>
          </w:tcPr>
          <w:p w14:paraId="689FCE83" w14:textId="77777777" w:rsidR="00F94334" w:rsidRPr="004D3FD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55C26F8D" w14:textId="77777777" w:rsidR="00F94334" w:rsidRPr="004D3FD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F3E46A5" w14:textId="6570AA5F" w:rsidR="00F94334" w:rsidRPr="000C79BE" w:rsidRDefault="00F94334" w:rsidP="00F94334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  <w:t>[účastník vyplní nabízené provedení]</w:t>
            </w:r>
          </w:p>
        </w:tc>
      </w:tr>
      <w:tr w:rsidR="00F94334" w14:paraId="6C0749F6" w14:textId="77777777" w:rsidTr="002C6C92">
        <w:trPr>
          <w:trHeight w:val="559"/>
        </w:trPr>
        <w:tc>
          <w:tcPr>
            <w:tcW w:w="10314" w:type="dxa"/>
            <w:gridSpan w:val="3"/>
          </w:tcPr>
          <w:p w14:paraId="75D44927" w14:textId="2103B603" w:rsidR="00F94334" w:rsidRPr="004D3FD8" w:rsidRDefault="00F94334" w:rsidP="00F94334">
            <w:pPr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Cross-bonding CB01 / link box, uzemňovací skříňka bez svodičů přepětí, 3f, pro venkovní prostředí IP68 - 1x (spojkoviště 0)</w:t>
            </w:r>
          </w:p>
        </w:tc>
      </w:tr>
      <w:tr w:rsidR="00F94334" w14:paraId="1725BB5A" w14:textId="77777777" w:rsidTr="00B755A1">
        <w:tc>
          <w:tcPr>
            <w:tcW w:w="3794" w:type="dxa"/>
          </w:tcPr>
          <w:p w14:paraId="28FA6F55" w14:textId="43FECED3" w:rsidR="00F94334" w:rsidRPr="004D3FD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4D3FD8">
              <w:rPr>
                <w:rFonts w:ascii="Arial" w:hAnsi="Arial" w:cs="Arial"/>
                <w:snapToGrid w:val="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2A8DD736" w14:textId="1690309D" w:rsidR="00F94334" w:rsidRPr="004D3FD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FD8">
              <w:rPr>
                <w:rFonts w:ascii="Arial" w:hAnsi="Arial" w:cs="Arial"/>
                <w:sz w:val="22"/>
                <w:szCs w:val="22"/>
              </w:rPr>
              <w:t>min. IP</w:t>
            </w:r>
            <w:r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3969" w:type="dxa"/>
          </w:tcPr>
          <w:p w14:paraId="1E860976" w14:textId="45267881" w:rsidR="00F94334" w:rsidRPr="000C79BE" w:rsidRDefault="00F94334" w:rsidP="00F94334">
            <w:pPr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14:paraId="74E61A2C" w14:textId="77777777" w:rsidTr="00B755A1">
        <w:tc>
          <w:tcPr>
            <w:tcW w:w="3794" w:type="dxa"/>
          </w:tcPr>
          <w:p w14:paraId="11E24BA7" w14:textId="6FE9BC6F" w:rsidR="00F94334" w:rsidRPr="004D3FD8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317CFA58" w14:textId="77777777" w:rsidR="00F94334" w:rsidRPr="004D3FD8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29CD00C" w14:textId="34D373B5" w:rsidR="00F94334" w:rsidRPr="000C79BE" w:rsidRDefault="00F94334" w:rsidP="00F94334">
            <w:pPr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  <w:t>[účastník vyplní nabízené provedení]</w:t>
            </w:r>
          </w:p>
        </w:tc>
      </w:tr>
      <w:tr w:rsidR="00F94334" w14:paraId="700E3DD6" w14:textId="77777777" w:rsidTr="00B348B6">
        <w:tc>
          <w:tcPr>
            <w:tcW w:w="10314" w:type="dxa"/>
            <w:gridSpan w:val="3"/>
          </w:tcPr>
          <w:p w14:paraId="4616B443" w14:textId="05A199E2" w:rsidR="00F94334" w:rsidRPr="0092075B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Zemnící kabel – délka 1540 m (MEY, spojkoviště „0“ – BNS)</w:t>
            </w:r>
          </w:p>
        </w:tc>
      </w:tr>
      <w:tr w:rsidR="00F94334" w14:paraId="35168534" w14:textId="77777777" w:rsidTr="009331DC">
        <w:tc>
          <w:tcPr>
            <w:tcW w:w="3794" w:type="dxa"/>
          </w:tcPr>
          <w:p w14:paraId="6D67303A" w14:textId="77777777" w:rsidR="00F94334" w:rsidRPr="0092075B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2075B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14:paraId="2AB21A15" w14:textId="3093B689" w:rsidR="00F94334" w:rsidRPr="0092075B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0D9F5898" w14:textId="28B4E580" w:rsidR="00F94334" w:rsidRPr="0092075B" w:rsidRDefault="00F94334" w:rsidP="00F94334"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[účastník vyplní nabízené provedení, typ kabelu, průřez]</w:t>
            </w:r>
          </w:p>
        </w:tc>
      </w:tr>
      <w:tr w:rsidR="00F94334" w14:paraId="09E02FA1" w14:textId="77777777" w:rsidTr="00B348B6">
        <w:tc>
          <w:tcPr>
            <w:tcW w:w="10314" w:type="dxa"/>
            <w:gridSpan w:val="3"/>
          </w:tcPr>
          <w:p w14:paraId="3C00E865" w14:textId="2A6038D3" w:rsidR="00F94334" w:rsidRPr="0092075B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Zemnící kabel – délka 1375 m (CML – BNS)</w:t>
            </w:r>
          </w:p>
        </w:tc>
      </w:tr>
      <w:tr w:rsidR="00F94334" w14:paraId="47BA0185" w14:textId="77777777" w:rsidTr="009331DC">
        <w:tc>
          <w:tcPr>
            <w:tcW w:w="3794" w:type="dxa"/>
          </w:tcPr>
          <w:p w14:paraId="788FEB28" w14:textId="77777777" w:rsidR="00F94334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31DC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14:paraId="443D5C29" w14:textId="2DCE74E5" w:rsidR="00F94334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010569D7" w14:textId="04A38293" w:rsidR="00F94334" w:rsidRDefault="00F94334" w:rsidP="00F9433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 vyplní nabízené provedení, typ kabelu, průřez]</w:t>
            </w:r>
          </w:p>
        </w:tc>
      </w:tr>
      <w:tr w:rsidR="00F94334" w14:paraId="380B7A4E" w14:textId="77777777" w:rsidTr="000519A9">
        <w:trPr>
          <w:trHeight w:val="619"/>
        </w:trPr>
        <w:tc>
          <w:tcPr>
            <w:tcW w:w="10314" w:type="dxa"/>
            <w:gridSpan w:val="3"/>
          </w:tcPr>
          <w:p w14:paraId="45D92FCC" w14:textId="77777777" w:rsidR="00F94334" w:rsidRPr="00E659A1" w:rsidRDefault="00F94334" w:rsidP="00F9433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94334" w14:paraId="35C2B31C" w14:textId="77777777" w:rsidTr="00B755A1">
        <w:tc>
          <w:tcPr>
            <w:tcW w:w="3794" w:type="dxa"/>
          </w:tcPr>
          <w:p w14:paraId="2B5FC9F8" w14:textId="77777777" w:rsidR="00F94334" w:rsidRPr="000E2614" w:rsidRDefault="00F94334" w:rsidP="00F9433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E2614">
              <w:rPr>
                <w:rFonts w:ascii="Arial" w:hAnsi="Arial" w:cs="Arial"/>
                <w:b/>
                <w:noProof/>
                <w:sz w:val="22"/>
                <w:szCs w:val="22"/>
              </w:rPr>
              <w:t>Supervize</w:t>
            </w:r>
          </w:p>
          <w:p w14:paraId="14D3FB73" w14:textId="77777777" w:rsidR="00F94334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36221C7" w14:textId="54E5DB14" w:rsidR="00F94334" w:rsidRPr="00A02735" w:rsidRDefault="00F94334" w:rsidP="00F94334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zajistí po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as stavby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 to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zejména 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 pokládce kabelu,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kabelových souborů, při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</w:t>
            </w:r>
          </w:p>
          <w:p w14:paraId="06B68F36" w14:textId="77777777" w:rsidR="00F94334" w:rsidRDefault="00F94334" w:rsidP="00F94334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zkoušek a uvád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ní do provozu, odborný dozor. </w:t>
            </w:r>
          </w:p>
          <w:p w14:paraId="24A0BBC6" w14:textId="77777777" w:rsidR="00F94334" w:rsidRPr="00A02735" w:rsidRDefault="00F94334" w:rsidP="00F94334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Tento dozor bude hlídat kvalitu prací v rozsahu ur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záru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ními podmínkami na celý kabelový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ystém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dodaným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slušenstvím.</w:t>
            </w:r>
          </w:p>
        </w:tc>
        <w:tc>
          <w:tcPr>
            <w:tcW w:w="3969" w:type="dxa"/>
          </w:tcPr>
          <w:p w14:paraId="45505466" w14:textId="77777777" w:rsidR="00F94334" w:rsidRPr="00E659A1" w:rsidRDefault="00F94334" w:rsidP="00F9433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14:paraId="759113DA" w14:textId="77777777" w:rsidTr="00112B42">
        <w:tc>
          <w:tcPr>
            <w:tcW w:w="10314" w:type="dxa"/>
            <w:gridSpan w:val="3"/>
          </w:tcPr>
          <w:p w14:paraId="095DFBC9" w14:textId="77777777" w:rsidR="00F94334" w:rsidRPr="00E659A1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02735">
              <w:rPr>
                <w:rFonts w:ascii="Arial" w:hAnsi="Arial" w:cs="Arial"/>
                <w:b/>
                <w:noProof/>
                <w:sz w:val="22"/>
                <w:szCs w:val="22"/>
              </w:rPr>
              <w:t>Uvedení kabelu do provozu</w:t>
            </w:r>
          </w:p>
        </w:tc>
      </w:tr>
      <w:tr w:rsidR="00F94334" w14:paraId="422FF3DC" w14:textId="77777777" w:rsidTr="00B755A1">
        <w:tc>
          <w:tcPr>
            <w:tcW w:w="3794" w:type="dxa"/>
          </w:tcPr>
          <w:p w14:paraId="59B3771F" w14:textId="77777777" w:rsidR="00F94334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zkouška</w:t>
            </w:r>
          </w:p>
        </w:tc>
        <w:tc>
          <w:tcPr>
            <w:tcW w:w="2551" w:type="dxa"/>
          </w:tcPr>
          <w:p w14:paraId="54EDD3E0" w14:textId="77777777" w:rsidR="00F94334" w:rsidRPr="00A02735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Po provedené montáži kabelu a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z w:val="22"/>
                <w:szCs w:val="22"/>
              </w:rPr>
              <w:t>ed uvedením kabelových soubor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 w:rsidRPr="00A02735">
              <w:rPr>
                <w:rFonts w:ascii="Arial" w:hAnsi="Arial" w:cs="Arial"/>
                <w:sz w:val="22"/>
                <w:szCs w:val="22"/>
              </w:rPr>
              <w:t xml:space="preserve"> do provozu </w:t>
            </w:r>
            <w:r>
              <w:rPr>
                <w:rFonts w:ascii="Arial" w:hAnsi="Arial" w:cs="Arial"/>
                <w:sz w:val="22"/>
                <w:szCs w:val="22"/>
              </w:rPr>
              <w:t>a to na každém kabelu.</w:t>
            </w:r>
          </w:p>
          <w:p w14:paraId="42E61CA1" w14:textId="77777777" w:rsidR="00F94334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Sou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z w:val="22"/>
                <w:szCs w:val="22"/>
              </w:rPr>
              <w:t>ástí</w:t>
            </w:r>
            <w:r>
              <w:rPr>
                <w:rFonts w:ascii="Arial" w:hAnsi="Arial" w:cs="Arial"/>
                <w:sz w:val="22"/>
                <w:szCs w:val="22"/>
              </w:rPr>
              <w:t xml:space="preserve"> bude vyhotovení protokolu o měř</w:t>
            </w:r>
            <w:r w:rsidRPr="00A02735">
              <w:rPr>
                <w:rFonts w:ascii="Arial" w:hAnsi="Arial" w:cs="Arial"/>
                <w:sz w:val="22"/>
                <w:szCs w:val="22"/>
              </w:rPr>
              <w:t>ení.</w:t>
            </w:r>
          </w:p>
        </w:tc>
        <w:tc>
          <w:tcPr>
            <w:tcW w:w="3969" w:type="dxa"/>
          </w:tcPr>
          <w:p w14:paraId="10E527AE" w14:textId="77777777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F94334" w14:paraId="46F0D0CE" w14:textId="77777777" w:rsidTr="00B755A1">
        <w:tc>
          <w:tcPr>
            <w:tcW w:w="3794" w:type="dxa"/>
          </w:tcPr>
          <w:p w14:paraId="44AB1ADC" w14:textId="77777777" w:rsidR="00F94334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Napěťová zkouška izolace</w:t>
            </w:r>
          </w:p>
        </w:tc>
        <w:tc>
          <w:tcPr>
            <w:tcW w:w="2551" w:type="dxa"/>
          </w:tcPr>
          <w:p w14:paraId="73323EE3" w14:textId="77777777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23" w:name="_Hlk441610"/>
            <w:r w:rsidRPr="00583A56">
              <w:rPr>
                <w:rFonts w:ascii="Arial" w:hAnsi="Arial" w:cs="Arial"/>
                <w:sz w:val="22"/>
                <w:szCs w:val="22"/>
              </w:rPr>
              <w:t>Napěťová zkouška v rozsahu HD 632 (ČSN 34 7605, ČSN IEC 60488)</w:t>
            </w:r>
          </w:p>
          <w:p w14:paraId="41EED529" w14:textId="346C6A69" w:rsidR="00F94334" w:rsidRPr="00583A56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83A56">
              <w:rPr>
                <w:rFonts w:ascii="Arial" w:hAnsi="Arial" w:cs="Arial"/>
                <w:sz w:val="22"/>
                <w:szCs w:val="22"/>
              </w:rPr>
              <w:t>U</w:t>
            </w:r>
            <w:r w:rsidRPr="00583A56">
              <w:rPr>
                <w:rFonts w:ascii="Arial" w:hAnsi="Arial" w:cs="Arial"/>
                <w:sz w:val="22"/>
                <w:szCs w:val="22"/>
                <w:vertAlign w:val="subscript"/>
              </w:rPr>
              <w:t>o</w:t>
            </w:r>
            <w:proofErr w:type="spellEnd"/>
            <w:r w:rsidRPr="00583A56">
              <w:rPr>
                <w:rFonts w:ascii="Arial" w:hAnsi="Arial" w:cs="Arial"/>
                <w:sz w:val="22"/>
                <w:szCs w:val="22"/>
              </w:rPr>
              <w:t xml:space="preserve"> po dobu 24 hodin</w:t>
            </w:r>
            <w:bookmarkEnd w:id="23"/>
          </w:p>
        </w:tc>
        <w:tc>
          <w:tcPr>
            <w:tcW w:w="3969" w:type="dxa"/>
          </w:tcPr>
          <w:p w14:paraId="0274691B" w14:textId="77777777" w:rsidR="00F94334" w:rsidRPr="000C79BE" w:rsidRDefault="00F94334" w:rsidP="00F9433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</w:tbl>
    <w:p w14:paraId="1F8737D2" w14:textId="77777777" w:rsidR="00F74588" w:rsidRDefault="00F74588" w:rsidP="00F74588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</w:p>
    <w:p w14:paraId="21753A9F" w14:textId="6CE36AC2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p w14:paraId="6B838923" w14:textId="77777777" w:rsidR="00B158D3" w:rsidRDefault="00B158D3" w:rsidP="00F74588">
      <w:pPr>
        <w:rPr>
          <w:rFonts w:ascii="Calibri" w:hAnsi="Calibri"/>
          <w:color w:val="000000"/>
          <w:sz w:val="22"/>
          <w:szCs w:val="22"/>
        </w:rPr>
      </w:pPr>
    </w:p>
    <w:p w14:paraId="2956BC9B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p w14:paraId="7F8E4DC9" w14:textId="05B5ABA2" w:rsidR="00950C9E" w:rsidRPr="003C5573" w:rsidRDefault="00950C9E" w:rsidP="00950C9E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5259E0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5259E0">
        <w:rPr>
          <w:rFonts w:ascii="Arial" w:hAnsi="Arial" w:cs="Arial"/>
          <w:highlight w:val="green"/>
        </w:rPr>
        <w:t xml:space="preserve">účastník </w:t>
      </w:r>
    </w:p>
    <w:p w14:paraId="114B232A" w14:textId="77777777" w:rsidR="00950C9E" w:rsidRDefault="00950C9E" w:rsidP="00950C9E">
      <w:pPr>
        <w:pStyle w:val="Bezmezer"/>
      </w:pPr>
    </w:p>
    <w:p w14:paraId="0A90C193" w14:textId="77777777" w:rsidR="00950C9E" w:rsidRPr="003C5573" w:rsidRDefault="00950C9E" w:rsidP="00950C9E">
      <w:pPr>
        <w:pStyle w:val="Bezmezer"/>
        <w:rPr>
          <w:rFonts w:ascii="Arial" w:hAnsi="Arial" w:cs="Arial"/>
        </w:rPr>
      </w:pPr>
    </w:p>
    <w:p w14:paraId="6E5EEA88" w14:textId="77777777" w:rsidR="00950C9E" w:rsidRPr="003C5573" w:rsidRDefault="00950C9E" w:rsidP="00950C9E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4A586435" w14:textId="77777777" w:rsidR="00950C9E" w:rsidRPr="003C5573" w:rsidRDefault="00950C9E" w:rsidP="00950C9E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p w14:paraId="3C092862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sectPr w:rsidR="00950C9E" w:rsidSect="001073F3">
      <w:headerReference w:type="first" r:id="rId11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2F8FE" w14:textId="77777777" w:rsidR="00397754" w:rsidRDefault="00397754">
      <w:r>
        <w:separator/>
      </w:r>
    </w:p>
  </w:endnote>
  <w:endnote w:type="continuationSeparator" w:id="0">
    <w:p w14:paraId="416E4287" w14:textId="77777777" w:rsidR="00397754" w:rsidRDefault="0039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77ADF" w14:textId="77777777" w:rsidR="00397754" w:rsidRDefault="00397754">
      <w:r>
        <w:separator/>
      </w:r>
    </w:p>
  </w:footnote>
  <w:footnote w:type="continuationSeparator" w:id="0">
    <w:p w14:paraId="6C63A6D6" w14:textId="77777777" w:rsidR="00397754" w:rsidRDefault="00397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5F929" w14:textId="77777777"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0F3EE0">
      <w:rPr>
        <w:rFonts w:ascii="Arial" w:hAnsi="Arial" w:cs="Arial"/>
        <w:b/>
        <w:sz w:val="18"/>
        <w:highlight w:val="yellow"/>
      </w:rPr>
      <w:t>následně doplní zadavatel</w:t>
    </w:r>
  </w:p>
  <w:p w14:paraId="7C647035" w14:textId="0691B6FE"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0F3EE0">
      <w:rPr>
        <w:rFonts w:ascii="Arial" w:hAnsi="Arial" w:cs="Arial"/>
        <w:b/>
        <w:sz w:val="18"/>
        <w:highlight w:val="green"/>
      </w:rPr>
      <w:t xml:space="preserve">doplní </w:t>
    </w:r>
    <w:r w:rsidR="002740E4">
      <w:rPr>
        <w:rFonts w:ascii="Arial" w:hAnsi="Arial" w:cs="Arial"/>
        <w:b/>
        <w:sz w:val="18"/>
        <w:highlight w:val="green"/>
      </w:rPr>
      <w:t>účastník</w:t>
    </w:r>
  </w:p>
  <w:p w14:paraId="3431AB0C" w14:textId="77777777" w:rsidR="004B52FE" w:rsidRPr="000F3EE0" w:rsidRDefault="004B52FE" w:rsidP="004B52FE">
    <w:pPr>
      <w:rPr>
        <w:rFonts w:ascii="Arial" w:hAnsi="Arial" w:cs="Arial"/>
      </w:rPr>
    </w:pPr>
  </w:p>
  <w:p w14:paraId="707BC6B2" w14:textId="104B74B3" w:rsidR="00BF0914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0F3EE0">
      <w:rPr>
        <w:rFonts w:ascii="Arial" w:hAnsi="Arial" w:cs="Arial"/>
        <w:b/>
        <w:sz w:val="24"/>
      </w:rPr>
      <w:t>Dodávk</w:t>
    </w:r>
    <w:r w:rsidR="00BF0914">
      <w:rPr>
        <w:rFonts w:ascii="Arial" w:hAnsi="Arial" w:cs="Arial"/>
        <w:b/>
        <w:sz w:val="24"/>
      </w:rPr>
      <w:t>a</w:t>
    </w:r>
    <w:r w:rsidRPr="000F3EE0">
      <w:rPr>
        <w:rFonts w:ascii="Arial" w:hAnsi="Arial" w:cs="Arial"/>
        <w:b/>
        <w:sz w:val="24"/>
      </w:rPr>
      <w:t xml:space="preserve"> kabel</w:t>
    </w:r>
    <w:r w:rsidR="00BF0914">
      <w:rPr>
        <w:rFonts w:ascii="Arial" w:hAnsi="Arial" w:cs="Arial"/>
        <w:b/>
        <w:sz w:val="24"/>
      </w:rPr>
      <w:t>u</w:t>
    </w:r>
    <w:r w:rsidRPr="000F3EE0">
      <w:rPr>
        <w:rFonts w:ascii="Arial" w:hAnsi="Arial" w:cs="Arial"/>
        <w:b/>
        <w:sz w:val="24"/>
      </w:rPr>
      <w:t xml:space="preserve"> V</w:t>
    </w:r>
    <w:r w:rsidR="00BF0914">
      <w:rPr>
        <w:rFonts w:ascii="Arial" w:hAnsi="Arial" w:cs="Arial"/>
        <w:b/>
        <w:sz w:val="24"/>
      </w:rPr>
      <w:t>V</w:t>
    </w:r>
    <w:r w:rsidRPr="000F3EE0">
      <w:rPr>
        <w:rFonts w:ascii="Arial" w:hAnsi="Arial" w:cs="Arial"/>
        <w:b/>
        <w:sz w:val="24"/>
      </w:rPr>
      <w:t>N</w:t>
    </w:r>
  </w:p>
  <w:p w14:paraId="39C8A6FB" w14:textId="702C10F1" w:rsidR="00962929" w:rsidRDefault="00962929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40"/>
        <w:szCs w:val="40"/>
      </w:rPr>
      <w:t>TR Brno sever – kabel VVN</w:t>
    </w:r>
  </w:p>
  <w:p w14:paraId="5782849D" w14:textId="77777777" w:rsidR="00347D48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</w:p>
  <w:p w14:paraId="45264EE1" w14:textId="77777777" w:rsidR="000152B7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F3EE0">
      <w:rPr>
        <w:rFonts w:ascii="Arial" w:hAnsi="Arial" w:cs="Arial"/>
        <w:b/>
        <w:u w:val="single"/>
      </w:rPr>
      <w:t>Příloha 3</w:t>
    </w:r>
    <w:r w:rsidR="000152B7" w:rsidRPr="000F3EE0">
      <w:rPr>
        <w:rFonts w:ascii="Arial" w:hAnsi="Arial" w:cs="Arial"/>
        <w:b/>
        <w:u w:val="single"/>
      </w:rPr>
      <w:t xml:space="preserve"> </w:t>
    </w:r>
  </w:p>
  <w:p w14:paraId="69ACF164" w14:textId="0B4D530A" w:rsidR="004B52FE" w:rsidRPr="000F3EE0" w:rsidRDefault="004B52FE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 w:rsidR="00B11CB6" w:rsidRPr="000F3EE0">
      <w:rPr>
        <w:rFonts w:ascii="Arial" w:hAnsi="Arial" w:cs="Arial"/>
        <w:b/>
      </w:rPr>
      <w:t>é</w:t>
    </w:r>
    <w:r w:rsidRPr="000F3EE0">
      <w:rPr>
        <w:rFonts w:ascii="Arial" w:hAnsi="Arial" w:cs="Arial"/>
        <w:b/>
      </w:rPr>
      <w:t xml:space="preserve"> </w:t>
    </w:r>
    <w:r w:rsidR="004A65E4" w:rsidRPr="000F3EE0">
      <w:rPr>
        <w:rFonts w:ascii="Arial" w:hAnsi="Arial" w:cs="Arial"/>
        <w:b/>
      </w:rPr>
      <w:t xml:space="preserve">parametry uváděné </w:t>
    </w:r>
    <w:r w:rsidR="000D30F6">
      <w:rPr>
        <w:rFonts w:ascii="Arial" w:hAnsi="Arial" w:cs="Arial"/>
        <w:b/>
      </w:rPr>
      <w:t>účastníkem</w:t>
    </w:r>
  </w:p>
  <w:p w14:paraId="2AB5797F" w14:textId="77777777" w:rsidR="000F3EE0" w:rsidRDefault="000F3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5"/>
  </w:num>
  <w:num w:numId="16">
    <w:abstractNumId w:val="8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rzal, Jan">
    <w15:presenceInfo w15:providerId="AD" w15:userId="S::J13619@eon.com::bf7a4860-d5fa-4a7b-bf64-6e53d62af2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88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37A95"/>
    <w:rsid w:val="000428D9"/>
    <w:rsid w:val="0004693B"/>
    <w:rsid w:val="000519A9"/>
    <w:rsid w:val="00054C9C"/>
    <w:rsid w:val="000557E1"/>
    <w:rsid w:val="0005690D"/>
    <w:rsid w:val="00066F8F"/>
    <w:rsid w:val="00067111"/>
    <w:rsid w:val="00070757"/>
    <w:rsid w:val="00070A84"/>
    <w:rsid w:val="000710EB"/>
    <w:rsid w:val="00071E1F"/>
    <w:rsid w:val="000720A7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82C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C79BE"/>
    <w:rsid w:val="000D1157"/>
    <w:rsid w:val="000D179A"/>
    <w:rsid w:val="000D30F6"/>
    <w:rsid w:val="000D338A"/>
    <w:rsid w:val="000D407F"/>
    <w:rsid w:val="000D4238"/>
    <w:rsid w:val="000D552B"/>
    <w:rsid w:val="000D799A"/>
    <w:rsid w:val="000E260A"/>
    <w:rsid w:val="000E2614"/>
    <w:rsid w:val="000E3CF0"/>
    <w:rsid w:val="000E4BED"/>
    <w:rsid w:val="000E5D96"/>
    <w:rsid w:val="000E7074"/>
    <w:rsid w:val="000F10CA"/>
    <w:rsid w:val="000F17D6"/>
    <w:rsid w:val="000F233C"/>
    <w:rsid w:val="000F3EE0"/>
    <w:rsid w:val="000F3EF7"/>
    <w:rsid w:val="000F6FF3"/>
    <w:rsid w:val="000F7090"/>
    <w:rsid w:val="0010046A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186C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286"/>
    <w:rsid w:val="001547CD"/>
    <w:rsid w:val="0015504A"/>
    <w:rsid w:val="001558FD"/>
    <w:rsid w:val="00156592"/>
    <w:rsid w:val="0015693A"/>
    <w:rsid w:val="00156A0B"/>
    <w:rsid w:val="00157AD3"/>
    <w:rsid w:val="00160F48"/>
    <w:rsid w:val="00164D98"/>
    <w:rsid w:val="00166842"/>
    <w:rsid w:val="001725F7"/>
    <w:rsid w:val="001761FC"/>
    <w:rsid w:val="00177AA2"/>
    <w:rsid w:val="001802AD"/>
    <w:rsid w:val="0018064A"/>
    <w:rsid w:val="00181993"/>
    <w:rsid w:val="0018257F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06DB"/>
    <w:rsid w:val="001F4BF2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3B70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0E4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6C92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E7DC0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47D48"/>
    <w:rsid w:val="00350119"/>
    <w:rsid w:val="00351586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97754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0409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3F7508"/>
    <w:rsid w:val="00403058"/>
    <w:rsid w:val="00403C1E"/>
    <w:rsid w:val="004041B2"/>
    <w:rsid w:val="004056F6"/>
    <w:rsid w:val="00406199"/>
    <w:rsid w:val="00406A7A"/>
    <w:rsid w:val="00406AFD"/>
    <w:rsid w:val="00406BDA"/>
    <w:rsid w:val="0040763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02A0"/>
    <w:rsid w:val="00435168"/>
    <w:rsid w:val="00435A6F"/>
    <w:rsid w:val="00436AD5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1689"/>
    <w:rsid w:val="004663A4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41D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0BC"/>
    <w:rsid w:val="004C3E32"/>
    <w:rsid w:val="004C459D"/>
    <w:rsid w:val="004C4668"/>
    <w:rsid w:val="004C4C36"/>
    <w:rsid w:val="004C67F0"/>
    <w:rsid w:val="004C7934"/>
    <w:rsid w:val="004C7FEF"/>
    <w:rsid w:val="004D3310"/>
    <w:rsid w:val="004D3532"/>
    <w:rsid w:val="004D3FD8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59E0"/>
    <w:rsid w:val="00525A14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650"/>
    <w:rsid w:val="00577D7B"/>
    <w:rsid w:val="00577D9A"/>
    <w:rsid w:val="005822E6"/>
    <w:rsid w:val="005831AD"/>
    <w:rsid w:val="00583A56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0517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5EB8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242A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86634"/>
    <w:rsid w:val="00690912"/>
    <w:rsid w:val="0069095C"/>
    <w:rsid w:val="0069187F"/>
    <w:rsid w:val="00694B43"/>
    <w:rsid w:val="00695D34"/>
    <w:rsid w:val="006962BC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6F7D3A"/>
    <w:rsid w:val="006F7D57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56C9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02C"/>
    <w:rsid w:val="007A548F"/>
    <w:rsid w:val="007A5711"/>
    <w:rsid w:val="007A6A15"/>
    <w:rsid w:val="007A7E8B"/>
    <w:rsid w:val="007B07A2"/>
    <w:rsid w:val="007B1606"/>
    <w:rsid w:val="007B195C"/>
    <w:rsid w:val="007B559F"/>
    <w:rsid w:val="007B55B4"/>
    <w:rsid w:val="007B6AD5"/>
    <w:rsid w:val="007C1490"/>
    <w:rsid w:val="007C1638"/>
    <w:rsid w:val="007C1975"/>
    <w:rsid w:val="007C22F3"/>
    <w:rsid w:val="007C2E32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7F76BD"/>
    <w:rsid w:val="00800340"/>
    <w:rsid w:val="008004DF"/>
    <w:rsid w:val="00800F1F"/>
    <w:rsid w:val="00804927"/>
    <w:rsid w:val="0080635E"/>
    <w:rsid w:val="00806B8B"/>
    <w:rsid w:val="00811942"/>
    <w:rsid w:val="008156E2"/>
    <w:rsid w:val="008161ED"/>
    <w:rsid w:val="00817F9A"/>
    <w:rsid w:val="008221E0"/>
    <w:rsid w:val="008225C7"/>
    <w:rsid w:val="00822E7A"/>
    <w:rsid w:val="00823395"/>
    <w:rsid w:val="00823A8A"/>
    <w:rsid w:val="00825076"/>
    <w:rsid w:val="008250C9"/>
    <w:rsid w:val="00826F3A"/>
    <w:rsid w:val="00827E73"/>
    <w:rsid w:val="0083139E"/>
    <w:rsid w:val="00831C5B"/>
    <w:rsid w:val="0083409D"/>
    <w:rsid w:val="00835DAA"/>
    <w:rsid w:val="00835FF7"/>
    <w:rsid w:val="0083674C"/>
    <w:rsid w:val="00840010"/>
    <w:rsid w:val="00842AEF"/>
    <w:rsid w:val="00845B14"/>
    <w:rsid w:val="00846DEB"/>
    <w:rsid w:val="00847444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04A"/>
    <w:rsid w:val="008D57C0"/>
    <w:rsid w:val="008D5BBD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075B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1DC"/>
    <w:rsid w:val="00933321"/>
    <w:rsid w:val="00933D1B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0C9E"/>
    <w:rsid w:val="00953C47"/>
    <w:rsid w:val="009553E8"/>
    <w:rsid w:val="00960985"/>
    <w:rsid w:val="00962695"/>
    <w:rsid w:val="00962929"/>
    <w:rsid w:val="00962F7A"/>
    <w:rsid w:val="00963CF5"/>
    <w:rsid w:val="0097123D"/>
    <w:rsid w:val="00972A0F"/>
    <w:rsid w:val="00974541"/>
    <w:rsid w:val="00975051"/>
    <w:rsid w:val="00976574"/>
    <w:rsid w:val="009766B5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48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0F9"/>
    <w:rsid w:val="009A46B0"/>
    <w:rsid w:val="009A7FF8"/>
    <w:rsid w:val="009B1566"/>
    <w:rsid w:val="009B444A"/>
    <w:rsid w:val="009C044D"/>
    <w:rsid w:val="009C22B1"/>
    <w:rsid w:val="009C2596"/>
    <w:rsid w:val="009C4405"/>
    <w:rsid w:val="009C4830"/>
    <w:rsid w:val="009C4E62"/>
    <w:rsid w:val="009C55F5"/>
    <w:rsid w:val="009C65B1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3A1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2735"/>
    <w:rsid w:val="00A03AC1"/>
    <w:rsid w:val="00A04047"/>
    <w:rsid w:val="00A04059"/>
    <w:rsid w:val="00A04530"/>
    <w:rsid w:val="00A069F9"/>
    <w:rsid w:val="00A06EED"/>
    <w:rsid w:val="00A07531"/>
    <w:rsid w:val="00A0763D"/>
    <w:rsid w:val="00A117D5"/>
    <w:rsid w:val="00A1197D"/>
    <w:rsid w:val="00A13248"/>
    <w:rsid w:val="00A14E9F"/>
    <w:rsid w:val="00A171AA"/>
    <w:rsid w:val="00A20EF4"/>
    <w:rsid w:val="00A22DF2"/>
    <w:rsid w:val="00A237B9"/>
    <w:rsid w:val="00A24967"/>
    <w:rsid w:val="00A25CD6"/>
    <w:rsid w:val="00A30425"/>
    <w:rsid w:val="00A30B5B"/>
    <w:rsid w:val="00A32653"/>
    <w:rsid w:val="00A32698"/>
    <w:rsid w:val="00A34E0D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86422"/>
    <w:rsid w:val="00A901F5"/>
    <w:rsid w:val="00A91568"/>
    <w:rsid w:val="00A940F4"/>
    <w:rsid w:val="00A952B3"/>
    <w:rsid w:val="00A97B2B"/>
    <w:rsid w:val="00AA053E"/>
    <w:rsid w:val="00AA0910"/>
    <w:rsid w:val="00AA0F2A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279"/>
    <w:rsid w:val="00AD0994"/>
    <w:rsid w:val="00AD1041"/>
    <w:rsid w:val="00AD3B05"/>
    <w:rsid w:val="00AD3D59"/>
    <w:rsid w:val="00AD4A10"/>
    <w:rsid w:val="00AD58DD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58D3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4DF1"/>
    <w:rsid w:val="00B45BAD"/>
    <w:rsid w:val="00B4783A"/>
    <w:rsid w:val="00B4785B"/>
    <w:rsid w:val="00B50AEC"/>
    <w:rsid w:val="00B55861"/>
    <w:rsid w:val="00B56B5C"/>
    <w:rsid w:val="00B6028D"/>
    <w:rsid w:val="00B6259C"/>
    <w:rsid w:val="00B6630C"/>
    <w:rsid w:val="00B66614"/>
    <w:rsid w:val="00B66620"/>
    <w:rsid w:val="00B6679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6515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E7235"/>
    <w:rsid w:val="00BF0711"/>
    <w:rsid w:val="00BF0914"/>
    <w:rsid w:val="00BF1B55"/>
    <w:rsid w:val="00BF32F6"/>
    <w:rsid w:val="00BF53FC"/>
    <w:rsid w:val="00BF5B58"/>
    <w:rsid w:val="00BF6536"/>
    <w:rsid w:val="00C007AF"/>
    <w:rsid w:val="00C01B4D"/>
    <w:rsid w:val="00C02733"/>
    <w:rsid w:val="00C04E32"/>
    <w:rsid w:val="00C05103"/>
    <w:rsid w:val="00C06690"/>
    <w:rsid w:val="00C07BF1"/>
    <w:rsid w:val="00C11ECA"/>
    <w:rsid w:val="00C1298F"/>
    <w:rsid w:val="00C12D15"/>
    <w:rsid w:val="00C1302D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193"/>
    <w:rsid w:val="00C54232"/>
    <w:rsid w:val="00C551D0"/>
    <w:rsid w:val="00C55ED6"/>
    <w:rsid w:val="00C61912"/>
    <w:rsid w:val="00C61DF1"/>
    <w:rsid w:val="00C659E6"/>
    <w:rsid w:val="00C670D1"/>
    <w:rsid w:val="00C67A7A"/>
    <w:rsid w:val="00C702CC"/>
    <w:rsid w:val="00C704FE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036B"/>
    <w:rsid w:val="00D2106B"/>
    <w:rsid w:val="00D228BB"/>
    <w:rsid w:val="00D22906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40C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38BC"/>
    <w:rsid w:val="00D871F8"/>
    <w:rsid w:val="00D93A3D"/>
    <w:rsid w:val="00D9414D"/>
    <w:rsid w:val="00D94F86"/>
    <w:rsid w:val="00D95374"/>
    <w:rsid w:val="00D9619B"/>
    <w:rsid w:val="00D9724B"/>
    <w:rsid w:val="00D97744"/>
    <w:rsid w:val="00DA141C"/>
    <w:rsid w:val="00DA142B"/>
    <w:rsid w:val="00DA48E9"/>
    <w:rsid w:val="00DA5727"/>
    <w:rsid w:val="00DA5DA1"/>
    <w:rsid w:val="00DA6BF2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6392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1225"/>
    <w:rsid w:val="00E02E1E"/>
    <w:rsid w:val="00E039FF"/>
    <w:rsid w:val="00E03EEF"/>
    <w:rsid w:val="00E053AF"/>
    <w:rsid w:val="00E06D5C"/>
    <w:rsid w:val="00E06DCF"/>
    <w:rsid w:val="00E06DE7"/>
    <w:rsid w:val="00E14CB0"/>
    <w:rsid w:val="00E179C5"/>
    <w:rsid w:val="00E2336C"/>
    <w:rsid w:val="00E247FB"/>
    <w:rsid w:val="00E31CC4"/>
    <w:rsid w:val="00E326F2"/>
    <w:rsid w:val="00E3272B"/>
    <w:rsid w:val="00E32CCE"/>
    <w:rsid w:val="00E337C8"/>
    <w:rsid w:val="00E35F75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484A"/>
    <w:rsid w:val="00E659FA"/>
    <w:rsid w:val="00E66E9B"/>
    <w:rsid w:val="00E670D6"/>
    <w:rsid w:val="00E6769D"/>
    <w:rsid w:val="00E70968"/>
    <w:rsid w:val="00E73F76"/>
    <w:rsid w:val="00E740E0"/>
    <w:rsid w:val="00E767D6"/>
    <w:rsid w:val="00E809A5"/>
    <w:rsid w:val="00E81410"/>
    <w:rsid w:val="00E81A03"/>
    <w:rsid w:val="00E82700"/>
    <w:rsid w:val="00E830B8"/>
    <w:rsid w:val="00E83DBE"/>
    <w:rsid w:val="00E83E81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3495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4F97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6CD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810"/>
    <w:rsid w:val="00F6198F"/>
    <w:rsid w:val="00F6311D"/>
    <w:rsid w:val="00F64034"/>
    <w:rsid w:val="00F65626"/>
    <w:rsid w:val="00F7020D"/>
    <w:rsid w:val="00F72BF8"/>
    <w:rsid w:val="00F7458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2931"/>
    <w:rsid w:val="00F94334"/>
    <w:rsid w:val="00F975CF"/>
    <w:rsid w:val="00F975F9"/>
    <w:rsid w:val="00FA5937"/>
    <w:rsid w:val="00FA59C7"/>
    <w:rsid w:val="00FA73C6"/>
    <w:rsid w:val="00FA74B1"/>
    <w:rsid w:val="00FA7526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92C09"/>
  <w15:docId w15:val="{FCA9C21A-A974-46B6-A350-E41B892C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950C9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950C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1" ma:contentTypeDescription="Create a new document." ma:contentTypeScope="" ma:versionID="54e79f0474a8633da41038d81723bd87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1efaafae09c1591f87cdcb16ea9fce58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0127D-36E7-4DB2-8205-82B266935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57C64-724E-477A-84E1-36EA4DFDA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2DAD82-EEBA-4AA4-B94F-8EBABA19D3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3CADF4-103D-444A-8546-BB73C369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Švandová, Eva</cp:lastModifiedBy>
  <cp:revision>4</cp:revision>
  <cp:lastPrinted>2013-06-13T10:00:00Z</cp:lastPrinted>
  <dcterms:created xsi:type="dcterms:W3CDTF">2020-04-16T06:52:00Z</dcterms:created>
  <dcterms:modified xsi:type="dcterms:W3CDTF">2020-04-16T13:16:00Z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