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637E27F4" w14:textId="77777777" w:rsidR="007542F5" w:rsidRPr="00DA2C52" w:rsidRDefault="00742A8A" w:rsidP="00060B31">
      <w:pPr>
        <w:spacing w:line="280" w:lineRule="atLeast"/>
        <w:rPr>
          <w:b/>
          <w:szCs w:val="20"/>
        </w:rPr>
      </w:pPr>
      <w:r>
        <w:rPr>
          <w:rFonts w:cs="Arial"/>
          <w:b/>
          <w:bCs/>
          <w:iCs/>
          <w:szCs w:val="20"/>
        </w:rPr>
        <w:t>E.ON Distribuce, a.s.</w:t>
      </w:r>
    </w:p>
    <w:p w14:paraId="79CFB28C" w14:textId="77777777" w:rsidR="007542F5" w:rsidRPr="00DA2C52" w:rsidRDefault="007542F5" w:rsidP="00060B31">
      <w:pPr>
        <w:spacing w:line="280" w:lineRule="atLeast"/>
        <w:rPr>
          <w:szCs w:val="20"/>
        </w:rPr>
      </w:pPr>
    </w:p>
    <w:p w14:paraId="2909D360" w14:textId="77777777" w:rsidR="00833EE6" w:rsidRPr="00DA2C52" w:rsidRDefault="00833EE6" w:rsidP="00833EE6">
      <w:pPr>
        <w:spacing w:line="280" w:lineRule="atLeast"/>
        <w:rPr>
          <w:szCs w:val="20"/>
        </w:rPr>
      </w:pPr>
      <w:r w:rsidRPr="00DA2C52">
        <w:rPr>
          <w:szCs w:val="20"/>
        </w:rPr>
        <w:t xml:space="preserve">Se sídlem: </w:t>
      </w:r>
      <w:r>
        <w:rPr>
          <w:rFonts w:cs="Arial"/>
          <w:bCs/>
          <w:iCs/>
          <w:szCs w:val="20"/>
        </w:rPr>
        <w:t xml:space="preserve">České Budějovice 7 , </w:t>
      </w:r>
      <w:proofErr w:type="spellStart"/>
      <w:r>
        <w:rPr>
          <w:rFonts w:cs="Arial"/>
          <w:bCs/>
          <w:iCs/>
          <w:szCs w:val="20"/>
        </w:rPr>
        <w:t>F.A.Gerstnera</w:t>
      </w:r>
      <w:proofErr w:type="spellEnd"/>
      <w:r>
        <w:rPr>
          <w:rFonts w:cs="Arial"/>
          <w:bCs/>
          <w:iCs/>
          <w:szCs w:val="20"/>
        </w:rPr>
        <w:t xml:space="preserve"> 2151/6, PSČ 370 01</w:t>
      </w:r>
    </w:p>
    <w:p w14:paraId="78FEDD44" w14:textId="77777777" w:rsidR="00833EE6" w:rsidRPr="00DA2C52" w:rsidRDefault="00833EE6" w:rsidP="00833EE6">
      <w:pPr>
        <w:spacing w:line="280" w:lineRule="atLeast"/>
        <w:rPr>
          <w:szCs w:val="20"/>
        </w:rPr>
      </w:pPr>
      <w:r>
        <w:rPr>
          <w:szCs w:val="20"/>
        </w:rPr>
        <w:t>Z</w:t>
      </w:r>
      <w:r w:rsidRPr="00DA2C52">
        <w:rPr>
          <w:szCs w:val="20"/>
        </w:rPr>
        <w:t xml:space="preserve">astoupená: </w:t>
      </w:r>
      <w:r>
        <w:rPr>
          <w:szCs w:val="20"/>
        </w:rPr>
        <w:t>Ing. Zdeňkem Bauerem, předsedou představenstva a Ing. Pavlem Čadou, místopředsedou představenstva</w:t>
      </w:r>
    </w:p>
    <w:p w14:paraId="647B8046" w14:textId="77777777" w:rsidR="00833EE6" w:rsidRPr="00DA2C52" w:rsidRDefault="00833EE6" w:rsidP="00833EE6">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70F4DFF5" w14:textId="77777777" w:rsidR="00833EE6" w:rsidRDefault="00833EE6" w:rsidP="00833EE6">
      <w:pPr>
        <w:tabs>
          <w:tab w:val="left" w:pos="2160"/>
        </w:tabs>
        <w:spacing w:line="280" w:lineRule="atLeast"/>
        <w:rPr>
          <w:szCs w:val="20"/>
        </w:rPr>
      </w:pPr>
      <w:r>
        <w:rPr>
          <w:szCs w:val="20"/>
        </w:rPr>
        <w:t>DIČ: CZ28085400</w:t>
      </w:r>
    </w:p>
    <w:p w14:paraId="7D40B4BC" w14:textId="77777777" w:rsidR="00833EE6" w:rsidRDefault="00833EE6" w:rsidP="00833EE6">
      <w:pPr>
        <w:tabs>
          <w:tab w:val="left" w:pos="2160"/>
        </w:tabs>
        <w:spacing w:line="280" w:lineRule="atLeast"/>
        <w:rPr>
          <w:szCs w:val="20"/>
        </w:rPr>
      </w:pPr>
      <w:r>
        <w:rPr>
          <w:szCs w:val="20"/>
        </w:rPr>
        <w:t>Zapsaná v obchodním rejstříku vedeném krajským soudem v Českých Budějovicích, oddíl B, vložka 1772</w:t>
      </w:r>
    </w:p>
    <w:p w14:paraId="36627E84" w14:textId="77777777" w:rsidR="00833EE6" w:rsidRPr="00DA2C52" w:rsidRDefault="00833EE6" w:rsidP="00833EE6">
      <w:pPr>
        <w:tabs>
          <w:tab w:val="left" w:pos="2160"/>
        </w:tabs>
        <w:spacing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7B9C6F48" w14:textId="77777777" w:rsidR="00833EE6" w:rsidRPr="00887530" w:rsidRDefault="00833EE6" w:rsidP="00833EE6">
      <w:pPr>
        <w:spacing w:line="280" w:lineRule="atLeast"/>
      </w:pPr>
      <w:r w:rsidRPr="00887530">
        <w:t>kontaktní osoba centrálního konsignačního skladu Brno: Jitka Nováková</w:t>
      </w:r>
    </w:p>
    <w:p w14:paraId="3B661B7C" w14:textId="77777777" w:rsidR="00833EE6" w:rsidRPr="00887530" w:rsidRDefault="00833EE6" w:rsidP="00833EE6">
      <w:pPr>
        <w:spacing w:line="280" w:lineRule="atLeast"/>
      </w:pPr>
      <w:r w:rsidRPr="00887530">
        <w:t>tel. č.: +420 545542615</w:t>
      </w:r>
    </w:p>
    <w:p w14:paraId="5739477A" w14:textId="77777777" w:rsidR="00833EE6" w:rsidRPr="00887530" w:rsidRDefault="00833EE6" w:rsidP="00833EE6">
      <w:pPr>
        <w:spacing w:line="280" w:lineRule="atLeast"/>
        <w:rPr>
          <w:bCs/>
          <w:szCs w:val="20"/>
        </w:rPr>
      </w:pPr>
      <w:r w:rsidRPr="00887530">
        <w:t xml:space="preserve">email: </w:t>
      </w:r>
      <w:hyperlink r:id="rId11" w:history="1">
        <w:r w:rsidRPr="00887530">
          <w:rPr>
            <w:rStyle w:val="Hypertextovodkaz"/>
          </w:rPr>
          <w:t>jitka.novakova@eon.cz</w:t>
        </w:r>
      </w:hyperlink>
    </w:p>
    <w:p w14:paraId="4B77EE95" w14:textId="77777777" w:rsidR="00833EE6" w:rsidRPr="00887530" w:rsidRDefault="00833EE6" w:rsidP="00833EE6">
      <w:pPr>
        <w:spacing w:line="280" w:lineRule="atLeast"/>
        <w:rPr>
          <w:bCs/>
          <w:szCs w:val="20"/>
        </w:rPr>
      </w:pPr>
    </w:p>
    <w:p w14:paraId="5308AD1C" w14:textId="77777777" w:rsidR="00833EE6" w:rsidRPr="00887530" w:rsidRDefault="00833EE6" w:rsidP="00833EE6">
      <w:pPr>
        <w:spacing w:line="280" w:lineRule="atLeast"/>
        <w:rPr>
          <w:bCs/>
          <w:szCs w:val="20"/>
        </w:rPr>
      </w:pPr>
      <w:r w:rsidRPr="00887530">
        <w:rPr>
          <w:bCs/>
          <w:szCs w:val="20"/>
        </w:rPr>
        <w:t>kontaktní osoba centrálního konsignačního skladu České Budějovice: Lenka Kubešová</w:t>
      </w:r>
    </w:p>
    <w:p w14:paraId="0EE5E2FE" w14:textId="77777777" w:rsidR="00833EE6" w:rsidRPr="00887530" w:rsidRDefault="00833EE6" w:rsidP="00833EE6">
      <w:pPr>
        <w:spacing w:line="280" w:lineRule="atLeast"/>
      </w:pPr>
      <w:r w:rsidRPr="00887530">
        <w:rPr>
          <w:bCs/>
          <w:szCs w:val="20"/>
        </w:rPr>
        <w:t xml:space="preserve">tel. č.: +420 </w:t>
      </w:r>
      <w:r w:rsidRPr="00887530">
        <w:t>387865622</w:t>
      </w:r>
    </w:p>
    <w:p w14:paraId="2441D941" w14:textId="77777777" w:rsidR="00833EE6" w:rsidRDefault="00833EE6" w:rsidP="00833EE6">
      <w:pPr>
        <w:spacing w:line="280" w:lineRule="atLeast"/>
        <w:rPr>
          <w:bCs/>
          <w:szCs w:val="20"/>
        </w:rPr>
      </w:pPr>
      <w:r w:rsidRPr="00887530">
        <w:rPr>
          <w:color w:val="1F497D"/>
        </w:rPr>
        <w:t xml:space="preserve">email: </w:t>
      </w:r>
      <w:hyperlink r:id="rId12" w:history="1">
        <w:r w:rsidRPr="00887530">
          <w:rPr>
            <w:rStyle w:val="Hypertextovodkaz"/>
          </w:rPr>
          <w:t>lenka.kubesova@eon.cz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43FC85E6"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30118F">
        <w:rPr>
          <w:rStyle w:val="platne1"/>
          <w:b/>
          <w:szCs w:val="20"/>
          <w:highlight w:val="green"/>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0B01774A"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30118F">
        <w:rPr>
          <w:szCs w:val="20"/>
          <w:highlight w:val="green"/>
        </w:rPr>
        <w:t>účastník</w:t>
      </w:r>
    </w:p>
    <w:p w14:paraId="6040775E" w14:textId="7F09B194"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30118F">
        <w:rPr>
          <w:szCs w:val="20"/>
          <w:highlight w:val="green"/>
        </w:rPr>
        <w:t>účastník</w:t>
      </w:r>
    </w:p>
    <w:p w14:paraId="24302AEA" w14:textId="24BF701E"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30118F">
        <w:rPr>
          <w:szCs w:val="20"/>
          <w:highlight w:val="green"/>
        </w:rPr>
        <w:t>účastník</w:t>
      </w:r>
    </w:p>
    <w:p w14:paraId="66EB1DB6" w14:textId="3ECAE2C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30118F">
        <w:rPr>
          <w:szCs w:val="20"/>
          <w:highlight w:val="green"/>
        </w:rPr>
        <w:t>účastník</w:t>
      </w:r>
    </w:p>
    <w:p w14:paraId="64DFACA0" w14:textId="325CD749"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30118F">
        <w:rPr>
          <w:szCs w:val="20"/>
          <w:highlight w:val="green"/>
        </w:rPr>
        <w:t>účastník</w:t>
      </w:r>
      <w:r w:rsidRPr="00DA2C52">
        <w:rPr>
          <w:szCs w:val="20"/>
        </w:rPr>
        <w:t xml:space="preserve">, oddíl </w:t>
      </w:r>
      <w:r w:rsidRPr="00432DC3">
        <w:rPr>
          <w:szCs w:val="20"/>
          <w:highlight w:val="green"/>
        </w:rPr>
        <w:t xml:space="preserve">doplní </w:t>
      </w:r>
      <w:r w:rsidR="0030118F">
        <w:rPr>
          <w:szCs w:val="20"/>
          <w:highlight w:val="green"/>
        </w:rPr>
        <w:t>účastník</w:t>
      </w:r>
      <w:r w:rsidRPr="00DA2C52">
        <w:rPr>
          <w:szCs w:val="20"/>
        </w:rPr>
        <w:t xml:space="preserve">, vložka </w:t>
      </w:r>
      <w:r w:rsidRPr="00432DC3">
        <w:rPr>
          <w:szCs w:val="20"/>
          <w:highlight w:val="green"/>
        </w:rPr>
        <w:t xml:space="preserve">doplní </w:t>
      </w:r>
      <w:r w:rsidR="0030118F">
        <w:rPr>
          <w:szCs w:val="20"/>
          <w:highlight w:val="green"/>
        </w:rPr>
        <w:t>účastník</w:t>
      </w:r>
    </w:p>
    <w:p w14:paraId="73EE6A56" w14:textId="76838CCF"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30118F">
        <w:rPr>
          <w:szCs w:val="20"/>
          <w:highlight w:val="green"/>
        </w:rPr>
        <w:t>účastník</w:t>
      </w:r>
    </w:p>
    <w:p w14:paraId="1C725AE2" w14:textId="23715319"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30118F">
        <w:rPr>
          <w:szCs w:val="20"/>
          <w:highlight w:val="green"/>
        </w:rPr>
        <w:t>účastník</w:t>
      </w:r>
    </w:p>
    <w:p w14:paraId="6A154A52" w14:textId="5136BBD9"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30118F">
        <w:rPr>
          <w:szCs w:val="20"/>
          <w:highlight w:val="green"/>
        </w:rPr>
        <w:t>účastník</w:t>
      </w:r>
    </w:p>
    <w:p w14:paraId="4DD10ACC" w14:textId="66A37C68"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30118F">
        <w:rPr>
          <w:szCs w:val="20"/>
          <w:highlight w:val="green"/>
        </w:rPr>
        <w:t>účastník</w:t>
      </w:r>
    </w:p>
    <w:p w14:paraId="67981A3C" w14:textId="77777777" w:rsidR="00145F4C" w:rsidRPr="00DA2C52" w:rsidRDefault="00145F4C" w:rsidP="00060B31">
      <w:pPr>
        <w:spacing w:line="280" w:lineRule="atLeast"/>
        <w:jc w:val="both"/>
        <w:rPr>
          <w:szCs w:val="20"/>
        </w:rPr>
      </w:pPr>
    </w:p>
    <w:p w14:paraId="51335FBD" w14:textId="7BC6DE51"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30118F">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77777777" w:rsidR="00C50570" w:rsidRPr="00DA2C52"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44937EE3"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30118F">
        <w:rPr>
          <w:rFonts w:ascii="Arial" w:hAnsi="Arial" w:cs="Arial"/>
          <w:sz w:val="20"/>
          <w:szCs w:val="20"/>
        </w:rPr>
        <w:t>účastník</w:t>
      </w:r>
      <w:r w:rsidR="00EE164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00FE6745" w:rsidRPr="00625560">
        <w:rPr>
          <w:rFonts w:ascii="Arial" w:hAnsi="Arial"/>
          <w:sz w:val="20"/>
        </w:rPr>
        <w:t>„</w:t>
      </w:r>
      <w:r w:rsidR="00FE6745">
        <w:rPr>
          <w:rFonts w:ascii="Arial" w:hAnsi="Arial" w:cs="Arial"/>
          <w:b/>
          <w:bCs/>
          <w:iCs/>
          <w:sz w:val="20"/>
          <w:szCs w:val="20"/>
        </w:rPr>
        <w:t>Izolátory VN a NN II</w:t>
      </w:r>
      <w:r w:rsidR="00FE6745" w:rsidRPr="00625560">
        <w:rPr>
          <w:rFonts w:ascii="Arial" w:hAnsi="Arial" w:cs="Arial"/>
          <w:b/>
          <w:bCs/>
          <w:iCs/>
          <w:sz w:val="20"/>
          <w:szCs w:val="20"/>
        </w:rPr>
        <w:t xml:space="preserve">, část </w:t>
      </w:r>
      <w:r w:rsidR="00FE6745">
        <w:rPr>
          <w:rFonts w:ascii="Arial" w:hAnsi="Arial" w:cs="Arial"/>
          <w:b/>
          <w:bCs/>
          <w:iCs/>
          <w:sz w:val="20"/>
          <w:szCs w:val="20"/>
        </w:rPr>
        <w:t>3</w:t>
      </w:r>
      <w:r w:rsidR="00FE6745" w:rsidRPr="00625560">
        <w:rPr>
          <w:rFonts w:ascii="Arial" w:hAnsi="Arial"/>
          <w:sz w:val="20"/>
        </w:rPr>
        <w:t>“</w:t>
      </w:r>
      <w:r w:rsidR="00FE6745"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4271A8F7"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060B31">
      <w:pPr>
        <w:spacing w:line="280" w:lineRule="atLeast"/>
        <w:jc w:val="center"/>
        <w:rPr>
          <w:rFonts w:cs="Arial"/>
          <w:b/>
          <w:szCs w:val="20"/>
        </w:rPr>
      </w:pPr>
    </w:p>
    <w:p w14:paraId="1B689076" w14:textId="77777777" w:rsidR="007123C0" w:rsidRPr="00DA2C52" w:rsidRDefault="007123C0" w:rsidP="007123C0">
      <w:pPr>
        <w:spacing w:line="280" w:lineRule="atLeast"/>
        <w:jc w:val="center"/>
        <w:rPr>
          <w:rFonts w:cs="Arial"/>
          <w:b/>
          <w:szCs w:val="20"/>
        </w:rPr>
      </w:pPr>
    </w:p>
    <w:p w14:paraId="157ACE12" w14:textId="77777777" w:rsidR="007123C0" w:rsidRPr="00DA2C52" w:rsidRDefault="007123C0" w:rsidP="007123C0">
      <w:pPr>
        <w:spacing w:line="280" w:lineRule="atLeast"/>
        <w:jc w:val="center"/>
        <w:rPr>
          <w:rFonts w:cs="Arial"/>
          <w:b/>
          <w:szCs w:val="20"/>
        </w:rPr>
      </w:pPr>
      <w:r w:rsidRPr="00DA2C52">
        <w:rPr>
          <w:rFonts w:cs="Arial"/>
          <w:b/>
          <w:szCs w:val="20"/>
        </w:rPr>
        <w:t>I.</w:t>
      </w:r>
    </w:p>
    <w:p w14:paraId="23403BCB" w14:textId="77777777" w:rsidR="007123C0" w:rsidRPr="00DA2C52" w:rsidRDefault="007123C0" w:rsidP="007123C0">
      <w:pPr>
        <w:spacing w:line="280" w:lineRule="atLeast"/>
        <w:jc w:val="center"/>
        <w:rPr>
          <w:rFonts w:cs="Arial"/>
          <w:b/>
          <w:szCs w:val="20"/>
        </w:rPr>
      </w:pPr>
      <w:r w:rsidRPr="00DA2C52">
        <w:rPr>
          <w:rFonts w:cs="Arial"/>
          <w:b/>
          <w:szCs w:val="20"/>
        </w:rPr>
        <w:t>Předmět smlouvy</w:t>
      </w:r>
    </w:p>
    <w:p w14:paraId="72429783" w14:textId="77777777" w:rsidR="007123C0" w:rsidRPr="00DA2C52" w:rsidRDefault="007123C0" w:rsidP="007123C0">
      <w:pPr>
        <w:spacing w:line="280" w:lineRule="atLeast"/>
        <w:jc w:val="both"/>
        <w:rPr>
          <w:rFonts w:cs="Arial"/>
          <w:szCs w:val="20"/>
        </w:rPr>
      </w:pPr>
    </w:p>
    <w:p w14:paraId="7FBB6257" w14:textId="77777777" w:rsidR="007123C0" w:rsidRDefault="007123C0" w:rsidP="007123C0">
      <w:pPr>
        <w:numPr>
          <w:ilvl w:val="0"/>
          <w:numId w:val="1"/>
        </w:numPr>
        <w:spacing w:line="280" w:lineRule="atLeast"/>
        <w:jc w:val="both"/>
        <w:rPr>
          <w:rFonts w:cs="Arial"/>
          <w:szCs w:val="20"/>
        </w:rPr>
      </w:pPr>
      <w:r w:rsidRPr="00DA2C52">
        <w:rPr>
          <w:rFonts w:cs="Arial"/>
          <w:szCs w:val="20"/>
        </w:rPr>
        <w:t xml:space="preserve">Předmětem této smlouvy je </w:t>
      </w:r>
      <w:r>
        <w:rPr>
          <w:rFonts w:cs="Arial"/>
          <w:szCs w:val="20"/>
        </w:rPr>
        <w:t xml:space="preserve">dodávka </w:t>
      </w:r>
      <w:r>
        <w:rPr>
          <w:rFonts w:cs="Arial"/>
          <w:b/>
          <w:szCs w:val="20"/>
        </w:rPr>
        <w:t>izolátorů NN</w:t>
      </w:r>
      <w:r>
        <w:rPr>
          <w:rFonts w:cs="Arial"/>
          <w:szCs w:val="20"/>
        </w:rPr>
        <w:t xml:space="preserve"> (dále jen </w:t>
      </w:r>
      <w:r w:rsidRPr="00A638B8">
        <w:rPr>
          <w:rFonts w:cs="Arial"/>
          <w:b/>
          <w:szCs w:val="20"/>
        </w:rPr>
        <w:t>„</w:t>
      </w:r>
      <w:r>
        <w:rPr>
          <w:rFonts w:cs="Arial"/>
          <w:b/>
          <w:szCs w:val="20"/>
        </w:rPr>
        <w:t>zboží</w:t>
      </w:r>
      <w:r w:rsidRPr="00A638B8">
        <w:rPr>
          <w:rFonts w:cs="Arial"/>
          <w:b/>
          <w:szCs w:val="20"/>
        </w:rPr>
        <w:t>“</w:t>
      </w:r>
      <w:r>
        <w:rPr>
          <w:rFonts w:cs="Arial"/>
          <w:szCs w:val="20"/>
        </w:rPr>
        <w:t>) prodávajícím kupujícímu.</w:t>
      </w:r>
    </w:p>
    <w:p w14:paraId="52B89738" w14:textId="77777777" w:rsidR="007123C0" w:rsidRDefault="007123C0" w:rsidP="007123C0">
      <w:pPr>
        <w:spacing w:line="280" w:lineRule="atLeast"/>
        <w:ind w:left="340"/>
        <w:jc w:val="both"/>
        <w:rPr>
          <w:rFonts w:cs="Arial"/>
          <w:szCs w:val="20"/>
        </w:rPr>
      </w:pPr>
    </w:p>
    <w:p w14:paraId="0E8E23AD" w14:textId="77777777" w:rsidR="007123C0" w:rsidRPr="008C0DA0" w:rsidRDefault="007123C0" w:rsidP="007123C0">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7DFB5FA3" w14:textId="77777777" w:rsidR="007123C0" w:rsidRPr="00367274" w:rsidRDefault="007123C0" w:rsidP="007123C0">
      <w:pPr>
        <w:numPr>
          <w:ilvl w:val="0"/>
          <w:numId w:val="1"/>
        </w:numPr>
        <w:spacing w:after="120" w:line="280" w:lineRule="atLeast"/>
        <w:jc w:val="both"/>
        <w:rPr>
          <w:rFonts w:cs="Arial"/>
          <w:szCs w:val="20"/>
        </w:rPr>
      </w:pPr>
      <w:r w:rsidRPr="00367274">
        <w:rPr>
          <w:rFonts w:cs="Arial"/>
          <w:szCs w:val="20"/>
        </w:rPr>
        <w:t>Zboží je v členění dle položek</w:t>
      </w:r>
      <w:r>
        <w:rPr>
          <w:rFonts w:cs="Arial"/>
          <w:szCs w:val="20"/>
        </w:rPr>
        <w:t xml:space="preserve"> </w:t>
      </w:r>
      <w:r w:rsidRPr="00367274">
        <w:rPr>
          <w:rFonts w:cs="Arial"/>
          <w:szCs w:val="20"/>
        </w:rPr>
        <w:t>blíže určeno v </w:t>
      </w:r>
      <w:r w:rsidRPr="00367274">
        <w:rPr>
          <w:u w:val="single"/>
        </w:rPr>
        <w:t>příloze 1a</w:t>
      </w:r>
      <w:r w:rsidRPr="00367274">
        <w:rPr>
          <w:rFonts w:cs="Arial"/>
          <w:szCs w:val="20"/>
        </w:rPr>
        <w:t xml:space="preserve"> této smlouvy.</w:t>
      </w:r>
      <w:r w:rsidRPr="00367274">
        <w:rPr>
          <w:rFonts w:cs="Arial"/>
          <w:bCs/>
          <w:iCs/>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2F90EE78" w14:textId="77777777" w:rsidR="007123C0" w:rsidRPr="00367274" w:rsidRDefault="007123C0" w:rsidP="007123C0">
      <w:pPr>
        <w:numPr>
          <w:ilvl w:val="0"/>
          <w:numId w:val="1"/>
        </w:numPr>
        <w:spacing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t>ožadavků výrobce na skladování </w:t>
      </w:r>
      <w:r w:rsidRPr="00812959">
        <w:t>a transport zboží.</w:t>
      </w:r>
    </w:p>
    <w:p w14:paraId="66194DFA" w14:textId="77777777" w:rsidR="007123C0" w:rsidRDefault="007123C0" w:rsidP="007123C0">
      <w:pPr>
        <w:spacing w:line="280" w:lineRule="atLeast"/>
        <w:jc w:val="both"/>
        <w:rPr>
          <w:rFonts w:cs="Arial"/>
          <w:szCs w:val="20"/>
        </w:rPr>
      </w:pPr>
    </w:p>
    <w:p w14:paraId="73D16E99" w14:textId="77777777" w:rsidR="007123C0" w:rsidRDefault="007123C0" w:rsidP="007123C0">
      <w:pPr>
        <w:numPr>
          <w:ilvl w:val="0"/>
          <w:numId w:val="1"/>
        </w:numPr>
        <w:spacing w:line="280" w:lineRule="atLeast"/>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zaplatit za něj prodávajícímu dohodnutou cenu. Cena zboží v členění dle jednotkových cen za jednotlivé položky zboží je uvedena v </w:t>
      </w:r>
      <w:r w:rsidRPr="00367274">
        <w:rPr>
          <w:u w:val="single"/>
        </w:rPr>
        <w:t>příloze 1a</w:t>
      </w:r>
      <w:r>
        <w:rPr>
          <w:rFonts w:cs="Arial"/>
          <w:szCs w:val="20"/>
        </w:rPr>
        <w:t xml:space="preserve"> této smlouvy.</w:t>
      </w:r>
    </w:p>
    <w:p w14:paraId="448CCA4F" w14:textId="77777777" w:rsidR="007123C0" w:rsidRDefault="007123C0" w:rsidP="007123C0">
      <w:pPr>
        <w:pStyle w:val="Odstavecseseznamem"/>
        <w:rPr>
          <w:rFonts w:cs="Arial"/>
          <w:szCs w:val="20"/>
        </w:rPr>
      </w:pPr>
    </w:p>
    <w:p w14:paraId="683A13BC" w14:textId="77777777" w:rsidR="007123C0" w:rsidRPr="00057E3E" w:rsidRDefault="007123C0" w:rsidP="007123C0">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r>
        <w:rPr>
          <w:rFonts w:cs="Arial"/>
          <w:szCs w:val="20"/>
        </w:rPr>
        <w:t xml:space="preserve"> </w:t>
      </w:r>
      <w:r w:rsidRPr="00D17513">
        <w:rPr>
          <w:rFonts w:cs="Arial"/>
          <w:szCs w:val="20"/>
        </w:rPr>
        <w:t>a to po dobu účinnosti této smlouvy</w:t>
      </w:r>
      <w:r>
        <w:rPr>
          <w:rFonts w:cs="Arial"/>
          <w:szCs w:val="20"/>
        </w:rPr>
        <w:t>.</w:t>
      </w:r>
    </w:p>
    <w:p w14:paraId="171407BD" w14:textId="77777777" w:rsidR="007123C0" w:rsidRDefault="007123C0" w:rsidP="007123C0">
      <w:pPr>
        <w:pStyle w:val="Odstavecseseznamem"/>
        <w:rPr>
          <w:rFonts w:cs="Arial"/>
          <w:szCs w:val="20"/>
        </w:rPr>
      </w:pPr>
    </w:p>
    <w:p w14:paraId="76799B79" w14:textId="77777777" w:rsidR="007123C0" w:rsidRPr="00C770A6" w:rsidRDefault="007123C0" w:rsidP="007123C0">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přílohy 1b</w:t>
      </w:r>
      <w:r w:rsidRPr="00C770A6">
        <w:rPr>
          <w:rFonts w:cs="Arial"/>
          <w:szCs w:val="20"/>
        </w:rPr>
        <w:t xml:space="preserve"> a ve lhůtě dle čl. II. odst. 3.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38CFA31" w14:textId="77777777" w:rsidR="007123C0" w:rsidRPr="00DA2C52" w:rsidRDefault="007123C0" w:rsidP="007123C0">
      <w:pPr>
        <w:spacing w:line="280" w:lineRule="atLeast"/>
        <w:jc w:val="center"/>
        <w:rPr>
          <w:rFonts w:cs="Arial"/>
          <w:b/>
          <w:szCs w:val="20"/>
        </w:rPr>
      </w:pPr>
      <w:r w:rsidRPr="00DA2C52">
        <w:rPr>
          <w:rFonts w:cs="Arial"/>
          <w:b/>
          <w:szCs w:val="20"/>
        </w:rPr>
        <w:lastRenderedPageBreak/>
        <w:t>II.</w:t>
      </w:r>
    </w:p>
    <w:p w14:paraId="6267177E" w14:textId="77777777" w:rsidR="007123C0" w:rsidRPr="00DA2C52" w:rsidRDefault="007123C0" w:rsidP="007123C0">
      <w:pPr>
        <w:spacing w:line="280" w:lineRule="atLeast"/>
        <w:jc w:val="center"/>
        <w:rPr>
          <w:rFonts w:cs="Arial"/>
          <w:b/>
          <w:szCs w:val="20"/>
        </w:rPr>
      </w:pPr>
      <w:r>
        <w:rPr>
          <w:rFonts w:cs="Arial"/>
          <w:b/>
          <w:szCs w:val="20"/>
        </w:rPr>
        <w:t>Místo a doba plnění, dodání zboží</w:t>
      </w:r>
      <w:r w:rsidRPr="00DA2C52">
        <w:rPr>
          <w:rFonts w:cs="Arial"/>
          <w:b/>
          <w:szCs w:val="20"/>
        </w:rPr>
        <w:t xml:space="preserve"> </w:t>
      </w:r>
    </w:p>
    <w:p w14:paraId="27FD39FB" w14:textId="77777777" w:rsidR="007123C0" w:rsidRPr="00DA2C52" w:rsidRDefault="007123C0" w:rsidP="007123C0">
      <w:pPr>
        <w:spacing w:line="280" w:lineRule="atLeast"/>
        <w:jc w:val="both"/>
        <w:rPr>
          <w:rFonts w:cs="Arial"/>
          <w:szCs w:val="20"/>
        </w:rPr>
      </w:pPr>
    </w:p>
    <w:p w14:paraId="38A619AA" w14:textId="3DA72643" w:rsidR="007123C0" w:rsidRDefault="007123C0" w:rsidP="007123C0">
      <w:pPr>
        <w:numPr>
          <w:ilvl w:val="0"/>
          <w:numId w:val="2"/>
        </w:numPr>
        <w:spacing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(i) konsignačním skladem pro oblast Brno je centrální sklad na adrese E.ON </w:t>
      </w:r>
      <w:r>
        <w:rPr>
          <w:rFonts w:cs="Arial"/>
          <w:szCs w:val="20"/>
        </w:rPr>
        <w:t>Distribuce, a.s.</w:t>
      </w:r>
      <w:r w:rsidRPr="008836E9">
        <w:rPr>
          <w:rFonts w:cs="Arial"/>
          <w:szCs w:val="20"/>
        </w:rPr>
        <w:t>, Centrální sklad, Řípská 11, 627 00 Brno-Slatina, (</w:t>
      </w:r>
      <w:proofErr w:type="spellStart"/>
      <w:r w:rsidRPr="008836E9">
        <w:rPr>
          <w:rFonts w:cs="Arial"/>
          <w:szCs w:val="20"/>
        </w:rPr>
        <w:t>ii</w:t>
      </w:r>
      <w:proofErr w:type="spellEnd"/>
      <w:r w:rsidRPr="008836E9">
        <w:rPr>
          <w:rFonts w:cs="Arial"/>
          <w:szCs w:val="20"/>
        </w:rPr>
        <w:t xml:space="preserve">) konsignačním skladem pro oblast České Budějovice je centrální sklad na adrese E.ON </w:t>
      </w:r>
      <w:r>
        <w:rPr>
          <w:rFonts w:cs="Arial"/>
          <w:szCs w:val="20"/>
        </w:rPr>
        <w:t>Distribuce, a.s.</w:t>
      </w:r>
      <w:r w:rsidRPr="008836E9">
        <w:rPr>
          <w:rFonts w:cs="Arial"/>
          <w:szCs w:val="20"/>
        </w:rPr>
        <w:t xml:space="preserve">, Centrální sklad, Novohradská </w:t>
      </w:r>
      <w:bookmarkStart w:id="0" w:name="_Hlk22128979"/>
      <w:r w:rsidR="00FE6745">
        <w:rPr>
          <w:rFonts w:cs="Arial"/>
          <w:szCs w:val="20"/>
        </w:rPr>
        <w:t>1884/36A</w:t>
      </w:r>
      <w:bookmarkEnd w:id="0"/>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 xml:space="preserve">České Budějovice. </w:t>
      </w:r>
    </w:p>
    <w:p w14:paraId="57337389" w14:textId="77777777" w:rsidR="007123C0" w:rsidRPr="009C0777" w:rsidRDefault="007123C0" w:rsidP="007123C0">
      <w:pPr>
        <w:spacing w:line="280" w:lineRule="atLeast"/>
        <w:ind w:left="340"/>
        <w:jc w:val="both"/>
        <w:rPr>
          <w:rFonts w:cs="Arial"/>
          <w:szCs w:val="20"/>
        </w:rPr>
      </w:pPr>
    </w:p>
    <w:p w14:paraId="6BE4345F" w14:textId="77777777" w:rsidR="007123C0" w:rsidRPr="00D71308" w:rsidRDefault="007123C0" w:rsidP="007123C0">
      <w:pPr>
        <w:numPr>
          <w:ilvl w:val="0"/>
          <w:numId w:val="2"/>
        </w:numPr>
        <w:spacing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2010 DDP dle § 1754 NOZ</w:t>
      </w:r>
      <w:r w:rsidRPr="00D71308">
        <w:rPr>
          <w:szCs w:val="20"/>
        </w:rPr>
        <w:t>.</w:t>
      </w:r>
    </w:p>
    <w:p w14:paraId="2CBA060B" w14:textId="77777777" w:rsidR="007123C0" w:rsidRPr="00B0614A" w:rsidRDefault="007123C0" w:rsidP="007123C0">
      <w:pPr>
        <w:rPr>
          <w:rFonts w:cs="Arial"/>
          <w:szCs w:val="20"/>
          <w:highlight w:val="yellow"/>
        </w:rPr>
      </w:pPr>
    </w:p>
    <w:p w14:paraId="77868C44" w14:textId="77777777" w:rsidR="007123C0" w:rsidRDefault="007123C0" w:rsidP="007123C0">
      <w:pPr>
        <w:numPr>
          <w:ilvl w:val="0"/>
          <w:numId w:val="2"/>
        </w:numPr>
        <w:spacing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do </w:t>
      </w:r>
      <w:r>
        <w:rPr>
          <w:rFonts w:cs="Arial"/>
          <w:szCs w:val="20"/>
        </w:rPr>
        <w:t>14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7FBFF659" w14:textId="77777777" w:rsidR="007123C0" w:rsidRDefault="007123C0" w:rsidP="007123C0">
      <w:pPr>
        <w:pStyle w:val="Odstavecseseznamem"/>
        <w:rPr>
          <w:rFonts w:cs="Arial"/>
          <w:szCs w:val="20"/>
        </w:rPr>
      </w:pPr>
    </w:p>
    <w:p w14:paraId="025AB909" w14:textId="77777777" w:rsidR="007123C0" w:rsidRDefault="007123C0" w:rsidP="007123C0">
      <w:pPr>
        <w:numPr>
          <w:ilvl w:val="0"/>
          <w:numId w:val="2"/>
        </w:numPr>
        <w:spacing w:line="280" w:lineRule="atLeast"/>
        <w:jc w:val="both"/>
        <w:rPr>
          <w:rFonts w:cs="Arial"/>
          <w:szCs w:val="20"/>
        </w:rPr>
      </w:pPr>
      <w:r w:rsidRPr="00D71308">
        <w:rPr>
          <w:rFonts w:cs="Arial"/>
          <w:szCs w:val="20"/>
        </w:rPr>
        <w:t>Zboží v množství uvedených v </w:t>
      </w:r>
      <w:r w:rsidRPr="00D71308">
        <w:rPr>
          <w:rFonts w:cs="Arial"/>
          <w:szCs w:val="20"/>
          <w:u w:val="single"/>
        </w:rPr>
        <w:t>příloze 1b</w:t>
      </w:r>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6D7935C1" w14:textId="77777777" w:rsidR="007123C0" w:rsidRPr="00D71308" w:rsidRDefault="007123C0" w:rsidP="007123C0">
      <w:pPr>
        <w:spacing w:line="280" w:lineRule="atLeast"/>
        <w:jc w:val="both"/>
        <w:rPr>
          <w:rFonts w:cs="Arial"/>
          <w:szCs w:val="20"/>
        </w:rPr>
      </w:pPr>
    </w:p>
    <w:p w14:paraId="5E1022C0" w14:textId="77777777" w:rsidR="007123C0" w:rsidRDefault="007123C0" w:rsidP="007123C0">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2C121769" w14:textId="77777777" w:rsidR="007123C0" w:rsidRDefault="007123C0" w:rsidP="007123C0">
      <w:pPr>
        <w:spacing w:line="280" w:lineRule="atLeast"/>
        <w:jc w:val="both"/>
        <w:rPr>
          <w:rFonts w:cs="Arial"/>
          <w:szCs w:val="20"/>
        </w:rPr>
      </w:pPr>
    </w:p>
    <w:p w14:paraId="4D18F40E" w14:textId="77777777" w:rsidR="007123C0" w:rsidRPr="00874527" w:rsidRDefault="007123C0" w:rsidP="007123C0">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3" w:history="1">
        <w:r w:rsidRPr="005173E9">
          <w:rPr>
            <w:rStyle w:val="Hypertextovodkaz"/>
          </w:rPr>
          <w:t>jitka.novakova@eon.cz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4" w:history="1">
        <w:r w:rsidRPr="005173E9">
          <w:rPr>
            <w:rStyle w:val="Hypertextovodkaz"/>
          </w:rPr>
          <w:t>lenka.kubesova@eon.cz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1579FEA" w14:textId="77777777" w:rsidR="007123C0" w:rsidRPr="00B0614A" w:rsidRDefault="007123C0" w:rsidP="007123C0">
      <w:pPr>
        <w:spacing w:line="280" w:lineRule="atLeast"/>
        <w:ind w:left="340"/>
        <w:jc w:val="both"/>
        <w:rPr>
          <w:rFonts w:cs="Arial"/>
          <w:szCs w:val="20"/>
        </w:rPr>
      </w:pPr>
    </w:p>
    <w:p w14:paraId="299EC441" w14:textId="45E99EE9" w:rsidR="007123C0" w:rsidRDefault="007123C0" w:rsidP="007123C0">
      <w:pPr>
        <w:spacing w:line="280" w:lineRule="atLeast"/>
        <w:jc w:val="both"/>
        <w:rPr>
          <w:rFonts w:cs="Arial"/>
          <w:szCs w:val="20"/>
        </w:rPr>
      </w:pPr>
    </w:p>
    <w:p w14:paraId="2E823400" w14:textId="5411B84B" w:rsidR="00462C91" w:rsidRDefault="00462C91" w:rsidP="007123C0">
      <w:pPr>
        <w:spacing w:line="280" w:lineRule="atLeast"/>
        <w:jc w:val="both"/>
        <w:rPr>
          <w:rFonts w:cs="Arial"/>
          <w:szCs w:val="20"/>
        </w:rPr>
      </w:pPr>
    </w:p>
    <w:p w14:paraId="46D7FC59" w14:textId="66F8B9C5" w:rsidR="00462C91" w:rsidRDefault="00462C91" w:rsidP="007123C0">
      <w:pPr>
        <w:spacing w:line="280" w:lineRule="atLeast"/>
        <w:jc w:val="both"/>
        <w:rPr>
          <w:rFonts w:cs="Arial"/>
          <w:szCs w:val="20"/>
        </w:rPr>
      </w:pPr>
    </w:p>
    <w:p w14:paraId="6EFBB9CB" w14:textId="77777777" w:rsidR="00462C91" w:rsidRPr="00DA2C52" w:rsidRDefault="00462C91" w:rsidP="007123C0">
      <w:pPr>
        <w:spacing w:line="280" w:lineRule="atLeast"/>
        <w:jc w:val="both"/>
        <w:rPr>
          <w:rFonts w:cs="Arial"/>
          <w:szCs w:val="20"/>
        </w:rPr>
      </w:pPr>
    </w:p>
    <w:p w14:paraId="3A8163D4" w14:textId="77777777" w:rsidR="00462C91" w:rsidRDefault="00462C91" w:rsidP="00462C91">
      <w:pPr>
        <w:spacing w:line="280" w:lineRule="atLeast"/>
        <w:jc w:val="center"/>
        <w:rPr>
          <w:rFonts w:cs="Arial"/>
          <w:b/>
          <w:szCs w:val="20"/>
        </w:rPr>
      </w:pPr>
      <w:r>
        <w:rPr>
          <w:rFonts w:cs="Arial"/>
          <w:b/>
          <w:szCs w:val="20"/>
        </w:rPr>
        <w:lastRenderedPageBreak/>
        <w:t>III.</w:t>
      </w:r>
    </w:p>
    <w:p w14:paraId="10DF854C" w14:textId="77777777" w:rsidR="00462C91" w:rsidRDefault="00462C91" w:rsidP="00462C91">
      <w:pPr>
        <w:spacing w:line="280" w:lineRule="atLeast"/>
        <w:jc w:val="center"/>
        <w:rPr>
          <w:rFonts w:cs="Arial"/>
          <w:b/>
          <w:szCs w:val="20"/>
        </w:rPr>
      </w:pPr>
      <w:r>
        <w:rPr>
          <w:rFonts w:cs="Arial"/>
          <w:b/>
          <w:szCs w:val="20"/>
        </w:rPr>
        <w:t>Cena a způsob úhrady</w:t>
      </w:r>
    </w:p>
    <w:p w14:paraId="6A0980CF" w14:textId="77777777" w:rsidR="00462C91" w:rsidRDefault="00462C91" w:rsidP="00462C91">
      <w:pPr>
        <w:spacing w:line="280" w:lineRule="atLeast"/>
        <w:jc w:val="both"/>
        <w:rPr>
          <w:rFonts w:cs="Arial"/>
          <w:szCs w:val="20"/>
        </w:rPr>
      </w:pPr>
    </w:p>
    <w:p w14:paraId="099F7AFD" w14:textId="77777777" w:rsidR="00462C91" w:rsidRDefault="00462C91" w:rsidP="00462C91">
      <w:pPr>
        <w:numPr>
          <w:ilvl w:val="0"/>
          <w:numId w:val="24"/>
        </w:numPr>
        <w:spacing w:line="280" w:lineRule="atLeast"/>
        <w:ind w:left="426" w:hanging="426"/>
        <w:jc w:val="both"/>
        <w:rPr>
          <w:rFonts w:cs="Arial"/>
        </w:rPr>
      </w:pPr>
      <w:r>
        <w:rPr>
          <w:rFonts w:cs="Arial"/>
        </w:rPr>
        <w:t xml:space="preserve">Jednotkové ceny uvedené v </w:t>
      </w:r>
      <w:r>
        <w:rPr>
          <w:rFonts w:cs="Arial"/>
          <w:u w:val="single"/>
        </w:rPr>
        <w:t>příloze 1a</w:t>
      </w:r>
      <w:r>
        <w:rPr>
          <w:rFonts w:cs="Arial"/>
        </w:rPr>
        <w:t xml:space="preserve"> této smlouvy (dále jen „</w:t>
      </w:r>
      <w:r>
        <w:rPr>
          <w:rFonts w:cs="Arial"/>
          <w:b/>
        </w:rPr>
        <w:t>cena</w:t>
      </w:r>
      <w:r>
        <w:rPr>
          <w:rFonts w:cs="Arial"/>
        </w:rPr>
        <w:t xml:space="preserve">“) jsou nejvýše přípustné, konečné a nepřekročitelné, není-li dále stanoveno jinak. Pro vyloučení všech pochybností není kupující povinen hradit část ceny za zboží, které v souladu s článkem I. odst. 5. této smlouvy neodebral. </w:t>
      </w:r>
    </w:p>
    <w:p w14:paraId="463E0411" w14:textId="77777777" w:rsidR="00462C91" w:rsidRDefault="00462C91" w:rsidP="00462C91">
      <w:pPr>
        <w:spacing w:line="280" w:lineRule="atLeast"/>
        <w:ind w:left="426"/>
        <w:jc w:val="both"/>
        <w:rPr>
          <w:rFonts w:cs="Arial"/>
        </w:rPr>
      </w:pPr>
    </w:p>
    <w:p w14:paraId="542ED6F1" w14:textId="77777777" w:rsidR="00462C91" w:rsidRDefault="00462C91" w:rsidP="00462C91">
      <w:pPr>
        <w:numPr>
          <w:ilvl w:val="0"/>
          <w:numId w:val="24"/>
        </w:numPr>
        <w:spacing w:line="280" w:lineRule="atLeast"/>
        <w:ind w:left="426" w:hanging="426"/>
        <w:jc w:val="both"/>
        <w:rPr>
          <w:rFonts w:cs="Arial"/>
        </w:rPr>
      </w:pPr>
      <w:r>
        <w:rPr>
          <w:rFonts w:cs="Arial"/>
        </w:rPr>
        <w:t xml:space="preserve">Jednotkové ceny uvedené v </w:t>
      </w:r>
      <w:r>
        <w:rPr>
          <w:rFonts w:cs="Arial"/>
          <w:u w:val="single"/>
        </w:rPr>
        <w:t>příloze 1a</w:t>
      </w:r>
      <w:r>
        <w:rPr>
          <w:rFonts w:cs="Arial"/>
        </w:rPr>
        <w:t xml:space="preserve"> této smlouvy jsou platné a neměnné nejméně 24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Pr>
          <w:rFonts w:cs="Arial"/>
          <w:u w:val="single"/>
        </w:rPr>
        <w:t>příloze1a</w:t>
      </w:r>
      <w:r>
        <w:rPr>
          <w:rFonts w:cs="Arial"/>
        </w:rPr>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5" w:history="1">
        <w:r>
          <w:rPr>
            <w:rStyle w:val="Hypertextovodkaz"/>
            <w:rFonts w:cs="Arial"/>
          </w:rPr>
          <w:t>http://www.czso.cz/csu/redakce.nsf/i/mira</w:t>
        </w:r>
      </w:hyperlink>
      <w:r>
        <w:rPr>
          <w:rFonts w:cs="Arial"/>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 němž byl uzavřen dodatek upravující základní jednotkovou cenu. Úprava ceny bude provedena písemným dodatkem k této smlouvě.</w:t>
      </w:r>
    </w:p>
    <w:p w14:paraId="23F8C26E" w14:textId="77777777" w:rsidR="00462C91" w:rsidRDefault="00462C91" w:rsidP="00462C91">
      <w:pPr>
        <w:spacing w:line="280" w:lineRule="atLeast"/>
        <w:jc w:val="both"/>
        <w:rPr>
          <w:rFonts w:cs="Arial"/>
        </w:rPr>
      </w:pPr>
    </w:p>
    <w:p w14:paraId="1947B880" w14:textId="77777777" w:rsidR="00462C91" w:rsidRDefault="00462C91" w:rsidP="00462C91">
      <w:pPr>
        <w:numPr>
          <w:ilvl w:val="0"/>
          <w:numId w:val="24"/>
        </w:numPr>
        <w:spacing w:line="280" w:lineRule="atLeast"/>
        <w:ind w:left="426" w:hanging="426"/>
        <w:jc w:val="both"/>
        <w:rPr>
          <w:rFonts w:cs="Arial"/>
        </w:rPr>
      </w:pPr>
      <w:r>
        <w:rPr>
          <w:rFonts w:cs="Arial"/>
        </w:rPr>
        <w:t xml:space="preserve">Do ceny jsou zahrnuty veškeré náklady prodávajícího v souvislosti s dodávkou zboží, včetně správních poplatků, daní, cla, schvalovacích řízení, provedení předepsaných zkoušek, zabezpečení prohlášení o shodě, certifikátů a atestů, převodů práv, pojištění při přepravě, přepravních nákladů, dle této smlouvy apod., a prodávající nemá právo požadovat zvýšení ceny z jakéhokoli důvodu. </w:t>
      </w:r>
    </w:p>
    <w:p w14:paraId="6F7DC55D" w14:textId="77777777" w:rsidR="00462C91" w:rsidRDefault="00462C91" w:rsidP="00462C91">
      <w:pPr>
        <w:pStyle w:val="Odstavecseseznamem"/>
        <w:rPr>
          <w:rFonts w:cs="Arial"/>
        </w:rPr>
      </w:pPr>
    </w:p>
    <w:p w14:paraId="470969D6" w14:textId="77777777" w:rsidR="00462C91" w:rsidRDefault="00462C91" w:rsidP="00462C91">
      <w:pPr>
        <w:numPr>
          <w:ilvl w:val="0"/>
          <w:numId w:val="24"/>
        </w:numPr>
        <w:spacing w:line="280" w:lineRule="atLeast"/>
        <w:ind w:left="426" w:hanging="426"/>
        <w:jc w:val="both"/>
        <w:rPr>
          <w:rFonts w:cs="Arial"/>
        </w:rPr>
      </w:pPr>
      <w:r>
        <w:rPr>
          <w:rFonts w:cs="Arial"/>
        </w:rPr>
        <w:t>Cenu je možné změnit pouze v případě, že dojde v průběhu trvání této smlouvy ke změnám daňových předpisů upravujících výši DPH. Rozhodným dnem pro fakturaci (použití výše jednotkové ceny v souladu s tímto čl. III. odst. 1. této smlouvy) je pak den uskutečnění zdanitelného plnění.</w:t>
      </w:r>
    </w:p>
    <w:p w14:paraId="4F2E03B1" w14:textId="77777777" w:rsidR="00462C91" w:rsidRDefault="00462C91" w:rsidP="00462C91">
      <w:pPr>
        <w:pStyle w:val="Odstavecseseznamem"/>
        <w:rPr>
          <w:rFonts w:cs="Arial"/>
        </w:rPr>
      </w:pPr>
    </w:p>
    <w:p w14:paraId="33508C0C" w14:textId="77777777" w:rsidR="00462C91" w:rsidRDefault="00462C91" w:rsidP="00462C91">
      <w:pPr>
        <w:numPr>
          <w:ilvl w:val="0"/>
          <w:numId w:val="24"/>
        </w:numPr>
        <w:spacing w:line="280" w:lineRule="atLeast"/>
        <w:ind w:left="426" w:hanging="426"/>
        <w:jc w:val="both"/>
        <w:rPr>
          <w:rFonts w:cs="Arial"/>
        </w:rPr>
      </w:pPr>
      <w:r>
        <w:rPr>
          <w:rFonts w:cs="Arial"/>
        </w:rPr>
        <w:t xml:space="preserve">K ceně je prodávající oprávněn připočíst pouze příslušnou DPH v souladu s použitelnými právními předpisy. Datem zdanitelného plnění se rozumí den vyskladnění příslušného zboží v souladu s oznámením o vyskladnění. </w:t>
      </w:r>
    </w:p>
    <w:p w14:paraId="34196DAB" w14:textId="77777777" w:rsidR="00462C91" w:rsidRDefault="00462C91" w:rsidP="00462C91">
      <w:pPr>
        <w:pStyle w:val="Odstavecseseznamem"/>
        <w:spacing w:line="280" w:lineRule="atLeast"/>
        <w:ind w:left="426" w:hanging="426"/>
        <w:rPr>
          <w:rFonts w:cs="Arial"/>
          <w:szCs w:val="20"/>
        </w:rPr>
      </w:pPr>
    </w:p>
    <w:p w14:paraId="4E9113A2" w14:textId="77777777" w:rsidR="00462C91" w:rsidRDefault="00462C91" w:rsidP="00462C91">
      <w:pPr>
        <w:numPr>
          <w:ilvl w:val="0"/>
          <w:numId w:val="24"/>
        </w:numPr>
        <w:spacing w:line="280" w:lineRule="atLeast"/>
        <w:ind w:left="426" w:hanging="426"/>
        <w:jc w:val="both"/>
        <w:rPr>
          <w:rFonts w:cs="Arial"/>
          <w:szCs w:val="20"/>
        </w:rPr>
      </w:pPr>
      <w:r>
        <w:rPr>
          <w:rFonts w:cs="Arial"/>
          <w:szCs w:val="20"/>
        </w:rPr>
        <w:t>Smluvní strany se dohodly, že prodávající vystaví fakturu – daňový doklad (dále jen „</w:t>
      </w:r>
      <w:r>
        <w:rPr>
          <w:rFonts w:cs="Arial"/>
          <w:b/>
          <w:szCs w:val="20"/>
        </w:rPr>
        <w:t>faktura</w:t>
      </w:r>
      <w:r>
        <w:rPr>
          <w:rFonts w:cs="Arial"/>
          <w:szCs w:val="20"/>
        </w:rPr>
        <w:t xml:space="preserve">“) za dodávky zboží a předá takovou fakturu kupujícímu do 15 dnů poté, co od kupujícího obdrží oznámení o vyskladnění příslušného zboží dle čl. IV. odst. 15.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Splatnost ceny zboží dle příslušné faktury je dohodnuta na 60 kalendářních dnů od předání příslušné faktury kupujícímu. </w:t>
      </w:r>
    </w:p>
    <w:p w14:paraId="2EAB17E0" w14:textId="77777777" w:rsidR="00462C91" w:rsidRDefault="00462C91" w:rsidP="00462C91">
      <w:pPr>
        <w:pStyle w:val="Odstavecseseznamem"/>
        <w:spacing w:line="280" w:lineRule="atLeast"/>
        <w:ind w:left="426" w:hanging="426"/>
        <w:rPr>
          <w:rFonts w:cs="Arial"/>
          <w:szCs w:val="20"/>
        </w:rPr>
      </w:pPr>
    </w:p>
    <w:p w14:paraId="74BFC709" w14:textId="77777777" w:rsidR="00462C91" w:rsidRDefault="00462C91" w:rsidP="00462C91">
      <w:pPr>
        <w:numPr>
          <w:ilvl w:val="0"/>
          <w:numId w:val="24"/>
        </w:numPr>
        <w:spacing w:line="280" w:lineRule="atLeast"/>
        <w:ind w:left="426" w:hanging="426"/>
        <w:jc w:val="both"/>
        <w:rPr>
          <w:rFonts w:cs="Arial"/>
          <w:szCs w:val="20"/>
        </w:rPr>
      </w:pPr>
      <w:r>
        <w:rPr>
          <w:rFonts w:cs="Arial"/>
          <w:szCs w:val="20"/>
        </w:rPr>
        <w:t xml:space="preserve">Jednotlivé faktury musí obsahovat náležitosti daňového dokladu ve smyslu § 28 zákona č. 235/2004 Sb., o dani z přidané hodnoty, ve znění pozdějších předpisů, a § 11 zákona č. 563/1991 Sb., o účetnictví, ve znění pozdějších předpisů, číslo této smlouvy, oznámení o vyskladnění a musí k nim být připojena kopie příslušného oznámení o vyskladnění. Jestliže faktura nebude mít </w:t>
      </w:r>
      <w:r>
        <w:rPr>
          <w:rFonts w:cs="Arial"/>
          <w:szCs w:val="20"/>
        </w:rPr>
        <w:lastRenderedPageBreak/>
        <w:t>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7C439C3A" w14:textId="77777777" w:rsidR="00462C91" w:rsidRDefault="00462C91" w:rsidP="00462C91">
      <w:pPr>
        <w:pStyle w:val="Odstavecseseznamem"/>
        <w:rPr>
          <w:rFonts w:cs="Arial"/>
          <w:szCs w:val="20"/>
        </w:rPr>
      </w:pPr>
    </w:p>
    <w:p w14:paraId="48CD55EE" w14:textId="77777777" w:rsidR="00462C91" w:rsidRDefault="00462C91" w:rsidP="00462C91">
      <w:pPr>
        <w:numPr>
          <w:ilvl w:val="0"/>
          <w:numId w:val="24"/>
        </w:numPr>
        <w:spacing w:line="280" w:lineRule="atLeast"/>
        <w:ind w:left="426" w:hanging="426"/>
        <w:jc w:val="both"/>
        <w:rPr>
          <w:rFonts w:cs="Arial"/>
          <w:szCs w:val="20"/>
        </w:rPr>
      </w:pPr>
      <w:r>
        <w:rPr>
          <w:rFonts w:cs="Arial"/>
          <w:szCs w:val="20"/>
        </w:rPr>
        <w:t xml:space="preserve">Faktura v jednom vyhotovení bude odeslána na fakturační adresu E.ON Distribuce Faktury, </w:t>
      </w:r>
      <w:proofErr w:type="spellStart"/>
      <w:r>
        <w:rPr>
          <w:rFonts w:cs="Arial"/>
          <w:szCs w:val="20"/>
        </w:rPr>
        <w:t>P.O.Box</w:t>
      </w:r>
      <w:proofErr w:type="spellEnd"/>
      <w:r>
        <w:rPr>
          <w:rFonts w:cs="Arial"/>
          <w:szCs w:val="20"/>
        </w:rPr>
        <w:t xml:space="preserve"> 13, Sazečská 9, 225 13 Praha, nebo e-mailovou adresu faktury-</w:t>
      </w:r>
      <w:hyperlink r:id="rId16" w:history="1">
        <w:r>
          <w:rPr>
            <w:rStyle w:val="Hypertextovodkaz"/>
            <w:rFonts w:cs="Arial"/>
            <w:szCs w:val="20"/>
          </w:rPr>
          <w:t>eon.distribuce@eon.cz</w:t>
        </w:r>
      </w:hyperlink>
      <w:r>
        <w:rPr>
          <w:rFonts w:cs="Arial"/>
          <w:szCs w:val="20"/>
        </w:rPr>
        <w:t>. V případě odeslání faktury na e-mailovou adresu faktury-</w:t>
      </w:r>
      <w:hyperlink r:id="rId17" w:history="1">
        <w:r>
          <w:rPr>
            <w:rStyle w:val="Hypertextovodkaz"/>
            <w:rFonts w:cs="Arial"/>
            <w:szCs w:val="20"/>
          </w:rPr>
          <w:t>eon.distribuce@eon.cz</w:t>
        </w:r>
      </w:hyperlink>
      <w:r>
        <w:rPr>
          <w:rFonts w:cs="Arial"/>
          <w:szCs w:val="20"/>
        </w:rPr>
        <w:t xml:space="preserve"> může e-mail obsahovat pouze jeden přiložený dokument ve formátu PDF, jehož součástí by měla být jedna faktura včetně příloh o velikosti maximálně 10 MB. </w:t>
      </w:r>
    </w:p>
    <w:p w14:paraId="086664DB" w14:textId="77777777" w:rsidR="00462C91" w:rsidRDefault="00462C91" w:rsidP="00462C91">
      <w:pPr>
        <w:numPr>
          <w:ilvl w:val="0"/>
          <w:numId w:val="24"/>
        </w:numPr>
        <w:spacing w:line="280" w:lineRule="atLeast"/>
        <w:ind w:left="425" w:hanging="425"/>
        <w:jc w:val="both"/>
        <w:rPr>
          <w:rFonts w:cs="Arial"/>
          <w:szCs w:val="20"/>
        </w:rPr>
      </w:pPr>
      <w:r>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B37CD6B" w14:textId="77777777" w:rsidR="00462C91" w:rsidRDefault="00462C91" w:rsidP="00462C91">
      <w:pPr>
        <w:pStyle w:val="Odstavecseseznamem"/>
        <w:rPr>
          <w:rFonts w:cs="Arial"/>
        </w:rPr>
      </w:pPr>
    </w:p>
    <w:p w14:paraId="06D073FE" w14:textId="77777777" w:rsidR="00462C91" w:rsidRDefault="00462C91" w:rsidP="00462C91">
      <w:pPr>
        <w:numPr>
          <w:ilvl w:val="0"/>
          <w:numId w:val="24"/>
        </w:numPr>
        <w:spacing w:line="280" w:lineRule="atLeast"/>
        <w:ind w:left="426" w:hanging="426"/>
        <w:jc w:val="both"/>
        <w:rPr>
          <w:rFonts w:cs="Arial"/>
          <w:szCs w:val="20"/>
        </w:rPr>
      </w:pPr>
      <w:r>
        <w:rPr>
          <w:rFonts w:cs="Arial"/>
          <w:szCs w:val="20"/>
        </w:rPr>
        <w:t>Dílčí cena uvedená v příslušné faktuře je uhrazena řádně a včas, je-li částka dle faktury nejpozději v poslední den lhůty splatnosti odepsána z účtu kupujícího ve prospěch účtu prodávajícího.</w:t>
      </w:r>
    </w:p>
    <w:p w14:paraId="05FE7CE4" w14:textId="77777777" w:rsidR="00462C91" w:rsidRDefault="00462C91" w:rsidP="00462C91">
      <w:pPr>
        <w:pStyle w:val="Odstavecseseznamem"/>
        <w:rPr>
          <w:rFonts w:cs="Arial"/>
          <w:szCs w:val="20"/>
        </w:rPr>
      </w:pPr>
    </w:p>
    <w:p w14:paraId="0F09F15A" w14:textId="77777777" w:rsidR="00462C91" w:rsidRDefault="00462C91" w:rsidP="00462C91">
      <w:pPr>
        <w:pStyle w:val="Zkladntext"/>
        <w:spacing w:line="280" w:lineRule="atLeast"/>
        <w:jc w:val="both"/>
        <w:rPr>
          <w:rFonts w:ascii="Arial" w:hAnsi="Arial" w:cs="Arial"/>
          <w:color w:val="auto"/>
          <w:sz w:val="20"/>
        </w:rPr>
      </w:pPr>
    </w:p>
    <w:p w14:paraId="0B7CB7DB" w14:textId="77777777" w:rsidR="00462C91" w:rsidRDefault="00462C91" w:rsidP="00462C91">
      <w:pPr>
        <w:spacing w:line="280" w:lineRule="atLeast"/>
        <w:jc w:val="both"/>
        <w:rPr>
          <w:rFonts w:cs="Arial"/>
          <w:szCs w:val="20"/>
        </w:rPr>
      </w:pPr>
    </w:p>
    <w:p w14:paraId="4AA5FBD7" w14:textId="77777777" w:rsidR="00462C91" w:rsidRDefault="00462C91" w:rsidP="00462C91">
      <w:pPr>
        <w:spacing w:line="280" w:lineRule="atLeast"/>
        <w:jc w:val="center"/>
        <w:rPr>
          <w:rFonts w:cs="Arial"/>
          <w:b/>
          <w:szCs w:val="20"/>
        </w:rPr>
      </w:pPr>
      <w:r>
        <w:rPr>
          <w:rFonts w:cs="Arial"/>
          <w:b/>
          <w:szCs w:val="20"/>
        </w:rPr>
        <w:t>IV.</w:t>
      </w:r>
    </w:p>
    <w:p w14:paraId="5CBB322F" w14:textId="77777777" w:rsidR="00462C91" w:rsidRDefault="00462C91" w:rsidP="00462C91">
      <w:pPr>
        <w:spacing w:line="280" w:lineRule="atLeast"/>
        <w:jc w:val="center"/>
        <w:rPr>
          <w:rFonts w:cs="Arial"/>
          <w:b/>
          <w:szCs w:val="20"/>
        </w:rPr>
      </w:pPr>
      <w:r>
        <w:rPr>
          <w:rFonts w:cs="Arial"/>
          <w:b/>
          <w:szCs w:val="20"/>
        </w:rPr>
        <w:t>Způsob realizace jednotlivých dílčích dodávek (plnění)</w:t>
      </w:r>
    </w:p>
    <w:p w14:paraId="14810F11" w14:textId="77777777" w:rsidR="00462C91" w:rsidRDefault="00462C91" w:rsidP="00462C91">
      <w:pPr>
        <w:spacing w:line="280" w:lineRule="atLeast"/>
        <w:jc w:val="center"/>
        <w:rPr>
          <w:rFonts w:cs="Arial"/>
          <w:b/>
          <w:szCs w:val="20"/>
        </w:rPr>
      </w:pPr>
    </w:p>
    <w:p w14:paraId="362BB86C"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lang w:eastAsia="en-US"/>
        </w:rPr>
      </w:pPr>
      <w:bookmarkStart w:id="1" w:name="_Ref264908281"/>
      <w:r>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bookmarkEnd w:id="1"/>
      <w:r>
        <w:rPr>
          <w:rFonts w:ascii="Arial" w:hAnsi="Arial" w:cs="Arial"/>
          <w:sz w:val="20"/>
          <w:szCs w:val="20"/>
          <w:lang w:eastAsia="en-US"/>
        </w:rPr>
        <w:t>.</w:t>
      </w:r>
    </w:p>
    <w:p w14:paraId="464ED862" w14:textId="77777777" w:rsidR="00462C91" w:rsidRDefault="00462C91" w:rsidP="00462C91">
      <w:pPr>
        <w:pStyle w:val="rltextlnkuslovan"/>
        <w:spacing w:before="0" w:beforeAutospacing="0" w:after="0" w:afterAutospacing="0" w:line="280" w:lineRule="atLeast"/>
        <w:jc w:val="both"/>
        <w:rPr>
          <w:rFonts w:ascii="Arial" w:hAnsi="Arial" w:cs="Arial"/>
          <w:sz w:val="20"/>
          <w:szCs w:val="20"/>
          <w:lang w:eastAsia="en-US"/>
        </w:rPr>
      </w:pPr>
    </w:p>
    <w:p w14:paraId="59CFF693"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r>
        <w:rPr>
          <w:rFonts w:ascii="Arial" w:hAnsi="Arial" w:cs="Arial"/>
          <w:szCs w:val="20"/>
        </w:rPr>
        <w:t>.</w:t>
      </w:r>
    </w:p>
    <w:p w14:paraId="1A33507A" w14:textId="77777777" w:rsidR="00462C91" w:rsidRDefault="00462C91" w:rsidP="00462C91">
      <w:pPr>
        <w:pStyle w:val="rltextlnkuslovan"/>
        <w:spacing w:before="0" w:beforeAutospacing="0" w:after="0" w:afterAutospacing="0" w:line="280" w:lineRule="atLeast"/>
        <w:ind w:left="426"/>
        <w:jc w:val="both"/>
        <w:rPr>
          <w:rFonts w:ascii="Arial" w:hAnsi="Arial" w:cs="Arial"/>
          <w:szCs w:val="20"/>
          <w:lang w:eastAsia="en-US"/>
        </w:rPr>
      </w:pPr>
    </w:p>
    <w:p w14:paraId="3DA32173"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Ve výzvě k plnění uvede kupující druh a množství zboží, jehož dodávku v konkrétním případě požaduje, a to v členění v souladu s </w:t>
      </w:r>
      <w:r>
        <w:rPr>
          <w:rFonts w:ascii="Arial" w:hAnsi="Arial" w:cs="Arial"/>
          <w:sz w:val="20"/>
          <w:szCs w:val="20"/>
          <w:u w:val="single"/>
          <w:lang w:eastAsia="en-US"/>
        </w:rPr>
        <w:t>přílohami 1a a 1b</w:t>
      </w:r>
      <w:r>
        <w:rPr>
          <w:rFonts w:ascii="Arial" w:hAnsi="Arial" w:cs="Arial"/>
          <w:sz w:val="20"/>
          <w:szCs w:val="20"/>
          <w:lang w:eastAsia="en-US"/>
        </w:rPr>
        <w:t xml:space="preserve"> této smlouvy, jakož i místo plnění.</w:t>
      </w:r>
    </w:p>
    <w:p w14:paraId="36471D68" w14:textId="77777777" w:rsidR="00462C91" w:rsidRDefault="00462C91" w:rsidP="00462C91">
      <w:pPr>
        <w:pStyle w:val="Odstavecseseznamem"/>
        <w:rPr>
          <w:rFonts w:cs="Arial"/>
          <w:szCs w:val="20"/>
          <w:lang w:eastAsia="en-US"/>
        </w:rPr>
      </w:pPr>
    </w:p>
    <w:p w14:paraId="613FF672"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shd w:val="clear" w:color="auto" w:fill="FFFFFF" w:themeFill="background1"/>
          <w:lang w:eastAsia="en-US"/>
        </w:rPr>
        <w:t>Výzvu k plnění musí kupující prodávajícímu doručit v souladu s touto smlouvou nejpozději 14 pracovních dnů 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Pr>
          <w:rFonts w:ascii="Arial" w:hAnsi="Arial" w:cs="Arial"/>
          <w:sz w:val="20"/>
          <w:szCs w:val="20"/>
          <w:lang w:eastAsia="en-US"/>
        </w:rPr>
        <w:t>.</w:t>
      </w:r>
    </w:p>
    <w:p w14:paraId="6DDE612E" w14:textId="77777777" w:rsidR="00462C91" w:rsidRDefault="00462C91" w:rsidP="00462C91">
      <w:pPr>
        <w:pStyle w:val="Odstavecseseznamem"/>
        <w:rPr>
          <w:rFonts w:cs="Arial"/>
          <w:szCs w:val="20"/>
        </w:rPr>
      </w:pPr>
    </w:p>
    <w:p w14:paraId="074325E3"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Pr>
          <w:rFonts w:ascii="Arial" w:hAnsi="Arial" w:cs="Arial"/>
          <w:sz w:val="20"/>
          <w:szCs w:val="20"/>
          <w:u w:val="single"/>
          <w:lang w:eastAsia="en-US"/>
        </w:rPr>
        <w:t>přílohy 1b</w:t>
      </w:r>
      <w:r>
        <w:rPr>
          <w:rFonts w:ascii="Arial" w:hAnsi="Arial" w:cs="Arial"/>
          <w:sz w:val="20"/>
          <w:szCs w:val="20"/>
          <w:lang w:eastAsia="en-US"/>
        </w:rPr>
        <w:t>.</w:t>
      </w:r>
    </w:p>
    <w:p w14:paraId="361138D4" w14:textId="77777777" w:rsidR="00462C91" w:rsidRDefault="00462C91" w:rsidP="00462C91">
      <w:pPr>
        <w:pStyle w:val="rltextlnkuslovan"/>
        <w:spacing w:before="0" w:beforeAutospacing="0" w:after="0" w:afterAutospacing="0" w:line="280" w:lineRule="atLeast"/>
        <w:jc w:val="both"/>
        <w:rPr>
          <w:rFonts w:ascii="Arial" w:hAnsi="Arial" w:cs="Arial"/>
          <w:sz w:val="20"/>
          <w:szCs w:val="20"/>
          <w:lang w:eastAsia="en-US"/>
        </w:rPr>
      </w:pPr>
    </w:p>
    <w:p w14:paraId="4DBDDBCE"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Prodávající je povinen dodat kupujícímu zboží řádně a včas, v bezvadné jakosti v souladu s touto smlouvu, technickými požadavky uvedenými v </w:t>
      </w:r>
      <w:r>
        <w:rPr>
          <w:rFonts w:ascii="Arial" w:hAnsi="Arial" w:cs="Arial"/>
          <w:sz w:val="20"/>
          <w:szCs w:val="20"/>
          <w:u w:val="single"/>
          <w:lang w:eastAsia="en-US"/>
        </w:rPr>
        <w:t>příloze 2</w:t>
      </w:r>
      <w:r>
        <w:rPr>
          <w:rFonts w:ascii="Arial" w:hAnsi="Arial" w:cs="Arial"/>
          <w:sz w:val="20"/>
          <w:szCs w:val="20"/>
          <w:lang w:eastAsia="en-US"/>
        </w:rPr>
        <w:t xml:space="preserve"> této smlouvy, technickými parametry uvedenými v </w:t>
      </w:r>
      <w:r>
        <w:rPr>
          <w:rFonts w:ascii="Arial" w:hAnsi="Arial" w:cs="Arial"/>
          <w:sz w:val="20"/>
          <w:szCs w:val="20"/>
          <w:u w:val="single"/>
          <w:lang w:eastAsia="en-US"/>
        </w:rPr>
        <w:t>příloze 3</w:t>
      </w:r>
      <w:r>
        <w:rPr>
          <w:rFonts w:ascii="Arial" w:hAnsi="Arial" w:cs="Arial"/>
          <w:sz w:val="20"/>
          <w:szCs w:val="20"/>
          <w:lang w:eastAsia="en-US"/>
        </w:rPr>
        <w:t xml:space="preserve"> této smlouvy, příslušnými právními předpisy, jakož i použitelnými technickými normami.</w:t>
      </w:r>
    </w:p>
    <w:p w14:paraId="07A64FEC" w14:textId="77777777" w:rsidR="00462C91" w:rsidRDefault="00462C91" w:rsidP="00462C91">
      <w:pPr>
        <w:pStyle w:val="rltextlnkuslovan"/>
        <w:spacing w:before="0" w:beforeAutospacing="0" w:after="0" w:afterAutospacing="0" w:line="280" w:lineRule="atLeast"/>
        <w:jc w:val="both"/>
        <w:rPr>
          <w:rFonts w:ascii="Arial" w:hAnsi="Arial" w:cs="Arial"/>
          <w:sz w:val="20"/>
          <w:szCs w:val="20"/>
        </w:rPr>
      </w:pPr>
    </w:p>
    <w:p w14:paraId="1254BB4C"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Pr>
          <w:rFonts w:ascii="Arial" w:hAnsi="Arial" w:cs="Arial"/>
          <w:sz w:val="20"/>
          <w:szCs w:val="20"/>
          <w:u w:val="single"/>
        </w:rPr>
        <w:t>příloze 6</w:t>
      </w:r>
      <w:r>
        <w:rPr>
          <w:rFonts w:ascii="Arial" w:hAnsi="Arial" w:cs="Arial"/>
          <w:sz w:val="20"/>
          <w:szCs w:val="20"/>
        </w:rPr>
        <w:t xml:space="preserve"> této smlouvy. Nezajistí-li prodávající dodržení zde uvedených podmínek na dopravu zboží, není kupující povinen zboží převzít.</w:t>
      </w:r>
    </w:p>
    <w:p w14:paraId="57A20CAD" w14:textId="77777777" w:rsidR="00462C91" w:rsidRDefault="00462C91" w:rsidP="00462C91">
      <w:pPr>
        <w:pStyle w:val="rltextlnkuslovan"/>
        <w:spacing w:before="0" w:beforeAutospacing="0" w:after="0" w:afterAutospacing="0" w:line="280" w:lineRule="atLeast"/>
        <w:jc w:val="both"/>
        <w:rPr>
          <w:rFonts w:ascii="Arial" w:hAnsi="Arial" w:cs="Arial"/>
          <w:sz w:val="20"/>
          <w:szCs w:val="20"/>
        </w:rPr>
      </w:pPr>
    </w:p>
    <w:p w14:paraId="7ECD4048"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327F887" w14:textId="77777777" w:rsidR="00462C91" w:rsidRDefault="00462C91" w:rsidP="00462C91">
      <w:pPr>
        <w:pStyle w:val="rltextlnkuslovan"/>
        <w:spacing w:before="0" w:beforeAutospacing="0" w:after="0" w:afterAutospacing="0" w:line="280" w:lineRule="atLeast"/>
        <w:jc w:val="both"/>
        <w:rPr>
          <w:rFonts w:ascii="Arial" w:hAnsi="Arial" w:cs="Arial"/>
          <w:sz w:val="20"/>
          <w:szCs w:val="20"/>
        </w:rPr>
      </w:pPr>
      <w:r>
        <w:rPr>
          <w:rFonts w:ascii="Arial" w:hAnsi="Arial" w:cs="Arial"/>
          <w:sz w:val="20"/>
          <w:szCs w:val="20"/>
          <w:lang w:eastAsia="en-US"/>
        </w:rPr>
        <w:t xml:space="preserve"> </w:t>
      </w:r>
    </w:p>
    <w:p w14:paraId="4F761BF3"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lang w:eastAsia="en-US"/>
        </w:rPr>
        <w:t>Při převzetí zboží kupujícím bude kupujícímu předán dodací list potvrzený zástupci prodávajícího a kupujícího, který bude obsahovat</w:t>
      </w:r>
      <w:r>
        <w:rPr>
          <w:rFonts w:ascii="Arial" w:hAnsi="Arial" w:cs="Arial"/>
          <w:sz w:val="20"/>
          <w:szCs w:val="20"/>
        </w:rPr>
        <w:t xml:space="preserve"> nejméně následující údaje:</w:t>
      </w:r>
    </w:p>
    <w:p w14:paraId="011B0901" w14:textId="77777777" w:rsidR="00462C91" w:rsidRDefault="00462C91" w:rsidP="00462C91">
      <w:pPr>
        <w:pStyle w:val="Odstavecseseznamem"/>
        <w:rPr>
          <w:rFonts w:cs="Arial"/>
          <w:szCs w:val="20"/>
          <w:highlight w:val="yellow"/>
        </w:rPr>
      </w:pPr>
    </w:p>
    <w:p w14:paraId="05352908" w14:textId="77777777" w:rsidR="00462C91" w:rsidRDefault="00462C91" w:rsidP="00462C91">
      <w:pPr>
        <w:numPr>
          <w:ilvl w:val="1"/>
          <w:numId w:val="26"/>
        </w:numPr>
        <w:spacing w:after="120" w:line="276" w:lineRule="auto"/>
        <w:ind w:left="1417"/>
        <w:jc w:val="both"/>
        <w:rPr>
          <w:rFonts w:cs="Arial"/>
          <w:szCs w:val="20"/>
        </w:rPr>
      </w:pPr>
      <w:r>
        <w:rPr>
          <w:rFonts w:cs="Arial"/>
          <w:szCs w:val="20"/>
        </w:rPr>
        <w:t>identifikační údaje (firma, IČO, sídlo, odkaz na zápis ve veřejném rejstříku) smluvních stran;</w:t>
      </w:r>
    </w:p>
    <w:p w14:paraId="6373DE30" w14:textId="77777777" w:rsidR="00462C91" w:rsidRDefault="00462C91" w:rsidP="00462C91">
      <w:pPr>
        <w:numPr>
          <w:ilvl w:val="1"/>
          <w:numId w:val="26"/>
        </w:numPr>
        <w:spacing w:after="120" w:line="276" w:lineRule="auto"/>
        <w:ind w:left="1417"/>
        <w:jc w:val="both"/>
        <w:rPr>
          <w:rFonts w:cs="Arial"/>
          <w:szCs w:val="20"/>
        </w:rPr>
      </w:pPr>
      <w:r>
        <w:rPr>
          <w:rFonts w:cs="Arial"/>
          <w:szCs w:val="20"/>
        </w:rPr>
        <w:t>datum dodání zboží;</w:t>
      </w:r>
    </w:p>
    <w:p w14:paraId="6F1FCB4F" w14:textId="77777777" w:rsidR="00462C91" w:rsidRDefault="00462C91" w:rsidP="00462C91">
      <w:pPr>
        <w:numPr>
          <w:ilvl w:val="1"/>
          <w:numId w:val="26"/>
        </w:numPr>
        <w:spacing w:after="120" w:line="276" w:lineRule="auto"/>
        <w:ind w:left="1417"/>
        <w:jc w:val="both"/>
        <w:rPr>
          <w:rFonts w:cs="Arial"/>
          <w:szCs w:val="20"/>
        </w:rPr>
      </w:pPr>
      <w:r>
        <w:rPr>
          <w:rFonts w:cs="Arial"/>
          <w:szCs w:val="20"/>
        </w:rPr>
        <w:t>číslo výzvy k plnění;</w:t>
      </w:r>
    </w:p>
    <w:p w14:paraId="31C7778F" w14:textId="77777777" w:rsidR="00462C91" w:rsidRDefault="00462C91" w:rsidP="00462C91">
      <w:pPr>
        <w:pStyle w:val="Odstavecseseznamem"/>
        <w:numPr>
          <w:ilvl w:val="1"/>
          <w:numId w:val="26"/>
        </w:numPr>
        <w:spacing w:after="120" w:line="280" w:lineRule="atLeast"/>
        <w:jc w:val="both"/>
        <w:rPr>
          <w:rFonts w:cs="Arial"/>
          <w:szCs w:val="20"/>
        </w:rPr>
      </w:pPr>
      <w:r>
        <w:rPr>
          <w:rFonts w:cs="Arial"/>
          <w:szCs w:val="20"/>
        </w:rPr>
        <w:t>přesná specifikace včetně množství dodaného zboží v souladu s </w:t>
      </w:r>
      <w:r>
        <w:rPr>
          <w:rFonts w:cs="Arial"/>
          <w:u w:val="single"/>
        </w:rPr>
        <w:t>přílohou 1a a 1b</w:t>
      </w:r>
      <w:r>
        <w:rPr>
          <w:rFonts w:cs="Arial"/>
          <w:szCs w:val="20"/>
        </w:rPr>
        <w:t xml:space="preserve"> této smlouvy;</w:t>
      </w:r>
    </w:p>
    <w:p w14:paraId="4C42651E" w14:textId="77777777" w:rsidR="00462C91" w:rsidRDefault="00462C91" w:rsidP="00462C91">
      <w:pPr>
        <w:numPr>
          <w:ilvl w:val="1"/>
          <w:numId w:val="26"/>
        </w:numPr>
        <w:spacing w:after="120" w:line="276" w:lineRule="auto"/>
        <w:jc w:val="both"/>
        <w:rPr>
          <w:rFonts w:cs="Arial"/>
          <w:szCs w:val="20"/>
        </w:rPr>
      </w:pPr>
      <w:r>
        <w:rPr>
          <w:rFonts w:cs="Arial"/>
          <w:szCs w:val="20"/>
        </w:rPr>
        <w:t>informaci o obalech, ve kterých bylo zboží dodáno, zda jsou tyto obaly vratné, nebo nevratné, a to v souladu s </w:t>
      </w:r>
      <w:r>
        <w:rPr>
          <w:rFonts w:cs="Arial"/>
          <w:u w:val="single"/>
        </w:rPr>
        <w:t>přílohou 5</w:t>
      </w:r>
      <w:r>
        <w:rPr>
          <w:rFonts w:cs="Arial"/>
          <w:szCs w:val="20"/>
        </w:rPr>
        <w:t xml:space="preserve"> této smlouvy;</w:t>
      </w:r>
    </w:p>
    <w:p w14:paraId="2A2E0445" w14:textId="77777777" w:rsidR="00462C91" w:rsidRDefault="00462C91" w:rsidP="00462C91">
      <w:pPr>
        <w:numPr>
          <w:ilvl w:val="1"/>
          <w:numId w:val="26"/>
        </w:numPr>
        <w:spacing w:after="120" w:line="276" w:lineRule="auto"/>
        <w:jc w:val="both"/>
        <w:rPr>
          <w:rFonts w:cs="Arial"/>
          <w:szCs w:val="20"/>
        </w:rPr>
      </w:pPr>
      <w:r>
        <w:rPr>
          <w:rFonts w:cs="Arial"/>
          <w:szCs w:val="20"/>
        </w:rPr>
        <w:t>případné výtky kupujícího k vlastnostem a množství dodaného zboží na základě zběžné prohlídky dodaného zboží;</w:t>
      </w:r>
    </w:p>
    <w:p w14:paraId="426692C6" w14:textId="77777777" w:rsidR="00462C91" w:rsidRDefault="00462C91" w:rsidP="00462C91">
      <w:pPr>
        <w:numPr>
          <w:ilvl w:val="1"/>
          <w:numId w:val="26"/>
        </w:numPr>
        <w:spacing w:after="120" w:line="276" w:lineRule="auto"/>
        <w:jc w:val="both"/>
        <w:rPr>
          <w:rFonts w:cs="Arial"/>
          <w:szCs w:val="20"/>
        </w:rPr>
      </w:pPr>
      <w:r>
        <w:rPr>
          <w:rFonts w:cs="Arial"/>
          <w:szCs w:val="20"/>
        </w:rPr>
        <w:t>podpisy oprávněných zástupců smluvních stran.</w:t>
      </w:r>
    </w:p>
    <w:p w14:paraId="7419893F" w14:textId="77777777" w:rsidR="00462C91" w:rsidRDefault="00462C91" w:rsidP="00462C91">
      <w:pPr>
        <w:pStyle w:val="Odstavecseseznamem"/>
        <w:rPr>
          <w:rFonts w:cs="Arial"/>
          <w:szCs w:val="20"/>
          <w:highlight w:val="yellow"/>
        </w:rPr>
      </w:pPr>
    </w:p>
    <w:p w14:paraId="12B3357E" w14:textId="77777777" w:rsidR="00462C91" w:rsidRDefault="00462C91" w:rsidP="00462C91">
      <w:pPr>
        <w:pStyle w:val="Odstavecseseznamem"/>
        <w:ind w:left="426"/>
        <w:rPr>
          <w:rFonts w:cs="Arial"/>
          <w:szCs w:val="20"/>
        </w:rPr>
      </w:pPr>
      <w:r>
        <w:rPr>
          <w:rFonts w:cs="Arial"/>
          <w:szCs w:val="20"/>
        </w:rPr>
        <w:t>Není-li kupujícímu předán dodací list v souladu s touto smlouvou, není kupující povinen dodané zboží převzít.</w:t>
      </w:r>
    </w:p>
    <w:p w14:paraId="0017E324" w14:textId="77777777" w:rsidR="00462C91" w:rsidRDefault="00462C91" w:rsidP="00462C91">
      <w:pPr>
        <w:pStyle w:val="Odstavecseseznamem"/>
        <w:ind w:left="426"/>
        <w:rPr>
          <w:rFonts w:cs="Arial"/>
          <w:szCs w:val="20"/>
        </w:rPr>
      </w:pPr>
    </w:p>
    <w:p w14:paraId="2F7190AE"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případě, že je při vykládce vhodné nebo dokonce nutné použít jeřáb, disponoval platným oprávněním k vázání břemen.</w:t>
      </w:r>
    </w:p>
    <w:p w14:paraId="32C82A52" w14:textId="77777777" w:rsidR="00462C91" w:rsidRDefault="00462C91" w:rsidP="00462C91">
      <w:pPr>
        <w:pStyle w:val="rltextlnkuslovan"/>
        <w:spacing w:before="0" w:beforeAutospacing="0" w:after="0" w:afterAutospacing="0" w:line="280" w:lineRule="atLeast"/>
        <w:ind w:left="426"/>
        <w:jc w:val="both"/>
        <w:rPr>
          <w:rFonts w:ascii="Arial" w:hAnsi="Arial" w:cs="Arial"/>
          <w:sz w:val="20"/>
          <w:szCs w:val="20"/>
        </w:rPr>
      </w:pPr>
    </w:p>
    <w:p w14:paraId="440C5B5D"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2919D4E1" w14:textId="77777777" w:rsidR="00462C91" w:rsidRDefault="00462C91" w:rsidP="00462C91">
      <w:pPr>
        <w:pStyle w:val="rltextlnkuslovan"/>
        <w:spacing w:before="0" w:beforeAutospacing="0" w:after="0" w:afterAutospacing="0" w:line="280" w:lineRule="atLeast"/>
        <w:jc w:val="both"/>
        <w:rPr>
          <w:rFonts w:ascii="Arial" w:hAnsi="Arial" w:cs="Arial"/>
          <w:sz w:val="20"/>
          <w:szCs w:val="20"/>
        </w:rPr>
      </w:pPr>
    </w:p>
    <w:p w14:paraId="5F088A43" w14:textId="77777777" w:rsidR="00462C91" w:rsidRDefault="00462C91" w:rsidP="00462C91">
      <w:pPr>
        <w:pStyle w:val="rltextlnkuslovan"/>
        <w:numPr>
          <w:ilvl w:val="0"/>
          <w:numId w:val="25"/>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Podmínky kupujícího ohledně balení zboží a zapůjčení, vrácení a úhrady ceny obalů jsou upraveny v samostatné </w:t>
      </w:r>
      <w:r>
        <w:rPr>
          <w:rFonts w:ascii="Arial" w:hAnsi="Arial" w:cs="Arial"/>
          <w:sz w:val="20"/>
          <w:szCs w:val="20"/>
          <w:u w:val="single"/>
        </w:rPr>
        <w:t>příloze 5</w:t>
      </w:r>
      <w:r>
        <w:rPr>
          <w:rFonts w:ascii="Arial" w:hAnsi="Arial" w:cs="Arial"/>
          <w:sz w:val="20"/>
          <w:szCs w:val="20"/>
        </w:rPr>
        <w:t xml:space="preserve"> této smlouvy.</w:t>
      </w:r>
    </w:p>
    <w:p w14:paraId="65AD13F7"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Zboží dodané do konsignačního skladu zůstává i nadále vlastnictvím prodávajícího a vlastnické právo k dodanému zboží přechází na kupujícího až okamžikem vyskladnění dodaného zboží, tj. odebráním zboží z konsignačního skladu za účelem jeho použití kupujícím. </w:t>
      </w:r>
    </w:p>
    <w:p w14:paraId="3BE3CC96" w14:textId="77777777" w:rsidR="00462C91" w:rsidRDefault="00462C91" w:rsidP="00462C91">
      <w:pPr>
        <w:pStyle w:val="rltextlnkuslovan"/>
        <w:spacing w:before="0" w:beforeAutospacing="0" w:after="0" w:afterAutospacing="0" w:line="280" w:lineRule="atLeast"/>
        <w:ind w:left="426"/>
        <w:jc w:val="both"/>
        <w:rPr>
          <w:rFonts w:ascii="Arial" w:hAnsi="Arial" w:cs="Arial"/>
          <w:sz w:val="20"/>
          <w:szCs w:val="20"/>
          <w:lang w:eastAsia="en-US"/>
        </w:rPr>
      </w:pPr>
    </w:p>
    <w:p w14:paraId="2D2C78E0"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1E25EFCF" w14:textId="77777777" w:rsidR="00462C91" w:rsidRDefault="00462C91" w:rsidP="00462C91">
      <w:pPr>
        <w:pStyle w:val="rltextlnkuslovan"/>
        <w:spacing w:before="0" w:beforeAutospacing="0" w:after="0" w:afterAutospacing="0" w:line="280" w:lineRule="atLeast"/>
        <w:jc w:val="both"/>
        <w:rPr>
          <w:rFonts w:ascii="Arial" w:hAnsi="Arial" w:cs="Arial"/>
          <w:sz w:val="20"/>
          <w:szCs w:val="20"/>
        </w:rPr>
      </w:pPr>
    </w:p>
    <w:p w14:paraId="306DA826"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Pr>
          <w:rFonts w:ascii="Arial" w:hAnsi="Arial" w:cs="Arial"/>
          <w:b/>
          <w:sz w:val="20"/>
          <w:szCs w:val="20"/>
          <w:lang w:eastAsia="en-US"/>
        </w:rPr>
        <w:t>oznámení o vyskladnění</w:t>
      </w:r>
      <w:r>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p>
    <w:p w14:paraId="79D88C5F" w14:textId="77777777" w:rsidR="00462C91" w:rsidRDefault="00462C91" w:rsidP="00462C91">
      <w:pPr>
        <w:pStyle w:val="rltextlnkuslovan"/>
        <w:spacing w:before="0" w:beforeAutospacing="0" w:after="0" w:afterAutospacing="0" w:line="280" w:lineRule="atLeast"/>
        <w:ind w:left="426"/>
        <w:jc w:val="both"/>
        <w:rPr>
          <w:rFonts w:ascii="Arial" w:hAnsi="Arial" w:cs="Arial"/>
          <w:sz w:val="20"/>
          <w:szCs w:val="20"/>
        </w:rPr>
      </w:pPr>
    </w:p>
    <w:p w14:paraId="038E1F29" w14:textId="77777777" w:rsidR="00462C91" w:rsidRDefault="00462C91" w:rsidP="00462C91">
      <w:pPr>
        <w:pStyle w:val="rltextlnkuslovan"/>
        <w:numPr>
          <w:ilvl w:val="0"/>
          <w:numId w:val="25"/>
        </w:numPr>
        <w:spacing w:before="0" w:beforeAutospacing="0" w:after="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E4E2B1A" w14:textId="77777777" w:rsidR="00462C91" w:rsidRDefault="00462C91" w:rsidP="00462C91">
      <w:pPr>
        <w:pStyle w:val="Odstavecseseznamem"/>
        <w:rPr>
          <w:rFonts w:cs="Arial"/>
          <w:szCs w:val="20"/>
          <w:lang w:eastAsia="en-US"/>
        </w:rPr>
      </w:pPr>
    </w:p>
    <w:p w14:paraId="17D88207" w14:textId="77777777" w:rsidR="00462C91" w:rsidRDefault="00462C91" w:rsidP="00462C91">
      <w:pPr>
        <w:pStyle w:val="rltextlnkuslovan"/>
        <w:spacing w:before="0" w:beforeAutospacing="0" w:after="0" w:afterAutospacing="0" w:line="280" w:lineRule="atLeast"/>
        <w:ind w:left="426"/>
        <w:jc w:val="both"/>
        <w:rPr>
          <w:rFonts w:ascii="Arial" w:hAnsi="Arial" w:cs="Arial"/>
          <w:sz w:val="20"/>
          <w:szCs w:val="20"/>
          <w:lang w:eastAsia="en-US"/>
        </w:rPr>
      </w:pPr>
    </w:p>
    <w:p w14:paraId="68010A80" w14:textId="77777777" w:rsidR="00462C91" w:rsidRDefault="00462C91" w:rsidP="00462C91">
      <w:pPr>
        <w:spacing w:line="280" w:lineRule="atLeast"/>
        <w:jc w:val="both"/>
        <w:rPr>
          <w:rFonts w:cs="Arial"/>
          <w:szCs w:val="20"/>
        </w:rPr>
      </w:pPr>
    </w:p>
    <w:p w14:paraId="0AFCC70A" w14:textId="77777777" w:rsidR="00462C91" w:rsidRDefault="00462C91" w:rsidP="00462C91">
      <w:pPr>
        <w:spacing w:line="280" w:lineRule="atLeast"/>
        <w:jc w:val="center"/>
        <w:rPr>
          <w:rFonts w:cs="Arial"/>
          <w:b/>
          <w:szCs w:val="20"/>
        </w:rPr>
      </w:pPr>
      <w:r>
        <w:rPr>
          <w:rFonts w:cs="Arial"/>
          <w:b/>
          <w:szCs w:val="20"/>
        </w:rPr>
        <w:t>V.</w:t>
      </w:r>
    </w:p>
    <w:p w14:paraId="1E6C8BBF" w14:textId="77777777" w:rsidR="00462C91" w:rsidRDefault="00462C91" w:rsidP="00462C91">
      <w:pPr>
        <w:spacing w:line="280" w:lineRule="atLeast"/>
        <w:jc w:val="center"/>
        <w:rPr>
          <w:rFonts w:cs="Arial"/>
          <w:b/>
          <w:szCs w:val="20"/>
        </w:rPr>
      </w:pPr>
      <w:r>
        <w:rPr>
          <w:rFonts w:cs="Arial"/>
          <w:b/>
          <w:szCs w:val="20"/>
        </w:rPr>
        <w:t>Odpovědnost za vady, záruka</w:t>
      </w:r>
    </w:p>
    <w:p w14:paraId="4539F24E" w14:textId="77777777" w:rsidR="00462C91" w:rsidRDefault="00462C91" w:rsidP="00462C91">
      <w:pPr>
        <w:pStyle w:val="Zkladntext"/>
        <w:spacing w:line="280" w:lineRule="atLeast"/>
        <w:jc w:val="both"/>
        <w:rPr>
          <w:rFonts w:ascii="Arial" w:hAnsi="Arial" w:cs="Arial"/>
          <w:color w:val="auto"/>
          <w:sz w:val="20"/>
        </w:rPr>
      </w:pPr>
    </w:p>
    <w:p w14:paraId="5B1184F5" w14:textId="77777777" w:rsidR="00462C91" w:rsidRDefault="00462C91" w:rsidP="00462C91">
      <w:pPr>
        <w:pStyle w:val="Zkladntext"/>
        <w:numPr>
          <w:ilvl w:val="0"/>
          <w:numId w:val="27"/>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4A26970D" w14:textId="77777777" w:rsidR="00462C91" w:rsidRDefault="00462C91" w:rsidP="00462C91">
      <w:pPr>
        <w:pStyle w:val="Zkladntext"/>
        <w:spacing w:line="280" w:lineRule="atLeast"/>
        <w:ind w:left="340"/>
        <w:jc w:val="both"/>
        <w:rPr>
          <w:rFonts w:ascii="Arial" w:hAnsi="Arial" w:cs="Arial"/>
          <w:color w:val="auto"/>
          <w:sz w:val="20"/>
        </w:rPr>
      </w:pPr>
    </w:p>
    <w:p w14:paraId="457DA4B7" w14:textId="77777777" w:rsidR="00462C91" w:rsidRDefault="00462C91" w:rsidP="00462C91">
      <w:pPr>
        <w:pStyle w:val="Zkladntext"/>
        <w:numPr>
          <w:ilvl w:val="0"/>
          <w:numId w:val="27"/>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 60 měsíců od okamžiku přechodu vlastnictví ke zboží na kupujícího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ručí za vlastnosti zboží umožňující jeho využití pro řádný a provozuschopný stav zařízení, pokud je zboží určeno k montáži do takového zařízení. Ustanovení tohoto článku, jakož i jiná ustanovení této smlouvy týkající se práv z vadného plnění a jejich uplatňování se použijí i pro práva ze záruky a jejich uplatňování.</w:t>
      </w:r>
    </w:p>
    <w:p w14:paraId="0024D5E7" w14:textId="77777777" w:rsidR="00462C91" w:rsidRDefault="00462C91" w:rsidP="00462C91">
      <w:pPr>
        <w:pStyle w:val="Odstavecseseznamem"/>
        <w:rPr>
          <w:rFonts w:cs="Arial"/>
        </w:rPr>
      </w:pPr>
    </w:p>
    <w:p w14:paraId="202EB518" w14:textId="77777777" w:rsidR="00462C91" w:rsidRDefault="00462C91" w:rsidP="00462C91">
      <w:pPr>
        <w:pStyle w:val="Zkladntext"/>
        <w:numPr>
          <w:ilvl w:val="0"/>
          <w:numId w:val="27"/>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3AE619B6" w14:textId="77777777" w:rsidR="00462C91" w:rsidRDefault="00462C91" w:rsidP="00462C91">
      <w:pPr>
        <w:pStyle w:val="Odstavecseseznamem"/>
        <w:rPr>
          <w:rFonts w:cs="Arial"/>
        </w:rPr>
      </w:pPr>
    </w:p>
    <w:p w14:paraId="287521A0" w14:textId="77777777" w:rsidR="00462C91" w:rsidRDefault="00462C91" w:rsidP="00462C91">
      <w:pPr>
        <w:pStyle w:val="Zkladntext"/>
        <w:numPr>
          <w:ilvl w:val="0"/>
          <w:numId w:val="27"/>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6. ještě neuplynula, staví se doba splatnosti ohledně tohoto reklamovaného zboží do doby, než bude kupujícímu za vadné zboží dodáno zboží bezvadné nebo než kupující ohledně vadného zboží uplatní jiné své právo z vadného plnění. </w:t>
      </w:r>
    </w:p>
    <w:p w14:paraId="3097CE0B" w14:textId="77777777" w:rsidR="00462C91" w:rsidRDefault="00462C91" w:rsidP="00462C91">
      <w:pPr>
        <w:pStyle w:val="Odstavecseseznamem"/>
        <w:rPr>
          <w:rFonts w:cs="Arial"/>
        </w:rPr>
      </w:pPr>
    </w:p>
    <w:p w14:paraId="4AC84A72" w14:textId="77777777" w:rsidR="00462C91" w:rsidRDefault="00462C91" w:rsidP="00462C91">
      <w:pPr>
        <w:pStyle w:val="Zkladntext"/>
        <w:numPr>
          <w:ilvl w:val="0"/>
          <w:numId w:val="27"/>
        </w:numPr>
        <w:spacing w:line="280" w:lineRule="atLeast"/>
        <w:jc w:val="both"/>
        <w:rPr>
          <w:rFonts w:ascii="Arial" w:hAnsi="Arial" w:cs="Arial"/>
          <w:color w:val="auto"/>
          <w:sz w:val="20"/>
        </w:rPr>
      </w:pPr>
      <w:r>
        <w:rPr>
          <w:rFonts w:ascii="Arial" w:hAnsi="Arial" w:cs="Arial"/>
          <w:color w:val="auto"/>
          <w:sz w:val="20"/>
        </w:rPr>
        <w:t xml:space="preserve">Kupující je oprávněn v oznámení vady zvolit volbu svého práva z vadného plnění, přičemž </w:t>
      </w:r>
      <w:r>
        <w:rPr>
          <w:rFonts w:ascii="Arial" w:hAnsi="Arial" w:cs="Arial"/>
          <w:color w:val="auto"/>
          <w:sz w:val="20"/>
        </w:rPr>
        <w:lastRenderedPageBreak/>
        <w:t>kupujícímu vždy náleží následující práva z vadného plnění, a to dle jeho volby a bez ohledu na to, zda oznamovaná vada znamená podstatné či nepodstatné porušení této smlouvy:</w:t>
      </w:r>
    </w:p>
    <w:p w14:paraId="00DCD813" w14:textId="77777777" w:rsidR="00462C91" w:rsidRDefault="00462C91" w:rsidP="00462C91">
      <w:pPr>
        <w:pStyle w:val="Odstavecseseznamem"/>
        <w:rPr>
          <w:rFonts w:cs="Arial"/>
        </w:rPr>
      </w:pPr>
    </w:p>
    <w:p w14:paraId="335A1084" w14:textId="77777777" w:rsidR="00462C91" w:rsidRDefault="00462C91" w:rsidP="00462C91">
      <w:pPr>
        <w:pStyle w:val="Zkladntext"/>
        <w:spacing w:line="280" w:lineRule="atLeast"/>
        <w:jc w:val="both"/>
        <w:rPr>
          <w:rFonts w:ascii="Arial" w:hAnsi="Arial" w:cs="Arial"/>
          <w:color w:val="auto"/>
          <w:sz w:val="20"/>
        </w:rPr>
      </w:pPr>
    </w:p>
    <w:p w14:paraId="213879F6" w14:textId="77777777" w:rsidR="00462C91" w:rsidRDefault="00462C91" w:rsidP="00462C91">
      <w:pPr>
        <w:pStyle w:val="Zkladntext"/>
        <w:numPr>
          <w:ilvl w:val="1"/>
          <w:numId w:val="27"/>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0EABA7D4" w14:textId="77777777" w:rsidR="00462C91" w:rsidRDefault="00462C91" w:rsidP="00462C91">
      <w:pPr>
        <w:pStyle w:val="Zkladntext"/>
        <w:numPr>
          <w:ilvl w:val="1"/>
          <w:numId w:val="27"/>
        </w:numPr>
        <w:spacing w:line="280" w:lineRule="atLeast"/>
        <w:jc w:val="both"/>
        <w:rPr>
          <w:rFonts w:ascii="Arial" w:hAnsi="Arial" w:cs="Arial"/>
          <w:color w:val="auto"/>
          <w:sz w:val="20"/>
        </w:rPr>
      </w:pPr>
      <w:r>
        <w:rPr>
          <w:rFonts w:ascii="Arial" w:hAnsi="Arial" w:cs="Arial"/>
          <w:color w:val="auto"/>
          <w:sz w:val="20"/>
        </w:rPr>
        <w:t>odstoupení od této smlouvy za podmínek v ní uvedených.</w:t>
      </w:r>
    </w:p>
    <w:p w14:paraId="6A52167D" w14:textId="77777777" w:rsidR="00462C91" w:rsidRDefault="00462C91" w:rsidP="00462C91">
      <w:pPr>
        <w:pStyle w:val="Zkladntext"/>
        <w:spacing w:line="280" w:lineRule="atLeast"/>
        <w:ind w:left="340"/>
        <w:jc w:val="both"/>
        <w:rPr>
          <w:rFonts w:ascii="Arial" w:hAnsi="Arial" w:cs="Arial"/>
          <w:color w:val="auto"/>
          <w:sz w:val="20"/>
        </w:rPr>
      </w:pPr>
    </w:p>
    <w:p w14:paraId="6A35B0E2" w14:textId="77777777" w:rsidR="00462C91" w:rsidRDefault="00462C91" w:rsidP="00462C91">
      <w:pPr>
        <w:pStyle w:val="Zkladntext"/>
        <w:numPr>
          <w:ilvl w:val="0"/>
          <w:numId w:val="27"/>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Požaduje-li objednatel odstranění vad zboží způsobem dle odst. 5. písm. a. tohoto článku, musí prodávající provést odstranění vad zboží způsobem zvoleným kupujícím bez zbytečného odkladu, nejpozději však do 14 dnů od jejich oznámení kupujícím, nebude-li mezi smluvními stranami dohodnuto něco jiného. Nebude-li vada odstraněna ve lhůtě dle předchozí věty, má kupující právo požadovat po prodávajícím smluvní pokutu specifikovanou v čl. VI. odst. 2.</w:t>
      </w:r>
    </w:p>
    <w:p w14:paraId="28CFACD0" w14:textId="77777777" w:rsidR="00462C91" w:rsidRDefault="00462C91" w:rsidP="00462C91">
      <w:pPr>
        <w:pStyle w:val="Zkladntext"/>
        <w:spacing w:line="280" w:lineRule="atLeast"/>
        <w:ind w:left="340"/>
        <w:jc w:val="both"/>
        <w:rPr>
          <w:rFonts w:ascii="Arial" w:hAnsi="Arial" w:cs="Arial"/>
          <w:color w:val="auto"/>
          <w:sz w:val="20"/>
        </w:rPr>
      </w:pPr>
    </w:p>
    <w:p w14:paraId="422571D1" w14:textId="77777777" w:rsidR="00462C91" w:rsidRDefault="00462C91" w:rsidP="00462C91">
      <w:pPr>
        <w:pStyle w:val="Zkladntext"/>
        <w:numPr>
          <w:ilvl w:val="0"/>
          <w:numId w:val="27"/>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Záruka dle odst. 2 tohoto článku se vztahuje i na zboží nově dodané v rámci uplatňování práv kupujícího z vadného plnění, přičemž záruční doba počíná běžet od dodání opraveného či nového zboží kupujícímu.</w:t>
      </w:r>
    </w:p>
    <w:p w14:paraId="318C38FE" w14:textId="77777777" w:rsidR="00462C91" w:rsidRDefault="00462C91" w:rsidP="00462C91">
      <w:pPr>
        <w:pStyle w:val="Odstavecseseznamem"/>
        <w:rPr>
          <w:rFonts w:cs="Arial"/>
          <w:szCs w:val="20"/>
        </w:rPr>
      </w:pPr>
    </w:p>
    <w:p w14:paraId="6B73287C" w14:textId="77777777" w:rsidR="00462C91" w:rsidRDefault="00462C91" w:rsidP="00462C91">
      <w:pPr>
        <w:numPr>
          <w:ilvl w:val="0"/>
          <w:numId w:val="27"/>
        </w:numPr>
        <w:tabs>
          <w:tab w:val="num" w:pos="426"/>
        </w:tabs>
        <w:spacing w:line="280" w:lineRule="atLeast"/>
        <w:ind w:left="426" w:hanging="426"/>
        <w:jc w:val="both"/>
        <w:rPr>
          <w:rFonts w:cs="Arial"/>
          <w:szCs w:val="20"/>
        </w:rPr>
      </w:pPr>
      <w:r>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3BE51070" w14:textId="77777777" w:rsidR="00462C91" w:rsidRDefault="00462C91" w:rsidP="00462C91">
      <w:pPr>
        <w:pStyle w:val="Odstavecseseznamem"/>
        <w:rPr>
          <w:rFonts w:cs="Arial"/>
          <w:szCs w:val="20"/>
        </w:rPr>
      </w:pPr>
    </w:p>
    <w:p w14:paraId="5DB46809" w14:textId="77777777" w:rsidR="00462C91" w:rsidRDefault="00462C91" w:rsidP="00462C91">
      <w:pPr>
        <w:pStyle w:val="Zkladntext"/>
        <w:numPr>
          <w:ilvl w:val="0"/>
          <w:numId w:val="27"/>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Náhradní zboží předá prodávající kupujícímu na základě písemného předávacího protokolu či dodacího listu.</w:t>
      </w:r>
    </w:p>
    <w:p w14:paraId="6D0808D1" w14:textId="77777777" w:rsidR="00462C91" w:rsidRDefault="00462C91" w:rsidP="00462C91">
      <w:pPr>
        <w:pStyle w:val="Odstavecseseznamem"/>
        <w:rPr>
          <w:rFonts w:cs="Arial"/>
          <w:szCs w:val="20"/>
        </w:rPr>
      </w:pPr>
    </w:p>
    <w:p w14:paraId="68473B2D" w14:textId="77777777" w:rsidR="00462C91" w:rsidRDefault="00462C91" w:rsidP="00462C91">
      <w:pPr>
        <w:pStyle w:val="Zkladntext"/>
        <w:numPr>
          <w:ilvl w:val="0"/>
          <w:numId w:val="27"/>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kupujícímu zaručuje životnost zboží alespoň 45 let při zachování technických parametrů od doby využití zboží ke stanovenému účelu. </w:t>
      </w:r>
    </w:p>
    <w:p w14:paraId="0FB613EE" w14:textId="77777777" w:rsidR="00462C91" w:rsidRDefault="00462C91" w:rsidP="00462C91">
      <w:pPr>
        <w:pStyle w:val="Zkladntext"/>
        <w:spacing w:line="280" w:lineRule="atLeast"/>
        <w:jc w:val="both"/>
        <w:rPr>
          <w:rFonts w:ascii="Arial" w:hAnsi="Arial" w:cs="Arial"/>
          <w:color w:val="auto"/>
          <w:sz w:val="20"/>
        </w:rPr>
      </w:pPr>
    </w:p>
    <w:p w14:paraId="5727381F" w14:textId="77777777" w:rsidR="00462C91" w:rsidRDefault="00462C91" w:rsidP="00462C91">
      <w:pPr>
        <w:pStyle w:val="Zkladntext"/>
        <w:numPr>
          <w:ilvl w:val="0"/>
          <w:numId w:val="27"/>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ve znění vyhlášky 41/2010Sb., zejména pak dle jejích §§ 5, 6 a 12. Takto vzniklou škodu je prodávající povinen kupujícímu bez dalšího uhradit.</w:t>
      </w:r>
    </w:p>
    <w:p w14:paraId="16A0F2FA" w14:textId="77777777" w:rsidR="00462C91" w:rsidRDefault="00462C91" w:rsidP="00462C91">
      <w:pPr>
        <w:pStyle w:val="Odstavecseseznamem"/>
        <w:rPr>
          <w:rFonts w:cs="Arial"/>
          <w:szCs w:val="20"/>
        </w:rPr>
      </w:pPr>
    </w:p>
    <w:p w14:paraId="37962202" w14:textId="77777777" w:rsidR="00462C91" w:rsidRDefault="00462C91" w:rsidP="00462C91">
      <w:pPr>
        <w:spacing w:line="280" w:lineRule="atLeast"/>
        <w:jc w:val="both"/>
        <w:rPr>
          <w:rFonts w:cs="Arial"/>
          <w:szCs w:val="20"/>
        </w:rPr>
      </w:pPr>
    </w:p>
    <w:p w14:paraId="15A3819E" w14:textId="77777777" w:rsidR="00462C91" w:rsidRDefault="00462C91" w:rsidP="00462C91">
      <w:pPr>
        <w:spacing w:line="280" w:lineRule="atLeast"/>
        <w:jc w:val="center"/>
        <w:rPr>
          <w:rFonts w:cs="Arial"/>
          <w:b/>
          <w:szCs w:val="20"/>
        </w:rPr>
      </w:pPr>
      <w:r>
        <w:rPr>
          <w:rFonts w:cs="Arial"/>
          <w:b/>
          <w:szCs w:val="20"/>
        </w:rPr>
        <w:t>VI.</w:t>
      </w:r>
    </w:p>
    <w:p w14:paraId="3CB04A8A" w14:textId="77777777" w:rsidR="00462C91" w:rsidRDefault="00462C91" w:rsidP="00462C91">
      <w:pPr>
        <w:spacing w:line="280" w:lineRule="atLeast"/>
        <w:jc w:val="center"/>
        <w:rPr>
          <w:rFonts w:cs="Arial"/>
          <w:b/>
          <w:szCs w:val="20"/>
        </w:rPr>
      </w:pPr>
      <w:r>
        <w:rPr>
          <w:rFonts w:cs="Arial"/>
          <w:b/>
          <w:szCs w:val="20"/>
        </w:rPr>
        <w:t>Smluvní pokuty</w:t>
      </w:r>
    </w:p>
    <w:p w14:paraId="52285631" w14:textId="77777777" w:rsidR="00462C91" w:rsidRDefault="00462C91" w:rsidP="00462C91">
      <w:pPr>
        <w:spacing w:line="280" w:lineRule="atLeast"/>
        <w:jc w:val="center"/>
        <w:rPr>
          <w:rFonts w:cs="Arial"/>
          <w:b/>
          <w:szCs w:val="20"/>
        </w:rPr>
      </w:pPr>
    </w:p>
    <w:p w14:paraId="707F6945" w14:textId="77777777" w:rsidR="00462C91" w:rsidRDefault="00462C91" w:rsidP="00462C91">
      <w:pPr>
        <w:spacing w:line="280" w:lineRule="atLeast"/>
        <w:jc w:val="center"/>
        <w:rPr>
          <w:rFonts w:cs="Arial"/>
          <w:b/>
          <w:szCs w:val="20"/>
        </w:rPr>
      </w:pPr>
    </w:p>
    <w:p w14:paraId="62F6633E" w14:textId="77777777" w:rsidR="00462C91" w:rsidRDefault="00462C91" w:rsidP="00462C91">
      <w:pPr>
        <w:numPr>
          <w:ilvl w:val="0"/>
          <w:numId w:val="28"/>
        </w:numPr>
        <w:spacing w:after="120" w:line="280" w:lineRule="atLeast"/>
        <w:ind w:left="426" w:hanging="426"/>
        <w:jc w:val="both"/>
        <w:rPr>
          <w:rFonts w:cs="Arial"/>
          <w:szCs w:val="20"/>
        </w:rPr>
      </w:pPr>
      <w:r>
        <w:rPr>
          <w:rFonts w:cs="Arial"/>
          <w:szCs w:val="20"/>
        </w:rPr>
        <w:t xml:space="preserve">Nedodá-li prodávající zboží dle výzvy k plnění v dodací lhůtě dle čl. II. odst. 3, resp. 4., má kupující právo na smluvní pokutu ve výši 0,5 % z ceny nedodaného zboží, a to za každý započatý den prodlení prodávajícího s dodáním zboží, nanejvýš však celkem 100 % z ceny nedodaného zboží. </w:t>
      </w:r>
    </w:p>
    <w:p w14:paraId="214A2003" w14:textId="77777777" w:rsidR="00462C91" w:rsidRDefault="00462C91" w:rsidP="00462C91">
      <w:pPr>
        <w:numPr>
          <w:ilvl w:val="0"/>
          <w:numId w:val="28"/>
        </w:numPr>
        <w:tabs>
          <w:tab w:val="clear" w:pos="340"/>
          <w:tab w:val="num" w:pos="426"/>
        </w:tabs>
        <w:spacing w:after="120" w:line="280" w:lineRule="atLeast"/>
        <w:ind w:left="426" w:hanging="426"/>
        <w:jc w:val="both"/>
        <w:rPr>
          <w:rFonts w:cs="Arial"/>
          <w:szCs w:val="20"/>
        </w:rPr>
      </w:pPr>
      <w:r>
        <w:rPr>
          <w:rFonts w:cs="Arial"/>
          <w:szCs w:val="20"/>
        </w:rPr>
        <w:lastRenderedPageBreak/>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3BAC871" w14:textId="77777777" w:rsidR="00462C91" w:rsidRDefault="00462C91" w:rsidP="00462C91">
      <w:pPr>
        <w:numPr>
          <w:ilvl w:val="0"/>
          <w:numId w:val="28"/>
        </w:numPr>
        <w:tabs>
          <w:tab w:val="clear" w:pos="340"/>
          <w:tab w:val="num" w:pos="426"/>
        </w:tabs>
        <w:spacing w:after="120" w:line="280" w:lineRule="atLeast"/>
        <w:ind w:left="426" w:hanging="426"/>
        <w:jc w:val="both"/>
        <w:rPr>
          <w:rFonts w:cs="Arial"/>
          <w:szCs w:val="20"/>
        </w:rPr>
      </w:pPr>
      <w:r>
        <w:rPr>
          <w:rFonts w:cs="Arial"/>
          <w:szCs w:val="20"/>
        </w:rPr>
        <w:t>Nesplní-li prodávající podmínku uvedenou v čl. VII. odst. 3 této smlouvy, tedy zanikne-li v průběhu plnění smlouvy platnost pojistné smlouvy, nebo dojde ke snížení minimální hodnoty limitu pojistného krytí či zvýšení maximální výše spoluúčasti požadované kupujícím, má kupující právo na smluvní pokutu ve výši 10.000,- Kč za každý započatý den, kdy je tato smluvní povinnost porušena.</w:t>
      </w:r>
    </w:p>
    <w:p w14:paraId="1FA8571E" w14:textId="77777777" w:rsidR="00462C91" w:rsidRDefault="00462C91" w:rsidP="00462C91">
      <w:pPr>
        <w:numPr>
          <w:ilvl w:val="0"/>
          <w:numId w:val="28"/>
        </w:numPr>
        <w:tabs>
          <w:tab w:val="clear" w:pos="340"/>
          <w:tab w:val="num" w:pos="426"/>
        </w:tabs>
        <w:spacing w:after="120" w:line="280" w:lineRule="atLeast"/>
        <w:ind w:left="426" w:hanging="426"/>
        <w:jc w:val="both"/>
        <w:rPr>
          <w:rFonts w:cs="Arial"/>
          <w:szCs w:val="20"/>
        </w:rPr>
      </w:pPr>
      <w:r>
        <w:rPr>
          <w:rFonts w:cs="Arial"/>
          <w:szCs w:val="20"/>
        </w:rPr>
        <w:t xml:space="preserve">Změní-li prodávající poddodavatele dle čl. VII. odst. 4., aniž by získal předchozí písemný souhlas kupujícího, má kupující právo na smluvní pokutu ve výši 10.000,- Kč za každý takový případ. </w:t>
      </w:r>
    </w:p>
    <w:p w14:paraId="1822D8FE" w14:textId="77777777" w:rsidR="00462C91" w:rsidRDefault="00462C91" w:rsidP="00462C91">
      <w:pPr>
        <w:numPr>
          <w:ilvl w:val="0"/>
          <w:numId w:val="28"/>
        </w:numPr>
        <w:tabs>
          <w:tab w:val="clear" w:pos="340"/>
          <w:tab w:val="num" w:pos="426"/>
        </w:tabs>
        <w:spacing w:after="120" w:line="280" w:lineRule="atLeast"/>
        <w:ind w:left="426" w:hanging="426"/>
        <w:jc w:val="both"/>
        <w:rPr>
          <w:rFonts w:cs="Arial"/>
          <w:szCs w:val="20"/>
        </w:rPr>
      </w:pPr>
      <w:r>
        <w:rPr>
          <w:rFonts w:cs="Arial"/>
          <w:iCs/>
        </w:rPr>
        <w:t>Ukáže-li se některé z prohlášení prodávajícího dle čl. XI. odst. 15. této smlouvy jako nepravdivé, má kupující právo na smluvní pokutu ve výši 50.000,- Kč za každý takový případ.</w:t>
      </w:r>
      <w:r>
        <w:rPr>
          <w:rFonts w:cs="Arial"/>
          <w:szCs w:val="20"/>
        </w:rPr>
        <w:t xml:space="preserve"> </w:t>
      </w:r>
    </w:p>
    <w:p w14:paraId="0BEB3981" w14:textId="77777777" w:rsidR="00462C91" w:rsidRDefault="00462C91" w:rsidP="00462C91">
      <w:pPr>
        <w:numPr>
          <w:ilvl w:val="0"/>
          <w:numId w:val="28"/>
        </w:numPr>
        <w:tabs>
          <w:tab w:val="clear" w:pos="340"/>
          <w:tab w:val="num" w:pos="426"/>
        </w:tabs>
        <w:spacing w:after="120" w:line="280" w:lineRule="atLeast"/>
        <w:ind w:left="426" w:hanging="426"/>
        <w:jc w:val="both"/>
        <w:rPr>
          <w:rFonts w:cs="Arial"/>
          <w:szCs w:val="20"/>
        </w:rPr>
      </w:pPr>
      <w:r>
        <w:rPr>
          <w:rFonts w:cs="Arial"/>
          <w:szCs w:val="20"/>
        </w:rPr>
        <w:t>V případě, že kterékoliv ze smluvních stran vznikne nárok na zaplacení smluvní pokuty druhou smluvní stranou dle tohoto článku či jiného ustanovení této smlouvy, zašle této smluvní straně písemnou výzvu k uhrazení smluvní pokuty s jejím vyčíslením. Smluvní pokuta je splatná do 14 dní ode dne doručení výzvy.</w:t>
      </w:r>
    </w:p>
    <w:p w14:paraId="5A09CA4D" w14:textId="77777777" w:rsidR="00462C91" w:rsidRDefault="00462C91" w:rsidP="00462C91">
      <w:pPr>
        <w:pStyle w:val="Odstavecseseznamem"/>
        <w:numPr>
          <w:ilvl w:val="0"/>
          <w:numId w:val="28"/>
        </w:numPr>
        <w:tabs>
          <w:tab w:val="left" w:pos="567"/>
        </w:tabs>
        <w:spacing w:line="280" w:lineRule="atLeast"/>
        <w:jc w:val="both"/>
        <w:rPr>
          <w:rFonts w:cs="Arial"/>
          <w:iCs/>
        </w:rPr>
      </w:pPr>
      <w:r>
        <w:rPr>
          <w:rFonts w:cs="Arial"/>
          <w:iCs/>
        </w:rPr>
        <w:t xml:space="preserve">Vedle smluvní pokuty má kupující právo na náhradu škody v plné výši, čímž smluvní strany vylučují použití § 2050 </w:t>
      </w:r>
      <w:r>
        <w:rPr>
          <w:rFonts w:cs="Arial"/>
        </w:rPr>
        <w:t>občanského zákoníku</w:t>
      </w:r>
      <w:r>
        <w:rPr>
          <w:rFonts w:cs="Arial"/>
          <w:iCs/>
        </w:rPr>
        <w:t>.</w:t>
      </w:r>
    </w:p>
    <w:p w14:paraId="44A2CDE7" w14:textId="77777777" w:rsidR="00462C91" w:rsidRDefault="00462C91" w:rsidP="00462C91">
      <w:pPr>
        <w:numPr>
          <w:ilvl w:val="0"/>
          <w:numId w:val="28"/>
        </w:numPr>
        <w:spacing w:line="280" w:lineRule="atLeast"/>
        <w:jc w:val="both"/>
        <w:rPr>
          <w:rFonts w:cs="Arial"/>
          <w:szCs w:val="20"/>
        </w:rPr>
      </w:pPr>
      <w:r>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34C20045" w14:textId="77777777" w:rsidR="00462C91" w:rsidRDefault="00462C91" w:rsidP="00462C91">
      <w:pPr>
        <w:spacing w:line="280" w:lineRule="atLeast"/>
        <w:jc w:val="both"/>
        <w:rPr>
          <w:rFonts w:cs="Arial"/>
          <w:szCs w:val="20"/>
        </w:rPr>
      </w:pPr>
    </w:p>
    <w:p w14:paraId="11911962" w14:textId="77777777" w:rsidR="00462C91" w:rsidRDefault="00462C91" w:rsidP="00462C91">
      <w:pPr>
        <w:spacing w:line="280" w:lineRule="atLeast"/>
        <w:jc w:val="center"/>
        <w:rPr>
          <w:rFonts w:cs="Arial"/>
          <w:b/>
          <w:szCs w:val="20"/>
        </w:rPr>
      </w:pPr>
      <w:r>
        <w:rPr>
          <w:rFonts w:cs="Arial"/>
          <w:b/>
          <w:szCs w:val="20"/>
        </w:rPr>
        <w:t>VII.</w:t>
      </w:r>
    </w:p>
    <w:p w14:paraId="06876E91" w14:textId="77777777" w:rsidR="00462C91" w:rsidRDefault="00462C91" w:rsidP="00462C91">
      <w:pPr>
        <w:spacing w:line="280" w:lineRule="atLeast"/>
        <w:jc w:val="center"/>
        <w:rPr>
          <w:rFonts w:cs="Arial"/>
          <w:b/>
          <w:szCs w:val="20"/>
        </w:rPr>
      </w:pPr>
      <w:r>
        <w:rPr>
          <w:rFonts w:cs="Arial"/>
          <w:b/>
          <w:szCs w:val="20"/>
        </w:rPr>
        <w:t>Práva a povinnosti smluvních stran</w:t>
      </w:r>
    </w:p>
    <w:p w14:paraId="14A9595D" w14:textId="77777777" w:rsidR="00462C91" w:rsidRDefault="00462C91" w:rsidP="00462C91">
      <w:pPr>
        <w:pStyle w:val="Zkladntext"/>
        <w:spacing w:line="280" w:lineRule="atLeast"/>
        <w:jc w:val="both"/>
        <w:rPr>
          <w:rFonts w:ascii="Arial" w:hAnsi="Arial" w:cs="Arial"/>
          <w:color w:val="auto"/>
          <w:sz w:val="20"/>
        </w:rPr>
      </w:pPr>
    </w:p>
    <w:p w14:paraId="3FD61077" w14:textId="77777777" w:rsidR="00462C91" w:rsidRDefault="00462C91" w:rsidP="00462C91">
      <w:pPr>
        <w:pStyle w:val="Odstavecseseznamem"/>
        <w:numPr>
          <w:ilvl w:val="0"/>
          <w:numId w:val="29"/>
        </w:numPr>
        <w:spacing w:after="120" w:line="280" w:lineRule="atLeast"/>
        <w:ind w:left="426" w:hanging="426"/>
        <w:jc w:val="both"/>
        <w:rPr>
          <w:rFonts w:cs="Arial"/>
          <w:szCs w:val="20"/>
        </w:rPr>
      </w:pPr>
      <w:r>
        <w:rPr>
          <w:rFonts w:cs="Arial"/>
          <w:szCs w:val="20"/>
        </w:rPr>
        <w:t>Prodávající je povinen postupovat při plnění této smlouvy s odbornou péčí a v souladu se zájmy kupujícího, které zná nebo by měl znát</w:t>
      </w:r>
      <w:r>
        <w:rPr>
          <w:rFonts w:cs="Arial"/>
        </w:rPr>
        <w:t>.</w:t>
      </w:r>
    </w:p>
    <w:p w14:paraId="12426A3E" w14:textId="77777777" w:rsidR="00462C91" w:rsidRDefault="00462C91" w:rsidP="00462C91">
      <w:pPr>
        <w:widowControl w:val="0"/>
        <w:numPr>
          <w:ilvl w:val="0"/>
          <w:numId w:val="29"/>
        </w:numPr>
        <w:suppressAutoHyphens/>
        <w:spacing w:after="120" w:line="280" w:lineRule="atLeast"/>
        <w:ind w:left="426" w:hanging="426"/>
        <w:jc w:val="both"/>
        <w:rPr>
          <w:rFonts w:cs="Arial"/>
        </w:rPr>
      </w:pPr>
      <w:r>
        <w:rPr>
          <w:rFonts w:cs="Arial"/>
        </w:rPr>
        <w:t>Prodávající se dále zavazuje, že poskytne kupujícímu veškerou součinnost, zejména aby kupující jako zadavatel mohl dostát svým povinnostem dle ZZVZ.</w:t>
      </w:r>
    </w:p>
    <w:p w14:paraId="18F28B2B" w14:textId="77777777" w:rsidR="00462C91" w:rsidRDefault="00462C91" w:rsidP="00462C91">
      <w:pPr>
        <w:widowControl w:val="0"/>
        <w:numPr>
          <w:ilvl w:val="0"/>
          <w:numId w:val="29"/>
        </w:numPr>
        <w:suppressAutoHyphens/>
        <w:spacing w:after="120" w:line="280" w:lineRule="atLeast"/>
        <w:ind w:left="426" w:hanging="426"/>
        <w:jc w:val="both"/>
        <w:rPr>
          <w:rFonts w:cs="Arial"/>
        </w:rPr>
      </w:pPr>
      <w:r>
        <w:rPr>
          <w:rFonts w:cs="Arial"/>
        </w:rPr>
        <w:t xml:space="preserve">Prodávající prohlašuje, že ke dni podpisu této smlouvy má uzavřenou pojistnou smlouvu, jejímž předmětem je pojištění odpovědnosti dodavatele za škodu z provozní činnosti způsobenou třetí osobě a pojištění odpovědnosti dodavatele za škodu způsobenou vadou výrobku ve výši nejméně </w:t>
      </w:r>
      <w:r>
        <w:rPr>
          <w:rFonts w:cs="Arial"/>
          <w:szCs w:val="20"/>
        </w:rPr>
        <w:t xml:space="preserve">30 mil. </w:t>
      </w:r>
      <w:r>
        <w:rPr>
          <w:rFonts w:cs="Arial"/>
        </w:rPr>
        <w:t xml:space="preserve">Kč se spoluúčastí prodávajícího nanejvýš </w:t>
      </w:r>
      <w:r>
        <w:rPr>
          <w:rFonts w:cs="Arial"/>
          <w:szCs w:val="20"/>
        </w:rPr>
        <w:t>150 tis. Kč</w:t>
      </w:r>
      <w:r>
        <w:rPr>
          <w:rFonts w:cs="Arial"/>
        </w:rPr>
        <w:t xml:space="preserve">. Prodávající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p>
    <w:p w14:paraId="2BD19E67" w14:textId="77777777" w:rsidR="00462C91" w:rsidRDefault="00462C91" w:rsidP="00462C91">
      <w:pPr>
        <w:widowControl w:val="0"/>
        <w:numPr>
          <w:ilvl w:val="0"/>
          <w:numId w:val="29"/>
        </w:numPr>
        <w:suppressAutoHyphens/>
        <w:spacing w:after="120" w:line="280" w:lineRule="atLeast"/>
        <w:ind w:left="426" w:hanging="426"/>
        <w:jc w:val="both"/>
        <w:rPr>
          <w:rFonts w:cs="Arial"/>
        </w:rPr>
      </w:pPr>
      <w:r>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3B6AE96"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 xml:space="preserve">Prodávající není oprávněn bez předchozího písemného souhlasu kupujícího postoupit tuto smlouvu ani postoupit jakákoliv práva nebo povinnosti vyplývající z této smlouvy anebo z dílčí </w:t>
      </w:r>
      <w:r>
        <w:rPr>
          <w:rFonts w:cs="Arial"/>
          <w:szCs w:val="20"/>
        </w:rPr>
        <w:lastRenderedPageBreak/>
        <w:t>kupní smlouvy uzavřené na jejím základě.</w:t>
      </w:r>
    </w:p>
    <w:p w14:paraId="325469D0"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Prodávající se zavazuje dodržovat takové podmínky pro dopravu a balení zboží (zejména podmínky stanovené v </w:t>
      </w:r>
      <w:r w:rsidRPr="00A73318">
        <w:rPr>
          <w:rFonts w:cs="Arial"/>
          <w:szCs w:val="20"/>
          <w:u w:val="single"/>
        </w:rPr>
        <w:t>příloze 5</w:t>
      </w:r>
      <w:r>
        <w:rPr>
          <w:rFonts w:cs="Arial"/>
          <w:szCs w:val="20"/>
        </w:rPr>
        <w:t xml:space="preserve"> a </w:t>
      </w:r>
      <w:r w:rsidRPr="00A73318">
        <w:rPr>
          <w:rFonts w:cs="Arial"/>
          <w:szCs w:val="20"/>
          <w:u w:val="single"/>
        </w:rPr>
        <w:t>příloze 6</w:t>
      </w:r>
      <w:r>
        <w:rPr>
          <w:rFonts w:cs="Arial"/>
          <w:szCs w:val="20"/>
        </w:rPr>
        <w:t xml:space="preserve"> této smlouvy), aby nedošlo k jeho poškození nakládáním, přepravou či skládáním.</w:t>
      </w:r>
    </w:p>
    <w:p w14:paraId="6B6C28AD"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Prodávající je povinen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 Prodávající je dále povinen udržovat v platnosti Prohlášení o vlastnostech výrobku dle nařízení Evropského parlamentu a Rady č. 305/2011, kterým se stanoví harmonizované podmínky pro uvádění stavebních výrobků na trh a kterým se zrušuje směrnice Rady 89/106/EHS. Kupující má právo vyžádat si prohlášení ke každé dodávce v průběhu plnění této smlouvy.</w:t>
      </w:r>
    </w:p>
    <w:p w14:paraId="2F616611"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 xml:space="preserve">Kupující má právo účastnit se technických zkoušek zboží (dle </w:t>
      </w:r>
      <w:r w:rsidRPr="00A73318">
        <w:rPr>
          <w:rFonts w:cs="Arial"/>
          <w:szCs w:val="20"/>
          <w:u w:val="single"/>
        </w:rPr>
        <w:t>přílohy 2</w:t>
      </w:r>
      <w:r>
        <w:rPr>
          <w:rFonts w:cs="Arial"/>
          <w:szCs w:val="20"/>
        </w:rPr>
        <w:t xml:space="preserve"> této smlouvy) prováděných v závodě výrobce zboží nebo v autorizované zkušebně sám nebo prostřednictvím pověřených zástupců (dále jen „přejímka“), a to i tehdy, není-li prodávající současně výrobcem zboží.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6955F56"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A73318">
        <w:rPr>
          <w:rFonts w:cs="Arial"/>
          <w:szCs w:val="20"/>
          <w:u w:val="single"/>
        </w:rPr>
        <w:t>přílohy 2</w:t>
      </w:r>
      <w:r>
        <w:rPr>
          <w:rFonts w:cs="Arial"/>
          <w:szCs w:val="20"/>
        </w:rP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B7732D1"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Skutečnost, že parametry či hodnoty zjištěné podle odst. 8. či 9. tohoto článku neodpovídají sjednaným parametrům či hodnotám dle této smlouvy, nabídky či zadávací dokumentace, zakládá podstatné porušení smlouvy ze strany prodávajícího s možností odstoupení od smlouvy kupujícím.</w:t>
      </w:r>
    </w:p>
    <w:p w14:paraId="56E56E31"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Kupující má právo ke každé dodávce si vyžádat následující dokumenty a dodavatel je povinen je předložit:</w:t>
      </w:r>
    </w:p>
    <w:p w14:paraId="3AC127CA" w14:textId="77777777" w:rsidR="00462C91" w:rsidRDefault="00462C91" w:rsidP="00462C91">
      <w:pPr>
        <w:widowControl w:val="0"/>
        <w:suppressAutoHyphens/>
        <w:spacing w:line="280" w:lineRule="atLeast"/>
        <w:ind w:left="426"/>
        <w:jc w:val="both"/>
        <w:rPr>
          <w:rFonts w:cs="Arial"/>
        </w:rPr>
      </w:pPr>
    </w:p>
    <w:p w14:paraId="1F204FFE" w14:textId="77777777" w:rsidR="00462C91" w:rsidRDefault="00462C91" w:rsidP="00462C91">
      <w:pPr>
        <w:widowControl w:val="0"/>
        <w:numPr>
          <w:ilvl w:val="2"/>
          <w:numId w:val="30"/>
        </w:numPr>
        <w:suppressAutoHyphens/>
        <w:spacing w:line="280" w:lineRule="atLeast"/>
        <w:jc w:val="both"/>
        <w:rPr>
          <w:rFonts w:cs="Arial"/>
        </w:rPr>
      </w:pPr>
      <w:r>
        <w:rPr>
          <w:rFonts w:cs="Arial"/>
        </w:rPr>
        <w:t>platný certifikát kvality pro výrobní závod podle ČSN EN ISO 9001. Certifikační orgán musí být akreditovaný členský subjekt Evropské spolupráce pro akreditaci (EA),</w:t>
      </w:r>
    </w:p>
    <w:p w14:paraId="35A9946C" w14:textId="77777777" w:rsidR="00462C91" w:rsidRDefault="00462C91" w:rsidP="00462C91">
      <w:pPr>
        <w:widowControl w:val="0"/>
        <w:numPr>
          <w:ilvl w:val="2"/>
          <w:numId w:val="30"/>
        </w:numPr>
        <w:suppressAutoHyphens/>
        <w:spacing w:line="280" w:lineRule="atLeast"/>
        <w:jc w:val="both"/>
        <w:rPr>
          <w:rFonts w:cs="Arial"/>
        </w:rPr>
      </w:pPr>
      <w:r>
        <w:rPr>
          <w:rFonts w:cs="Arial"/>
        </w:rPr>
        <w:t>doklady o platnosti certifikátu kvality výrobního závodu dle písm. i) tohoto odstavce a pravidelných prohlídkách certifikačního orgánu,</w:t>
      </w:r>
    </w:p>
    <w:p w14:paraId="45AFC235" w14:textId="00BD72B0" w:rsidR="00462C91" w:rsidRDefault="00462C91" w:rsidP="00462C91">
      <w:pPr>
        <w:widowControl w:val="0"/>
        <w:numPr>
          <w:ilvl w:val="2"/>
          <w:numId w:val="30"/>
        </w:numPr>
        <w:suppressAutoHyphens/>
        <w:spacing w:line="280" w:lineRule="atLeast"/>
        <w:jc w:val="both"/>
        <w:rPr>
          <w:rFonts w:cs="Arial"/>
        </w:rPr>
      </w:pPr>
      <w:r>
        <w:rPr>
          <w:rFonts w:cs="Arial"/>
        </w:rPr>
        <w:t>protokoly z typových zkoušek</w:t>
      </w:r>
      <w:r w:rsidR="00A36327">
        <w:rPr>
          <w:rFonts w:cs="Arial"/>
        </w:rPr>
        <w:t>,</w:t>
      </w:r>
    </w:p>
    <w:p w14:paraId="02BA5655" w14:textId="12AA9491" w:rsidR="00462C91" w:rsidRDefault="00462C91" w:rsidP="00462C91">
      <w:pPr>
        <w:pStyle w:val="Odstavecseseznamem"/>
        <w:widowControl w:val="0"/>
        <w:numPr>
          <w:ilvl w:val="2"/>
          <w:numId w:val="30"/>
        </w:numPr>
        <w:suppressAutoHyphens/>
        <w:spacing w:line="280" w:lineRule="atLeast"/>
        <w:jc w:val="both"/>
        <w:rPr>
          <w:rFonts w:cs="Arial"/>
        </w:rPr>
      </w:pPr>
      <w:r>
        <w:rPr>
          <w:rFonts w:cs="Arial"/>
        </w:rPr>
        <w:t>protokoly z kusových a výběrových zkoušek</w:t>
      </w:r>
      <w:r w:rsidR="00A36327">
        <w:rPr>
          <w:rFonts w:cs="Arial"/>
        </w:rPr>
        <w:t xml:space="preserve"> z 12 měsíců předcházejících měsíci dodání</w:t>
      </w:r>
      <w:r>
        <w:rPr>
          <w:rFonts w:cs="Arial"/>
        </w:rPr>
        <w:t>,</w:t>
      </w:r>
    </w:p>
    <w:p w14:paraId="418E9DA5" w14:textId="77777777" w:rsidR="00462C91" w:rsidRDefault="00462C91" w:rsidP="00462C91">
      <w:pPr>
        <w:widowControl w:val="0"/>
        <w:numPr>
          <w:ilvl w:val="2"/>
          <w:numId w:val="30"/>
        </w:numPr>
        <w:suppressAutoHyphens/>
        <w:spacing w:line="280" w:lineRule="atLeast"/>
        <w:jc w:val="both"/>
        <w:rPr>
          <w:rFonts w:cs="Arial"/>
        </w:rPr>
      </w:pPr>
      <w:r>
        <w:rPr>
          <w:rFonts w:cs="Arial"/>
        </w:rPr>
        <w:lastRenderedPageBreak/>
        <w:t>protokoly z dalších zkoušek definovaných zejména v </w:t>
      </w:r>
      <w:r w:rsidRPr="00A73318">
        <w:rPr>
          <w:rFonts w:cs="Arial"/>
          <w:u w:val="single"/>
        </w:rPr>
        <w:t>příloze 2</w:t>
      </w:r>
      <w:r>
        <w:rPr>
          <w:rFonts w:cs="Arial"/>
        </w:rPr>
        <w:t xml:space="preserve"> </w:t>
      </w:r>
      <w:r>
        <w:rPr>
          <w:rFonts w:cs="Arial"/>
          <w:szCs w:val="20"/>
        </w:rPr>
        <w:t>této smlouvy,</w:t>
      </w:r>
    </w:p>
    <w:p w14:paraId="1742A793" w14:textId="77777777" w:rsidR="00462C91" w:rsidRDefault="00462C91" w:rsidP="00462C91">
      <w:pPr>
        <w:widowControl w:val="0"/>
        <w:numPr>
          <w:ilvl w:val="2"/>
          <w:numId w:val="30"/>
        </w:numPr>
        <w:suppressAutoHyphens/>
        <w:spacing w:line="280" w:lineRule="atLeast"/>
        <w:jc w:val="both"/>
        <w:rPr>
          <w:rFonts w:cs="Arial"/>
        </w:rPr>
      </w:pPr>
      <w:r>
        <w:rPr>
          <w:rFonts w:cs="Arial"/>
        </w:rPr>
        <w:t>typovou dokumentaci obsahující všeobecné informace o výrobku,</w:t>
      </w:r>
    </w:p>
    <w:p w14:paraId="73237AB5" w14:textId="77777777" w:rsidR="00462C91" w:rsidRDefault="00462C91" w:rsidP="00462C91">
      <w:pPr>
        <w:widowControl w:val="0"/>
        <w:numPr>
          <w:ilvl w:val="2"/>
          <w:numId w:val="30"/>
        </w:numPr>
        <w:suppressAutoHyphens/>
        <w:spacing w:line="280" w:lineRule="atLeast"/>
        <w:jc w:val="both"/>
        <w:rPr>
          <w:rFonts w:cs="Arial"/>
        </w:rPr>
      </w:pPr>
      <w:r>
        <w:rPr>
          <w:rFonts w:cs="Arial"/>
        </w:rPr>
        <w:t xml:space="preserve">montážní předpis, </w:t>
      </w:r>
    </w:p>
    <w:p w14:paraId="33275675" w14:textId="77777777" w:rsidR="00462C91" w:rsidRDefault="00462C91" w:rsidP="00462C91">
      <w:pPr>
        <w:widowControl w:val="0"/>
        <w:numPr>
          <w:ilvl w:val="2"/>
          <w:numId w:val="30"/>
        </w:numPr>
        <w:suppressAutoHyphens/>
        <w:spacing w:line="280" w:lineRule="atLeast"/>
        <w:jc w:val="both"/>
        <w:rPr>
          <w:rFonts w:cs="Arial"/>
        </w:rPr>
      </w:pPr>
      <w:r>
        <w:rPr>
          <w:rFonts w:cs="Arial"/>
        </w:rPr>
        <w:t>katalogové listy nebo prospekty specifikované v </w:t>
      </w:r>
      <w:r w:rsidRPr="00A73318">
        <w:rPr>
          <w:rFonts w:cs="Arial"/>
          <w:u w:val="single"/>
        </w:rPr>
        <w:t>příloze 2</w:t>
      </w:r>
      <w:r>
        <w:rPr>
          <w:rFonts w:cs="Arial"/>
        </w:rPr>
        <w:t xml:space="preserve"> této smlouvy</w:t>
      </w:r>
      <w:r>
        <w:rPr>
          <w:rFonts w:cs="Arial"/>
          <w:szCs w:val="20"/>
        </w:rPr>
        <w:t>.</w:t>
      </w:r>
      <w:r>
        <w:rPr>
          <w:rFonts w:cs="Arial"/>
        </w:rPr>
        <w:t xml:space="preserve"> </w:t>
      </w:r>
    </w:p>
    <w:p w14:paraId="072CA524" w14:textId="77777777" w:rsidR="00462C91" w:rsidRDefault="00462C91" w:rsidP="00462C91">
      <w:pPr>
        <w:widowControl w:val="0"/>
        <w:suppressAutoHyphens/>
        <w:spacing w:line="280" w:lineRule="atLeast"/>
        <w:ind w:left="426"/>
        <w:jc w:val="both"/>
        <w:rPr>
          <w:rFonts w:cs="Arial"/>
        </w:rPr>
      </w:pPr>
    </w:p>
    <w:p w14:paraId="56C8195D"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 xml:space="preserve">Protokoly ze všech druhů zkoušek musí být archivovány u dodavatele po dobu nejméně deseti let. V protokolech dle </w:t>
      </w:r>
      <w:r w:rsidRPr="00A73318">
        <w:rPr>
          <w:rFonts w:cs="Arial"/>
          <w:szCs w:val="20"/>
          <w:u w:val="single"/>
        </w:rPr>
        <w:t>přílohy 2</w:t>
      </w:r>
      <w:r>
        <w:rPr>
          <w:rFonts w:cs="Arial"/>
          <w:szCs w:val="20"/>
        </w:rPr>
        <w:t xml:space="preserve"> musí být jasně uvedeny výsledky požadovaných zkoušek v porovnání s požadovanými hodnotami. </w:t>
      </w:r>
    </w:p>
    <w:p w14:paraId="5581E2F8" w14:textId="77777777" w:rsidR="00462C91" w:rsidRDefault="00462C91" w:rsidP="00462C91">
      <w:pPr>
        <w:widowControl w:val="0"/>
        <w:suppressAutoHyphens/>
        <w:spacing w:after="120" w:line="280" w:lineRule="atLeast"/>
        <w:ind w:left="426"/>
        <w:jc w:val="both"/>
        <w:rPr>
          <w:rFonts w:cs="Arial"/>
        </w:rPr>
      </w:pPr>
    </w:p>
    <w:p w14:paraId="72ED2A4B"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Prodávající se zavazuje dodat na žádost kupujícího podklady pro vypracování technických norem společnosti kupujícího.</w:t>
      </w:r>
    </w:p>
    <w:p w14:paraId="0F7C7629" w14:textId="77777777" w:rsidR="00462C91" w:rsidRDefault="00462C91" w:rsidP="00462C91">
      <w:pPr>
        <w:pStyle w:val="Odstavecseseznamem"/>
        <w:ind w:left="426"/>
        <w:rPr>
          <w:rFonts w:cs="Arial"/>
        </w:rPr>
      </w:pPr>
    </w:p>
    <w:p w14:paraId="34CDC090"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prodávajícího na skladování nebo manipulaci se zbožím nebo </w:t>
      </w:r>
      <w:r>
        <w:rPr>
          <w:rFonts w:cs="Arial"/>
          <w:b/>
          <w:szCs w:val="20"/>
        </w:rPr>
        <w:t>výslovné vyjádření</w:t>
      </w:r>
      <w:r>
        <w:rPr>
          <w:rFonts w:cs="Arial"/>
          <w:szCs w:val="20"/>
        </w:rPr>
        <w:t xml:space="preserve">, že žádné specifické požadavky na skladování nebo manipulaci se zbožím nejsou vyžadovány, jsou uvedeny v samostatné </w:t>
      </w:r>
      <w:r w:rsidRPr="00A73318">
        <w:rPr>
          <w:rFonts w:cs="Arial"/>
          <w:szCs w:val="20"/>
          <w:u w:val="single"/>
        </w:rPr>
        <w:t>příloze 6</w:t>
      </w:r>
      <w:r>
        <w:rPr>
          <w:rFonts w:cs="Arial"/>
          <w:szCs w:val="20"/>
        </w:rPr>
        <w:t>. Kupující je povinen oddělit zboží dle této smlouvy od ostatních věcí nacházejících se v konsignačním skladu.</w:t>
      </w:r>
    </w:p>
    <w:p w14:paraId="54611A98" w14:textId="77777777" w:rsidR="00462C91" w:rsidRDefault="00462C91" w:rsidP="00462C91">
      <w:pPr>
        <w:pStyle w:val="Odstavecseseznamem"/>
        <w:ind w:left="426"/>
        <w:rPr>
          <w:rFonts w:cs="Arial"/>
        </w:rPr>
      </w:pPr>
    </w:p>
    <w:p w14:paraId="2C462198"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kupujícího nejvýše 1x čtvrtletně, pokud naléhavé okolnosti nevyžadují kontrolu častější či mimořádnou, a to na základě předchozího upozornění.</w:t>
      </w:r>
    </w:p>
    <w:p w14:paraId="19839F09" w14:textId="77777777" w:rsidR="00462C91" w:rsidRDefault="00462C91" w:rsidP="00462C91">
      <w:pPr>
        <w:pStyle w:val="Odstavecseseznamem"/>
        <w:ind w:left="426"/>
        <w:rPr>
          <w:rFonts w:cs="Arial"/>
        </w:rPr>
      </w:pPr>
    </w:p>
    <w:p w14:paraId="6978D570"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Prodávající je povinen dodávat do konsignačního skladu již proclené zboží, pokud je dováženo ze zahraničí.</w:t>
      </w:r>
    </w:p>
    <w:p w14:paraId="5BA11A3A" w14:textId="77777777" w:rsidR="00462C91" w:rsidRDefault="00462C91" w:rsidP="00462C91">
      <w:pPr>
        <w:pStyle w:val="Odstavecseseznamem"/>
        <w:rPr>
          <w:rFonts w:cs="Arial"/>
          <w:szCs w:val="20"/>
        </w:rPr>
      </w:pPr>
    </w:p>
    <w:p w14:paraId="4E781C87" w14:textId="77777777" w:rsidR="00462C91" w:rsidRDefault="00462C91" w:rsidP="00462C91">
      <w:pPr>
        <w:widowControl w:val="0"/>
        <w:numPr>
          <w:ilvl w:val="0"/>
          <w:numId w:val="29"/>
        </w:numPr>
        <w:suppressAutoHyphens/>
        <w:spacing w:after="120"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70EB51BD" w14:textId="77777777" w:rsidR="00462C91" w:rsidRDefault="00462C91" w:rsidP="00462C91">
      <w:pPr>
        <w:spacing w:line="280" w:lineRule="atLeast"/>
        <w:jc w:val="both"/>
        <w:rPr>
          <w:rFonts w:cs="Arial"/>
          <w:szCs w:val="20"/>
        </w:rPr>
      </w:pPr>
    </w:p>
    <w:p w14:paraId="0EABB2AE" w14:textId="77777777" w:rsidR="00462C91" w:rsidRDefault="00462C91" w:rsidP="00462C91">
      <w:pPr>
        <w:spacing w:line="280" w:lineRule="atLeast"/>
        <w:ind w:left="340"/>
        <w:jc w:val="both"/>
        <w:rPr>
          <w:rFonts w:cs="Arial"/>
          <w:szCs w:val="20"/>
        </w:rPr>
      </w:pPr>
    </w:p>
    <w:p w14:paraId="6BF269CA" w14:textId="77777777" w:rsidR="00462C91" w:rsidRDefault="00462C91" w:rsidP="00462C91">
      <w:pPr>
        <w:spacing w:line="280" w:lineRule="atLeast"/>
        <w:jc w:val="center"/>
        <w:rPr>
          <w:rFonts w:cs="Arial"/>
          <w:b/>
        </w:rPr>
      </w:pPr>
      <w:r>
        <w:rPr>
          <w:rFonts w:cs="Arial"/>
          <w:b/>
        </w:rPr>
        <w:t>VIII.</w:t>
      </w:r>
    </w:p>
    <w:p w14:paraId="4DD16D82" w14:textId="77777777" w:rsidR="00462C91" w:rsidRDefault="00462C91" w:rsidP="00462C91">
      <w:pPr>
        <w:pStyle w:val="Odstavecseseznamem"/>
        <w:spacing w:line="280" w:lineRule="atLeast"/>
        <w:ind w:left="720"/>
        <w:jc w:val="center"/>
        <w:rPr>
          <w:rFonts w:cs="Arial"/>
          <w:b/>
        </w:rPr>
      </w:pPr>
      <w:r>
        <w:rPr>
          <w:rFonts w:cs="Arial"/>
          <w:b/>
        </w:rPr>
        <w:t>Trvání a ukončení závazků ze smlouvy</w:t>
      </w:r>
    </w:p>
    <w:p w14:paraId="7662E944" w14:textId="77777777" w:rsidR="00462C91" w:rsidRDefault="00462C91" w:rsidP="00462C91">
      <w:pPr>
        <w:pStyle w:val="Odstavecseseznamem"/>
        <w:spacing w:line="280" w:lineRule="atLeast"/>
        <w:ind w:left="720"/>
        <w:jc w:val="center"/>
        <w:rPr>
          <w:rFonts w:cs="Arial"/>
          <w:b/>
        </w:rPr>
      </w:pPr>
    </w:p>
    <w:p w14:paraId="4B9BDC20" w14:textId="77777777" w:rsidR="00462C91" w:rsidRDefault="00462C91" w:rsidP="00462C91">
      <w:pPr>
        <w:pStyle w:val="Odstavecseseznamem"/>
        <w:numPr>
          <w:ilvl w:val="0"/>
          <w:numId w:val="31"/>
        </w:numPr>
        <w:spacing w:line="280" w:lineRule="atLeast"/>
        <w:ind w:left="426" w:hanging="426"/>
        <w:contextualSpacing/>
        <w:jc w:val="both"/>
        <w:rPr>
          <w:rFonts w:cs="Arial"/>
        </w:rPr>
      </w:pPr>
      <w:r>
        <w:rPr>
          <w:rFonts w:cs="Arial"/>
        </w:rPr>
        <w:t xml:space="preserve">Tato smlouva byla sjednána na dobu určitou čtyř let s účinností od 1. 1. 2021, bude-li zadávací řízení na veřejnou zakázku specifikovanou v preambuli této smlouvy ukončeno uzavřením této smlouvy do 1. 1. 2021, resp. s účinností od okamžiku podpisu této smlouvy oběma smluvními stranami, bude-li zadávací řízení ukončeno později. Tím nejsou dotčena další ustanovení tohoto článku. </w:t>
      </w:r>
    </w:p>
    <w:p w14:paraId="35588C5F" w14:textId="77777777" w:rsidR="00462C91" w:rsidRDefault="00462C91" w:rsidP="00462C91">
      <w:pPr>
        <w:pStyle w:val="Odstavecseseznamem"/>
        <w:spacing w:line="280" w:lineRule="atLeast"/>
        <w:ind w:left="426"/>
        <w:contextualSpacing/>
        <w:jc w:val="both"/>
        <w:rPr>
          <w:rFonts w:cs="Arial"/>
        </w:rPr>
      </w:pPr>
    </w:p>
    <w:p w14:paraId="210DDCB3" w14:textId="77777777" w:rsidR="00462C91" w:rsidRDefault="00462C91" w:rsidP="00462C91">
      <w:pPr>
        <w:pStyle w:val="Odstavecseseznamem"/>
        <w:numPr>
          <w:ilvl w:val="0"/>
          <w:numId w:val="31"/>
        </w:numPr>
        <w:spacing w:line="280" w:lineRule="atLeast"/>
        <w:ind w:left="426" w:hanging="426"/>
        <w:contextualSpacing/>
        <w:jc w:val="both"/>
        <w:rPr>
          <w:rFonts w:cs="Arial"/>
        </w:rPr>
      </w:pPr>
      <w:r>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2BD87DBE" w14:textId="77777777" w:rsidR="00462C91" w:rsidRDefault="00462C91" w:rsidP="00462C91">
      <w:pPr>
        <w:pStyle w:val="Odstavecseseznamem"/>
        <w:spacing w:line="280" w:lineRule="atLeast"/>
        <w:ind w:left="426"/>
        <w:contextualSpacing/>
        <w:jc w:val="both"/>
        <w:rPr>
          <w:rFonts w:cs="Arial"/>
        </w:rPr>
      </w:pPr>
    </w:p>
    <w:p w14:paraId="2B5CBD23" w14:textId="77777777" w:rsidR="00462C91" w:rsidRDefault="00462C91" w:rsidP="00462C91">
      <w:pPr>
        <w:pStyle w:val="Odstavecseseznamem"/>
        <w:numPr>
          <w:ilvl w:val="0"/>
          <w:numId w:val="31"/>
        </w:numPr>
        <w:spacing w:line="280" w:lineRule="atLeast"/>
        <w:ind w:left="426" w:hanging="426"/>
        <w:contextualSpacing/>
        <w:jc w:val="both"/>
        <w:rPr>
          <w:rFonts w:cs="Arial"/>
          <w:szCs w:val="20"/>
        </w:rPr>
      </w:pPr>
      <w:r>
        <w:rPr>
          <w:rFonts w:cs="Arial"/>
          <w:szCs w:val="20"/>
        </w:rPr>
        <w:lastRenderedPageBreak/>
        <w:t>Kupující má právo odstoupit od této smlouvy v </w:t>
      </w:r>
      <w:r>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D0BCC3" w14:textId="77777777" w:rsidR="00462C91" w:rsidRDefault="00462C91" w:rsidP="00462C91">
      <w:pPr>
        <w:pStyle w:val="Odstavecseseznamem"/>
        <w:rPr>
          <w:rFonts w:cs="Arial"/>
          <w:szCs w:val="20"/>
        </w:rPr>
      </w:pPr>
    </w:p>
    <w:p w14:paraId="25E63E89" w14:textId="77777777" w:rsidR="00462C91" w:rsidRDefault="00462C91" w:rsidP="00462C91">
      <w:pPr>
        <w:numPr>
          <w:ilvl w:val="1"/>
          <w:numId w:val="31"/>
        </w:numPr>
        <w:spacing w:after="120" w:line="276" w:lineRule="auto"/>
        <w:ind w:left="1434" w:hanging="357"/>
        <w:jc w:val="both"/>
        <w:rPr>
          <w:rFonts w:cs="Arial"/>
          <w:szCs w:val="20"/>
        </w:rPr>
      </w:pPr>
      <w:r>
        <w:rPr>
          <w:rFonts w:cs="Arial"/>
          <w:szCs w:val="20"/>
        </w:rPr>
        <w:t>prodávající prohlásí, že předmět této smlouvy nebo závazky z výzvy k plnění nesplní;</w:t>
      </w:r>
    </w:p>
    <w:p w14:paraId="0CF9E25E" w14:textId="77777777" w:rsidR="00462C91" w:rsidRDefault="00462C91" w:rsidP="00462C91">
      <w:pPr>
        <w:numPr>
          <w:ilvl w:val="1"/>
          <w:numId w:val="31"/>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 dnů;</w:t>
      </w:r>
    </w:p>
    <w:p w14:paraId="696DE665" w14:textId="77777777" w:rsidR="00462C91" w:rsidRDefault="00462C91" w:rsidP="00462C91">
      <w:pPr>
        <w:numPr>
          <w:ilvl w:val="1"/>
          <w:numId w:val="31"/>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30 kalendářních dnů; </w:t>
      </w:r>
    </w:p>
    <w:p w14:paraId="382C9E03" w14:textId="77777777" w:rsidR="00462C91" w:rsidRDefault="00462C91" w:rsidP="00462C91">
      <w:pPr>
        <w:numPr>
          <w:ilvl w:val="1"/>
          <w:numId w:val="31"/>
        </w:numPr>
        <w:spacing w:after="120" w:line="276" w:lineRule="auto"/>
        <w:ind w:left="1434" w:hanging="357"/>
        <w:jc w:val="both"/>
        <w:rPr>
          <w:rFonts w:cs="Arial"/>
          <w:szCs w:val="20"/>
        </w:rPr>
      </w:pPr>
      <w:r>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 přičemž za opakované porušení se považuje takové porušení, kterého se prodávající alespoň jedenkrát v průběhu předchozích šesti kalendářních měsíců již dopustil a na které kupující prodávajícího výslovně upozornil;</w:t>
      </w:r>
    </w:p>
    <w:p w14:paraId="22B6B375" w14:textId="77777777" w:rsidR="00462C91" w:rsidRDefault="00462C91" w:rsidP="00462C91">
      <w:pPr>
        <w:numPr>
          <w:ilvl w:val="1"/>
          <w:numId w:val="31"/>
        </w:numPr>
        <w:spacing w:after="120" w:line="276" w:lineRule="auto"/>
        <w:ind w:left="1434" w:hanging="357"/>
        <w:jc w:val="both"/>
        <w:rPr>
          <w:rFonts w:cs="Arial"/>
          <w:szCs w:val="20"/>
        </w:rPr>
      </w:pPr>
      <w:r>
        <w:rPr>
          <w:rFonts w:cs="Arial"/>
        </w:rPr>
        <w:t>prodávající nepředloží na výzvu kupujícího platnou pojistnou smlouvu specifikovanou v čl. VII. odst. 3 smlouvy;</w:t>
      </w:r>
    </w:p>
    <w:p w14:paraId="560F453A" w14:textId="77777777" w:rsidR="00462C91" w:rsidRDefault="00462C91" w:rsidP="00462C91">
      <w:pPr>
        <w:numPr>
          <w:ilvl w:val="1"/>
          <w:numId w:val="31"/>
        </w:numPr>
        <w:spacing w:after="120" w:line="276" w:lineRule="auto"/>
        <w:ind w:left="1434" w:hanging="357"/>
        <w:jc w:val="both"/>
        <w:rPr>
          <w:rFonts w:cs="Arial"/>
        </w:rPr>
      </w:pPr>
      <w:r>
        <w:rPr>
          <w:rFonts w:cs="Arial"/>
        </w:rPr>
        <w:t>prodávající po neodsouhlasené změně poddodavatele neprokáže v dodatečně poskytnuté lhůtě splnění požadavků na nového poddodavatele dle čl. VII. odst. 4 smlouvy</w:t>
      </w:r>
      <w:r>
        <w:rPr>
          <w:rFonts w:cs="Arial"/>
          <w:color w:val="1F497D"/>
        </w:rPr>
        <w:t xml:space="preserve"> </w:t>
      </w:r>
    </w:p>
    <w:p w14:paraId="22DFA4FA" w14:textId="77777777" w:rsidR="00462C91" w:rsidRDefault="00462C91" w:rsidP="00462C91">
      <w:pPr>
        <w:numPr>
          <w:ilvl w:val="1"/>
          <w:numId w:val="31"/>
        </w:numPr>
        <w:spacing w:after="120" w:line="276" w:lineRule="auto"/>
        <w:ind w:left="1434" w:hanging="357"/>
        <w:jc w:val="both"/>
        <w:rPr>
          <w:rFonts w:cs="Arial"/>
          <w:szCs w:val="20"/>
        </w:rPr>
      </w:pPr>
      <w:r>
        <w:rPr>
          <w:rFonts w:cs="Arial"/>
          <w:szCs w:val="20"/>
        </w:rPr>
        <w:t>jiné opakované či podstatné porušení smlouvy prodávajícím.</w:t>
      </w:r>
    </w:p>
    <w:p w14:paraId="78C8DBAA" w14:textId="77777777" w:rsidR="00462C91" w:rsidRDefault="00462C91" w:rsidP="00462C91">
      <w:pPr>
        <w:spacing w:after="120" w:line="276" w:lineRule="auto"/>
        <w:ind w:left="1434"/>
        <w:jc w:val="both"/>
        <w:rPr>
          <w:rFonts w:cs="Arial"/>
          <w:szCs w:val="20"/>
        </w:rPr>
      </w:pPr>
    </w:p>
    <w:p w14:paraId="4CA00896" w14:textId="77777777" w:rsidR="00462C91" w:rsidRDefault="00462C91" w:rsidP="00462C91">
      <w:pPr>
        <w:pStyle w:val="Odstavecseseznamem"/>
        <w:numPr>
          <w:ilvl w:val="0"/>
          <w:numId w:val="31"/>
        </w:numPr>
        <w:spacing w:line="280" w:lineRule="atLeast"/>
        <w:ind w:left="426" w:hanging="426"/>
        <w:contextualSpacing/>
        <w:jc w:val="both"/>
        <w:rPr>
          <w:rFonts w:cs="Arial"/>
          <w:szCs w:val="20"/>
        </w:rPr>
      </w:pPr>
      <w:r>
        <w:rPr>
          <w:rFonts w:cs="Arial"/>
          <w:szCs w:val="20"/>
        </w:rPr>
        <w:t>Kupující má právo odstoupit od této smlouvy rovněž tehdy, pokud:</w:t>
      </w:r>
    </w:p>
    <w:p w14:paraId="327637D6" w14:textId="77777777" w:rsidR="00462C91" w:rsidRDefault="00462C91" w:rsidP="00462C91">
      <w:pPr>
        <w:pStyle w:val="Odstavecseseznamem"/>
        <w:spacing w:line="280" w:lineRule="atLeast"/>
        <w:ind w:left="426"/>
        <w:contextualSpacing/>
        <w:jc w:val="both"/>
        <w:rPr>
          <w:rFonts w:cs="Arial"/>
          <w:szCs w:val="20"/>
        </w:rPr>
      </w:pPr>
    </w:p>
    <w:p w14:paraId="7C48E24F" w14:textId="77777777" w:rsidR="00462C91" w:rsidRDefault="00462C91" w:rsidP="00462C91">
      <w:pPr>
        <w:numPr>
          <w:ilvl w:val="1"/>
          <w:numId w:val="31"/>
        </w:numPr>
        <w:spacing w:after="120" w:line="276" w:lineRule="auto"/>
        <w:ind w:left="1434" w:hanging="357"/>
        <w:jc w:val="both"/>
        <w:rPr>
          <w:rFonts w:cs="Arial"/>
          <w:szCs w:val="20"/>
        </w:rPr>
      </w:pPr>
      <w:r>
        <w:rPr>
          <w:rFonts w:cs="Arial"/>
          <w:szCs w:val="20"/>
        </w:rPr>
        <w:t xml:space="preserve">vůči prodávajícímu nebo vůči členovi jeho statutárního orgánu nebo jiného orgánu (společně dále jen „podezřelý“) je vedeno trestní řízení, v rámci kterého je podezřelý obviněn či obžalován z toho, že spáchal trestný čin při plnění jakékoli zakázky pro kupujícího nebo v souvislosti s plněním takové zakázky, zejména některý trestný čin podle </w:t>
      </w:r>
      <w:proofErr w:type="spellStart"/>
      <w:r>
        <w:rPr>
          <w:rFonts w:cs="Arial"/>
          <w:szCs w:val="20"/>
        </w:rPr>
        <w:t>ust</w:t>
      </w:r>
      <w:proofErr w:type="spellEnd"/>
      <w:r>
        <w:rPr>
          <w:rFonts w:cs="Arial"/>
          <w:szCs w:val="20"/>
        </w:rPr>
        <w:t>. § 216, 256, 257 a 332 zákona č. 40/2009 Sb., trestní zákoník, ve znění pozdějších předpisů;</w:t>
      </w:r>
    </w:p>
    <w:p w14:paraId="131EDB2D" w14:textId="77777777" w:rsidR="00462C91" w:rsidRDefault="00462C91" w:rsidP="00462C91">
      <w:pPr>
        <w:numPr>
          <w:ilvl w:val="1"/>
          <w:numId w:val="31"/>
        </w:numPr>
        <w:spacing w:after="120" w:line="276" w:lineRule="auto"/>
        <w:ind w:left="1434" w:hanging="357"/>
        <w:jc w:val="both"/>
        <w:rPr>
          <w:rFonts w:cs="Arial"/>
          <w:szCs w:val="20"/>
        </w:rPr>
      </w:pPr>
      <w:r>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1CB052C" w14:textId="77777777" w:rsidR="00462C91" w:rsidRDefault="00462C91" w:rsidP="00462C91">
      <w:pPr>
        <w:spacing w:line="280" w:lineRule="atLeast"/>
        <w:jc w:val="both"/>
        <w:rPr>
          <w:rFonts w:cs="Arial"/>
          <w:szCs w:val="20"/>
        </w:rPr>
      </w:pPr>
    </w:p>
    <w:p w14:paraId="049228D4" w14:textId="77777777" w:rsidR="00462C91" w:rsidRDefault="00462C91" w:rsidP="00462C91">
      <w:pPr>
        <w:pStyle w:val="Odstavecseseznamem"/>
        <w:numPr>
          <w:ilvl w:val="0"/>
          <w:numId w:val="31"/>
        </w:numPr>
        <w:spacing w:line="280" w:lineRule="atLeast"/>
        <w:ind w:left="425" w:hanging="425"/>
        <w:contextualSpacing/>
        <w:jc w:val="both"/>
        <w:rPr>
          <w:rFonts w:cs="Arial"/>
          <w:szCs w:val="20"/>
        </w:rPr>
      </w:pPr>
      <w:r>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7634F733" w14:textId="77777777" w:rsidR="00462C91" w:rsidRDefault="00462C91" w:rsidP="00462C91">
      <w:pPr>
        <w:pStyle w:val="Odstavecseseznamem"/>
        <w:spacing w:line="280" w:lineRule="atLeast"/>
        <w:ind w:left="426"/>
        <w:contextualSpacing/>
        <w:jc w:val="both"/>
        <w:rPr>
          <w:rFonts w:cs="Arial"/>
          <w:szCs w:val="20"/>
        </w:rPr>
      </w:pPr>
    </w:p>
    <w:p w14:paraId="68FC437B" w14:textId="77777777" w:rsidR="00462C91" w:rsidRDefault="00462C91" w:rsidP="00462C91">
      <w:pPr>
        <w:pStyle w:val="Odstavecseseznamem"/>
        <w:numPr>
          <w:ilvl w:val="0"/>
          <w:numId w:val="31"/>
        </w:numPr>
        <w:spacing w:line="280" w:lineRule="atLeast"/>
        <w:ind w:left="425" w:hanging="425"/>
        <w:contextualSpacing/>
        <w:jc w:val="both"/>
        <w:rPr>
          <w:rFonts w:cs="Arial"/>
          <w:szCs w:val="20"/>
        </w:rPr>
      </w:pPr>
      <w:r>
        <w:rPr>
          <w:rFonts w:cs="Arial"/>
          <w:szCs w:val="20"/>
        </w:rPr>
        <w:t>Dále jsou smluvní strany oprávněny odstoupit od této smlouvy v případě rozhodnutí o úpadku nebo zamítnutí insolvenčního návrhu pro nedostatek majetku druhé smluvní strany.</w:t>
      </w:r>
    </w:p>
    <w:p w14:paraId="30B5AB83" w14:textId="77777777" w:rsidR="00462C91" w:rsidRDefault="00462C91" w:rsidP="00462C91">
      <w:pPr>
        <w:pStyle w:val="Odstavecseseznamem"/>
        <w:spacing w:line="280" w:lineRule="atLeast"/>
        <w:ind w:left="425"/>
        <w:contextualSpacing/>
        <w:jc w:val="both"/>
        <w:rPr>
          <w:rFonts w:cs="Arial"/>
          <w:szCs w:val="20"/>
        </w:rPr>
      </w:pPr>
    </w:p>
    <w:p w14:paraId="448194A9" w14:textId="77777777" w:rsidR="00462C91" w:rsidRDefault="00462C91" w:rsidP="00462C91">
      <w:pPr>
        <w:pStyle w:val="Odstavecseseznamem"/>
        <w:numPr>
          <w:ilvl w:val="0"/>
          <w:numId w:val="31"/>
        </w:numPr>
        <w:spacing w:line="280" w:lineRule="atLeast"/>
        <w:ind w:left="425" w:hanging="425"/>
        <w:contextualSpacing/>
        <w:jc w:val="both"/>
        <w:rPr>
          <w:rFonts w:cs="Arial"/>
          <w:szCs w:val="20"/>
        </w:rPr>
      </w:pPr>
      <w:r>
        <w:rPr>
          <w:rFonts w:cs="Arial"/>
          <w:szCs w:val="20"/>
        </w:rPr>
        <w:lastRenderedPageBreak/>
        <w:t xml:space="preserve">Odstoupení od Smlouvy musí oprávněná smluvní strana spolu s důvodem odstoupení písemně oznámit povinné smluvní straně bez zbytečného odkladu poté, co se o důvodu dozvěděla, nejpozději do 20 pracovních dnů. </w:t>
      </w:r>
    </w:p>
    <w:p w14:paraId="3A30E997" w14:textId="77777777" w:rsidR="00462C91" w:rsidRDefault="00462C91" w:rsidP="00462C91">
      <w:pPr>
        <w:spacing w:line="280" w:lineRule="atLeast"/>
        <w:jc w:val="both"/>
        <w:rPr>
          <w:rFonts w:cs="Arial"/>
          <w:sz w:val="16"/>
          <w:szCs w:val="20"/>
        </w:rPr>
      </w:pPr>
    </w:p>
    <w:p w14:paraId="599FD16A" w14:textId="77777777" w:rsidR="00E5776A" w:rsidRDefault="00E5776A" w:rsidP="00E5776A">
      <w:pPr>
        <w:pStyle w:val="Odstavecseseznamem"/>
        <w:numPr>
          <w:ilvl w:val="0"/>
          <w:numId w:val="31"/>
        </w:numPr>
        <w:spacing w:line="280" w:lineRule="atLeast"/>
        <w:ind w:left="426" w:hanging="426"/>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t>i bez uvedení důvodu</w:t>
      </w:r>
      <w:r>
        <w:rPr>
          <w:rFonts w:cs="Arial"/>
          <w:szCs w:val="20"/>
        </w:rPr>
        <w:t xml:space="preserve">. Doba trvání této smlouvy v takovém případě skončí uplynutím 3 let jejího trvání. </w:t>
      </w:r>
    </w:p>
    <w:p w14:paraId="6331BE7A" w14:textId="77777777" w:rsidR="00E5776A" w:rsidRDefault="00E5776A" w:rsidP="00E5776A">
      <w:pPr>
        <w:spacing w:line="280" w:lineRule="atLeast"/>
        <w:ind w:left="340"/>
        <w:jc w:val="both"/>
        <w:rPr>
          <w:rFonts w:cs="Arial"/>
          <w:szCs w:val="20"/>
        </w:rPr>
      </w:pPr>
    </w:p>
    <w:p w14:paraId="0665288A" w14:textId="77777777" w:rsidR="00E5776A" w:rsidRDefault="00E5776A" w:rsidP="00E5776A">
      <w:pPr>
        <w:pStyle w:val="Odstavecseseznamem"/>
        <w:numPr>
          <w:ilvl w:val="0"/>
          <w:numId w:val="31"/>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14C2A083" w14:textId="77777777" w:rsidR="00462C91" w:rsidRDefault="00462C91" w:rsidP="00462C91">
      <w:pPr>
        <w:spacing w:line="280" w:lineRule="atLeast"/>
        <w:jc w:val="both"/>
        <w:rPr>
          <w:rFonts w:cs="Arial"/>
          <w:szCs w:val="20"/>
        </w:rPr>
      </w:pPr>
    </w:p>
    <w:p w14:paraId="09947D50" w14:textId="77777777" w:rsidR="00462C91" w:rsidRDefault="00462C91" w:rsidP="00462C91">
      <w:pPr>
        <w:pStyle w:val="Odstavecseseznamem"/>
        <w:numPr>
          <w:ilvl w:val="0"/>
          <w:numId w:val="31"/>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09810A0" w14:textId="77777777" w:rsidR="00462C91" w:rsidRDefault="00462C91" w:rsidP="00462C91">
      <w:pPr>
        <w:pStyle w:val="Odstavecseseznamem"/>
        <w:spacing w:line="280" w:lineRule="atLeast"/>
        <w:ind w:left="426"/>
        <w:contextualSpacing/>
        <w:jc w:val="both"/>
        <w:rPr>
          <w:rFonts w:cs="Arial"/>
          <w:szCs w:val="20"/>
        </w:rPr>
      </w:pPr>
    </w:p>
    <w:p w14:paraId="04C28433" w14:textId="77777777" w:rsidR="00462C91" w:rsidRDefault="00462C91" w:rsidP="00462C91">
      <w:pPr>
        <w:pStyle w:val="Odstavecseseznamem"/>
        <w:numPr>
          <w:ilvl w:val="0"/>
          <w:numId w:val="31"/>
        </w:numPr>
        <w:spacing w:line="280" w:lineRule="atLeast"/>
        <w:ind w:left="426" w:hanging="426"/>
        <w:contextualSpacing/>
        <w:jc w:val="both"/>
        <w:rPr>
          <w:rFonts w:cs="Arial"/>
        </w:rPr>
      </w:pPr>
      <w:r>
        <w:rPr>
          <w:rFonts w:cs="Arial"/>
        </w:rPr>
        <w:t>V případě, že kupující odstoupí od smlouvy pro podstatné porušení smlouvy prodávajícím uvedené v čl. VIII. 3., 4. nebo 6. smlouvy, vyhrazuje si kupující v souladu s </w:t>
      </w:r>
      <w:proofErr w:type="spellStart"/>
      <w:r>
        <w:rPr>
          <w:rFonts w:cs="Arial"/>
        </w:rPr>
        <w:t>ust</w:t>
      </w:r>
      <w:proofErr w:type="spellEnd"/>
      <w:r>
        <w:rPr>
          <w:rFonts w:cs="Arial"/>
        </w:rPr>
        <w:t>. § 100 odst. 2 ZZVZ ve spojení s </w:t>
      </w:r>
      <w:proofErr w:type="spellStart"/>
      <w:r>
        <w:rPr>
          <w:rFonts w:cs="Arial"/>
        </w:rPr>
        <w:t>ust</w:t>
      </w:r>
      <w:proofErr w:type="spellEnd"/>
      <w:r>
        <w:rPr>
          <w:rFonts w:cs="Arial"/>
        </w:rPr>
        <w:t xml:space="preserve">. § 222 odst. 10 písm. a) ZZVZ použití práva uvedeného v čl. 14 zadávací dokumentace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Pr>
          <w:rFonts w:cs="Arial"/>
          <w:szCs w:val="20"/>
        </w:rPr>
        <w:t xml:space="preserve">Tento postup může zadavatel v případě neuzavření smlouvy opakovat, </w:t>
      </w:r>
      <w:r>
        <w:rPr>
          <w:rFonts w:cs="Arial"/>
        </w:rPr>
        <w:t xml:space="preserve">a to až do oslovení dodavatele, který se v hodnocení nabídek v rámci tohoto zadávacího řízení umístil jako poslední v pořadí. Kupující uvádí, že v případě použití této výhrady nedojde k jiné změně smluvních podmínek a že podmínky nově uzavřené smlouvy budou odpovídat podmínkám, </w:t>
      </w:r>
      <w:bookmarkStart w:id="2" w:name="_Hlk22295789"/>
      <w:r>
        <w:rPr>
          <w:rFonts w:cs="Arial"/>
        </w:rPr>
        <w:t xml:space="preserve">které tento dodavatel nabídnul v původním zadávacím řízení.  </w:t>
      </w:r>
    </w:p>
    <w:bookmarkEnd w:id="2"/>
    <w:p w14:paraId="3556433D" w14:textId="77777777" w:rsidR="00462C91" w:rsidRDefault="00462C91" w:rsidP="00462C91">
      <w:pPr>
        <w:pStyle w:val="Odstavecseseznamem"/>
        <w:spacing w:line="280" w:lineRule="atLeast"/>
        <w:ind w:left="426"/>
        <w:contextualSpacing/>
        <w:jc w:val="both"/>
        <w:rPr>
          <w:rFonts w:cs="Arial"/>
          <w:szCs w:val="20"/>
        </w:rPr>
      </w:pPr>
    </w:p>
    <w:p w14:paraId="495E432A" w14:textId="77777777" w:rsidR="00462C91" w:rsidRDefault="00462C91" w:rsidP="00462C91">
      <w:pPr>
        <w:spacing w:line="280" w:lineRule="atLeast"/>
        <w:ind w:left="340"/>
        <w:jc w:val="both"/>
        <w:rPr>
          <w:rFonts w:cs="Arial"/>
          <w:szCs w:val="20"/>
        </w:rPr>
      </w:pPr>
    </w:p>
    <w:p w14:paraId="40439174" w14:textId="77777777" w:rsidR="00462C91" w:rsidRDefault="00462C91" w:rsidP="00462C91">
      <w:pPr>
        <w:spacing w:line="280" w:lineRule="atLeast"/>
        <w:jc w:val="center"/>
        <w:rPr>
          <w:rFonts w:cs="Arial"/>
          <w:b/>
          <w:szCs w:val="20"/>
        </w:rPr>
      </w:pPr>
      <w:r>
        <w:rPr>
          <w:rFonts w:cs="Arial"/>
          <w:b/>
          <w:szCs w:val="20"/>
        </w:rPr>
        <w:t>IX.</w:t>
      </w:r>
    </w:p>
    <w:p w14:paraId="7B2FD7E5" w14:textId="77777777" w:rsidR="00462C91" w:rsidRDefault="00462C91" w:rsidP="00462C91">
      <w:pPr>
        <w:spacing w:line="280" w:lineRule="atLeast"/>
        <w:jc w:val="center"/>
        <w:rPr>
          <w:rFonts w:cs="Arial"/>
          <w:b/>
          <w:szCs w:val="20"/>
        </w:rPr>
      </w:pPr>
      <w:r>
        <w:rPr>
          <w:rFonts w:cs="Arial"/>
          <w:b/>
          <w:szCs w:val="20"/>
        </w:rPr>
        <w:t>Náhrada újmy, vyšší moc</w:t>
      </w:r>
    </w:p>
    <w:p w14:paraId="757A5457" w14:textId="77777777" w:rsidR="00462C91" w:rsidRDefault="00462C91" w:rsidP="00462C91">
      <w:pPr>
        <w:spacing w:line="280" w:lineRule="atLeast"/>
        <w:jc w:val="center"/>
        <w:rPr>
          <w:rFonts w:cs="Arial"/>
          <w:b/>
          <w:szCs w:val="20"/>
        </w:rPr>
      </w:pPr>
    </w:p>
    <w:p w14:paraId="71027A06" w14:textId="77777777" w:rsidR="00462C91" w:rsidRDefault="00462C91" w:rsidP="00462C91">
      <w:pPr>
        <w:numPr>
          <w:ilvl w:val="0"/>
          <w:numId w:val="23"/>
        </w:numPr>
        <w:spacing w:after="120" w:line="280" w:lineRule="atLeast"/>
        <w:jc w:val="both"/>
        <w:rPr>
          <w:rFonts w:cs="Arial"/>
          <w:b/>
          <w:szCs w:val="20"/>
        </w:rPr>
      </w:pPr>
      <w:r>
        <w:rPr>
          <w:rFonts w:cs="Arial"/>
          <w:szCs w:val="20"/>
        </w:rPr>
        <w:t xml:space="preserve">Náhrada újmy se řídí § 2894 a násl. </w:t>
      </w:r>
      <w:r>
        <w:rPr>
          <w:rFonts w:cs="Arial"/>
        </w:rPr>
        <w:t>občanského zákoníku</w:t>
      </w:r>
      <w:r>
        <w:rPr>
          <w:rFonts w:cs="Arial"/>
          <w:szCs w:val="20"/>
        </w:rPr>
        <w:t xml:space="preserve">. Smluvní strany tímto výslovně sjednávají povinnost náhrady nemajetkové újmy (např. poškození dobrého jména). </w:t>
      </w:r>
      <w:r>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Pr="00A73318">
        <w:rPr>
          <w:rFonts w:cs="Arial"/>
          <w:u w:val="single"/>
        </w:rPr>
        <w:t>přílohy 1a</w:t>
      </w:r>
      <w:r>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07103218" w14:textId="77777777" w:rsidR="00462C91" w:rsidRDefault="00462C91" w:rsidP="00462C91">
      <w:pPr>
        <w:spacing w:line="280" w:lineRule="atLeast"/>
        <w:ind w:left="340"/>
        <w:jc w:val="both"/>
        <w:rPr>
          <w:rFonts w:cs="Arial"/>
          <w:b/>
          <w:szCs w:val="20"/>
        </w:rPr>
      </w:pPr>
    </w:p>
    <w:p w14:paraId="135E6437" w14:textId="77777777" w:rsidR="00462C91" w:rsidRDefault="00462C91" w:rsidP="00462C91">
      <w:pPr>
        <w:numPr>
          <w:ilvl w:val="0"/>
          <w:numId w:val="23"/>
        </w:numPr>
        <w:spacing w:line="280" w:lineRule="atLeast"/>
        <w:jc w:val="both"/>
        <w:rPr>
          <w:rFonts w:cs="Arial"/>
          <w:b/>
          <w:szCs w:val="20"/>
        </w:rPr>
      </w:pPr>
      <w:r>
        <w:rPr>
          <w:rFonts w:cs="Arial"/>
          <w:szCs w:val="20"/>
        </w:rPr>
        <w:t>Smluvní strany se zavazují přijmout všechna jim dostupná opatření k tomu, aby se předešlo vzniku újmy a aby případně vzniklá újma byla co nejmenšího rozsahu.</w:t>
      </w:r>
    </w:p>
    <w:p w14:paraId="27374CE0" w14:textId="77777777" w:rsidR="00462C91" w:rsidRDefault="00462C91" w:rsidP="00462C91">
      <w:pPr>
        <w:pStyle w:val="Odstavecseseznamem"/>
        <w:rPr>
          <w:rFonts w:cs="Arial"/>
          <w:b/>
          <w:szCs w:val="20"/>
        </w:rPr>
      </w:pPr>
    </w:p>
    <w:p w14:paraId="0F8CFE60" w14:textId="77777777" w:rsidR="00462C91" w:rsidRDefault="00462C91" w:rsidP="00462C91">
      <w:pPr>
        <w:numPr>
          <w:ilvl w:val="0"/>
          <w:numId w:val="23"/>
        </w:numPr>
        <w:spacing w:line="280" w:lineRule="atLeast"/>
        <w:jc w:val="both"/>
        <w:rPr>
          <w:rFonts w:cs="Arial"/>
          <w:b/>
          <w:szCs w:val="20"/>
        </w:rPr>
      </w:pPr>
      <w:r>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2F0769EA" w14:textId="77777777" w:rsidR="00462C91" w:rsidRDefault="00462C91" w:rsidP="00462C91">
      <w:pPr>
        <w:pStyle w:val="Odstavecseseznamem"/>
        <w:rPr>
          <w:rFonts w:cs="Arial"/>
          <w:b/>
          <w:szCs w:val="20"/>
        </w:rPr>
      </w:pPr>
    </w:p>
    <w:p w14:paraId="4A7702F5" w14:textId="77777777" w:rsidR="00462C91" w:rsidRDefault="00462C91" w:rsidP="00462C91">
      <w:pPr>
        <w:numPr>
          <w:ilvl w:val="0"/>
          <w:numId w:val="23"/>
        </w:numPr>
        <w:spacing w:line="280" w:lineRule="atLeast"/>
        <w:jc w:val="both"/>
        <w:rPr>
          <w:rFonts w:cs="Arial"/>
          <w:b/>
          <w:szCs w:val="20"/>
        </w:rPr>
      </w:pPr>
      <w:r>
        <w:rPr>
          <w:rFonts w:cs="Arial"/>
          <w:szCs w:val="20"/>
        </w:rPr>
        <w:t>V případě, že orgány celní správy shledají v </w:t>
      </w:r>
      <w:proofErr w:type="spellStart"/>
      <w:r>
        <w:rPr>
          <w:rFonts w:cs="Arial"/>
          <w:szCs w:val="20"/>
        </w:rPr>
        <w:t>Intrastatu</w:t>
      </w:r>
      <w:proofErr w:type="spellEnd"/>
      <w:r>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2B95FBF" w14:textId="77777777" w:rsidR="00462C91" w:rsidRDefault="00462C91" w:rsidP="00462C91">
      <w:pPr>
        <w:pStyle w:val="Odstavecseseznamem"/>
        <w:rPr>
          <w:rFonts w:cs="Arial"/>
          <w:b/>
          <w:szCs w:val="20"/>
        </w:rPr>
      </w:pPr>
    </w:p>
    <w:p w14:paraId="2C9B0E0F" w14:textId="77777777" w:rsidR="00462C91" w:rsidRDefault="00462C91" w:rsidP="00462C91">
      <w:pPr>
        <w:numPr>
          <w:ilvl w:val="0"/>
          <w:numId w:val="23"/>
        </w:numPr>
        <w:spacing w:line="280" w:lineRule="atLeast"/>
        <w:jc w:val="both"/>
        <w:rPr>
          <w:rFonts w:cs="Arial"/>
          <w:b/>
          <w:szCs w:val="20"/>
        </w:rPr>
      </w:pPr>
      <w:r>
        <w:rPr>
          <w:rFonts w:cs="Arial"/>
          <w:szCs w:val="20"/>
        </w:rPr>
        <w:t>Neoznámí-li smluvní strana druhé smluvní straně včas skutečnosti, které jí dle této smlouvy má sdělovat, nahradí jí veškerou újmu, která druhé smluvní straně takovým opomenutím vznikne.</w:t>
      </w:r>
    </w:p>
    <w:p w14:paraId="53772FF6" w14:textId="77777777" w:rsidR="00462C91" w:rsidRDefault="00462C91" w:rsidP="00462C91">
      <w:pPr>
        <w:spacing w:line="280" w:lineRule="atLeast"/>
        <w:ind w:left="340"/>
        <w:jc w:val="both"/>
        <w:rPr>
          <w:rFonts w:cs="Arial"/>
          <w:b/>
          <w:szCs w:val="20"/>
        </w:rPr>
      </w:pPr>
    </w:p>
    <w:p w14:paraId="1E77DA65" w14:textId="77777777" w:rsidR="00462C91" w:rsidRDefault="00462C91" w:rsidP="00462C91">
      <w:pPr>
        <w:numPr>
          <w:ilvl w:val="0"/>
          <w:numId w:val="23"/>
        </w:numPr>
        <w:spacing w:line="280" w:lineRule="atLeast"/>
        <w:jc w:val="both"/>
        <w:rPr>
          <w:rFonts w:cs="Arial"/>
          <w:b/>
          <w:szCs w:val="20"/>
        </w:rPr>
      </w:pPr>
      <w:r>
        <w:rPr>
          <w:rFonts w:cs="Arial"/>
          <w:szCs w:val="20"/>
        </w:rPr>
        <w:t>Kupující neodpovídá za škodu, která byla způsobena vadnou dodávkou prodávajícího (z důvodu např. vadného balení), za takovou škodu odpovídá prodávající.</w:t>
      </w:r>
    </w:p>
    <w:p w14:paraId="770208FD" w14:textId="77777777" w:rsidR="00462C91" w:rsidRDefault="00462C91" w:rsidP="00462C91">
      <w:pPr>
        <w:pStyle w:val="Odstavecseseznamem"/>
        <w:rPr>
          <w:rFonts w:cs="Arial"/>
          <w:b/>
          <w:szCs w:val="20"/>
        </w:rPr>
      </w:pPr>
    </w:p>
    <w:p w14:paraId="241FC9DF" w14:textId="77777777" w:rsidR="00462C91" w:rsidRDefault="00462C91" w:rsidP="00462C91">
      <w:pPr>
        <w:spacing w:line="280" w:lineRule="atLeast"/>
        <w:jc w:val="center"/>
        <w:rPr>
          <w:rFonts w:cs="Arial"/>
          <w:b/>
          <w:szCs w:val="20"/>
        </w:rPr>
      </w:pPr>
    </w:p>
    <w:p w14:paraId="72904281" w14:textId="77777777" w:rsidR="00462C91" w:rsidRDefault="00462C91" w:rsidP="00462C91">
      <w:pPr>
        <w:spacing w:line="280" w:lineRule="atLeast"/>
        <w:jc w:val="center"/>
        <w:rPr>
          <w:rFonts w:cs="Arial"/>
          <w:b/>
          <w:bCs/>
          <w:szCs w:val="20"/>
        </w:rPr>
      </w:pPr>
      <w:bookmarkStart w:id="3" w:name="_Hlk2848296"/>
      <w:r>
        <w:rPr>
          <w:rFonts w:cs="Arial"/>
          <w:b/>
          <w:bCs/>
        </w:rPr>
        <w:t>X.</w:t>
      </w:r>
    </w:p>
    <w:p w14:paraId="23544E8B" w14:textId="77777777" w:rsidR="00462C91" w:rsidRDefault="00462C91" w:rsidP="00462C91">
      <w:pPr>
        <w:spacing w:after="200" w:line="280" w:lineRule="atLeast"/>
        <w:jc w:val="center"/>
        <w:rPr>
          <w:rFonts w:cs="Arial"/>
          <w:b/>
          <w:bCs/>
          <w:sz w:val="22"/>
          <w:szCs w:val="22"/>
          <w:lang w:eastAsia="en-US"/>
        </w:rPr>
      </w:pPr>
      <w:r>
        <w:rPr>
          <w:rFonts w:cs="Arial"/>
          <w:b/>
          <w:bCs/>
        </w:rPr>
        <w:t>Ochrana osobních údajů</w:t>
      </w:r>
    </w:p>
    <w:p w14:paraId="7455F1C0" w14:textId="77777777" w:rsidR="00462C91" w:rsidRDefault="00462C91" w:rsidP="00462C91">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4" w:name="_Hlk515442326"/>
      <w:r>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202848FD" w14:textId="77777777" w:rsidR="00462C91" w:rsidRDefault="00462C91" w:rsidP="00462C91">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4484DDAA" w14:textId="77777777" w:rsidR="00462C91" w:rsidRDefault="00462C91" w:rsidP="00462C91">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8388EBC" w14:textId="77777777" w:rsidR="00462C91" w:rsidRDefault="00462C91" w:rsidP="00462C91">
      <w:pPr>
        <w:pStyle w:val="Odstavecseseznamem"/>
        <w:numPr>
          <w:ilvl w:val="0"/>
          <w:numId w:val="21"/>
        </w:numPr>
        <w:spacing w:line="280" w:lineRule="atLeast"/>
        <w:contextualSpacing/>
        <w:jc w:val="both"/>
        <w:rPr>
          <w:rFonts w:cs="Arial"/>
          <w:color w:val="1E1E1E"/>
          <w:szCs w:val="20"/>
        </w:rPr>
      </w:pPr>
      <w:r>
        <w:rPr>
          <w:rFonts w:cs="Arial"/>
          <w:color w:val="1E1E1E"/>
        </w:rPr>
        <w:t xml:space="preserve">Další informace o zpracování osobních údajů jsou trvale dostupné na </w:t>
      </w:r>
      <w:hyperlink r:id="rId18" w:history="1">
        <w:r>
          <w:rPr>
            <w:rStyle w:val="Hypertextovodkaz"/>
            <w:rFonts w:cs="Arial"/>
          </w:rPr>
          <w:t>www.eon.cz</w:t>
        </w:r>
      </w:hyperlink>
      <w:r>
        <w:rPr>
          <w:rFonts w:cs="Arial"/>
          <w:color w:val="1E1E1E"/>
        </w:rPr>
        <w:t xml:space="preserve"> v sekci Ochrana osobních údajů.</w:t>
      </w:r>
      <w:bookmarkEnd w:id="4"/>
    </w:p>
    <w:p w14:paraId="6CC8A32D" w14:textId="77777777" w:rsidR="00462C91" w:rsidRDefault="00462C91" w:rsidP="00462C91">
      <w:pPr>
        <w:pStyle w:val="Odstavecseseznamem"/>
        <w:rPr>
          <w:rFonts w:cs="Arial"/>
          <w:b/>
          <w:szCs w:val="20"/>
        </w:rPr>
      </w:pPr>
    </w:p>
    <w:p w14:paraId="6828F03A" w14:textId="77777777" w:rsidR="00462C91" w:rsidRDefault="00462C91" w:rsidP="00462C91">
      <w:pPr>
        <w:spacing w:line="280" w:lineRule="atLeast"/>
        <w:ind w:left="340"/>
        <w:jc w:val="both"/>
        <w:rPr>
          <w:rFonts w:cs="Arial"/>
          <w:b/>
          <w:szCs w:val="20"/>
        </w:rPr>
      </w:pPr>
    </w:p>
    <w:bookmarkEnd w:id="3"/>
    <w:p w14:paraId="0594DD15" w14:textId="77777777" w:rsidR="00462C91" w:rsidRDefault="00462C91" w:rsidP="00462C91">
      <w:pPr>
        <w:spacing w:line="280" w:lineRule="atLeast"/>
        <w:jc w:val="center"/>
        <w:rPr>
          <w:rFonts w:cs="Arial"/>
          <w:b/>
          <w:szCs w:val="20"/>
        </w:rPr>
      </w:pPr>
      <w:r>
        <w:rPr>
          <w:rFonts w:cs="Arial"/>
          <w:b/>
          <w:szCs w:val="20"/>
        </w:rPr>
        <w:t>XI.</w:t>
      </w:r>
    </w:p>
    <w:p w14:paraId="3AF21358" w14:textId="77777777" w:rsidR="00462C91" w:rsidRDefault="00462C91" w:rsidP="00462C91">
      <w:pPr>
        <w:spacing w:line="280" w:lineRule="atLeast"/>
        <w:jc w:val="center"/>
        <w:rPr>
          <w:rFonts w:cs="Arial"/>
          <w:b/>
          <w:szCs w:val="20"/>
        </w:rPr>
      </w:pPr>
      <w:r>
        <w:rPr>
          <w:rFonts w:cs="Arial"/>
          <w:b/>
          <w:szCs w:val="20"/>
        </w:rPr>
        <w:t>Závěrečná ustanovení</w:t>
      </w:r>
    </w:p>
    <w:p w14:paraId="73DCF0F4" w14:textId="77777777" w:rsidR="00462C91" w:rsidRDefault="00462C91" w:rsidP="00462C91">
      <w:pPr>
        <w:spacing w:line="280" w:lineRule="atLeast"/>
        <w:jc w:val="both"/>
        <w:rPr>
          <w:rFonts w:cs="Arial"/>
          <w:b/>
          <w:szCs w:val="20"/>
        </w:rPr>
      </w:pPr>
    </w:p>
    <w:p w14:paraId="7E14C69C" w14:textId="77777777" w:rsidR="00462C91" w:rsidRDefault="00462C91" w:rsidP="00462C91">
      <w:pPr>
        <w:numPr>
          <w:ilvl w:val="0"/>
          <w:numId w:val="32"/>
        </w:numPr>
        <w:spacing w:line="280" w:lineRule="atLeast"/>
        <w:jc w:val="both"/>
        <w:rPr>
          <w:rFonts w:cs="Arial"/>
          <w:szCs w:val="20"/>
        </w:rPr>
      </w:pPr>
      <w:r>
        <w:rPr>
          <w:rFonts w:cs="Arial"/>
          <w:szCs w:val="20"/>
        </w:rPr>
        <w:t xml:space="preserve">VNP společně s dalšími dokumenty, na které tato smlouva ve smyslu § 1751 </w:t>
      </w:r>
      <w:r>
        <w:rPr>
          <w:rFonts w:cs="Arial"/>
        </w:rPr>
        <w:t>občanského zákoníku</w:t>
      </w:r>
      <w:r>
        <w:rPr>
          <w:rFonts w:cs="Arial"/>
          <w:szCs w:val="20"/>
        </w:rPr>
        <w:t xml:space="preserve"> 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adrese </w:t>
      </w:r>
      <w:bookmarkStart w:id="5" w:name="_Hlk22295873"/>
      <w:r>
        <w:rPr>
          <w:rStyle w:val="Hypertextovodkaz"/>
          <w:rFonts w:cs="Arial"/>
          <w:szCs w:val="20"/>
        </w:rPr>
        <w:t>https://www.eon.cz/o-nas/o-skupine-eon/pro-partnery/vseobecne-nakupni-podminky</w:t>
      </w:r>
      <w:bookmarkEnd w:id="5"/>
      <w:r>
        <w:rPr>
          <w:rFonts w:cs="Arial"/>
          <w:szCs w:val="20"/>
        </w:rPr>
        <w:t>.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7E14462E" w14:textId="77777777" w:rsidR="00462C91" w:rsidRDefault="00462C91" w:rsidP="00462C91">
      <w:pPr>
        <w:spacing w:line="280" w:lineRule="atLeast"/>
        <w:ind w:left="340"/>
        <w:jc w:val="both"/>
        <w:rPr>
          <w:rFonts w:cs="Arial"/>
          <w:szCs w:val="20"/>
        </w:rPr>
      </w:pPr>
    </w:p>
    <w:p w14:paraId="6AD5481F" w14:textId="77777777" w:rsidR="00462C91" w:rsidRDefault="00462C91" w:rsidP="00462C91">
      <w:pPr>
        <w:numPr>
          <w:ilvl w:val="0"/>
          <w:numId w:val="32"/>
        </w:numPr>
        <w:spacing w:line="280" w:lineRule="atLeast"/>
        <w:jc w:val="both"/>
        <w:rPr>
          <w:rFonts w:cs="Arial"/>
          <w:szCs w:val="20"/>
        </w:rPr>
      </w:pPr>
      <w:r>
        <w:rPr>
          <w:rFonts w:cs="Arial"/>
          <w:szCs w:val="20"/>
        </w:rPr>
        <w:t>V případě rozporu mezi ustanoveními této kupní smlouvy a výše zmíněných obchodních podmínek mají přednost ustanovení uvedená v této smlouvě. V případě rozporu doložky INCOTERMS 2010, na kterou odkazuje tato smlouva a ustanovení obchodních podmínek, má přednost tato doložka INCOTERMS 2010. Smluvní strany se dohodly, že ustanovení odstavce 15.8 VNP se pro účely této smlouvy nepoužije.</w:t>
      </w:r>
    </w:p>
    <w:p w14:paraId="133CBF61" w14:textId="77777777" w:rsidR="00462C91" w:rsidRDefault="00462C91" w:rsidP="00462C91">
      <w:pPr>
        <w:spacing w:line="280" w:lineRule="atLeast"/>
        <w:ind w:left="340"/>
        <w:jc w:val="both"/>
        <w:rPr>
          <w:rFonts w:cs="Arial"/>
          <w:szCs w:val="20"/>
        </w:rPr>
      </w:pPr>
    </w:p>
    <w:p w14:paraId="1C86B84B" w14:textId="77777777" w:rsidR="00462C91" w:rsidRDefault="00462C91" w:rsidP="00462C91">
      <w:pPr>
        <w:numPr>
          <w:ilvl w:val="0"/>
          <w:numId w:val="32"/>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7758D6BB" w14:textId="77777777" w:rsidR="00462C91" w:rsidRDefault="00462C91" w:rsidP="00462C91">
      <w:pPr>
        <w:pStyle w:val="Odstavecseseznamem"/>
        <w:rPr>
          <w:rFonts w:cs="Arial"/>
          <w:szCs w:val="20"/>
        </w:rPr>
      </w:pPr>
    </w:p>
    <w:p w14:paraId="2632BAB2" w14:textId="77777777" w:rsidR="00462C91" w:rsidRDefault="00462C91" w:rsidP="00462C91">
      <w:pPr>
        <w:numPr>
          <w:ilvl w:val="0"/>
          <w:numId w:val="32"/>
        </w:numPr>
        <w:spacing w:line="280" w:lineRule="atLeast"/>
        <w:jc w:val="both"/>
        <w:rPr>
          <w:rFonts w:cs="Arial"/>
          <w:szCs w:val="20"/>
        </w:rPr>
      </w:pPr>
      <w:r>
        <w:rPr>
          <w:rFonts w:cs="Arial"/>
          <w:szCs w:val="20"/>
        </w:rPr>
        <w:t>Pokud není ve smlouvě výslovně uvedeno jinak, řídí se smluvní strany příslušnými ustanoveními občanského zákoníku.</w:t>
      </w:r>
    </w:p>
    <w:p w14:paraId="033114C3" w14:textId="77777777" w:rsidR="00462C91" w:rsidRDefault="00462C91" w:rsidP="00462C91">
      <w:pPr>
        <w:spacing w:line="280" w:lineRule="atLeast"/>
        <w:jc w:val="both"/>
        <w:rPr>
          <w:rFonts w:cs="Arial"/>
          <w:szCs w:val="20"/>
        </w:rPr>
      </w:pPr>
    </w:p>
    <w:p w14:paraId="0CF62501" w14:textId="77777777" w:rsidR="00462C91" w:rsidRDefault="00462C91" w:rsidP="00462C91">
      <w:pPr>
        <w:widowControl w:val="0"/>
        <w:numPr>
          <w:ilvl w:val="0"/>
          <w:numId w:val="32"/>
        </w:numPr>
        <w:suppressAutoHyphens/>
        <w:spacing w:line="280" w:lineRule="atLeast"/>
        <w:jc w:val="both"/>
        <w:rPr>
          <w:rFonts w:cs="Arial"/>
        </w:rPr>
      </w:pPr>
      <w:r>
        <w:rPr>
          <w:rFonts w:cs="Arial"/>
        </w:rPr>
        <w:t xml:space="preserve">Jakékoliv změny této smlouvy je možné provádět pouze písemně formou dodatku k této smlouvě v souladu s občanským zákoníkem a ZZVZ.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59F658A0" w14:textId="77777777" w:rsidR="00462C91" w:rsidRDefault="00462C91" w:rsidP="00462C91">
      <w:pPr>
        <w:pStyle w:val="Odstavecseseznamem"/>
        <w:spacing w:line="280" w:lineRule="atLeast"/>
        <w:rPr>
          <w:rFonts w:cs="Arial"/>
          <w:szCs w:val="20"/>
        </w:rPr>
      </w:pPr>
    </w:p>
    <w:p w14:paraId="5AB2EAF9" w14:textId="77777777" w:rsidR="00462C91" w:rsidRDefault="00462C91" w:rsidP="00462C91">
      <w:pPr>
        <w:widowControl w:val="0"/>
        <w:numPr>
          <w:ilvl w:val="0"/>
          <w:numId w:val="32"/>
        </w:numPr>
        <w:suppressAutoHyphens/>
        <w:spacing w:line="280" w:lineRule="atLeast"/>
        <w:jc w:val="both"/>
        <w:rPr>
          <w:rFonts w:cs="Arial"/>
        </w:rPr>
      </w:pPr>
      <w:r>
        <w:rPr>
          <w:rFonts w:cs="Arial"/>
        </w:rPr>
        <w:t>Smluvní strany se zavazují, že vůči třetím stranám budou zachovávat mlčenlivost o podmínkách této smlouvy s výjimkou případů výslovně zmíněných v této smlouvě.</w:t>
      </w:r>
    </w:p>
    <w:p w14:paraId="1CED42DA" w14:textId="77777777" w:rsidR="00462C91" w:rsidRDefault="00462C91" w:rsidP="00462C91">
      <w:pPr>
        <w:widowControl w:val="0"/>
        <w:suppressAutoHyphens/>
        <w:spacing w:line="280" w:lineRule="atLeast"/>
        <w:jc w:val="both"/>
        <w:rPr>
          <w:rFonts w:cs="Arial"/>
        </w:rPr>
      </w:pPr>
    </w:p>
    <w:p w14:paraId="552A6A5A" w14:textId="77777777" w:rsidR="00462C91" w:rsidRDefault="00462C91" w:rsidP="00462C91">
      <w:pPr>
        <w:widowControl w:val="0"/>
        <w:numPr>
          <w:ilvl w:val="0"/>
          <w:numId w:val="32"/>
        </w:numPr>
        <w:suppressAutoHyphens/>
        <w:spacing w:line="280" w:lineRule="atLeast"/>
        <w:jc w:val="both"/>
        <w:rPr>
          <w:rFonts w:cs="Arial"/>
        </w:rPr>
      </w:pPr>
      <w:r>
        <w:rPr>
          <w:rFonts w:cs="Arial"/>
        </w:rPr>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573EF1A2" w14:textId="77777777" w:rsidR="00462C91" w:rsidRDefault="00462C91" w:rsidP="00462C91">
      <w:pPr>
        <w:pStyle w:val="Odstavecseseznamem"/>
        <w:spacing w:line="280" w:lineRule="atLeast"/>
        <w:rPr>
          <w:rFonts w:cs="Arial"/>
        </w:rPr>
      </w:pPr>
    </w:p>
    <w:p w14:paraId="24C8C61F" w14:textId="77777777" w:rsidR="00462C91" w:rsidRDefault="00462C91" w:rsidP="00462C91">
      <w:pPr>
        <w:pStyle w:val="Odstavecseseznamem"/>
        <w:numPr>
          <w:ilvl w:val="0"/>
          <w:numId w:val="32"/>
        </w:numPr>
        <w:spacing w:line="280" w:lineRule="atLeast"/>
        <w:jc w:val="both"/>
        <w:rPr>
          <w:rFonts w:cs="Arial"/>
        </w:rPr>
      </w:pPr>
      <w:r>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Krajský soud v Českých Budějovicích a Okresní soud v Českých Budějovicích.</w:t>
      </w:r>
    </w:p>
    <w:p w14:paraId="456546D0" w14:textId="77777777" w:rsidR="00462C91" w:rsidRDefault="00462C91" w:rsidP="00462C91">
      <w:pPr>
        <w:pStyle w:val="Odstavecseseznamem"/>
        <w:spacing w:line="280" w:lineRule="atLeast"/>
        <w:ind w:left="340"/>
        <w:jc w:val="both"/>
        <w:rPr>
          <w:rFonts w:cs="Arial"/>
        </w:rPr>
      </w:pPr>
    </w:p>
    <w:p w14:paraId="595A7234" w14:textId="77777777" w:rsidR="00462C91" w:rsidRDefault="00462C91" w:rsidP="00462C91">
      <w:pPr>
        <w:widowControl w:val="0"/>
        <w:numPr>
          <w:ilvl w:val="0"/>
          <w:numId w:val="32"/>
        </w:numPr>
        <w:suppressAutoHyphens/>
        <w:spacing w:after="120" w:line="280" w:lineRule="atLeast"/>
        <w:jc w:val="both"/>
        <w:rPr>
          <w:rFonts w:cs="Arial"/>
        </w:rPr>
      </w:pPr>
      <w:r>
        <w:rPr>
          <w:rFonts w:cs="Arial"/>
          <w:szCs w:val="20"/>
        </w:rPr>
        <w:t xml:space="preserve">Tato smlouva je podepsána smluvními stranami elektronicky. Každá smluvní strana obdrží elektronický originál této smlouvy. </w:t>
      </w:r>
    </w:p>
    <w:p w14:paraId="7DDC0A28" w14:textId="77777777" w:rsidR="00462C91" w:rsidRDefault="00462C91" w:rsidP="00462C91">
      <w:pPr>
        <w:widowControl w:val="0"/>
        <w:numPr>
          <w:ilvl w:val="0"/>
          <w:numId w:val="32"/>
        </w:numPr>
        <w:suppressAutoHyphens/>
        <w:spacing w:after="120" w:line="280" w:lineRule="atLeast"/>
        <w:jc w:val="both"/>
        <w:rPr>
          <w:rFonts w:cs="Arial"/>
          <w:szCs w:val="20"/>
        </w:rPr>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D7E957E" w14:textId="77777777" w:rsidR="00462C91" w:rsidRDefault="00462C91" w:rsidP="00462C91">
      <w:pPr>
        <w:pStyle w:val="Odstavecseseznamem"/>
        <w:spacing w:line="280" w:lineRule="atLeast"/>
        <w:rPr>
          <w:rFonts w:cs="Arial"/>
          <w:szCs w:val="20"/>
        </w:rPr>
      </w:pPr>
    </w:p>
    <w:p w14:paraId="7C39F170" w14:textId="77777777" w:rsidR="00462C91" w:rsidRDefault="00462C91" w:rsidP="00462C91">
      <w:pPr>
        <w:widowControl w:val="0"/>
        <w:numPr>
          <w:ilvl w:val="0"/>
          <w:numId w:val="32"/>
        </w:numPr>
        <w:suppressAutoHyphens/>
        <w:spacing w:line="280" w:lineRule="atLeast"/>
        <w:jc w:val="both"/>
        <w:rPr>
          <w:rFonts w:cs="Arial"/>
          <w:szCs w:val="20"/>
        </w:rPr>
      </w:pPr>
      <w:r>
        <w:rPr>
          <w:rFonts w:cs="Arial"/>
        </w:rPr>
        <w:t xml:space="preserve">Prodávající </w:t>
      </w:r>
      <w:r>
        <w:rPr>
          <w:rFonts w:cs="Arial"/>
          <w:szCs w:val="20"/>
        </w:rPr>
        <w:t xml:space="preserve">tímto prohlašuje, že na sebe přebírá nebezpečí změny okolností po uzavření této smlouvy ve smyslu ustanovení §§ 1765 a 1766 občanského zákoníku. </w:t>
      </w:r>
    </w:p>
    <w:p w14:paraId="55F060D4" w14:textId="77777777" w:rsidR="00462C91" w:rsidRDefault="00462C91" w:rsidP="00462C91">
      <w:pPr>
        <w:widowControl w:val="0"/>
        <w:suppressAutoHyphens/>
        <w:spacing w:line="280" w:lineRule="atLeast"/>
        <w:ind w:left="340"/>
        <w:jc w:val="both"/>
        <w:rPr>
          <w:rFonts w:cs="Arial"/>
          <w:szCs w:val="20"/>
        </w:rPr>
      </w:pPr>
    </w:p>
    <w:p w14:paraId="01BF8AB3" w14:textId="77777777" w:rsidR="00462C91" w:rsidRDefault="00462C91" w:rsidP="00462C91">
      <w:pPr>
        <w:widowControl w:val="0"/>
        <w:numPr>
          <w:ilvl w:val="0"/>
          <w:numId w:val="32"/>
        </w:numPr>
        <w:suppressAutoHyphens/>
        <w:spacing w:line="280" w:lineRule="atLeast"/>
        <w:jc w:val="both"/>
        <w:rPr>
          <w:rFonts w:cs="Arial"/>
          <w:szCs w:val="20"/>
        </w:rPr>
      </w:pPr>
      <w:r>
        <w:rPr>
          <w:rFonts w:cs="Arial"/>
          <w:szCs w:val="20"/>
        </w:rPr>
        <w:t>Smluvní strany vylučují aplikaci následujících ustanovení občanského zákoníku na tuto smlouvu: § 557, §§ 1793 – 1795, § 1799 a § 1800.</w:t>
      </w:r>
    </w:p>
    <w:p w14:paraId="2C3894CC" w14:textId="77777777" w:rsidR="00462C91" w:rsidRDefault="00462C91" w:rsidP="00462C91">
      <w:pPr>
        <w:widowControl w:val="0"/>
        <w:suppressAutoHyphens/>
        <w:spacing w:line="280" w:lineRule="atLeast"/>
        <w:ind w:left="340"/>
        <w:jc w:val="both"/>
        <w:rPr>
          <w:rFonts w:cs="Arial"/>
          <w:szCs w:val="20"/>
        </w:rPr>
      </w:pPr>
    </w:p>
    <w:p w14:paraId="11B1308E" w14:textId="77777777" w:rsidR="00462C91" w:rsidRDefault="00462C91" w:rsidP="00462C91">
      <w:pPr>
        <w:widowControl w:val="0"/>
        <w:numPr>
          <w:ilvl w:val="0"/>
          <w:numId w:val="32"/>
        </w:numPr>
        <w:suppressAutoHyphens/>
        <w:spacing w:line="280" w:lineRule="atLeast"/>
        <w:jc w:val="both"/>
        <w:rPr>
          <w:rFonts w:cs="Arial"/>
          <w:szCs w:val="20"/>
        </w:rPr>
      </w:pPr>
      <w:r>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55A064EB" w14:textId="77777777" w:rsidR="00462C91" w:rsidRDefault="00462C91" w:rsidP="00462C91">
      <w:pPr>
        <w:widowControl w:val="0"/>
        <w:suppressAutoHyphens/>
        <w:spacing w:line="280" w:lineRule="atLeast"/>
        <w:ind w:left="340"/>
        <w:jc w:val="both"/>
        <w:rPr>
          <w:rFonts w:cs="Arial"/>
          <w:szCs w:val="20"/>
        </w:rPr>
      </w:pPr>
    </w:p>
    <w:p w14:paraId="054C6118" w14:textId="77777777" w:rsidR="00462C91" w:rsidRDefault="00462C91" w:rsidP="00462C91">
      <w:pPr>
        <w:widowControl w:val="0"/>
        <w:numPr>
          <w:ilvl w:val="0"/>
          <w:numId w:val="32"/>
        </w:numPr>
        <w:suppressAutoHyphens/>
        <w:spacing w:line="280" w:lineRule="atLeast"/>
        <w:jc w:val="both"/>
        <w:rPr>
          <w:rFonts w:cs="Arial"/>
          <w:szCs w:val="20"/>
        </w:rPr>
      </w:pPr>
      <w:r>
        <w:rPr>
          <w:rFonts w:cs="Arial"/>
          <w:szCs w:val="20"/>
        </w:rPr>
        <w:t>Odlišně od zákona smluvní strany ujednávají, že plnění prodávajícího nemůže být odepřeno, ani když budou splněny podmínky § 1912 odst. 1 občanského zákoníku.</w:t>
      </w:r>
    </w:p>
    <w:p w14:paraId="5E358167" w14:textId="77777777" w:rsidR="00462C91" w:rsidRDefault="00462C91" w:rsidP="00462C91">
      <w:pPr>
        <w:widowControl w:val="0"/>
        <w:suppressAutoHyphens/>
        <w:spacing w:line="280" w:lineRule="atLeast"/>
        <w:ind w:left="340"/>
        <w:jc w:val="both"/>
        <w:rPr>
          <w:rFonts w:cs="Arial"/>
        </w:rPr>
      </w:pPr>
    </w:p>
    <w:p w14:paraId="45B22249" w14:textId="77777777" w:rsidR="00462C91" w:rsidRDefault="00462C91" w:rsidP="00462C91">
      <w:pPr>
        <w:pStyle w:val="Odstavecseseznamem"/>
        <w:numPr>
          <w:ilvl w:val="0"/>
          <w:numId w:val="32"/>
        </w:numPr>
        <w:spacing w:after="120" w:line="280" w:lineRule="atLeast"/>
        <w:jc w:val="both"/>
        <w:rPr>
          <w:rFonts w:cs="Arial"/>
          <w:iCs/>
        </w:rPr>
      </w:pPr>
      <w:r>
        <w:rPr>
          <w:rFonts w:cs="Arial"/>
          <w:iCs/>
        </w:rP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 postupem podle § 109a téhož zákona. Prodávajícímu bude o tuto daň snížena úhrada. Aplikací výše uvedeného postupu zaniká závazek ve výši DPH uhrazené za prodávajícího. Uplatnění tohoto postupu úhrady daně se kupující zavazuje prodávajícímu neprodleně písemně oznámit.</w:t>
      </w:r>
    </w:p>
    <w:p w14:paraId="5DDA2A80" w14:textId="77777777" w:rsidR="00462C91" w:rsidRDefault="00462C91" w:rsidP="00462C91">
      <w:pPr>
        <w:spacing w:line="280" w:lineRule="atLeast"/>
        <w:rPr>
          <w:rFonts w:cs="Arial"/>
          <w:szCs w:val="20"/>
        </w:rPr>
      </w:pPr>
    </w:p>
    <w:p w14:paraId="159D647E" w14:textId="77777777" w:rsidR="00462C91" w:rsidRDefault="00462C91" w:rsidP="00462C91">
      <w:pPr>
        <w:widowControl w:val="0"/>
        <w:numPr>
          <w:ilvl w:val="0"/>
          <w:numId w:val="32"/>
        </w:numPr>
        <w:suppressAutoHyphens/>
        <w:spacing w:line="280" w:lineRule="atLeast"/>
        <w:jc w:val="both"/>
        <w:rPr>
          <w:rFonts w:cs="Arial"/>
        </w:rPr>
      </w:pPr>
      <w:r>
        <w:rPr>
          <w:rFonts w:cs="Arial"/>
          <w:szCs w:val="20"/>
        </w:rPr>
        <w:t>Nedílnou součástí této smlouvy jsou:</w:t>
      </w:r>
    </w:p>
    <w:p w14:paraId="5224F024" w14:textId="77777777" w:rsidR="00462C91" w:rsidRDefault="00462C91" w:rsidP="00462C91">
      <w:pPr>
        <w:spacing w:line="280" w:lineRule="atLeast"/>
        <w:jc w:val="both"/>
        <w:rPr>
          <w:rFonts w:cs="Arial"/>
          <w:szCs w:val="20"/>
        </w:rPr>
      </w:pPr>
    </w:p>
    <w:p w14:paraId="6E1D8205" w14:textId="77777777" w:rsidR="00462C91" w:rsidRDefault="00462C91" w:rsidP="00462C91">
      <w:pPr>
        <w:spacing w:line="280" w:lineRule="atLeast"/>
        <w:ind w:left="360"/>
        <w:jc w:val="both"/>
        <w:rPr>
          <w:rFonts w:cs="Arial"/>
          <w:szCs w:val="20"/>
        </w:rPr>
      </w:pPr>
      <w:r>
        <w:rPr>
          <w:rFonts w:cs="Arial"/>
          <w:szCs w:val="20"/>
          <w:u w:val="single"/>
        </w:rPr>
        <w:t>Příloha 1a</w:t>
      </w:r>
      <w:r>
        <w:rPr>
          <w:rFonts w:cs="Arial"/>
          <w:szCs w:val="20"/>
        </w:rPr>
        <w:t xml:space="preserve"> – Cenová specifikace předmětu plnění;</w:t>
      </w:r>
    </w:p>
    <w:p w14:paraId="7D11FE10" w14:textId="77777777" w:rsidR="00462C91" w:rsidRDefault="00462C91" w:rsidP="00462C91">
      <w:pPr>
        <w:spacing w:line="280" w:lineRule="atLeast"/>
        <w:ind w:left="360"/>
        <w:jc w:val="both"/>
        <w:rPr>
          <w:rFonts w:cs="Arial"/>
          <w:szCs w:val="20"/>
        </w:rPr>
      </w:pPr>
      <w:r>
        <w:rPr>
          <w:rFonts w:cs="Arial"/>
          <w:szCs w:val="20"/>
          <w:u w:val="single"/>
        </w:rPr>
        <w:t>Příloha 1b</w:t>
      </w:r>
      <w:r>
        <w:rPr>
          <w:rFonts w:cs="Arial"/>
          <w:szCs w:val="20"/>
        </w:rPr>
        <w:t xml:space="preserve"> – Místo plnění (konsignační sklady) a dodávané množství;</w:t>
      </w:r>
    </w:p>
    <w:p w14:paraId="364C9C95" w14:textId="77777777" w:rsidR="00462C91" w:rsidRDefault="00462C91" w:rsidP="00462C91">
      <w:pPr>
        <w:spacing w:line="280" w:lineRule="atLeast"/>
        <w:ind w:left="360"/>
        <w:jc w:val="both"/>
        <w:rPr>
          <w:rFonts w:cs="Arial"/>
          <w:szCs w:val="20"/>
        </w:rPr>
      </w:pPr>
      <w:r>
        <w:rPr>
          <w:rFonts w:cs="Arial"/>
          <w:szCs w:val="20"/>
          <w:u w:val="single"/>
        </w:rPr>
        <w:t>Příloha 2</w:t>
      </w:r>
      <w:r>
        <w:rPr>
          <w:rFonts w:cs="Arial"/>
          <w:szCs w:val="20"/>
        </w:rPr>
        <w:t xml:space="preserve"> – Technická specifikace předmětu plnění veřejné zakázky;</w:t>
      </w:r>
    </w:p>
    <w:p w14:paraId="341FC1D8" w14:textId="77777777" w:rsidR="00462C91" w:rsidRDefault="00462C91" w:rsidP="00462C91">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p>
    <w:p w14:paraId="415C3A69" w14:textId="01C67AF8" w:rsidR="00462C91" w:rsidRDefault="00462C91" w:rsidP="00462C91">
      <w:pPr>
        <w:spacing w:line="280" w:lineRule="atLeast"/>
        <w:ind w:left="360"/>
        <w:jc w:val="both"/>
        <w:rPr>
          <w:rFonts w:cs="Arial"/>
          <w:szCs w:val="20"/>
        </w:rPr>
      </w:pPr>
      <w:r>
        <w:rPr>
          <w:rFonts w:cs="Arial"/>
          <w:szCs w:val="20"/>
          <w:u w:val="single"/>
        </w:rPr>
        <w:t>Příloha 4</w:t>
      </w:r>
      <w:r w:rsidR="00841F04">
        <w:rPr>
          <w:rFonts w:cs="Arial"/>
          <w:szCs w:val="20"/>
        </w:rPr>
        <w:t xml:space="preserve"> </w:t>
      </w:r>
      <w:r>
        <w:rPr>
          <w:rFonts w:cs="Arial"/>
          <w:szCs w:val="20"/>
        </w:rPr>
        <w:t xml:space="preserve">– </w:t>
      </w:r>
      <w:r>
        <w:rPr>
          <w:rFonts w:eastAsia="Calibri" w:cs="Arial"/>
          <w:szCs w:val="20"/>
          <w:lang w:eastAsia="en-US"/>
        </w:rPr>
        <w:t>Obchodní podmínky a prohlášení prodávajícího o akceptaci vybraných ustanovení obchodních podmínek</w:t>
      </w:r>
      <w:r>
        <w:rPr>
          <w:rFonts w:cs="Arial"/>
          <w:szCs w:val="20"/>
        </w:rPr>
        <w:t>;</w:t>
      </w:r>
    </w:p>
    <w:p w14:paraId="0A3997CD" w14:textId="77777777" w:rsidR="00462C91" w:rsidRDefault="00462C91" w:rsidP="00462C91">
      <w:pPr>
        <w:spacing w:line="280" w:lineRule="atLeast"/>
        <w:ind w:left="360"/>
        <w:jc w:val="both"/>
        <w:rPr>
          <w:rFonts w:eastAsia="Calibri" w:cs="Arial"/>
          <w:szCs w:val="20"/>
          <w:lang w:eastAsia="en-US"/>
        </w:rPr>
      </w:pPr>
      <w:r>
        <w:rPr>
          <w:rFonts w:eastAsia="Calibri" w:cs="Arial"/>
          <w:szCs w:val="20"/>
          <w:u w:val="single"/>
          <w:lang w:eastAsia="en-US"/>
        </w:rPr>
        <w:t>Příloha 5</w:t>
      </w:r>
      <w:r>
        <w:rPr>
          <w:rFonts w:eastAsia="Calibri" w:cs="Arial"/>
          <w:szCs w:val="20"/>
          <w:lang w:eastAsia="en-US"/>
        </w:rPr>
        <w:t xml:space="preserve"> – Podmínky balení a zapůjčení, vrácení a úhrady obalů;</w:t>
      </w:r>
    </w:p>
    <w:p w14:paraId="5E815C27" w14:textId="77777777" w:rsidR="00462C91" w:rsidRDefault="00462C91" w:rsidP="00462C91">
      <w:pPr>
        <w:spacing w:line="280" w:lineRule="atLeast"/>
        <w:ind w:left="360"/>
        <w:jc w:val="both"/>
        <w:rPr>
          <w:rFonts w:eastAsia="Calibri" w:cs="Arial"/>
          <w:szCs w:val="20"/>
          <w:lang w:eastAsia="en-US"/>
        </w:rPr>
      </w:pPr>
      <w:r>
        <w:rPr>
          <w:rFonts w:eastAsia="Calibri" w:cs="Arial"/>
          <w:szCs w:val="20"/>
          <w:u w:val="single"/>
          <w:lang w:eastAsia="en-US"/>
        </w:rPr>
        <w:t>Příloha 6</w:t>
      </w:r>
      <w:r>
        <w:rPr>
          <w:rFonts w:eastAsia="Calibri" w:cs="Arial"/>
          <w:szCs w:val="20"/>
          <w:lang w:eastAsia="en-US"/>
        </w:rPr>
        <w:t xml:space="preserve"> – </w:t>
      </w:r>
      <w:r>
        <w:rPr>
          <w:rFonts w:cs="Arial"/>
          <w:szCs w:val="20"/>
        </w:rPr>
        <w:t>Specifické podmínky pro dopravu, skladování nebo manipulaci</w:t>
      </w:r>
      <w:r>
        <w:rPr>
          <w:rFonts w:eastAsia="Calibri" w:cs="Arial"/>
          <w:szCs w:val="20"/>
          <w:lang w:eastAsia="en-US"/>
        </w:rPr>
        <w:t>.</w:t>
      </w:r>
    </w:p>
    <w:p w14:paraId="23B9255A" w14:textId="77777777" w:rsidR="00462C91" w:rsidRDefault="00462C91" w:rsidP="00462C91">
      <w:pPr>
        <w:spacing w:line="280" w:lineRule="atLeast"/>
        <w:ind w:left="360"/>
        <w:jc w:val="both"/>
        <w:rPr>
          <w:rFonts w:eastAsia="Calibri" w:cs="Arial"/>
          <w:szCs w:val="20"/>
          <w:lang w:eastAsia="en-US"/>
        </w:rPr>
      </w:pPr>
    </w:p>
    <w:p w14:paraId="10DAB7BA" w14:textId="77777777" w:rsidR="00462C91" w:rsidRDefault="00462C91" w:rsidP="00462C91">
      <w:pPr>
        <w:autoSpaceDE w:val="0"/>
        <w:autoSpaceDN w:val="0"/>
        <w:adjustRightInd w:val="0"/>
        <w:spacing w:line="280" w:lineRule="atLeast"/>
        <w:rPr>
          <w:rFonts w:cs="Arial"/>
          <w:snapToGrid w:val="0"/>
          <w:szCs w:val="20"/>
        </w:rPr>
      </w:pPr>
      <w:r>
        <w:rPr>
          <w:rFonts w:cs="Arial"/>
          <w:b/>
          <w:snapToGrid w:val="0"/>
          <w:szCs w:val="20"/>
        </w:rPr>
        <w:tab/>
      </w:r>
    </w:p>
    <w:p w14:paraId="31C71FBB" w14:textId="77777777" w:rsidR="00462C91" w:rsidRDefault="00462C91" w:rsidP="00462C91">
      <w:pPr>
        <w:spacing w:line="280" w:lineRule="atLeast"/>
        <w:jc w:val="both"/>
        <w:rPr>
          <w:rFonts w:cs="Arial"/>
          <w:szCs w:val="20"/>
        </w:rPr>
      </w:pPr>
    </w:p>
    <w:p w14:paraId="3F191583" w14:textId="77777777" w:rsidR="00462C91" w:rsidRDefault="00462C91" w:rsidP="00462C91">
      <w:pPr>
        <w:spacing w:line="280" w:lineRule="atLeast"/>
        <w:jc w:val="both"/>
        <w:rPr>
          <w:rFonts w:cs="Arial"/>
          <w:szCs w:val="20"/>
        </w:rPr>
      </w:pPr>
      <w:r>
        <w:rPr>
          <w:rFonts w:cs="Arial"/>
          <w:szCs w:val="20"/>
        </w:rPr>
        <w:t>V </w:t>
      </w:r>
      <w:r>
        <w:rPr>
          <w:rFonts w:cs="Arial"/>
          <w:szCs w:val="20"/>
          <w:highlight w:val="green"/>
        </w:rPr>
        <w:t>doplní účastník</w:t>
      </w:r>
      <w:r>
        <w:rPr>
          <w:rFonts w:cs="Arial"/>
          <w:szCs w:val="20"/>
        </w:rPr>
        <w:t xml:space="preserve"> dne </w:t>
      </w:r>
      <w:r>
        <w:rPr>
          <w:rFonts w:cs="Arial"/>
          <w:szCs w:val="20"/>
          <w:highlight w:val="green"/>
        </w:rPr>
        <w:t xml:space="preserve">doplní </w:t>
      </w:r>
      <w:r>
        <w:rPr>
          <w:rFonts w:cs="Arial"/>
          <w:b/>
          <w:szCs w:val="20"/>
          <w:highlight w:val="green"/>
        </w:rPr>
        <w:t>účastník</w:t>
      </w:r>
      <w:r>
        <w:rPr>
          <w:rFonts w:cs="Arial"/>
          <w:szCs w:val="20"/>
        </w:rPr>
        <w:tab/>
        <w:t xml:space="preserve">            V Českých Budějovicích dne </w:t>
      </w:r>
      <w:r>
        <w:rPr>
          <w:rFonts w:cs="Arial"/>
          <w:szCs w:val="20"/>
          <w:highlight w:val="yellow"/>
        </w:rPr>
        <w:t>doplní zadavatel</w:t>
      </w:r>
    </w:p>
    <w:p w14:paraId="405B0E7E" w14:textId="77777777" w:rsidR="00462C91" w:rsidRDefault="00462C91" w:rsidP="00462C91">
      <w:pPr>
        <w:spacing w:line="280" w:lineRule="atLeast"/>
        <w:jc w:val="both"/>
        <w:rPr>
          <w:rFonts w:cs="Arial"/>
          <w:szCs w:val="20"/>
        </w:rPr>
      </w:pPr>
    </w:p>
    <w:p w14:paraId="0047D1B1" w14:textId="77777777" w:rsidR="00462C91" w:rsidRDefault="00462C91" w:rsidP="00462C91">
      <w:pPr>
        <w:spacing w:line="280" w:lineRule="atLeast"/>
        <w:jc w:val="both"/>
        <w:rPr>
          <w:rFonts w:cs="Arial"/>
          <w:szCs w:val="20"/>
        </w:rPr>
      </w:pPr>
    </w:p>
    <w:p w14:paraId="5E442593" w14:textId="77777777" w:rsidR="00462C91" w:rsidRDefault="00462C91" w:rsidP="00462C91">
      <w:pPr>
        <w:spacing w:line="280" w:lineRule="atLeast"/>
        <w:jc w:val="both"/>
        <w:rPr>
          <w:rFonts w:cs="Arial"/>
          <w:b/>
          <w:szCs w:val="20"/>
        </w:rPr>
      </w:pPr>
      <w:r>
        <w:rPr>
          <w:rFonts w:cs="Arial"/>
          <w:b/>
          <w:szCs w:val="20"/>
        </w:rPr>
        <w:t>Prodávající:</w:t>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Kupující: </w:t>
      </w:r>
      <w:r>
        <w:rPr>
          <w:rFonts w:cs="Arial"/>
          <w:b/>
          <w:bCs/>
          <w:iCs/>
          <w:szCs w:val="20"/>
        </w:rPr>
        <w:t>E.ON Distribuce, a.s.</w:t>
      </w:r>
    </w:p>
    <w:p w14:paraId="77627408" w14:textId="77777777" w:rsidR="00462C91" w:rsidRDefault="00462C91" w:rsidP="00462C91">
      <w:pPr>
        <w:spacing w:line="280" w:lineRule="atLeast"/>
        <w:jc w:val="both"/>
        <w:rPr>
          <w:rFonts w:cs="Arial"/>
          <w:szCs w:val="20"/>
        </w:rPr>
      </w:pPr>
    </w:p>
    <w:p w14:paraId="170A5A42" w14:textId="77777777" w:rsidR="00462C91" w:rsidRDefault="00462C91" w:rsidP="00462C91">
      <w:pPr>
        <w:spacing w:line="280" w:lineRule="atLeast"/>
        <w:jc w:val="both"/>
        <w:rPr>
          <w:rFonts w:cs="Arial"/>
          <w:szCs w:val="20"/>
        </w:rPr>
      </w:pPr>
    </w:p>
    <w:p w14:paraId="0335597E" w14:textId="77777777" w:rsidR="00462C91" w:rsidRDefault="00462C91" w:rsidP="00462C91">
      <w:pPr>
        <w:spacing w:line="280" w:lineRule="atLeast"/>
        <w:jc w:val="both"/>
        <w:rPr>
          <w:rFonts w:cs="Arial"/>
          <w:szCs w:val="20"/>
        </w:rPr>
      </w:pPr>
      <w:r>
        <w:rPr>
          <w:rFonts w:cs="Arial"/>
          <w:szCs w:val="20"/>
        </w:rPr>
        <w:t>________________________</w:t>
      </w:r>
      <w:r>
        <w:rPr>
          <w:rFonts w:cs="Arial"/>
          <w:szCs w:val="20"/>
        </w:rPr>
        <w:tab/>
      </w:r>
      <w:r>
        <w:rPr>
          <w:rFonts w:cs="Arial"/>
          <w:szCs w:val="20"/>
        </w:rPr>
        <w:tab/>
      </w:r>
      <w:r>
        <w:rPr>
          <w:rFonts w:cs="Arial"/>
          <w:szCs w:val="20"/>
        </w:rPr>
        <w:tab/>
      </w:r>
      <w:r>
        <w:rPr>
          <w:rFonts w:cs="Arial"/>
          <w:szCs w:val="20"/>
          <w:highlight w:val="yellow"/>
        </w:rPr>
        <w:t>____________________________________</w:t>
      </w:r>
    </w:p>
    <w:p w14:paraId="30B6DD23" w14:textId="77777777" w:rsidR="00462C91" w:rsidRDefault="00462C91" w:rsidP="00462C91">
      <w:pPr>
        <w:spacing w:line="280" w:lineRule="atLeast"/>
        <w:rPr>
          <w:rFonts w:cs="Arial"/>
          <w:szCs w:val="20"/>
        </w:rPr>
      </w:pPr>
      <w:r>
        <w:rPr>
          <w:rStyle w:val="platne1"/>
          <w:rFonts w:cs="Arial"/>
          <w:b/>
          <w:szCs w:val="20"/>
          <w:highlight w:val="green"/>
        </w:rPr>
        <w:t>doplní účastník</w:t>
      </w:r>
      <w:r>
        <w:rPr>
          <w:rStyle w:val="platne1"/>
          <w:rFonts w:cs="Arial"/>
          <w:b/>
          <w:szCs w:val="20"/>
        </w:rPr>
        <w:tab/>
      </w:r>
      <w:r>
        <w:rPr>
          <w:rStyle w:val="platne1"/>
          <w:rFonts w:cs="Arial"/>
          <w:b/>
          <w:szCs w:val="20"/>
        </w:rPr>
        <w:tab/>
      </w:r>
      <w:r>
        <w:rPr>
          <w:rStyle w:val="platne1"/>
          <w:rFonts w:cs="Arial"/>
          <w:b/>
          <w:szCs w:val="20"/>
        </w:rPr>
        <w:tab/>
      </w:r>
      <w:r>
        <w:rPr>
          <w:rFonts w:cs="Arial"/>
          <w:szCs w:val="20"/>
        </w:rPr>
        <w:tab/>
      </w:r>
      <w:r>
        <w:rPr>
          <w:rFonts w:cs="Arial"/>
          <w:b/>
          <w:szCs w:val="20"/>
          <w:highlight w:val="yellow"/>
        </w:rPr>
        <w:t>doplní zadavatel</w:t>
      </w:r>
    </w:p>
    <w:p w14:paraId="724E618E" w14:textId="77777777" w:rsidR="00462C91" w:rsidRDefault="00462C91" w:rsidP="00462C91">
      <w:pPr>
        <w:spacing w:line="280" w:lineRule="atLeast"/>
        <w:rPr>
          <w:rFonts w:cs="Arial"/>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44016D43" w14:textId="77777777" w:rsidR="00462C91" w:rsidRDefault="00462C91" w:rsidP="00462C91">
      <w:pPr>
        <w:spacing w:line="280" w:lineRule="atLeast"/>
        <w:rPr>
          <w:rFonts w:cs="Arial"/>
          <w:szCs w:val="20"/>
        </w:rPr>
      </w:pPr>
    </w:p>
    <w:p w14:paraId="05C973BE" w14:textId="77777777" w:rsidR="00462C91" w:rsidRDefault="00462C91" w:rsidP="00462C9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highlight w:val="yellow"/>
        </w:rPr>
        <w:t>____________________________________</w:t>
      </w:r>
      <w:r>
        <w:rPr>
          <w:rFonts w:cs="Arial"/>
          <w:szCs w:val="20"/>
        </w:rPr>
        <w:tab/>
      </w:r>
    </w:p>
    <w:p w14:paraId="1C69EFAE" w14:textId="77777777" w:rsidR="00462C91" w:rsidRDefault="00462C91" w:rsidP="00462C91">
      <w:pPr>
        <w:tabs>
          <w:tab w:val="left" w:pos="-1980"/>
          <w:tab w:val="left" w:pos="4680"/>
          <w:tab w:val="left" w:pos="4961"/>
        </w:tabs>
        <w:spacing w:line="280" w:lineRule="atLeast"/>
        <w:rPr>
          <w:rFonts w:cs="Arial"/>
        </w:rPr>
      </w:pPr>
      <w:r>
        <w:rPr>
          <w:rFonts w:cs="Arial"/>
          <w:szCs w:val="20"/>
        </w:rPr>
        <w:t xml:space="preserve">                                                                             </w:t>
      </w:r>
      <w:r>
        <w:rPr>
          <w:rFonts w:cs="Arial"/>
          <w:b/>
          <w:szCs w:val="20"/>
          <w:highlight w:val="yellow"/>
        </w:rPr>
        <w:t>doplní</w:t>
      </w:r>
      <w:r>
        <w:rPr>
          <w:rFonts w:cs="Arial"/>
          <w:b/>
          <w:szCs w:val="20"/>
        </w:rPr>
        <w:t xml:space="preserve"> </w:t>
      </w:r>
      <w:bookmarkStart w:id="6" w:name="_GoBack"/>
      <w:bookmarkEnd w:id="6"/>
      <w:r w:rsidRPr="00C65835">
        <w:rPr>
          <w:rFonts w:cs="Arial"/>
          <w:b/>
          <w:szCs w:val="20"/>
          <w:highlight w:val="yellow"/>
        </w:rPr>
        <w:t>zadavatel</w:t>
      </w:r>
    </w:p>
    <w:p w14:paraId="114A7A3D" w14:textId="21AB0F94" w:rsidR="00B87D63" w:rsidRPr="007E5D7D" w:rsidRDefault="00B87D63" w:rsidP="00462C91">
      <w:pPr>
        <w:spacing w:line="280" w:lineRule="atLeast"/>
        <w:jc w:val="center"/>
        <w:rPr>
          <w:rFonts w:cstheme="minorHAnsi"/>
        </w:rPr>
      </w:pP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1F721" w14:textId="77777777" w:rsidR="0030118F" w:rsidRDefault="0030118F" w:rsidP="00E25C9A">
      <w:r>
        <w:separator/>
      </w:r>
    </w:p>
  </w:endnote>
  <w:endnote w:type="continuationSeparator" w:id="0">
    <w:p w14:paraId="040BE854" w14:textId="77777777" w:rsidR="0030118F" w:rsidRDefault="0030118F" w:rsidP="00E25C9A">
      <w:r>
        <w:continuationSeparator/>
      </w:r>
    </w:p>
  </w:endnote>
  <w:endnote w:type="continuationNotice" w:id="1">
    <w:p w14:paraId="44D3A3B2" w14:textId="77777777" w:rsidR="0030118F" w:rsidRDefault="003011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D727" w14:textId="2325D7BE" w:rsidR="0030118F" w:rsidRPr="00F33418" w:rsidRDefault="0030118F"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17</w:t>
    </w:r>
    <w:r w:rsidRPr="00F33418">
      <w:rPr>
        <w:rStyle w:val="slostrnky"/>
        <w:sz w:val="18"/>
        <w:szCs w:val="20"/>
      </w:rPr>
      <w:fldChar w:fldCharType="end"/>
    </w:r>
  </w:p>
  <w:p w14:paraId="0CDEE8E2" w14:textId="77777777" w:rsidR="0030118F" w:rsidRPr="005619CD" w:rsidRDefault="0030118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91675" w14:textId="77777777" w:rsidR="0030118F" w:rsidRDefault="0030118F" w:rsidP="00E25C9A">
      <w:r>
        <w:separator/>
      </w:r>
    </w:p>
  </w:footnote>
  <w:footnote w:type="continuationSeparator" w:id="0">
    <w:p w14:paraId="4166DA75" w14:textId="77777777" w:rsidR="0030118F" w:rsidRDefault="0030118F" w:rsidP="00E25C9A">
      <w:r>
        <w:continuationSeparator/>
      </w:r>
    </w:p>
  </w:footnote>
  <w:footnote w:type="continuationNotice" w:id="1">
    <w:p w14:paraId="6329CAC1" w14:textId="77777777" w:rsidR="0030118F" w:rsidRDefault="003011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96091" w14:textId="0D0C2D98" w:rsidR="0030118F" w:rsidRDefault="0030118F" w:rsidP="003B5252">
    <w:pPr>
      <w:pStyle w:val="Zhlav"/>
      <w:jc w:val="right"/>
      <w:rPr>
        <w:b/>
        <w:sz w:val="18"/>
        <w:szCs w:val="20"/>
      </w:rPr>
    </w:pPr>
    <w:r>
      <w:rPr>
        <w:b/>
        <w:sz w:val="18"/>
        <w:szCs w:val="20"/>
      </w:rPr>
      <w:t xml:space="preserve">Číslo smlouvy kupujícího: </w:t>
    </w:r>
    <w:r w:rsidRPr="000A0E80">
      <w:rPr>
        <w:b/>
        <w:sz w:val="18"/>
        <w:szCs w:val="20"/>
        <w:highlight w:val="yellow"/>
      </w:rPr>
      <w:t xml:space="preserve"> doplní zadavatel</w:t>
    </w:r>
  </w:p>
  <w:p w14:paraId="736A8239" w14:textId="38BFDC35" w:rsidR="0030118F" w:rsidRPr="002A4F5A" w:rsidRDefault="0030118F"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Pr>
        <w:b/>
        <w:sz w:val="18"/>
        <w:szCs w:val="20"/>
        <w:highlight w:val="green"/>
      </w:rPr>
      <w:t>účastník</w:t>
    </w:r>
  </w:p>
  <w:p w14:paraId="5812C5F5" w14:textId="77777777" w:rsidR="0030118F" w:rsidRPr="002A4F5A" w:rsidRDefault="0030118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50BC0C5F"/>
    <w:multiLevelType w:val="hybridMultilevel"/>
    <w:tmpl w:val="08A02DAE"/>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6"/>
  </w:num>
  <w:num w:numId="2">
    <w:abstractNumId w:val="9"/>
  </w:num>
  <w:num w:numId="3">
    <w:abstractNumId w:val="7"/>
  </w:num>
  <w:num w:numId="4">
    <w:abstractNumId w:val="19"/>
  </w:num>
  <w:num w:numId="5">
    <w:abstractNumId w:val="5"/>
  </w:num>
  <w:num w:numId="6">
    <w:abstractNumId w:val="15"/>
  </w:num>
  <w:num w:numId="7">
    <w:abstractNumId w:val="23"/>
  </w:num>
  <w:num w:numId="8">
    <w:abstractNumId w:val="14"/>
  </w:num>
  <w:num w:numId="9">
    <w:abstractNumId w:val="8"/>
  </w:num>
  <w:num w:numId="10">
    <w:abstractNumId w:val="20"/>
  </w:num>
  <w:num w:numId="11">
    <w:abstractNumId w:val="21"/>
  </w:num>
  <w:num w:numId="12">
    <w:abstractNumId w:val="10"/>
  </w:num>
  <w:num w:numId="13">
    <w:abstractNumId w:val="3"/>
  </w:num>
  <w:num w:numId="14">
    <w:abstractNumId w:val="12"/>
  </w:num>
  <w:num w:numId="15">
    <w:abstractNumId w:val="24"/>
  </w:num>
  <w:num w:numId="16">
    <w:abstractNumId w:val="4"/>
  </w:num>
  <w:num w:numId="17">
    <w:abstractNumId w:val="18"/>
  </w:num>
  <w:num w:numId="18">
    <w:abstractNumId w:val="6"/>
  </w:num>
  <w:num w:numId="19">
    <w:abstractNumId w:val="22"/>
  </w:num>
  <w:num w:numId="20">
    <w:abstractNumId w:val="17"/>
  </w:num>
  <w:num w:numId="21">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7296D"/>
    <w:rsid w:val="00073669"/>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0D5A"/>
    <w:rsid w:val="000E2E24"/>
    <w:rsid w:val="000E6C62"/>
    <w:rsid w:val="000E73ED"/>
    <w:rsid w:val="000F0357"/>
    <w:rsid w:val="000F19DF"/>
    <w:rsid w:val="000F2300"/>
    <w:rsid w:val="000F43A7"/>
    <w:rsid w:val="000F446D"/>
    <w:rsid w:val="000F5430"/>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6246"/>
    <w:rsid w:val="0014015D"/>
    <w:rsid w:val="0014045B"/>
    <w:rsid w:val="0014073B"/>
    <w:rsid w:val="001409D7"/>
    <w:rsid w:val="00142FF9"/>
    <w:rsid w:val="0014404F"/>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C13"/>
    <w:rsid w:val="00173AEF"/>
    <w:rsid w:val="00175012"/>
    <w:rsid w:val="00180363"/>
    <w:rsid w:val="001807FC"/>
    <w:rsid w:val="001809C8"/>
    <w:rsid w:val="0018201F"/>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3E1C"/>
    <w:rsid w:val="001C40C1"/>
    <w:rsid w:val="001C43BC"/>
    <w:rsid w:val="001C626A"/>
    <w:rsid w:val="001C637C"/>
    <w:rsid w:val="001C66E7"/>
    <w:rsid w:val="001C741A"/>
    <w:rsid w:val="001C793F"/>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27F51"/>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3703"/>
    <w:rsid w:val="00257DF9"/>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1FAE"/>
    <w:rsid w:val="002D37DD"/>
    <w:rsid w:val="002D39B7"/>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118F"/>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E6B"/>
    <w:rsid w:val="003340C8"/>
    <w:rsid w:val="00337B35"/>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8C6"/>
    <w:rsid w:val="00380B03"/>
    <w:rsid w:val="00380C05"/>
    <w:rsid w:val="00381AD5"/>
    <w:rsid w:val="00383B7A"/>
    <w:rsid w:val="00384516"/>
    <w:rsid w:val="0038543A"/>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77A2"/>
    <w:rsid w:val="003D106C"/>
    <w:rsid w:val="003D37DC"/>
    <w:rsid w:val="003D37F2"/>
    <w:rsid w:val="003D47D6"/>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154B"/>
    <w:rsid w:val="004624C9"/>
    <w:rsid w:val="00462C91"/>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18E"/>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500DD9"/>
    <w:rsid w:val="005016ED"/>
    <w:rsid w:val="00501A50"/>
    <w:rsid w:val="005025EB"/>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907"/>
    <w:rsid w:val="00563D15"/>
    <w:rsid w:val="00565208"/>
    <w:rsid w:val="00565649"/>
    <w:rsid w:val="00566DDD"/>
    <w:rsid w:val="00566E12"/>
    <w:rsid w:val="005676B0"/>
    <w:rsid w:val="005712B4"/>
    <w:rsid w:val="00571801"/>
    <w:rsid w:val="00571B52"/>
    <w:rsid w:val="005725ED"/>
    <w:rsid w:val="00573649"/>
    <w:rsid w:val="00575C25"/>
    <w:rsid w:val="005801D2"/>
    <w:rsid w:val="00580BEC"/>
    <w:rsid w:val="00580C62"/>
    <w:rsid w:val="00581B9D"/>
    <w:rsid w:val="005834DE"/>
    <w:rsid w:val="005849A4"/>
    <w:rsid w:val="00585E7C"/>
    <w:rsid w:val="00585F0D"/>
    <w:rsid w:val="00592ABC"/>
    <w:rsid w:val="00592DF1"/>
    <w:rsid w:val="00594CA8"/>
    <w:rsid w:val="00595934"/>
    <w:rsid w:val="00596FE1"/>
    <w:rsid w:val="00597B60"/>
    <w:rsid w:val="005A016A"/>
    <w:rsid w:val="005A0947"/>
    <w:rsid w:val="005A15C5"/>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B12"/>
    <w:rsid w:val="005C7E0E"/>
    <w:rsid w:val="005D1127"/>
    <w:rsid w:val="005D14C3"/>
    <w:rsid w:val="005D1F34"/>
    <w:rsid w:val="005D36AE"/>
    <w:rsid w:val="005D4967"/>
    <w:rsid w:val="005D4997"/>
    <w:rsid w:val="005D75F9"/>
    <w:rsid w:val="005E176F"/>
    <w:rsid w:val="005E287F"/>
    <w:rsid w:val="005E31F8"/>
    <w:rsid w:val="005E4A1C"/>
    <w:rsid w:val="005F0872"/>
    <w:rsid w:val="005F3279"/>
    <w:rsid w:val="005F5686"/>
    <w:rsid w:val="005F6F26"/>
    <w:rsid w:val="005F7DB2"/>
    <w:rsid w:val="005F7FC9"/>
    <w:rsid w:val="006003D5"/>
    <w:rsid w:val="00600924"/>
    <w:rsid w:val="00600A56"/>
    <w:rsid w:val="00603B17"/>
    <w:rsid w:val="00603C8C"/>
    <w:rsid w:val="006066EB"/>
    <w:rsid w:val="0060694F"/>
    <w:rsid w:val="00610072"/>
    <w:rsid w:val="00611C4A"/>
    <w:rsid w:val="00612B36"/>
    <w:rsid w:val="00613CEC"/>
    <w:rsid w:val="00614CF8"/>
    <w:rsid w:val="00614F39"/>
    <w:rsid w:val="00615BDC"/>
    <w:rsid w:val="0061610E"/>
    <w:rsid w:val="006164F9"/>
    <w:rsid w:val="006224AD"/>
    <w:rsid w:val="00622A31"/>
    <w:rsid w:val="0062436F"/>
    <w:rsid w:val="00625560"/>
    <w:rsid w:val="0062666F"/>
    <w:rsid w:val="006316F9"/>
    <w:rsid w:val="00631852"/>
    <w:rsid w:val="00632CC4"/>
    <w:rsid w:val="0063608E"/>
    <w:rsid w:val="0063679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5A1"/>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11621"/>
    <w:rsid w:val="007123C0"/>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6F51"/>
    <w:rsid w:val="00767A15"/>
    <w:rsid w:val="00767EAE"/>
    <w:rsid w:val="00770512"/>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9087F"/>
    <w:rsid w:val="00793159"/>
    <w:rsid w:val="0079492E"/>
    <w:rsid w:val="00795C01"/>
    <w:rsid w:val="007A12A6"/>
    <w:rsid w:val="007A14EC"/>
    <w:rsid w:val="007A550D"/>
    <w:rsid w:val="007A76DD"/>
    <w:rsid w:val="007B04A4"/>
    <w:rsid w:val="007B04CA"/>
    <w:rsid w:val="007B0CBF"/>
    <w:rsid w:val="007B10C9"/>
    <w:rsid w:val="007B10DA"/>
    <w:rsid w:val="007B469B"/>
    <w:rsid w:val="007B482C"/>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122"/>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3EE6"/>
    <w:rsid w:val="00834933"/>
    <w:rsid w:val="00834C70"/>
    <w:rsid w:val="00834F00"/>
    <w:rsid w:val="00835ADF"/>
    <w:rsid w:val="008375C7"/>
    <w:rsid w:val="00841F04"/>
    <w:rsid w:val="0084273B"/>
    <w:rsid w:val="008427EE"/>
    <w:rsid w:val="008507E3"/>
    <w:rsid w:val="00850C81"/>
    <w:rsid w:val="00851BA8"/>
    <w:rsid w:val="0085263A"/>
    <w:rsid w:val="008545CE"/>
    <w:rsid w:val="00854B5F"/>
    <w:rsid w:val="0085674E"/>
    <w:rsid w:val="00857662"/>
    <w:rsid w:val="00861155"/>
    <w:rsid w:val="00862CDB"/>
    <w:rsid w:val="00863094"/>
    <w:rsid w:val="008637A2"/>
    <w:rsid w:val="00863897"/>
    <w:rsid w:val="00865892"/>
    <w:rsid w:val="00865BFE"/>
    <w:rsid w:val="00866EE7"/>
    <w:rsid w:val="00870860"/>
    <w:rsid w:val="0087335F"/>
    <w:rsid w:val="008753C2"/>
    <w:rsid w:val="0087588B"/>
    <w:rsid w:val="008768F7"/>
    <w:rsid w:val="008811D0"/>
    <w:rsid w:val="00886B4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193"/>
    <w:rsid w:val="008E1897"/>
    <w:rsid w:val="008E38D9"/>
    <w:rsid w:val="008E4859"/>
    <w:rsid w:val="008E4FAD"/>
    <w:rsid w:val="008E55A2"/>
    <w:rsid w:val="008E652F"/>
    <w:rsid w:val="008E72C4"/>
    <w:rsid w:val="008E7CD7"/>
    <w:rsid w:val="008F039A"/>
    <w:rsid w:val="008F063C"/>
    <w:rsid w:val="008F0F9D"/>
    <w:rsid w:val="008F24D9"/>
    <w:rsid w:val="008F3A28"/>
    <w:rsid w:val="008F428E"/>
    <w:rsid w:val="008F43CE"/>
    <w:rsid w:val="008F4FB2"/>
    <w:rsid w:val="008F5211"/>
    <w:rsid w:val="008F70C0"/>
    <w:rsid w:val="00900607"/>
    <w:rsid w:val="00900EE6"/>
    <w:rsid w:val="0090111D"/>
    <w:rsid w:val="00901901"/>
    <w:rsid w:val="009032C8"/>
    <w:rsid w:val="00903584"/>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33F4"/>
    <w:rsid w:val="00924A59"/>
    <w:rsid w:val="009255E2"/>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3EB"/>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B32"/>
    <w:rsid w:val="00A0031E"/>
    <w:rsid w:val="00A029AC"/>
    <w:rsid w:val="00A03108"/>
    <w:rsid w:val="00A03264"/>
    <w:rsid w:val="00A03764"/>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9A8"/>
    <w:rsid w:val="00A31C56"/>
    <w:rsid w:val="00A32604"/>
    <w:rsid w:val="00A32825"/>
    <w:rsid w:val="00A33A23"/>
    <w:rsid w:val="00A34F56"/>
    <w:rsid w:val="00A36327"/>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3318"/>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371A"/>
    <w:rsid w:val="00AA4B22"/>
    <w:rsid w:val="00AA70ED"/>
    <w:rsid w:val="00AA7375"/>
    <w:rsid w:val="00AB0D99"/>
    <w:rsid w:val="00AB34F1"/>
    <w:rsid w:val="00AB5479"/>
    <w:rsid w:val="00AB5E70"/>
    <w:rsid w:val="00AB7E2C"/>
    <w:rsid w:val="00AC1030"/>
    <w:rsid w:val="00AC1DE0"/>
    <w:rsid w:val="00AC29BB"/>
    <w:rsid w:val="00AC2ABF"/>
    <w:rsid w:val="00AC2E00"/>
    <w:rsid w:val="00AC37F4"/>
    <w:rsid w:val="00AC4318"/>
    <w:rsid w:val="00AC4348"/>
    <w:rsid w:val="00AC755D"/>
    <w:rsid w:val="00AD1F35"/>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5AEF"/>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8A5"/>
    <w:rsid w:val="00B85881"/>
    <w:rsid w:val="00B862C9"/>
    <w:rsid w:val="00B86609"/>
    <w:rsid w:val="00B87D63"/>
    <w:rsid w:val="00B90B82"/>
    <w:rsid w:val="00B96D7D"/>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38B5"/>
    <w:rsid w:val="00BF4EED"/>
    <w:rsid w:val="00BF7494"/>
    <w:rsid w:val="00BF74F8"/>
    <w:rsid w:val="00C0049C"/>
    <w:rsid w:val="00C00E56"/>
    <w:rsid w:val="00C021A5"/>
    <w:rsid w:val="00C04062"/>
    <w:rsid w:val="00C04E0B"/>
    <w:rsid w:val="00C05974"/>
    <w:rsid w:val="00C05EF2"/>
    <w:rsid w:val="00C06083"/>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FDE"/>
    <w:rsid w:val="00C60A38"/>
    <w:rsid w:val="00C60FD3"/>
    <w:rsid w:val="00C61D04"/>
    <w:rsid w:val="00C6415B"/>
    <w:rsid w:val="00C65835"/>
    <w:rsid w:val="00C66033"/>
    <w:rsid w:val="00C70DD2"/>
    <w:rsid w:val="00C72C54"/>
    <w:rsid w:val="00C733CF"/>
    <w:rsid w:val="00C740E6"/>
    <w:rsid w:val="00C7606B"/>
    <w:rsid w:val="00C77AAB"/>
    <w:rsid w:val="00C77D25"/>
    <w:rsid w:val="00C80901"/>
    <w:rsid w:val="00C81443"/>
    <w:rsid w:val="00C831AE"/>
    <w:rsid w:val="00C83CBF"/>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1B8"/>
    <w:rsid w:val="00D43773"/>
    <w:rsid w:val="00D43F84"/>
    <w:rsid w:val="00D456FB"/>
    <w:rsid w:val="00D50017"/>
    <w:rsid w:val="00D50BFB"/>
    <w:rsid w:val="00D50ECD"/>
    <w:rsid w:val="00D51EC8"/>
    <w:rsid w:val="00D53B5D"/>
    <w:rsid w:val="00D5419A"/>
    <w:rsid w:val="00D5457F"/>
    <w:rsid w:val="00D54BF2"/>
    <w:rsid w:val="00D56546"/>
    <w:rsid w:val="00D635B4"/>
    <w:rsid w:val="00D65147"/>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A0496"/>
    <w:rsid w:val="00DA24BA"/>
    <w:rsid w:val="00DA2C52"/>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B4B"/>
    <w:rsid w:val="00E27C7D"/>
    <w:rsid w:val="00E3298F"/>
    <w:rsid w:val="00E33C7E"/>
    <w:rsid w:val="00E345A2"/>
    <w:rsid w:val="00E35026"/>
    <w:rsid w:val="00E35E5D"/>
    <w:rsid w:val="00E36021"/>
    <w:rsid w:val="00E363D2"/>
    <w:rsid w:val="00E43C0A"/>
    <w:rsid w:val="00E43C56"/>
    <w:rsid w:val="00E45CCE"/>
    <w:rsid w:val="00E46D00"/>
    <w:rsid w:val="00E50E68"/>
    <w:rsid w:val="00E5140A"/>
    <w:rsid w:val="00E534DB"/>
    <w:rsid w:val="00E55B76"/>
    <w:rsid w:val="00E5709C"/>
    <w:rsid w:val="00E5776A"/>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15CF"/>
    <w:rsid w:val="00EE1649"/>
    <w:rsid w:val="00EE2AD8"/>
    <w:rsid w:val="00EE41F6"/>
    <w:rsid w:val="00EE56A4"/>
    <w:rsid w:val="00EE64C8"/>
    <w:rsid w:val="00EE6A28"/>
    <w:rsid w:val="00EF1114"/>
    <w:rsid w:val="00EF3B1F"/>
    <w:rsid w:val="00EF6FB0"/>
    <w:rsid w:val="00F000F1"/>
    <w:rsid w:val="00F01E4F"/>
    <w:rsid w:val="00F0242E"/>
    <w:rsid w:val="00F03632"/>
    <w:rsid w:val="00F0392E"/>
    <w:rsid w:val="00F05491"/>
    <w:rsid w:val="00F1104A"/>
    <w:rsid w:val="00F11F11"/>
    <w:rsid w:val="00F12221"/>
    <w:rsid w:val="00F14890"/>
    <w:rsid w:val="00F14FEC"/>
    <w:rsid w:val="00F15133"/>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57AD"/>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2FB3"/>
    <w:rsid w:val="00F65030"/>
    <w:rsid w:val="00F651F2"/>
    <w:rsid w:val="00F65967"/>
    <w:rsid w:val="00F670FE"/>
    <w:rsid w:val="00F67979"/>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3690"/>
    <w:rsid w:val="00FC3876"/>
    <w:rsid w:val="00FC4B14"/>
    <w:rsid w:val="00FC6E33"/>
    <w:rsid w:val="00FC788D"/>
    <w:rsid w:val="00FD213B"/>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E6745"/>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5835398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1843468577">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yperlink" Target="http://www.eon.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mailto:eon.distribuce@eon.cz" TargetMode="External"/><Relationship Id="rId2" Type="http://schemas.openxmlformats.org/officeDocument/2006/relationships/customXml" Target="../customXml/item2.xml"/><Relationship Id="rId16" Type="http://schemas.openxmlformats.org/officeDocument/2006/relationships/hyperlink" Target="mailto:eon.distribuce@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http://www.czso.cz/csu/redakce.nsf/i/mira"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5B6F813-7BB3-4426-941A-9C216F91C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7368</Words>
  <Characters>43484</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Jagošová, Alena</cp:lastModifiedBy>
  <cp:revision>13</cp:revision>
  <cp:lastPrinted>2015-10-14T15:05:00Z</cp:lastPrinted>
  <dcterms:created xsi:type="dcterms:W3CDTF">2019-10-11T06:48:00Z</dcterms:created>
  <dcterms:modified xsi:type="dcterms:W3CDTF">2019-11-19T08:27:00Z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