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9" w14:textId="00E54B8C" w:rsidR="007542F5" w:rsidRPr="00DA2C52" w:rsidRDefault="00D14830" w:rsidP="00060B31">
      <w:pPr>
        <w:spacing w:line="280" w:lineRule="atLeast"/>
        <w:rPr>
          <w:b/>
          <w:szCs w:val="20"/>
        </w:rPr>
      </w:pPr>
      <w:r>
        <w:rPr>
          <w:rFonts w:cs="Arial"/>
          <w:b/>
          <w:bCs/>
          <w:iCs/>
          <w:szCs w:val="20"/>
        </w:rPr>
        <w:t>EG.D, a.s.</w:t>
      </w:r>
    </w:p>
    <w:p w14:paraId="5FFB995A" w14:textId="77777777" w:rsidR="007542F5" w:rsidRPr="00DA2C52" w:rsidRDefault="007542F5" w:rsidP="00060B31">
      <w:pPr>
        <w:spacing w:line="280" w:lineRule="atLeast"/>
        <w:rPr>
          <w:szCs w:val="20"/>
        </w:rPr>
      </w:pPr>
    </w:p>
    <w:p w14:paraId="5FFB995B" w14:textId="23DDACCB" w:rsidR="00327D7B" w:rsidRPr="00C42C9B" w:rsidRDefault="00327D7B" w:rsidP="00060B31">
      <w:pPr>
        <w:spacing w:line="280" w:lineRule="atLeast"/>
        <w:rPr>
          <w:strike/>
          <w:szCs w:val="20"/>
        </w:rPr>
      </w:pPr>
      <w:r w:rsidRPr="00DA2C52">
        <w:rPr>
          <w:szCs w:val="20"/>
        </w:rPr>
        <w:t xml:space="preserve">Se sídlem: </w:t>
      </w:r>
      <w:r w:rsidR="00D14830">
        <w:rPr>
          <w:rFonts w:cs="Arial"/>
          <w:bCs/>
          <w:iCs/>
          <w:szCs w:val="20"/>
        </w:rPr>
        <w:t>Lidická 1873/36, Černá Pole, 602 00 Brno</w:t>
      </w:r>
    </w:p>
    <w:p w14:paraId="5FFB995C" w14:textId="79BE68B8"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901CDD">
        <w:rPr>
          <w:szCs w:val="20"/>
        </w:rPr>
        <w:t>Ing. Pavlem Čadou, Ph.D., místopředsedou představenstva a Ing.</w:t>
      </w:r>
      <w:r w:rsidR="006607E5">
        <w:rPr>
          <w:szCs w:val="20"/>
        </w:rPr>
        <w:t xml:space="preserve"> </w:t>
      </w:r>
      <w:r w:rsidR="0050312C">
        <w:rPr>
          <w:szCs w:val="20"/>
        </w:rPr>
        <w:t>Davidem Ša</w:t>
      </w:r>
      <w:r w:rsidR="00345898">
        <w:rPr>
          <w:szCs w:val="20"/>
        </w:rPr>
        <w:t>fářem</w:t>
      </w:r>
      <w:r w:rsidR="00391BAE">
        <w:rPr>
          <w:szCs w:val="20"/>
        </w:rPr>
        <w:t xml:space="preserve">, </w:t>
      </w:r>
      <w:r w:rsidR="00901CDD">
        <w:rPr>
          <w:szCs w:val="20"/>
        </w:rPr>
        <w:t>členem představenstva</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0A501534" w14:textId="77777777" w:rsidR="002825FE" w:rsidRDefault="00742A8A" w:rsidP="00060B31">
      <w:pPr>
        <w:tabs>
          <w:tab w:val="left" w:pos="2160"/>
        </w:tabs>
        <w:spacing w:line="280" w:lineRule="atLeast"/>
        <w:rPr>
          <w:szCs w:val="20"/>
        </w:rPr>
      </w:pPr>
      <w:r>
        <w:rPr>
          <w:szCs w:val="20"/>
        </w:rPr>
        <w:t xml:space="preserve">Zapsaná v obchodním rejstříku vedeném </w:t>
      </w:r>
      <w:r w:rsidR="00A06BDE">
        <w:rPr>
          <w:szCs w:val="20"/>
        </w:rPr>
        <w:t>K</w:t>
      </w:r>
      <w:r>
        <w:rPr>
          <w:szCs w:val="20"/>
        </w:rPr>
        <w:t>rajským soudem v </w:t>
      </w:r>
      <w:r w:rsidR="00ED7BFB">
        <w:rPr>
          <w:szCs w:val="20"/>
        </w:rPr>
        <w:t>Brně</w:t>
      </w:r>
      <w:r>
        <w:rPr>
          <w:szCs w:val="20"/>
        </w:rPr>
        <w:t xml:space="preserve">, oddíl B, vložka </w:t>
      </w:r>
      <w:r w:rsidR="00ED7BFB">
        <w:rPr>
          <w:szCs w:val="20"/>
        </w:rPr>
        <w:t>8477</w:t>
      </w:r>
    </w:p>
    <w:p w14:paraId="3CF98B91" w14:textId="22A40B3E" w:rsidR="00D44DE4" w:rsidRDefault="00327D7B" w:rsidP="00060B31">
      <w:pPr>
        <w:tabs>
          <w:tab w:val="left" w:pos="2160"/>
        </w:tabs>
        <w:spacing w:line="280" w:lineRule="atLeast"/>
        <w:rPr>
          <w:szCs w:val="20"/>
        </w:rPr>
      </w:pPr>
      <w:r w:rsidRPr="00AB34F1">
        <w:rPr>
          <w:szCs w:val="20"/>
        </w:rPr>
        <w:t xml:space="preserve">č. ú.: </w:t>
      </w:r>
      <w:r w:rsidR="00045F2F" w:rsidRPr="007F121A">
        <w:rPr>
          <w:szCs w:val="20"/>
        </w:rPr>
        <w:t>27-9426120297/0100, vedený u Komerční banky a.s.</w:t>
      </w:r>
    </w:p>
    <w:p w14:paraId="2F1AE779" w14:textId="77777777" w:rsidR="00ED7BFB" w:rsidRDefault="00ED7BFB" w:rsidP="00D44DE4">
      <w:pPr>
        <w:spacing w:line="280" w:lineRule="atLeast"/>
        <w:rPr>
          <w:bCs/>
          <w:szCs w:val="20"/>
        </w:rPr>
      </w:pPr>
    </w:p>
    <w:p w14:paraId="66EB1B01" w14:textId="7D5E8B82" w:rsidR="00D44DE4" w:rsidRPr="0025188E" w:rsidRDefault="00D44DE4" w:rsidP="00D44DE4">
      <w:pPr>
        <w:spacing w:line="280" w:lineRule="atLeast"/>
      </w:pPr>
      <w:r w:rsidRPr="0025188E">
        <w:rPr>
          <w:bCs/>
          <w:szCs w:val="20"/>
        </w:rPr>
        <w:t xml:space="preserve">kontaktní osoba </w:t>
      </w:r>
      <w:r w:rsidR="00806623" w:rsidRPr="0025188E">
        <w:rPr>
          <w:bCs/>
          <w:szCs w:val="20"/>
        </w:rPr>
        <w:t>ve věcech obchodních</w:t>
      </w:r>
      <w:r w:rsidRPr="0025188E">
        <w:rPr>
          <w:bCs/>
          <w:szCs w:val="20"/>
        </w:rPr>
        <w:t xml:space="preserve">: </w:t>
      </w:r>
      <w:r w:rsidR="0025188E" w:rsidRPr="0025188E">
        <w:rPr>
          <w:szCs w:val="20"/>
        </w:rPr>
        <w:t>Ing. Eva Dvořáková</w:t>
      </w:r>
    </w:p>
    <w:p w14:paraId="6477F1D1" w14:textId="118A5C91" w:rsidR="00D44DE4" w:rsidRPr="0025188E" w:rsidRDefault="00D44DE4" w:rsidP="00D44DE4">
      <w:pPr>
        <w:spacing w:line="280" w:lineRule="atLeast"/>
      </w:pPr>
      <w:r w:rsidRPr="0025188E">
        <w:t xml:space="preserve">tel. č.: </w:t>
      </w:r>
      <w:r w:rsidR="00B02B4B" w:rsidRPr="0025188E">
        <w:rPr>
          <w:szCs w:val="20"/>
        </w:rPr>
        <w:t>+420</w:t>
      </w:r>
      <w:r w:rsidR="0025188E" w:rsidRPr="0025188E">
        <w:rPr>
          <w:szCs w:val="20"/>
        </w:rPr>
        <w:t> 724 103 575</w:t>
      </w:r>
    </w:p>
    <w:p w14:paraId="2063896F" w14:textId="77777777" w:rsidR="00074A5A" w:rsidRDefault="00D44DE4" w:rsidP="00D44DE4">
      <w:pPr>
        <w:spacing w:line="280" w:lineRule="atLeast"/>
        <w:rPr>
          <w:szCs w:val="20"/>
        </w:rPr>
      </w:pPr>
      <w:r w:rsidRPr="0025188E">
        <w:t xml:space="preserve">email: </w:t>
      </w:r>
      <w:hyperlink r:id="rId8" w:history="1">
        <w:r w:rsidR="00074A5A" w:rsidRPr="00CF06F4">
          <w:rPr>
            <w:rStyle w:val="Hypertextovodkaz"/>
            <w:szCs w:val="20"/>
          </w:rPr>
          <w:t>eva.dvorakova@egd.cz</w:t>
        </w:r>
      </w:hyperlink>
      <w:r w:rsidR="00074A5A">
        <w:rPr>
          <w:szCs w:val="20"/>
        </w:rPr>
        <w:t xml:space="preserve"> </w:t>
      </w:r>
    </w:p>
    <w:p w14:paraId="3F677CA5" w14:textId="77777777" w:rsidR="00ED7BFB" w:rsidRDefault="00ED7BFB" w:rsidP="00D44DE4">
      <w:pPr>
        <w:spacing w:line="280" w:lineRule="atLeast"/>
        <w:rPr>
          <w:bCs/>
          <w:szCs w:val="20"/>
        </w:rPr>
      </w:pP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2905EA54" w14:textId="77777777" w:rsidR="00901738" w:rsidRPr="00432DC3" w:rsidRDefault="00901738" w:rsidP="00901738">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2FB50A3" w14:textId="77777777" w:rsidR="00901738" w:rsidRPr="00DA2C52" w:rsidRDefault="00901738" w:rsidP="00901738">
      <w:pPr>
        <w:spacing w:line="280" w:lineRule="atLeast"/>
        <w:jc w:val="both"/>
        <w:rPr>
          <w:szCs w:val="20"/>
        </w:rPr>
      </w:pPr>
      <w:r w:rsidRPr="00DA2C52">
        <w:rPr>
          <w:szCs w:val="20"/>
        </w:rPr>
        <w:tab/>
      </w:r>
    </w:p>
    <w:p w14:paraId="5E5158ED" w14:textId="77777777" w:rsidR="00901738" w:rsidRPr="00DA2C52" w:rsidRDefault="00901738" w:rsidP="00901738">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CD6286" w14:textId="77777777" w:rsidR="00901738" w:rsidRPr="00DA2C52" w:rsidRDefault="00901738" w:rsidP="00901738">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F499421" w14:textId="77777777" w:rsidR="00901738" w:rsidRDefault="00901738" w:rsidP="00901738">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74C4B417" w14:textId="77777777" w:rsidR="00901738" w:rsidRPr="00DA2C52" w:rsidRDefault="00901738" w:rsidP="00901738">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93DCB2B" w14:textId="77777777" w:rsidR="00901738" w:rsidRPr="00DA2C52" w:rsidRDefault="00901738" w:rsidP="00901738">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12A8115B" w14:textId="77777777" w:rsidR="00901738" w:rsidRPr="00DA2C52" w:rsidRDefault="00901738" w:rsidP="00901738">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54AE96A4" w14:textId="77777777" w:rsidR="00901738" w:rsidRPr="00DA2C52" w:rsidRDefault="00901738" w:rsidP="00901738">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8D5EF77" w14:textId="77777777" w:rsidR="00901738" w:rsidRPr="00DA2C52" w:rsidRDefault="00901738" w:rsidP="00901738">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250728F" w14:textId="77777777" w:rsidR="00901738" w:rsidRPr="00DA2C52" w:rsidRDefault="00901738" w:rsidP="00901738">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347B8FB" w14:textId="77777777" w:rsidR="00901738" w:rsidRPr="00DA2C52" w:rsidRDefault="00901738" w:rsidP="00901738">
      <w:pPr>
        <w:spacing w:line="280" w:lineRule="atLeast"/>
        <w:jc w:val="both"/>
        <w:rPr>
          <w:szCs w:val="20"/>
        </w:rPr>
      </w:pPr>
    </w:p>
    <w:p w14:paraId="219057A4" w14:textId="39D0BA60" w:rsidR="00901738" w:rsidRDefault="00901738" w:rsidP="00901738">
      <w:pPr>
        <w:spacing w:after="120" w:line="280" w:lineRule="atLeast"/>
        <w:jc w:val="both"/>
        <w:rPr>
          <w:szCs w:val="20"/>
        </w:rPr>
      </w:pPr>
      <w:r w:rsidRPr="00DA2C52">
        <w:rPr>
          <w:szCs w:val="20"/>
        </w:rPr>
        <w:t xml:space="preserve">(dále jen </w:t>
      </w:r>
      <w:r w:rsidRPr="00DA2C52">
        <w:rPr>
          <w:b/>
          <w:szCs w:val="20"/>
        </w:rPr>
        <w:t>„</w:t>
      </w:r>
      <w:r>
        <w:rPr>
          <w:b/>
          <w:szCs w:val="20"/>
        </w:rPr>
        <w:t>prodávající</w:t>
      </w:r>
      <w:r w:rsidR="00407BC6" w:rsidRPr="005948DE">
        <w:rPr>
          <w:szCs w:val="20"/>
        </w:rPr>
        <w:t>)</w:t>
      </w:r>
    </w:p>
    <w:p w14:paraId="79B0FF23" w14:textId="1638CA05" w:rsidR="00C925A0" w:rsidRDefault="00C925A0" w:rsidP="00901738">
      <w:pPr>
        <w:spacing w:after="120" w:line="280" w:lineRule="atLeast"/>
        <w:jc w:val="both"/>
        <w:rPr>
          <w:szCs w:val="20"/>
        </w:rPr>
      </w:pPr>
    </w:p>
    <w:p w14:paraId="3DFEE496" w14:textId="1C7A4384" w:rsidR="00820E04" w:rsidRDefault="00820E04" w:rsidP="00901738">
      <w:pPr>
        <w:spacing w:after="120" w:line="280" w:lineRule="atLeast"/>
        <w:jc w:val="both"/>
        <w:rPr>
          <w:szCs w:val="20"/>
        </w:rPr>
      </w:pPr>
    </w:p>
    <w:p w14:paraId="5FFB9974" w14:textId="77777777" w:rsidR="00327D7B" w:rsidRPr="00DA2C52" w:rsidRDefault="00327D7B" w:rsidP="00060B31">
      <w:pPr>
        <w:spacing w:line="280" w:lineRule="atLeast"/>
        <w:jc w:val="both"/>
        <w:rPr>
          <w:szCs w:val="22"/>
        </w:rPr>
      </w:pPr>
    </w:p>
    <w:p w14:paraId="5FFB9975" w14:textId="7C66EB1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911EAF">
        <w:rPr>
          <w:rFonts w:ascii="Arial" w:hAnsi="Arial" w:cs="Arial"/>
          <w:sz w:val="20"/>
        </w:rPr>
        <w:t>a §</w:t>
      </w:r>
      <w:r w:rsidR="0013266A">
        <w:rPr>
          <w:rFonts w:ascii="Arial" w:hAnsi="Arial" w:cs="Arial"/>
          <w:sz w:val="20"/>
        </w:rPr>
        <w:t xml:space="preserve"> 1746 odst. 2</w:t>
      </w:r>
      <w:r w:rsidR="00911EAF">
        <w:rPr>
          <w:rFonts w:ascii="Arial" w:hAnsi="Arial" w:cs="Arial"/>
          <w:sz w:val="20"/>
        </w:rPr>
        <w:t>.</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Sb., občanského zákoníku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2876C24A" w:rsidR="00327D7B" w:rsidRDefault="00327D7B" w:rsidP="00060B31">
      <w:pPr>
        <w:spacing w:line="280" w:lineRule="atLeast"/>
        <w:jc w:val="center"/>
        <w:rPr>
          <w:b/>
          <w:sz w:val="24"/>
        </w:rPr>
      </w:pPr>
    </w:p>
    <w:p w14:paraId="6F084D46" w14:textId="77777777" w:rsidR="00635D28" w:rsidRPr="00DA2C52" w:rsidRDefault="00635D28"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76415837" w14:textId="73B7D4D1" w:rsidR="009F4589" w:rsidRPr="000B1381" w:rsidRDefault="009F4589" w:rsidP="009F4589">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sidR="00EB743A" w:rsidRPr="00107D88">
        <w:rPr>
          <w:rFonts w:ascii="Arial" w:hAnsi="Arial" w:cs="Arial"/>
          <w:sz w:val="20"/>
          <w:szCs w:val="20"/>
          <w:highlight w:val="yellow"/>
        </w:rPr>
        <w:t xml:space="preserve">následně </w:t>
      </w:r>
      <w:r w:rsidRPr="00EB743A">
        <w:rPr>
          <w:rFonts w:ascii="Arial" w:hAnsi="Arial" w:cs="Arial"/>
          <w:sz w:val="20"/>
          <w:szCs w:val="20"/>
          <w:highlight w:val="yellow"/>
        </w:rPr>
        <w:t>d</w:t>
      </w:r>
      <w:r w:rsidRPr="00432DC3">
        <w:rPr>
          <w:rFonts w:ascii="Arial" w:hAnsi="Arial" w:cs="Arial"/>
          <w:sz w:val="20"/>
          <w:szCs w:val="20"/>
          <w:highlight w:val="yellow"/>
        </w:rPr>
        <w:t>oplní zadavatel</w:t>
      </w:r>
      <w:r>
        <w:rPr>
          <w:rFonts w:ascii="Arial" w:hAnsi="Arial" w:cs="Arial"/>
          <w:sz w:val="20"/>
          <w:szCs w:val="20"/>
        </w:rPr>
        <w:t xml:space="preserve"> </w:t>
      </w:r>
      <w:r w:rsidR="00107D88" w:rsidRPr="00DA2C52">
        <w:rPr>
          <w:rFonts w:cs="Arial"/>
          <w:szCs w:val="20"/>
        </w:rPr>
        <w:t>(dále jen „</w:t>
      </w:r>
      <w:r w:rsidR="00107D88" w:rsidRPr="007206EE">
        <w:rPr>
          <w:rFonts w:cs="Arial"/>
          <w:b/>
          <w:szCs w:val="20"/>
        </w:rPr>
        <w:t>nabídka</w:t>
      </w:r>
      <w:r w:rsidR="00107D88" w:rsidRPr="00DA2C52">
        <w:rPr>
          <w:rFonts w:cs="Arial"/>
          <w:szCs w:val="20"/>
        </w:rPr>
        <w:t>“)</w:t>
      </w:r>
      <w:r w:rsidR="003576D4">
        <w:rPr>
          <w:rFonts w:cs="Arial"/>
          <w:szCs w:val="20"/>
        </w:rPr>
        <w:t xml:space="preserve"> </w:t>
      </w:r>
      <w:r w:rsidRPr="00DA2C52">
        <w:rPr>
          <w:rFonts w:ascii="Arial" w:hAnsi="Arial" w:cs="Arial"/>
          <w:sz w:val="20"/>
          <w:szCs w:val="20"/>
        </w:rPr>
        <w:t xml:space="preserve">podaná ve veřejné zakázce </w:t>
      </w:r>
      <w:r w:rsidRPr="00784754">
        <w:rPr>
          <w:rFonts w:ascii="Arial" w:hAnsi="Arial" w:cs="Arial"/>
          <w:sz w:val="20"/>
          <w:szCs w:val="20"/>
        </w:rPr>
        <w:t xml:space="preserve">nazvané </w:t>
      </w:r>
      <w:r w:rsidRPr="006607E5">
        <w:rPr>
          <w:rFonts w:ascii="Arial" w:hAnsi="Arial" w:cs="Arial"/>
          <w:b/>
          <w:bCs/>
          <w:sz w:val="20"/>
          <w:szCs w:val="20"/>
        </w:rPr>
        <w:t>„</w:t>
      </w:r>
      <w:r w:rsidR="00082E91" w:rsidRPr="00AF1D0F">
        <w:rPr>
          <w:rFonts w:ascii="Arial" w:hAnsi="Arial" w:cs="Arial"/>
          <w:b/>
          <w:bCs/>
          <w:sz w:val="20"/>
          <w:szCs w:val="20"/>
        </w:rPr>
        <w:t>Osobní ochranné pracovní prostředky</w:t>
      </w:r>
      <w:r w:rsidRPr="006607E5">
        <w:rPr>
          <w:rFonts w:ascii="Arial" w:hAnsi="Arial" w:cs="Arial"/>
          <w:b/>
          <w:bCs/>
          <w:iCs/>
          <w:sz w:val="20"/>
          <w:szCs w:val="20"/>
        </w:rPr>
        <w:t>“</w:t>
      </w:r>
      <w:r w:rsidR="005B5F80">
        <w:rPr>
          <w:rFonts w:ascii="Arial" w:hAnsi="Arial" w:cs="Arial"/>
          <w:iCs/>
          <w:sz w:val="20"/>
          <w:szCs w:val="20"/>
        </w:rPr>
        <w:t xml:space="preserve"> </w:t>
      </w:r>
      <w:r w:rsidR="00AF1D0F">
        <w:rPr>
          <w:rFonts w:ascii="Arial" w:hAnsi="Arial" w:cs="Arial"/>
          <w:iCs/>
          <w:sz w:val="20"/>
          <w:szCs w:val="20"/>
        </w:rPr>
        <w:t xml:space="preserve">pro </w:t>
      </w:r>
      <w:r w:rsidR="00AF1D0F" w:rsidRPr="005B5F80">
        <w:rPr>
          <w:rFonts w:ascii="Arial" w:hAnsi="Arial" w:cs="Arial"/>
          <w:b/>
          <w:bCs/>
          <w:iCs/>
          <w:sz w:val="20"/>
          <w:szCs w:val="20"/>
        </w:rPr>
        <w:t xml:space="preserve">část </w:t>
      </w:r>
      <w:r w:rsidR="00AC7C4A" w:rsidRPr="005B5F80">
        <w:rPr>
          <w:rFonts w:ascii="Arial" w:hAnsi="Arial" w:cs="Arial"/>
          <w:b/>
          <w:bCs/>
          <w:iCs/>
          <w:sz w:val="20"/>
          <w:szCs w:val="20"/>
        </w:rPr>
        <w:t>A – Ochranné</w:t>
      </w:r>
      <w:r w:rsidR="00A7580C" w:rsidRPr="005B5F80">
        <w:rPr>
          <w:rFonts w:ascii="Arial" w:hAnsi="Arial" w:cs="Arial"/>
          <w:b/>
          <w:bCs/>
          <w:iCs/>
          <w:sz w:val="20"/>
          <w:szCs w:val="20"/>
        </w:rPr>
        <w:t xml:space="preserve"> osobní pracovní prostředky</w:t>
      </w:r>
      <w:r w:rsidRPr="008B3310">
        <w:rPr>
          <w:rFonts w:ascii="Arial" w:hAnsi="Arial" w:cs="Arial"/>
          <w:bCs/>
          <w:iCs/>
          <w:sz w:val="20"/>
          <w:szCs w:val="20"/>
        </w:rPr>
        <w:t xml:space="preserve"> </w:t>
      </w:r>
      <w:r w:rsidRPr="000B1381">
        <w:rPr>
          <w:rFonts w:ascii="Arial" w:hAnsi="Arial" w:cs="Arial"/>
          <w:sz w:val="20"/>
          <w:szCs w:val="20"/>
        </w:rPr>
        <w:t>(dále jen „</w:t>
      </w:r>
      <w:r w:rsidRPr="000B1381">
        <w:rPr>
          <w:rFonts w:ascii="Arial" w:hAnsi="Arial" w:cs="Arial"/>
          <w:b/>
          <w:sz w:val="20"/>
          <w:szCs w:val="20"/>
        </w:rPr>
        <w:t>veřejná zakázka</w:t>
      </w:r>
      <w:r w:rsidRPr="000B1381">
        <w:rPr>
          <w:rFonts w:ascii="Arial" w:hAnsi="Arial" w:cs="Arial"/>
          <w:sz w:val="20"/>
          <w:szCs w:val="20"/>
        </w:rPr>
        <w:t>“), zadávané kupujícím v souladu se ZZVZ, a zadávací dokumentace kupujícího pro veřejnou zakázku (dále jen „</w:t>
      </w:r>
      <w:r w:rsidRPr="000B1381">
        <w:rPr>
          <w:rFonts w:ascii="Arial" w:hAnsi="Arial" w:cs="Arial"/>
          <w:b/>
          <w:sz w:val="20"/>
          <w:szCs w:val="20"/>
        </w:rPr>
        <w:t>zadávací dokumentace</w:t>
      </w:r>
      <w:r w:rsidRPr="000B1381">
        <w:rPr>
          <w:rFonts w:ascii="Arial" w:hAnsi="Arial" w:cs="Arial"/>
          <w:sz w:val="20"/>
          <w:szCs w:val="20"/>
        </w:rPr>
        <w:t>“).</w:t>
      </w:r>
    </w:p>
    <w:p w14:paraId="5FFB997A" w14:textId="2C895FB5" w:rsidR="00060B31" w:rsidRDefault="00060B31" w:rsidP="00060B31">
      <w:pPr>
        <w:pStyle w:val="Bezmezer"/>
        <w:tabs>
          <w:tab w:val="num" w:pos="1440"/>
        </w:tabs>
        <w:spacing w:line="280" w:lineRule="atLeast"/>
        <w:jc w:val="both"/>
        <w:rPr>
          <w:rFonts w:ascii="Arial" w:hAnsi="Arial" w:cs="Arial"/>
          <w:sz w:val="20"/>
          <w:szCs w:val="20"/>
        </w:rPr>
      </w:pPr>
    </w:p>
    <w:p w14:paraId="2D295E2C" w14:textId="77777777" w:rsidR="00635D28" w:rsidRPr="000B1381" w:rsidRDefault="00635D28" w:rsidP="00060B31">
      <w:pPr>
        <w:pStyle w:val="Bezmezer"/>
        <w:tabs>
          <w:tab w:val="num" w:pos="1440"/>
        </w:tabs>
        <w:spacing w:line="280" w:lineRule="atLeast"/>
        <w:jc w:val="both"/>
        <w:rPr>
          <w:rFonts w:ascii="Arial" w:hAnsi="Arial" w:cs="Arial"/>
          <w:sz w:val="20"/>
          <w:szCs w:val="20"/>
        </w:rPr>
      </w:pPr>
    </w:p>
    <w:p w14:paraId="27BE6355" w14:textId="77777777" w:rsidR="00B02B4B" w:rsidRPr="00DA2C52" w:rsidRDefault="00B02B4B" w:rsidP="00B02B4B">
      <w:pPr>
        <w:spacing w:line="280" w:lineRule="atLeast"/>
        <w:jc w:val="center"/>
        <w:rPr>
          <w:rFonts w:cs="Arial"/>
          <w:b/>
          <w:szCs w:val="20"/>
        </w:rPr>
      </w:pPr>
      <w:r w:rsidRPr="00DA2C52">
        <w:rPr>
          <w:rFonts w:cs="Arial"/>
          <w:b/>
          <w:szCs w:val="20"/>
        </w:rPr>
        <w:t>I.</w:t>
      </w:r>
    </w:p>
    <w:p w14:paraId="4DF57238" w14:textId="77777777" w:rsidR="00B02B4B" w:rsidRDefault="00B02B4B" w:rsidP="00B02B4B">
      <w:pPr>
        <w:spacing w:line="280" w:lineRule="atLeast"/>
        <w:jc w:val="center"/>
        <w:rPr>
          <w:rFonts w:cs="Arial"/>
          <w:b/>
          <w:szCs w:val="20"/>
        </w:rPr>
      </w:pPr>
    </w:p>
    <w:p w14:paraId="5C2BACFA" w14:textId="77777777" w:rsidR="00B02B4B" w:rsidRDefault="00B02B4B" w:rsidP="00B02B4B">
      <w:pPr>
        <w:spacing w:line="280" w:lineRule="atLeast"/>
        <w:jc w:val="center"/>
        <w:rPr>
          <w:rFonts w:cs="Arial"/>
          <w:b/>
          <w:szCs w:val="20"/>
        </w:rPr>
      </w:pPr>
      <w:r w:rsidRPr="00310FEA">
        <w:rPr>
          <w:rFonts w:cs="Arial"/>
          <w:b/>
          <w:szCs w:val="20"/>
        </w:rPr>
        <w:t>V</w:t>
      </w:r>
      <w:r>
        <w:rPr>
          <w:rFonts w:cs="Arial"/>
          <w:b/>
          <w:szCs w:val="20"/>
        </w:rPr>
        <w:t>ymezení pojmů a zkratek</w:t>
      </w:r>
    </w:p>
    <w:p w14:paraId="1297DC79" w14:textId="77777777" w:rsidR="00B02B4B" w:rsidRPr="00B92F08" w:rsidRDefault="00B02B4B" w:rsidP="00B02B4B">
      <w:pPr>
        <w:pStyle w:val="Bezmezer"/>
        <w:tabs>
          <w:tab w:val="num" w:pos="1440"/>
        </w:tabs>
        <w:spacing w:line="280" w:lineRule="atLeast"/>
        <w:jc w:val="both"/>
        <w:rPr>
          <w:rFonts w:ascii="Arial" w:hAnsi="Arial"/>
          <w:sz w:val="20"/>
        </w:rPr>
      </w:pPr>
    </w:p>
    <w:p w14:paraId="66F1C5C7" w14:textId="77777777" w:rsidR="00B02B4B" w:rsidRPr="004B6F4A" w:rsidRDefault="00B02B4B" w:rsidP="00B02B4B">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643D497E" w14:textId="77777777" w:rsidR="00B02B4B" w:rsidRPr="004B6F4A" w:rsidRDefault="00B02B4B" w:rsidP="00B02B4B">
      <w:pPr>
        <w:pStyle w:val="Bezmezer"/>
        <w:tabs>
          <w:tab w:val="num" w:pos="1440"/>
        </w:tabs>
        <w:spacing w:line="280" w:lineRule="atLeast"/>
        <w:jc w:val="both"/>
        <w:rPr>
          <w:rFonts w:ascii="Arial" w:hAnsi="Arial" w:cs="Arial"/>
          <w:sz w:val="20"/>
          <w:szCs w:val="20"/>
        </w:rPr>
      </w:pPr>
    </w:p>
    <w:p w14:paraId="1E395DB0" w14:textId="752E40C4" w:rsidR="00B02B4B" w:rsidRPr="00A76E5A" w:rsidRDefault="00B02B4B" w:rsidP="00B02B4B">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00765C1B">
        <w:rPr>
          <w:rFonts w:ascii="Arial" w:hAnsi="Arial"/>
          <w:sz w:val="20"/>
        </w:rPr>
        <w:t>Všeobecné nákupní podmínky společnosti</w:t>
      </w:r>
      <w:r w:rsidRPr="00A76E5A">
        <w:rPr>
          <w:rFonts w:ascii="Arial" w:hAnsi="Arial"/>
          <w:sz w:val="20"/>
        </w:rPr>
        <w:t xml:space="preserve"> E.ON Czech ve verzi platné a účinné ke dni uzavření této smlouvy</w:t>
      </w:r>
      <w:r w:rsidR="00ED7BFB">
        <w:rPr>
          <w:rFonts w:ascii="Arial" w:hAnsi="Arial"/>
          <w:sz w:val="20"/>
        </w:rPr>
        <w:t>;</w:t>
      </w:r>
    </w:p>
    <w:p w14:paraId="3E57AEB9" w14:textId="0A7787A8" w:rsidR="00B02B4B" w:rsidRDefault="00B02B4B" w:rsidP="00B02B4B">
      <w:pPr>
        <w:pStyle w:val="Bezmezer"/>
        <w:tabs>
          <w:tab w:val="num" w:pos="1440"/>
        </w:tabs>
        <w:spacing w:line="280" w:lineRule="atLeast"/>
        <w:jc w:val="both"/>
        <w:rPr>
          <w:rFonts w:ascii="Arial" w:hAnsi="Arial" w:cs="Arial"/>
          <w:sz w:val="20"/>
          <w:szCs w:val="20"/>
        </w:rPr>
      </w:pPr>
      <w:r w:rsidRPr="000333A4">
        <w:rPr>
          <w:rFonts w:ascii="Arial" w:hAnsi="Arial" w:cs="Arial"/>
          <w:b/>
          <w:sz w:val="20"/>
          <w:szCs w:val="20"/>
        </w:rPr>
        <w:t xml:space="preserve">„Poddodavatel“ </w:t>
      </w:r>
      <w:r w:rsidRPr="000333A4">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269BF39A" w14:textId="5988AD97" w:rsidR="00ED7BFB" w:rsidRPr="00A76E5A" w:rsidRDefault="00ED7BFB" w:rsidP="00B02B4B">
      <w:pPr>
        <w:pStyle w:val="Bezmezer"/>
        <w:tabs>
          <w:tab w:val="num" w:pos="1440"/>
        </w:tabs>
        <w:spacing w:line="280" w:lineRule="atLeast"/>
        <w:jc w:val="both"/>
        <w:rPr>
          <w:rFonts w:ascii="Arial" w:hAnsi="Arial" w:cs="Arial"/>
          <w:sz w:val="20"/>
          <w:szCs w:val="20"/>
        </w:rPr>
      </w:pPr>
      <w:r w:rsidRPr="0045671C">
        <w:rPr>
          <w:rFonts w:ascii="Arial" w:hAnsi="Arial" w:cs="Arial"/>
          <w:b/>
          <w:bCs/>
          <w:sz w:val="20"/>
          <w:szCs w:val="20"/>
        </w:rPr>
        <w:t>„ZZVZ, zákon</w:t>
      </w:r>
      <w:r>
        <w:rPr>
          <w:rFonts w:ascii="Arial" w:hAnsi="Arial" w:cs="Arial"/>
          <w:sz w:val="20"/>
          <w:szCs w:val="20"/>
        </w:rPr>
        <w:t>“ Zákon č. 134/2006 Sb. o zadávání veřejných zakázek, ve znění pozdějších předpisů.</w:t>
      </w:r>
    </w:p>
    <w:p w14:paraId="5FFB997B" w14:textId="270E9966" w:rsidR="00327D7B" w:rsidRDefault="00327D7B" w:rsidP="00060B31">
      <w:pPr>
        <w:spacing w:line="280" w:lineRule="atLeast"/>
        <w:jc w:val="center"/>
        <w:rPr>
          <w:rFonts w:cs="Arial"/>
          <w:b/>
          <w:szCs w:val="20"/>
        </w:rPr>
      </w:pPr>
    </w:p>
    <w:p w14:paraId="761FA89B" w14:textId="77777777" w:rsidR="00635D28" w:rsidRPr="00DA2C52" w:rsidRDefault="00635D28" w:rsidP="00060B31">
      <w:pPr>
        <w:spacing w:line="280" w:lineRule="atLeast"/>
        <w:jc w:val="center"/>
        <w:rPr>
          <w:rFonts w:cs="Arial"/>
          <w:b/>
          <w:szCs w:val="20"/>
        </w:rPr>
      </w:pPr>
    </w:p>
    <w:p w14:paraId="5FFB997C" w14:textId="029D5CBF" w:rsidR="00327D7B" w:rsidRPr="000B1381" w:rsidRDefault="00327D7B" w:rsidP="00060B31">
      <w:pPr>
        <w:spacing w:line="280" w:lineRule="atLeast"/>
        <w:jc w:val="center"/>
        <w:rPr>
          <w:rFonts w:cs="Arial"/>
          <w:b/>
          <w:szCs w:val="20"/>
        </w:rPr>
      </w:pPr>
      <w:r w:rsidRPr="000B1381">
        <w:rPr>
          <w:rFonts w:cs="Arial"/>
          <w:b/>
          <w:szCs w:val="20"/>
        </w:rPr>
        <w:t>I</w:t>
      </w:r>
      <w:r w:rsidR="00B02B4B">
        <w:rPr>
          <w:rFonts w:cs="Arial"/>
          <w:b/>
          <w:szCs w:val="20"/>
        </w:rPr>
        <w:t>I</w:t>
      </w:r>
      <w:r w:rsidRPr="000B1381">
        <w:rPr>
          <w:rFonts w:cs="Arial"/>
          <w:b/>
          <w:szCs w:val="20"/>
        </w:rPr>
        <w:t>.</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65621A53" w14:textId="60FAEB58" w:rsidR="006B20D9" w:rsidRPr="00B237A5" w:rsidRDefault="00327D7B" w:rsidP="00F2599F">
      <w:pPr>
        <w:numPr>
          <w:ilvl w:val="0"/>
          <w:numId w:val="1"/>
        </w:numPr>
        <w:spacing w:line="280" w:lineRule="atLeast"/>
        <w:jc w:val="both"/>
        <w:rPr>
          <w:rFonts w:cs="Arial"/>
          <w:szCs w:val="20"/>
        </w:rPr>
      </w:pPr>
      <w:r w:rsidRPr="0046316F">
        <w:rPr>
          <w:rFonts w:cs="Arial"/>
          <w:szCs w:val="20"/>
        </w:rPr>
        <w:t>Předmětem této sm</w:t>
      </w:r>
      <w:r w:rsidR="007542F5" w:rsidRPr="0046316F">
        <w:rPr>
          <w:rFonts w:cs="Arial"/>
          <w:szCs w:val="20"/>
        </w:rPr>
        <w:t xml:space="preserve">louvy je </w:t>
      </w:r>
      <w:r w:rsidR="00A51E00" w:rsidRPr="0046316F">
        <w:rPr>
          <w:rFonts w:cs="Arial"/>
          <w:szCs w:val="20"/>
        </w:rPr>
        <w:t>dodávka</w:t>
      </w:r>
      <w:r w:rsidR="0012113D" w:rsidRPr="0046316F">
        <w:rPr>
          <w:rFonts w:cs="Arial"/>
          <w:szCs w:val="20"/>
        </w:rPr>
        <w:t xml:space="preserve"> </w:t>
      </w:r>
      <w:r w:rsidR="003D4A0F">
        <w:rPr>
          <w:rFonts w:cs="Arial"/>
          <w:b/>
          <w:bCs/>
          <w:szCs w:val="20"/>
        </w:rPr>
        <w:t>ochranných osobních</w:t>
      </w:r>
      <w:r w:rsidR="00B237A5" w:rsidRPr="0046316F">
        <w:rPr>
          <w:rFonts w:cs="Arial"/>
          <w:b/>
          <w:bCs/>
          <w:szCs w:val="20"/>
        </w:rPr>
        <w:t xml:space="preserve"> pracovních prostředků</w:t>
      </w:r>
      <w:r w:rsidR="00265953">
        <w:rPr>
          <w:rFonts w:cs="Arial"/>
          <w:b/>
          <w:bCs/>
          <w:szCs w:val="20"/>
        </w:rPr>
        <w:t xml:space="preserve"> </w:t>
      </w:r>
      <w:r w:rsidR="0012113D" w:rsidRPr="0046316F">
        <w:rPr>
          <w:rFonts w:cs="Arial"/>
          <w:szCs w:val="20"/>
        </w:rPr>
        <w:t>(dále jen</w:t>
      </w:r>
      <w:r w:rsidR="0012113D" w:rsidRPr="000B1381">
        <w:rPr>
          <w:rFonts w:cs="Arial"/>
          <w:szCs w:val="20"/>
        </w:rPr>
        <w:t xml:space="preserve"> </w:t>
      </w:r>
      <w:r w:rsidR="0012113D" w:rsidRPr="000B1381">
        <w:rPr>
          <w:rFonts w:cs="Arial"/>
          <w:b/>
          <w:szCs w:val="20"/>
        </w:rPr>
        <w:t>„zboží“</w:t>
      </w:r>
      <w:r w:rsidR="0012113D" w:rsidRPr="000B1381">
        <w:rPr>
          <w:rFonts w:cs="Arial"/>
          <w:szCs w:val="20"/>
        </w:rPr>
        <w:t>) prodávajícím kupujícím</w:t>
      </w:r>
      <w:r w:rsidR="007A0E7E">
        <w:rPr>
          <w:rFonts w:cs="Arial"/>
          <w:szCs w:val="20"/>
        </w:rPr>
        <w:t xml:space="preserve">u na bázi </w:t>
      </w:r>
      <w:r w:rsidR="007A0E7E" w:rsidRPr="00B237A5">
        <w:rPr>
          <w:rFonts w:cs="Arial"/>
          <w:szCs w:val="20"/>
        </w:rPr>
        <w:t>e-procurement</w:t>
      </w:r>
      <w:r w:rsidR="00311537" w:rsidRPr="00B237A5">
        <w:rPr>
          <w:rFonts w:cs="Arial"/>
          <w:szCs w:val="20"/>
        </w:rPr>
        <w:t>u</w:t>
      </w:r>
      <w:r w:rsidR="00207C41" w:rsidRPr="00B237A5">
        <w:rPr>
          <w:rFonts w:cs="Arial"/>
          <w:szCs w:val="20"/>
        </w:rPr>
        <w:t>,</w:t>
      </w:r>
      <w:r w:rsidR="00311537" w:rsidRPr="00B237A5">
        <w:rPr>
          <w:rFonts w:cs="Arial"/>
          <w:szCs w:val="20"/>
        </w:rPr>
        <w:t xml:space="preserve"> tj. prostřednictvím elektronického nákupního košíku. </w:t>
      </w:r>
    </w:p>
    <w:p w14:paraId="2359360F" w14:textId="77777777" w:rsidR="006B20D9" w:rsidRPr="000B1381" w:rsidRDefault="006B20D9" w:rsidP="006B20D9">
      <w:pPr>
        <w:spacing w:line="280" w:lineRule="atLeast"/>
        <w:ind w:left="340"/>
        <w:jc w:val="both"/>
        <w:rPr>
          <w:rFonts w:cs="Arial"/>
          <w:szCs w:val="20"/>
        </w:rPr>
      </w:pPr>
    </w:p>
    <w:p w14:paraId="1F41530A" w14:textId="72C6A987" w:rsidR="006B20D9" w:rsidRPr="00D43B14" w:rsidRDefault="006B20D9" w:rsidP="00F2599F">
      <w:pPr>
        <w:numPr>
          <w:ilvl w:val="0"/>
          <w:numId w:val="1"/>
        </w:numPr>
        <w:spacing w:line="280" w:lineRule="atLeast"/>
        <w:jc w:val="both"/>
        <w:rPr>
          <w:rFonts w:cs="Arial"/>
          <w:szCs w:val="20"/>
        </w:rPr>
      </w:pPr>
      <w:r w:rsidRPr="00D43B14">
        <w:rPr>
          <w:rFonts w:cs="Arial"/>
          <w:szCs w:val="20"/>
        </w:rPr>
        <w:t>Dodávka zboží bude realizována</w:t>
      </w:r>
      <w:r w:rsidR="0012113D" w:rsidRPr="00D43B14">
        <w:rPr>
          <w:rFonts w:cs="Arial"/>
          <w:szCs w:val="20"/>
        </w:rPr>
        <w:t xml:space="preserve"> </w:t>
      </w:r>
      <w:r w:rsidR="000946FB" w:rsidRPr="00D43B14">
        <w:rPr>
          <w:rFonts w:cs="Arial"/>
          <w:szCs w:val="20"/>
        </w:rPr>
        <w:t xml:space="preserve">za </w:t>
      </w:r>
      <w:r w:rsidR="0012113D" w:rsidRPr="00D43B14">
        <w:rPr>
          <w:rFonts w:cs="Arial"/>
          <w:szCs w:val="20"/>
        </w:rPr>
        <w:t>podmínek stanovených v této smlouvě, nabídce</w:t>
      </w:r>
      <w:r w:rsidR="00854B5F" w:rsidRPr="00D43B14">
        <w:rPr>
          <w:rFonts w:cs="Arial"/>
          <w:szCs w:val="20"/>
        </w:rPr>
        <w:t>,</w:t>
      </w:r>
      <w:r w:rsidR="0012113D" w:rsidRPr="00D43B14">
        <w:rPr>
          <w:rFonts w:cs="Arial"/>
          <w:szCs w:val="20"/>
        </w:rPr>
        <w:t xml:space="preserve"> zadávací dokumentaci</w:t>
      </w:r>
      <w:r w:rsidR="00854B5F" w:rsidRPr="00D43B14">
        <w:rPr>
          <w:rFonts w:cs="Arial"/>
          <w:szCs w:val="20"/>
        </w:rPr>
        <w:t xml:space="preserve"> a dle </w:t>
      </w:r>
      <w:r w:rsidR="00C70DD2" w:rsidRPr="00D43B14">
        <w:rPr>
          <w:rFonts w:cs="Arial"/>
          <w:szCs w:val="20"/>
        </w:rPr>
        <w:t xml:space="preserve">Všeobecných </w:t>
      </w:r>
      <w:r w:rsidR="0024204D" w:rsidRPr="00D43B14">
        <w:rPr>
          <w:rFonts w:cs="Arial"/>
          <w:szCs w:val="20"/>
        </w:rPr>
        <w:t xml:space="preserve">nákupních </w:t>
      </w:r>
      <w:r w:rsidR="00C70DD2" w:rsidRPr="00D43B14">
        <w:rPr>
          <w:rFonts w:cs="Arial"/>
          <w:szCs w:val="20"/>
        </w:rPr>
        <w:t xml:space="preserve">podmínek společností E.ON Czech </w:t>
      </w:r>
      <w:r w:rsidR="00DA24BA" w:rsidRPr="00D43B14">
        <w:rPr>
          <w:rFonts w:cs="Arial"/>
          <w:szCs w:val="20"/>
        </w:rPr>
        <w:t xml:space="preserve">ve verzi </w:t>
      </w:r>
      <w:r w:rsidR="00833EB2" w:rsidRPr="00D43B14">
        <w:rPr>
          <w:rFonts w:cs="Arial"/>
          <w:szCs w:val="20"/>
        </w:rPr>
        <w:t>platné a účinné</w:t>
      </w:r>
      <w:r w:rsidR="00C86E9B" w:rsidRPr="00D43B14">
        <w:rPr>
          <w:rFonts w:cs="Arial"/>
          <w:szCs w:val="20"/>
        </w:rPr>
        <w:t xml:space="preserve"> ke dni uzavření této smlouvy</w:t>
      </w:r>
      <w:r w:rsidR="00DA24BA" w:rsidRPr="00D43B14">
        <w:rPr>
          <w:rFonts w:cs="Arial"/>
          <w:szCs w:val="20"/>
        </w:rPr>
        <w:t xml:space="preserve"> (dále jen „</w:t>
      </w:r>
      <w:r w:rsidR="00DA24BA" w:rsidRPr="00D43B14">
        <w:rPr>
          <w:rFonts w:cs="Arial"/>
          <w:b/>
          <w:szCs w:val="20"/>
        </w:rPr>
        <w:t>VNP</w:t>
      </w:r>
      <w:r w:rsidR="00DA24BA" w:rsidRPr="00D43B14">
        <w:rPr>
          <w:rFonts w:cs="Arial"/>
          <w:szCs w:val="20"/>
        </w:rPr>
        <w:t xml:space="preserve">“) </w:t>
      </w:r>
      <w:r w:rsidR="00C70DD2" w:rsidRPr="00D43B14">
        <w:rPr>
          <w:rFonts w:cs="Arial"/>
          <w:szCs w:val="20"/>
        </w:rPr>
        <w:t>jako obchodních podmínek kupujícího</w:t>
      </w:r>
      <w:r w:rsidR="004A71A6" w:rsidRPr="00D43B14">
        <w:rPr>
          <w:rFonts w:cs="Arial"/>
          <w:szCs w:val="20"/>
        </w:rPr>
        <w:t xml:space="preserve">, včetně zvláštní akceptace </w:t>
      </w:r>
      <w:r w:rsidR="004A71A6" w:rsidRPr="00D43B14">
        <w:rPr>
          <w:rFonts w:eastAsia="Calibri" w:cs="Arial"/>
          <w:szCs w:val="20"/>
          <w:lang w:eastAsia="en-US"/>
        </w:rPr>
        <w:t xml:space="preserve">vybraných ustanovení obchodních podmínek </w:t>
      </w:r>
      <w:r w:rsidR="00F75C7B" w:rsidRPr="00D43B14">
        <w:rPr>
          <w:rFonts w:eastAsia="Calibri" w:cs="Arial"/>
          <w:szCs w:val="20"/>
          <w:lang w:eastAsia="en-US"/>
        </w:rPr>
        <w:t xml:space="preserve">prodávajícím </w:t>
      </w:r>
      <w:r w:rsidR="008F039A" w:rsidRPr="00D43B14">
        <w:rPr>
          <w:rFonts w:eastAsia="Calibri" w:cs="Arial"/>
          <w:szCs w:val="20"/>
          <w:lang w:eastAsia="en-US"/>
        </w:rPr>
        <w:t xml:space="preserve">dle § 1753 </w:t>
      </w:r>
      <w:r w:rsidR="00900C5F" w:rsidRPr="00D43B14">
        <w:rPr>
          <w:rFonts w:eastAsia="Calibri" w:cs="Arial"/>
          <w:szCs w:val="20"/>
          <w:lang w:eastAsia="en-US"/>
        </w:rPr>
        <w:t>občanského zákoníku</w:t>
      </w:r>
      <w:r w:rsidR="004A71A6" w:rsidRPr="00D43B14">
        <w:rPr>
          <w:rFonts w:eastAsia="Calibri" w:cs="Arial"/>
          <w:szCs w:val="20"/>
          <w:lang w:eastAsia="en-US"/>
        </w:rPr>
        <w:t>,</w:t>
      </w:r>
      <w:r w:rsidR="00926CB9" w:rsidRPr="00D43B14">
        <w:rPr>
          <w:rFonts w:cs="Arial"/>
          <w:szCs w:val="20"/>
        </w:rPr>
        <w:t xml:space="preserve"> připojených k této smlouvě jako </w:t>
      </w:r>
      <w:r w:rsidR="00926CB9" w:rsidRPr="00D43B14">
        <w:rPr>
          <w:rFonts w:cs="Arial"/>
          <w:szCs w:val="20"/>
          <w:u w:val="single"/>
        </w:rPr>
        <w:t>příloha</w:t>
      </w:r>
      <w:r w:rsidR="00670F48" w:rsidRPr="00D43B14">
        <w:rPr>
          <w:rFonts w:cs="Arial"/>
          <w:szCs w:val="20"/>
          <w:u w:val="single"/>
        </w:rPr>
        <w:t> </w:t>
      </w:r>
      <w:r w:rsidR="0038779F">
        <w:rPr>
          <w:rFonts w:cs="Arial"/>
          <w:szCs w:val="20"/>
          <w:u w:val="single"/>
        </w:rPr>
        <w:t>3</w:t>
      </w:r>
      <w:r w:rsidR="0012113D" w:rsidRPr="00D43B14">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1105393F"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w:t>
      </w:r>
      <w:r w:rsidR="00A3481F">
        <w:rPr>
          <w:rFonts w:cs="Arial"/>
          <w:szCs w:val="20"/>
        </w:rPr>
        <w:t> </w:t>
      </w:r>
      <w:r w:rsidR="00A3481F">
        <w:rPr>
          <w:rFonts w:cs="Arial"/>
          <w:szCs w:val="20"/>
          <w:u w:val="single"/>
        </w:rPr>
        <w:t>příloze 1</w:t>
      </w:r>
      <w:r w:rsidRPr="00C70DD2">
        <w:rPr>
          <w:rFonts w:cs="Arial"/>
          <w:szCs w:val="20"/>
        </w:rPr>
        <w:t xml:space="preserve"> této smlouvy</w:t>
      </w:r>
      <w:r w:rsidR="00A060A8">
        <w:rPr>
          <w:rFonts w:cs="Arial"/>
          <w:szCs w:val="20"/>
        </w:rPr>
        <w:t xml:space="preserve"> a zároveň bude obsahem elektronického katalogu prodávajícího, ze kterého bude kupující vytvářet jednotlivé dílčí odvolávky</w:t>
      </w:r>
      <w:r w:rsidRPr="00C70DD2">
        <w:rPr>
          <w:rFonts w:cs="Arial"/>
          <w:szCs w:val="20"/>
        </w:rPr>
        <w:t>.</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38779F">
        <w:rPr>
          <w:rFonts w:cs="Arial"/>
          <w:bCs/>
          <w:iCs/>
          <w:szCs w:val="20"/>
        </w:rPr>
        <w:t>.</w:t>
      </w:r>
    </w:p>
    <w:p w14:paraId="0099B540" w14:textId="77777777" w:rsidR="00AC1FE7" w:rsidRDefault="00AC1FE7" w:rsidP="00AC1FE7">
      <w:pPr>
        <w:spacing w:line="280" w:lineRule="atLeast"/>
        <w:ind w:left="340"/>
        <w:jc w:val="both"/>
        <w:rPr>
          <w:rFonts w:cs="Arial"/>
          <w:szCs w:val="20"/>
        </w:rPr>
      </w:pPr>
    </w:p>
    <w:p w14:paraId="5FFB9980" w14:textId="6DAD856B" w:rsidR="008D5F8C" w:rsidRDefault="00F2599F" w:rsidP="007F49AC">
      <w:pPr>
        <w:numPr>
          <w:ilvl w:val="0"/>
          <w:numId w:val="1"/>
        </w:numPr>
        <w:spacing w:line="280" w:lineRule="atLeast"/>
        <w:jc w:val="both"/>
        <w:rPr>
          <w:rFonts w:cs="Arial"/>
          <w:szCs w:val="20"/>
        </w:rPr>
      </w:pPr>
      <w:r w:rsidRPr="00DC3AFF">
        <w:rPr>
          <w:rFonts w:cs="Arial"/>
          <w:szCs w:val="20"/>
        </w:rPr>
        <w:t>Prodávající je také povinen předat kupujícímu spolu s dodávkou zboží veškerou dokumentaci potřebnou pro použití zboží</w:t>
      </w:r>
      <w:r w:rsidR="00D21F07" w:rsidRPr="00DC3AFF">
        <w:rPr>
          <w:rFonts w:cs="Arial"/>
          <w:szCs w:val="20"/>
        </w:rPr>
        <w:t xml:space="preserve"> (</w:t>
      </w:r>
      <w:r w:rsidR="00265953">
        <w:rPr>
          <w:rFonts w:cs="Arial"/>
          <w:szCs w:val="20"/>
        </w:rPr>
        <w:t xml:space="preserve">prohlášení o shodě, </w:t>
      </w:r>
      <w:r w:rsidR="00D21F07" w:rsidRPr="00DC3AFF">
        <w:rPr>
          <w:rFonts w:cs="Arial"/>
          <w:szCs w:val="20"/>
        </w:rPr>
        <w:t>návod k použití a údržbě)</w:t>
      </w:r>
      <w:r w:rsidRPr="00DC3AFF">
        <w:rPr>
          <w:rFonts w:cs="Arial"/>
          <w:szCs w:val="20"/>
        </w:rPr>
        <w:t xml:space="preserve"> v souladu s jeho účelem</w:t>
      </w:r>
      <w:r w:rsidR="006A2BB4" w:rsidRPr="00DC3AFF">
        <w:rPr>
          <w:rFonts w:cs="Arial"/>
          <w:szCs w:val="20"/>
        </w:rPr>
        <w:t xml:space="preserve"> a všechny součásti a příslušenství zboží</w:t>
      </w:r>
      <w:r w:rsidR="00E36D8B" w:rsidRPr="00DC3AFF">
        <w:rPr>
          <w:rFonts w:cs="Arial"/>
          <w:szCs w:val="20"/>
        </w:rPr>
        <w:t>.</w:t>
      </w:r>
      <w:r w:rsidR="00903768" w:rsidRPr="00DC3AFF">
        <w:rPr>
          <w:rFonts w:cs="Arial"/>
          <w:szCs w:val="20"/>
        </w:rPr>
        <w:t xml:space="preserve"> </w:t>
      </w:r>
    </w:p>
    <w:p w14:paraId="7F89FD69" w14:textId="77777777" w:rsidR="00DC3AFF" w:rsidRPr="00DC3AFF" w:rsidRDefault="00DC3AFF" w:rsidP="00DC3AFF">
      <w:pPr>
        <w:spacing w:line="280" w:lineRule="atLeast"/>
        <w:ind w:left="340"/>
        <w:jc w:val="both"/>
        <w:rPr>
          <w:rFonts w:cs="Arial"/>
          <w:szCs w:val="20"/>
        </w:rPr>
      </w:pPr>
    </w:p>
    <w:p w14:paraId="5FFB9981" w14:textId="54A75995" w:rsidR="008D5F8C" w:rsidRPr="00D71308" w:rsidRDefault="008D5F8C" w:rsidP="00A73044">
      <w:pPr>
        <w:numPr>
          <w:ilvl w:val="0"/>
          <w:numId w:val="1"/>
        </w:numPr>
        <w:spacing w:line="280" w:lineRule="atLeast"/>
        <w:jc w:val="both"/>
        <w:rPr>
          <w:rFonts w:cs="Arial"/>
          <w:szCs w:val="20"/>
        </w:rPr>
      </w:pPr>
      <w:r>
        <w:rPr>
          <w:rFonts w:cs="Arial"/>
          <w:szCs w:val="20"/>
        </w:rPr>
        <w:lastRenderedPageBreak/>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Cena zboží v členění dle jednotkových cen za jednotlivé položky zboží je uvedena v </w:t>
      </w:r>
      <w:r w:rsidR="00BD71CB" w:rsidRPr="00D71308">
        <w:rPr>
          <w:rFonts w:cs="Arial"/>
          <w:szCs w:val="20"/>
          <w:u w:val="single"/>
        </w:rPr>
        <w:t>příloze 1</w:t>
      </w:r>
      <w:r w:rsidR="00BD71CB" w:rsidRPr="00D71308">
        <w:rPr>
          <w:rFonts w:cs="Arial"/>
          <w:szCs w:val="20"/>
        </w:rPr>
        <w:t xml:space="preserve"> této smlouvy</w:t>
      </w:r>
      <w:r w:rsidR="00F30038">
        <w:rPr>
          <w:rFonts w:cs="Arial"/>
          <w:szCs w:val="20"/>
        </w:rPr>
        <w:t xml:space="preserve"> a zároveň bude obsahem elektronického katalogu prodávajícího</w:t>
      </w:r>
      <w:r w:rsidR="00BD71CB" w:rsidRPr="00D71308">
        <w:rPr>
          <w:rFonts w:cs="Arial"/>
          <w:szCs w:val="20"/>
        </w:rPr>
        <w:t>.</w:t>
      </w:r>
    </w:p>
    <w:p w14:paraId="61C4F0CE" w14:textId="77777777" w:rsidR="00A73044" w:rsidRPr="00D71308" w:rsidRDefault="00A73044" w:rsidP="00A73044">
      <w:pPr>
        <w:spacing w:line="280" w:lineRule="atLeast"/>
        <w:ind w:left="340"/>
        <w:jc w:val="both"/>
        <w:rPr>
          <w:rFonts w:cs="Arial"/>
          <w:szCs w:val="20"/>
        </w:rPr>
      </w:pPr>
    </w:p>
    <w:p w14:paraId="101D793B" w14:textId="61884A76" w:rsidR="005948DE" w:rsidRDefault="00817B47" w:rsidP="004C2683">
      <w:pPr>
        <w:numPr>
          <w:ilvl w:val="0"/>
          <w:numId w:val="1"/>
        </w:numPr>
        <w:spacing w:after="120" w:line="280" w:lineRule="atLeast"/>
        <w:jc w:val="both"/>
        <w:rPr>
          <w:rFonts w:cs="Arial"/>
          <w:szCs w:val="20"/>
        </w:rPr>
      </w:pPr>
      <w:r w:rsidRPr="00164A13">
        <w:rPr>
          <w:rFonts w:cs="Arial"/>
          <w:szCs w:val="20"/>
        </w:rPr>
        <w:t>Plnění dle této smlouvy (dodávky zboží) bude probíhat po jednotlivých dodávkách (dílčích plnění</w:t>
      </w:r>
      <w:r w:rsidR="00C174B6" w:rsidRPr="00164A13">
        <w:rPr>
          <w:rFonts w:cs="Arial"/>
          <w:szCs w:val="20"/>
        </w:rPr>
        <w:t>ch</w:t>
      </w:r>
      <w:r w:rsidRPr="00164A13">
        <w:rPr>
          <w:rFonts w:cs="Arial"/>
          <w:szCs w:val="20"/>
        </w:rPr>
        <w:t>), při kterých bude prodávající dodávat kupujícímu zboží v množství, druzích a do míst plnění na základě odvolávek</w:t>
      </w:r>
      <w:r w:rsidR="00263062">
        <w:rPr>
          <w:rFonts w:cs="Arial"/>
          <w:szCs w:val="20"/>
        </w:rPr>
        <w:t xml:space="preserve"> z elektronického katalogu</w:t>
      </w:r>
      <w:r w:rsidRPr="00164A13">
        <w:rPr>
          <w:rFonts w:cs="Arial"/>
          <w:szCs w:val="20"/>
        </w:rPr>
        <w:t xml:space="preserve"> kupujícího (dále jen „</w:t>
      </w:r>
      <w:r w:rsidRPr="00164A13">
        <w:rPr>
          <w:rFonts w:cs="Arial"/>
          <w:b/>
          <w:szCs w:val="20"/>
        </w:rPr>
        <w:t>výzva k plnění</w:t>
      </w:r>
      <w:r w:rsidRPr="00164A13">
        <w:rPr>
          <w:rFonts w:cs="Arial"/>
          <w:szCs w:val="20"/>
        </w:rPr>
        <w:t>“).</w:t>
      </w:r>
      <w:r w:rsidR="00E1296C" w:rsidRPr="00164A13">
        <w:rPr>
          <w:rFonts w:cs="Arial"/>
          <w:szCs w:val="20"/>
        </w:rPr>
        <w:t xml:space="preserve"> </w:t>
      </w:r>
    </w:p>
    <w:p w14:paraId="3CF8BE22" w14:textId="77777777" w:rsidR="00321D2B" w:rsidRDefault="00321D2B" w:rsidP="00321D2B">
      <w:pPr>
        <w:numPr>
          <w:ilvl w:val="0"/>
          <w:numId w:val="1"/>
        </w:numPr>
        <w:spacing w:after="120" w:line="280" w:lineRule="atLeast"/>
        <w:jc w:val="both"/>
        <w:rPr>
          <w:rFonts w:cs="Arial"/>
          <w:szCs w:val="20"/>
        </w:rPr>
      </w:pPr>
      <w:r w:rsidRPr="00513100">
        <w:rPr>
          <w:rFonts w:cs="Arial"/>
          <w:szCs w:val="20"/>
        </w:rPr>
        <w:t xml:space="preserve">Nebude-li v jednotlivém případě mezi smluvními stranami dohodnuto jinak, budou se vztahy mezi smluvními stranami a podmínky plnění v rozsahu této smlouvy řídit s předností dle uvedeného pořadí: (i) příslušnou výzvou k plnění, (ii) touto smlouvou, (iii) nabídkou, kterou prodávající podal do zadávacího řízení, a jejíž podmínky a požadavky se tímto zavazuje dodržovat rovněž po celou dobu trvání této smlouvy, </w:t>
      </w:r>
      <w:r>
        <w:rPr>
          <w:rFonts w:cs="Arial"/>
          <w:szCs w:val="20"/>
        </w:rPr>
        <w:t xml:space="preserve">(iv) zadávací dokumentací </w:t>
      </w:r>
      <w:r w:rsidRPr="00513100">
        <w:rPr>
          <w:rFonts w:cs="Arial"/>
          <w:szCs w:val="20"/>
        </w:rPr>
        <w:t>a (v) českým právem, zejména občanský zákoník a ZZVZ.</w:t>
      </w:r>
    </w:p>
    <w:p w14:paraId="6C8B4834" w14:textId="77777777" w:rsidR="00C94622" w:rsidRPr="005D762E" w:rsidRDefault="00C94622" w:rsidP="00C94622">
      <w:pPr>
        <w:numPr>
          <w:ilvl w:val="0"/>
          <w:numId w:val="1"/>
        </w:numPr>
        <w:spacing w:after="120" w:line="280" w:lineRule="atLeast"/>
        <w:jc w:val="both"/>
        <w:rPr>
          <w:rFonts w:cs="Arial"/>
          <w:szCs w:val="20"/>
        </w:rPr>
      </w:pPr>
      <w:r w:rsidRPr="005948DE">
        <w:rPr>
          <w:rFonts w:cs="Arial"/>
          <w:szCs w:val="20"/>
        </w:rPr>
        <w:t xml:space="preserve">Odběrné množství uvedené u každého jednotlivého </w:t>
      </w:r>
      <w:r w:rsidRPr="003100B9">
        <w:rPr>
          <w:rFonts w:cs="Arial"/>
          <w:szCs w:val="20"/>
        </w:rPr>
        <w:t xml:space="preserve">typu </w:t>
      </w:r>
      <w:r>
        <w:rPr>
          <w:rFonts w:cs="Arial"/>
          <w:szCs w:val="20"/>
        </w:rPr>
        <w:t>zboží</w:t>
      </w:r>
      <w:r w:rsidRPr="005948DE">
        <w:rPr>
          <w:rFonts w:cs="Arial"/>
          <w:szCs w:val="20"/>
        </w:rPr>
        <w:t xml:space="preserve"> v </w:t>
      </w:r>
      <w:r w:rsidRPr="005948DE">
        <w:rPr>
          <w:rFonts w:cs="Arial"/>
          <w:szCs w:val="20"/>
          <w:u w:val="single"/>
        </w:rPr>
        <w:t>příloze 1</w:t>
      </w:r>
      <w:r w:rsidRPr="005948DE">
        <w:rPr>
          <w:rFonts w:cs="Arial"/>
          <w:szCs w:val="20"/>
        </w:rPr>
        <w:t xml:space="preserve"> je stanoveno pouze jako </w:t>
      </w:r>
      <w:r w:rsidRPr="005D762E">
        <w:rPr>
          <w:rFonts w:cs="Arial"/>
          <w:szCs w:val="20"/>
        </w:rPr>
        <w:t xml:space="preserve">předpokládané. To znamená, že kupující není zavázán k odběru zboží v žádném minimálním či maximálním objemu. Uzavření této smlouvy mezi shora uvedenými smluvními stranami nezakládá povinnost kupujícího k odběru žádného množství zboží od prodávajícího. Smluvní strany se zároveň dohodly, že ustanovení § 2098 občanského zákoníku se nepoužije. </w:t>
      </w:r>
    </w:p>
    <w:p w14:paraId="74495B0E" w14:textId="77777777" w:rsidR="00C94622" w:rsidRPr="002A16C3" w:rsidRDefault="00C94622" w:rsidP="00C94622">
      <w:pPr>
        <w:spacing w:after="120" w:line="280" w:lineRule="atLeast"/>
        <w:ind w:left="340"/>
        <w:jc w:val="both"/>
        <w:rPr>
          <w:rFonts w:cs="Arial"/>
          <w:szCs w:val="20"/>
        </w:rPr>
      </w:pPr>
    </w:p>
    <w:p w14:paraId="09EB14FB" w14:textId="3794383F" w:rsidR="002D160B" w:rsidRDefault="002D160B" w:rsidP="00060B31">
      <w:pPr>
        <w:spacing w:line="280" w:lineRule="atLeast"/>
        <w:jc w:val="both"/>
        <w:rPr>
          <w:rFonts w:cs="Arial"/>
          <w:b/>
          <w:szCs w:val="20"/>
        </w:rPr>
      </w:pPr>
    </w:p>
    <w:p w14:paraId="4C3E9F21" w14:textId="77777777" w:rsidR="00635D28" w:rsidRPr="00DA2C52" w:rsidRDefault="00635D28" w:rsidP="00060B31">
      <w:pPr>
        <w:spacing w:line="280" w:lineRule="atLeast"/>
        <w:jc w:val="both"/>
        <w:rPr>
          <w:rFonts w:cs="Arial"/>
          <w:b/>
          <w:szCs w:val="20"/>
        </w:rPr>
      </w:pPr>
    </w:p>
    <w:p w14:paraId="5FFB998B" w14:textId="386E1F79" w:rsidR="00327D7B" w:rsidRPr="00DA2C52" w:rsidRDefault="00A31FBC" w:rsidP="00060B31">
      <w:pPr>
        <w:spacing w:line="280" w:lineRule="atLeast"/>
        <w:jc w:val="center"/>
        <w:rPr>
          <w:rFonts w:cs="Arial"/>
          <w:b/>
          <w:szCs w:val="20"/>
        </w:rPr>
      </w:pPr>
      <w:r>
        <w:rPr>
          <w:rFonts w:cs="Arial"/>
          <w:b/>
          <w:szCs w:val="20"/>
        </w:rPr>
        <w:t>I</w:t>
      </w:r>
      <w:r w:rsidR="009C28AC">
        <w:rPr>
          <w:rFonts w:cs="Arial"/>
          <w:b/>
          <w:szCs w:val="20"/>
        </w:rPr>
        <w:t>II</w:t>
      </w:r>
      <w:r w:rsidR="00327D7B"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1FDE1C12" w14:textId="2A762118" w:rsidR="002D160B" w:rsidRDefault="00A16D42" w:rsidP="00BE6D50">
      <w:pPr>
        <w:numPr>
          <w:ilvl w:val="0"/>
          <w:numId w:val="2"/>
        </w:numPr>
        <w:spacing w:line="280" w:lineRule="atLeast"/>
        <w:jc w:val="both"/>
        <w:rPr>
          <w:rFonts w:cs="Arial"/>
          <w:szCs w:val="20"/>
        </w:rPr>
      </w:pPr>
      <w:r w:rsidRPr="00A16D42">
        <w:rPr>
          <w:rFonts w:cs="Arial"/>
          <w:szCs w:val="20"/>
        </w:rPr>
        <w:t>K</w:t>
      </w:r>
      <w:r w:rsidR="008C5234" w:rsidRPr="00A16D42">
        <w:rPr>
          <w:rFonts w:cs="Arial"/>
          <w:szCs w:val="20"/>
        </w:rPr>
        <w:t>upující</w:t>
      </w:r>
      <w:r w:rsidRPr="00A16D42">
        <w:rPr>
          <w:rFonts w:cs="Arial"/>
          <w:szCs w:val="20"/>
        </w:rPr>
        <w:t xml:space="preserve"> může</w:t>
      </w:r>
      <w:r w:rsidR="008C5234" w:rsidRPr="00A16D42">
        <w:rPr>
          <w:rFonts w:cs="Arial"/>
          <w:szCs w:val="20"/>
        </w:rPr>
        <w:t xml:space="preserve"> dle své volné úvahy určit pro konkrétní dílčí dodávku (plnění) ve výzvě k plnění místo plnění v rámci České republiky. </w:t>
      </w:r>
    </w:p>
    <w:p w14:paraId="10E05F14" w14:textId="77777777" w:rsidR="00A16D42" w:rsidRPr="00A16D42" w:rsidRDefault="00A16D42" w:rsidP="00A16D42">
      <w:pPr>
        <w:spacing w:line="280" w:lineRule="atLeast"/>
        <w:ind w:left="340"/>
        <w:jc w:val="both"/>
        <w:rPr>
          <w:rFonts w:cs="Arial"/>
          <w:szCs w:val="20"/>
        </w:rPr>
      </w:pPr>
    </w:p>
    <w:p w14:paraId="2FC0046C" w14:textId="22792858" w:rsidR="00C92F7A" w:rsidRPr="00D71308" w:rsidRDefault="008C5234" w:rsidP="00C92F7A">
      <w:pPr>
        <w:numPr>
          <w:ilvl w:val="0"/>
          <w:numId w:val="2"/>
        </w:numPr>
        <w:spacing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tj. </w:t>
      </w:r>
      <w:r w:rsidR="00122551" w:rsidRPr="00D71308">
        <w:rPr>
          <w:szCs w:val="20"/>
        </w:rPr>
        <w:t xml:space="preserve">kamkoliv v rámci </w:t>
      </w:r>
      <w:r w:rsidR="004A2CD2" w:rsidRPr="00D71308">
        <w:rPr>
          <w:szCs w:val="20"/>
        </w:rPr>
        <w:t>celé</w:t>
      </w:r>
      <w:r w:rsidR="00122551" w:rsidRPr="00D71308">
        <w:rPr>
          <w:szCs w:val="20"/>
        </w:rPr>
        <w:t>ho</w:t>
      </w:r>
      <w:r w:rsidR="004A2CD2" w:rsidRPr="00D71308">
        <w:rPr>
          <w:szCs w:val="20"/>
        </w:rPr>
        <w:t xml:space="preserve"> území České republiky</w:t>
      </w:r>
      <w:r w:rsidR="00C92F7A" w:rsidRPr="00D71308">
        <w:rPr>
          <w:szCs w:val="20"/>
        </w:rPr>
        <w:t>, neurčí-li kupující místo jiné; v takovém případě cena zboží vícenáklady na takové dodání nezahrnuje. Nestanoví-li tato smlouva jinak</w:t>
      </w:r>
      <w:r w:rsidR="00C92F7A" w:rsidRPr="00D71308">
        <w:rPr>
          <w:rFonts w:cs="Arial"/>
          <w:szCs w:val="20"/>
        </w:rPr>
        <w:t>, použije se pro dodání zboží podpůrně doložka INCOTERMS 20</w:t>
      </w:r>
      <w:r w:rsidR="009C28AC">
        <w:rPr>
          <w:rFonts w:cs="Arial"/>
          <w:szCs w:val="20"/>
        </w:rPr>
        <w:t>2</w:t>
      </w:r>
      <w:r w:rsidR="00C92F7A" w:rsidRPr="00D71308">
        <w:rPr>
          <w:rFonts w:cs="Arial"/>
          <w:szCs w:val="20"/>
        </w:rPr>
        <w:t>0 DDP dle § 1754 NOZ</w:t>
      </w:r>
      <w:r w:rsidR="00C92F7A" w:rsidRPr="00D71308">
        <w:rPr>
          <w:szCs w:val="20"/>
        </w:rPr>
        <w:t>.</w:t>
      </w:r>
    </w:p>
    <w:p w14:paraId="280E2545" w14:textId="77777777" w:rsidR="00C92F7A" w:rsidRPr="00D71308" w:rsidRDefault="00C92F7A" w:rsidP="002D160B">
      <w:pPr>
        <w:spacing w:line="280" w:lineRule="atLeast"/>
        <w:ind w:left="340"/>
        <w:jc w:val="both"/>
        <w:rPr>
          <w:rFonts w:cs="Arial"/>
          <w:szCs w:val="20"/>
        </w:rPr>
      </w:pPr>
    </w:p>
    <w:p w14:paraId="566F3608" w14:textId="3BA97656" w:rsidR="002D7623" w:rsidRDefault="007C63FE" w:rsidP="002D160B">
      <w:pPr>
        <w:numPr>
          <w:ilvl w:val="0"/>
          <w:numId w:val="2"/>
        </w:numPr>
        <w:spacing w:line="280" w:lineRule="atLeast"/>
        <w:jc w:val="both"/>
        <w:rPr>
          <w:rFonts w:cs="Arial"/>
          <w:szCs w:val="20"/>
        </w:rPr>
      </w:pPr>
      <w:r w:rsidRPr="00D71308">
        <w:rPr>
          <w:rFonts w:cs="Arial"/>
          <w:szCs w:val="20"/>
        </w:rPr>
        <w:t xml:space="preserve">Prodávající je povinen </w:t>
      </w:r>
      <w:r w:rsidR="00064EC1">
        <w:rPr>
          <w:rFonts w:cs="Arial"/>
          <w:szCs w:val="20"/>
        </w:rPr>
        <w:t>odeslat</w:t>
      </w:r>
      <w:r w:rsidR="00064EC1" w:rsidRPr="00D71308">
        <w:rPr>
          <w:rFonts w:cs="Arial"/>
          <w:szCs w:val="20"/>
        </w:rPr>
        <w:t xml:space="preserve"> </w:t>
      </w:r>
      <w:r w:rsidRPr="00D71308">
        <w:rPr>
          <w:rFonts w:cs="Arial"/>
          <w:szCs w:val="20"/>
        </w:rPr>
        <w:t>zboží</w:t>
      </w:r>
      <w:r w:rsidR="00064EC1">
        <w:rPr>
          <w:rFonts w:cs="Arial"/>
          <w:szCs w:val="20"/>
        </w:rPr>
        <w:t xml:space="preserve"> objednateli</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 xml:space="preserve">čl. </w:t>
      </w:r>
      <w:r w:rsidR="00E02E88">
        <w:rPr>
          <w:rFonts w:cs="Arial"/>
          <w:szCs w:val="20"/>
        </w:rPr>
        <w:t>I</w:t>
      </w:r>
      <w:r w:rsidR="00AD06C8">
        <w:rPr>
          <w:rFonts w:cs="Arial"/>
          <w:szCs w:val="20"/>
        </w:rPr>
        <w:t>II</w:t>
      </w:r>
      <w:r w:rsidR="00BA4623" w:rsidRPr="00D71308">
        <w:rPr>
          <w:rFonts w:cs="Arial"/>
          <w:szCs w:val="20"/>
        </w:rPr>
        <w:t xml:space="preserve">. odst. 2, </w:t>
      </w:r>
      <w:r w:rsidR="002D3EEF" w:rsidRPr="00D71308">
        <w:rPr>
          <w:rFonts w:cs="Arial"/>
          <w:szCs w:val="20"/>
        </w:rPr>
        <w:t xml:space="preserve">a </w:t>
      </w:r>
      <w:r w:rsidR="002D3EEF" w:rsidRPr="00A060A8">
        <w:rPr>
          <w:rFonts w:cs="Arial"/>
          <w:szCs w:val="20"/>
        </w:rPr>
        <w:t>to</w:t>
      </w:r>
      <w:r w:rsidR="0049755D" w:rsidRPr="00A060A8">
        <w:rPr>
          <w:rFonts w:cs="Arial"/>
          <w:szCs w:val="20"/>
        </w:rPr>
        <w:t xml:space="preserve"> </w:t>
      </w:r>
      <w:r w:rsidR="00327D7B" w:rsidRPr="00265953">
        <w:rPr>
          <w:rFonts w:cs="Arial"/>
          <w:szCs w:val="20"/>
        </w:rPr>
        <w:t xml:space="preserve">nejpozději do </w:t>
      </w:r>
      <w:r w:rsidR="00C51C90" w:rsidRPr="00265953">
        <w:rPr>
          <w:rFonts w:cs="Arial"/>
          <w:szCs w:val="20"/>
        </w:rPr>
        <w:t>10</w:t>
      </w:r>
      <w:r w:rsidR="00550B95" w:rsidRPr="00265953">
        <w:rPr>
          <w:rFonts w:cs="Arial"/>
          <w:szCs w:val="20"/>
        </w:rPr>
        <w:t xml:space="preserve">ti </w:t>
      </w:r>
      <w:r w:rsidR="00C51C90" w:rsidRPr="00265953">
        <w:rPr>
          <w:rFonts w:cs="Arial"/>
          <w:szCs w:val="20"/>
        </w:rPr>
        <w:t>pracovních</w:t>
      </w:r>
      <w:r w:rsidR="00550B95" w:rsidRPr="00265953">
        <w:rPr>
          <w:rFonts w:cs="Arial"/>
          <w:szCs w:val="20"/>
        </w:rPr>
        <w:t xml:space="preserve"> dnů</w:t>
      </w:r>
      <w:r w:rsidR="00C51C90" w:rsidRPr="00265953">
        <w:rPr>
          <w:rFonts w:cs="Arial"/>
          <w:szCs w:val="20"/>
        </w:rPr>
        <w:t xml:space="preserve"> </w:t>
      </w:r>
      <w:r w:rsidR="00327D7B" w:rsidRPr="00265953">
        <w:rPr>
          <w:rFonts w:cs="Arial"/>
          <w:szCs w:val="20"/>
        </w:rPr>
        <w:t>od</w:t>
      </w:r>
      <w:r w:rsidR="00327D7B" w:rsidRPr="0087083C">
        <w:rPr>
          <w:rFonts w:cs="Arial"/>
          <w:szCs w:val="20"/>
        </w:rPr>
        <w:t xml:space="preserve"> </w:t>
      </w:r>
      <w:r w:rsidR="0045415D" w:rsidRPr="0087083C">
        <w:rPr>
          <w:rFonts w:cs="Arial"/>
          <w:szCs w:val="20"/>
        </w:rPr>
        <w:t xml:space="preserve">doručení </w:t>
      </w:r>
      <w:r w:rsidR="002D3EEF" w:rsidRPr="0087083C">
        <w:rPr>
          <w:rFonts w:cs="Arial"/>
          <w:szCs w:val="20"/>
        </w:rPr>
        <w:t>výzvy k plnění</w:t>
      </w:r>
      <w:r w:rsidR="0045415D" w:rsidRPr="0087083C">
        <w:rPr>
          <w:rFonts w:cs="Arial"/>
          <w:szCs w:val="20"/>
        </w:rPr>
        <w:t xml:space="preserve"> prodávajícímu</w:t>
      </w:r>
      <w:r w:rsidR="00811306" w:rsidRPr="0087083C">
        <w:rPr>
          <w:rFonts w:cs="Arial"/>
          <w:szCs w:val="20"/>
        </w:rPr>
        <w:t xml:space="preserve">, ledaže kupující určí </w:t>
      </w:r>
      <w:r w:rsidR="002D3EEF" w:rsidRPr="0087083C">
        <w:rPr>
          <w:rFonts w:cs="Arial"/>
          <w:szCs w:val="20"/>
        </w:rPr>
        <w:t>ve výzvě k plnění</w:t>
      </w:r>
      <w:r w:rsidR="00811306" w:rsidRPr="0087083C">
        <w:rPr>
          <w:rFonts w:cs="Arial"/>
          <w:szCs w:val="20"/>
        </w:rPr>
        <w:t xml:space="preserve"> pozdější dodací lhůtu.</w:t>
      </w:r>
      <w:r w:rsidR="00C51C90" w:rsidRPr="0087083C">
        <w:rPr>
          <w:rFonts w:cs="Arial"/>
          <w:szCs w:val="20"/>
        </w:rPr>
        <w:t xml:space="preserve"> </w:t>
      </w:r>
      <w:r w:rsidR="00F35BD9" w:rsidRPr="0087083C">
        <w:rPr>
          <w:rFonts w:cs="Arial"/>
          <w:szCs w:val="20"/>
        </w:rPr>
        <w:t>Prodávající</w:t>
      </w:r>
      <w:r w:rsidR="00F35BD9" w:rsidRPr="00D71308">
        <w:rPr>
          <w:rFonts w:cs="Arial"/>
          <w:szCs w:val="20"/>
        </w:rPr>
        <w:t xml:space="preserve"> je povinen neprodleně potvrdit výzvu k plnění, nebo vznést své výhrady k ní způsobem dle této smlouvy; potvrzení výzvy k plnění, nebo vznesení výhrad k ní nezbavuje nicméně prodávajícího povinnosti dodat zboží v souladu s touto smlouvou.</w:t>
      </w:r>
    </w:p>
    <w:p w14:paraId="27ECB645" w14:textId="77777777" w:rsidR="00042279" w:rsidRDefault="00042279" w:rsidP="00B65E1C">
      <w:pPr>
        <w:pStyle w:val="Odstavecseseznamem"/>
        <w:rPr>
          <w:rFonts w:cs="Arial"/>
          <w:szCs w:val="20"/>
        </w:rPr>
      </w:pPr>
    </w:p>
    <w:p w14:paraId="1DF36FC9" w14:textId="45E30D91" w:rsidR="007A7407" w:rsidRDefault="007A7407" w:rsidP="002D160B">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2B419D">
        <w:rPr>
          <w:rFonts w:cs="Arial"/>
          <w:szCs w:val="20"/>
        </w:rPr>
        <w:t xml:space="preserve"> tohoto </w:t>
      </w:r>
      <w:r w:rsidR="00CF6EB1">
        <w:rPr>
          <w:rFonts w:cs="Arial"/>
          <w:szCs w:val="20"/>
        </w:rPr>
        <w:t xml:space="preserve">článku </w:t>
      </w:r>
      <w:r w:rsidR="00CF6EB1" w:rsidRPr="007A7407">
        <w:rPr>
          <w:rFonts w:cs="Arial"/>
          <w:szCs w:val="20"/>
        </w:rPr>
        <w:t>jinak</w:t>
      </w:r>
      <w:r w:rsidRPr="007A7407">
        <w:rPr>
          <w:rFonts w:cs="Arial"/>
          <w:szCs w:val="20"/>
        </w:rPr>
        <w:t xml:space="preserve"> v pracovní dny, a to od pondělí do </w:t>
      </w:r>
      <w:r w:rsidR="00F80E2C">
        <w:rPr>
          <w:rFonts w:cs="Arial"/>
          <w:szCs w:val="20"/>
        </w:rPr>
        <w:t>pátku</w:t>
      </w:r>
      <w:r w:rsidRPr="007A7407">
        <w:rPr>
          <w:rFonts w:cs="Arial"/>
          <w:szCs w:val="20"/>
        </w:rPr>
        <w:t xml:space="preserve"> v době od 6.30 do 14.30 hodin. </w:t>
      </w:r>
    </w:p>
    <w:p w14:paraId="5FFB99A7" w14:textId="6ED0004E" w:rsidR="00D456FB" w:rsidRDefault="00D456FB" w:rsidP="00060B31">
      <w:pPr>
        <w:spacing w:line="280" w:lineRule="atLeast"/>
        <w:jc w:val="both"/>
        <w:rPr>
          <w:rFonts w:cs="Arial"/>
          <w:szCs w:val="20"/>
        </w:rPr>
      </w:pPr>
    </w:p>
    <w:p w14:paraId="5FFB99A8" w14:textId="33CBAFAC" w:rsidR="00327D7B" w:rsidRPr="00DA2C52" w:rsidRDefault="00B02B4B" w:rsidP="00060B31">
      <w:pPr>
        <w:spacing w:line="280" w:lineRule="atLeast"/>
        <w:jc w:val="center"/>
        <w:rPr>
          <w:rFonts w:cs="Arial"/>
          <w:b/>
          <w:szCs w:val="20"/>
        </w:rPr>
      </w:pPr>
      <w:r>
        <w:rPr>
          <w:rFonts w:cs="Arial"/>
          <w:b/>
          <w:szCs w:val="20"/>
        </w:rPr>
        <w:t xml:space="preserve"> </w:t>
      </w:r>
      <w:r w:rsidR="009C28AC">
        <w:rPr>
          <w:rFonts w:cs="Arial"/>
          <w:b/>
          <w:szCs w:val="20"/>
        </w:rPr>
        <w:t>I</w:t>
      </w:r>
      <w:r>
        <w:rPr>
          <w:rFonts w:cs="Arial"/>
          <w:b/>
          <w:szCs w:val="20"/>
        </w:rPr>
        <w:t>V</w:t>
      </w:r>
      <w:r w:rsidR="00327D7B" w:rsidRPr="00DA2C52">
        <w:rPr>
          <w:rFonts w:cs="Arial"/>
          <w:b/>
          <w:szCs w:val="20"/>
        </w:rPr>
        <w:t>.</w:t>
      </w:r>
    </w:p>
    <w:p w14:paraId="5FFB99A9" w14:textId="77777777" w:rsidR="00327D7B"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CBD6919" w14:textId="77777777" w:rsidR="004F5487" w:rsidRPr="00DA2C52" w:rsidRDefault="004F5487" w:rsidP="00060B31">
      <w:pPr>
        <w:spacing w:line="280" w:lineRule="atLeast"/>
        <w:jc w:val="center"/>
        <w:rPr>
          <w:rFonts w:cs="Arial"/>
          <w:b/>
          <w:szCs w:val="20"/>
        </w:rPr>
      </w:pPr>
    </w:p>
    <w:p w14:paraId="0E0B495D" w14:textId="77777777" w:rsidR="003F7A92" w:rsidRPr="000C2ABF" w:rsidRDefault="003F7A92" w:rsidP="003F7A92">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C8D03DE" w14:textId="5F210B0D" w:rsidR="00D353BD" w:rsidRDefault="00D353BD" w:rsidP="00D353BD">
      <w:pPr>
        <w:spacing w:line="280" w:lineRule="atLeast"/>
        <w:ind w:left="426"/>
        <w:jc w:val="both"/>
      </w:pPr>
    </w:p>
    <w:p w14:paraId="22AF6979" w14:textId="77777777" w:rsidR="006147E3" w:rsidRPr="00B53A9E" w:rsidRDefault="006147E3" w:rsidP="006147E3">
      <w:pPr>
        <w:numPr>
          <w:ilvl w:val="0"/>
          <w:numId w:val="5"/>
        </w:numPr>
        <w:spacing w:line="280" w:lineRule="atLeast"/>
        <w:ind w:left="426" w:hanging="426"/>
        <w:jc w:val="both"/>
      </w:pPr>
      <w:r>
        <w:t xml:space="preserve">Jednotkové ceny uvedené v </w:t>
      </w:r>
      <w:r w:rsidRPr="0094322E">
        <w:rPr>
          <w:u w:val="single"/>
        </w:rPr>
        <w:t>příloze 1</w:t>
      </w:r>
      <w:r>
        <w:t xml:space="preserve"> této smlouvy jsou platné a neměnné nejméně 12 měsíců od okamžiku podpisu této smlouvy oběma smluvními stranami. Pokud průměrná míra inflace za posledních 12 měsíců bude vyšší než </w:t>
      </w:r>
      <w:r w:rsidRPr="0094322E">
        <w:t>2,00 % j</w:t>
      </w:r>
      <w:r>
        <w:t>e prodávající oprávněn požádat o zvýšení jednotkové ceny uvedené v příloze1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9" w:history="1">
        <w:r w:rsidRPr="00233CC1">
          <w:t>http://www.czso.cz/csu/redakce.nsf/i/mira</w:t>
        </w:r>
      </w:hyperlink>
      <w:r>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ve kterém byl požadavek akceptován. Úprava ceny musí být prodávajícím kupujícímu písemně oznámena.</w:t>
      </w:r>
    </w:p>
    <w:p w14:paraId="181A189B" w14:textId="77777777" w:rsidR="001A1320" w:rsidRPr="00063C1B" w:rsidRDefault="001A1320" w:rsidP="002E2EAA">
      <w:pPr>
        <w:spacing w:line="280" w:lineRule="atLeast"/>
        <w:ind w:left="426"/>
        <w:jc w:val="both"/>
      </w:pPr>
    </w:p>
    <w:p w14:paraId="1C9A8776" w14:textId="0EB993DE" w:rsidR="00DD771B" w:rsidRDefault="00D353BD" w:rsidP="008A3C64">
      <w:pPr>
        <w:numPr>
          <w:ilvl w:val="0"/>
          <w:numId w:val="5"/>
        </w:numPr>
        <w:spacing w:line="280" w:lineRule="atLeast"/>
        <w:ind w:left="426" w:hanging="426"/>
        <w:jc w:val="both"/>
      </w:pPr>
      <w:r>
        <w:t xml:space="preserve">Pro vyloučení všech pochybností není kupující povinen hradit část ceny za zboží, které v souladu s článkem </w:t>
      </w:r>
      <w:r w:rsidR="00F13F97">
        <w:t>I</w:t>
      </w:r>
      <w:r>
        <w:t xml:space="preserve">I. odst. </w:t>
      </w:r>
      <w:r w:rsidR="002C219E">
        <w:t>8</w:t>
      </w:r>
      <w:r>
        <w:t>. této smlouvy neodebral.</w:t>
      </w:r>
    </w:p>
    <w:p w14:paraId="2EB11585" w14:textId="77777777" w:rsidR="00FF232C" w:rsidRDefault="00FF232C" w:rsidP="00FF232C">
      <w:pPr>
        <w:spacing w:line="280" w:lineRule="atLeast"/>
        <w:ind w:left="426"/>
        <w:jc w:val="both"/>
      </w:pPr>
    </w:p>
    <w:p w14:paraId="52BB3C0A" w14:textId="249D4F77" w:rsidR="00B44388" w:rsidRPr="00D71308" w:rsidRDefault="0003158A" w:rsidP="008A3C64">
      <w:pPr>
        <w:numPr>
          <w:ilvl w:val="0"/>
          <w:numId w:val="5"/>
        </w:numPr>
        <w:spacing w:line="280" w:lineRule="atLeast"/>
        <w:ind w:left="426" w:hanging="426"/>
        <w:jc w:val="both"/>
      </w:pPr>
      <w:r>
        <w:t xml:space="preserve">Do </w:t>
      </w:r>
      <w:r w:rsidR="005E6A96">
        <w:t xml:space="preserve">jednotkové </w:t>
      </w:r>
      <w:r>
        <w:t>ceny jsou zahrnuty veškeré náklady prodávajícího v souvislosti s dodávkou zboží, včetně správních poplatků, daní, cla, schvalovacích řízení, p</w:t>
      </w:r>
      <w:r w:rsidR="00C505E1">
        <w:t xml:space="preserve">rovedení předepsaných zkoušek, </w:t>
      </w:r>
      <w:r>
        <w:t xml:space="preserve">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00B44388" w:rsidRPr="00D71308">
        <w:t>Rozhodným dnem pro fakturaci je pak den uskutečnění zdanitelného plnění.</w:t>
      </w:r>
    </w:p>
    <w:p w14:paraId="5DA9B615" w14:textId="77777777" w:rsidR="00B44388" w:rsidRPr="00D71308" w:rsidRDefault="00B44388" w:rsidP="005502D3">
      <w:pPr>
        <w:spacing w:line="280" w:lineRule="atLeast"/>
        <w:jc w:val="both"/>
      </w:pPr>
    </w:p>
    <w:p w14:paraId="5FFB99B0" w14:textId="1F8CF450" w:rsidR="0049755D" w:rsidRDefault="005E31F8" w:rsidP="00D61A31">
      <w:pPr>
        <w:numPr>
          <w:ilvl w:val="0"/>
          <w:numId w:val="5"/>
        </w:numPr>
        <w:spacing w:line="280" w:lineRule="atLeast"/>
        <w:ind w:left="426" w:hanging="426"/>
        <w:jc w:val="both"/>
      </w:pPr>
      <w:r w:rsidRPr="00D71308">
        <w:t>K</w:t>
      </w:r>
      <w:r w:rsidR="00FF54D4" w:rsidRPr="00D71308">
        <w:t>e konečné</w:t>
      </w:r>
      <w:r w:rsidRPr="00D71308">
        <w:t> ceně je prodávající oprávněn připočíst pouze příslušnou DPH v souladu s použitelnými právními předpisy.</w:t>
      </w:r>
      <w:r w:rsidR="00B44388" w:rsidRPr="00D71308">
        <w:t xml:space="preserve"> Datem zdanitelného</w:t>
      </w:r>
      <w:r w:rsidR="00B44388">
        <w:t xml:space="preserve"> plnění se rozumí den </w:t>
      </w:r>
      <w:r w:rsidR="000268DD">
        <w:t>dodání příslušného zboží</w:t>
      </w:r>
      <w:r w:rsidR="00B44388">
        <w:t xml:space="preserve">. </w:t>
      </w:r>
    </w:p>
    <w:p w14:paraId="7D8564A5" w14:textId="77777777" w:rsidR="00FF232C" w:rsidRPr="00D61A31" w:rsidRDefault="00FF232C" w:rsidP="00FF232C">
      <w:pPr>
        <w:spacing w:line="280" w:lineRule="atLeast"/>
        <w:ind w:left="426"/>
        <w:jc w:val="both"/>
      </w:pPr>
    </w:p>
    <w:p w14:paraId="77C7E88D" w14:textId="01987449" w:rsidR="00761F53" w:rsidRPr="00F84729" w:rsidRDefault="00D61A31" w:rsidP="00D61A31">
      <w:pPr>
        <w:pStyle w:val="odstavec0"/>
        <w:numPr>
          <w:ilvl w:val="0"/>
          <w:numId w:val="5"/>
        </w:numPr>
        <w:ind w:left="426" w:hanging="426"/>
      </w:pPr>
      <w:r w:rsidRPr="00F84729">
        <w:t>Smluvní strany se dohodly, že prodávající vystaví fakturu – daňový doklad (dále jen „</w:t>
      </w:r>
      <w:r w:rsidRPr="00F84729">
        <w:rPr>
          <w:b/>
        </w:rPr>
        <w:t>faktura</w:t>
      </w:r>
      <w:r w:rsidRPr="00F84729">
        <w:t>“) za jednotlivé dodávky zboží uskutečněné na základě každé výzvy k</w:t>
      </w:r>
      <w:r w:rsidR="00F84729" w:rsidRPr="00F84729">
        <w:t> </w:t>
      </w:r>
      <w:r w:rsidRPr="00F84729">
        <w:t>plněn</w:t>
      </w:r>
      <w:r w:rsidR="00F84729" w:rsidRPr="00F84729">
        <w:t xml:space="preserve">í, </w:t>
      </w:r>
      <w:r w:rsidRPr="00F84729">
        <w:t>přičemž údaje na faktuře musí být v souladu s vydaným dodacím listem</w:t>
      </w:r>
      <w:r w:rsidR="00F84729" w:rsidRPr="00F84729">
        <w:t>, který je předán kupujícímu při dodání zboží</w:t>
      </w:r>
      <w:r w:rsidRPr="00F84729">
        <w:t xml:space="preserve">. Splatnost ceny zboží dle příslušné faktury je dohodnuta na </w:t>
      </w:r>
      <w:r w:rsidRPr="00F671DF">
        <w:rPr>
          <w:b/>
          <w:bCs/>
        </w:rPr>
        <w:t>60</w:t>
      </w:r>
      <w:r w:rsidRPr="00F84729">
        <w:t xml:space="preserve"> kalendářních dnů od </w:t>
      </w:r>
      <w:r w:rsidR="007C0DB8">
        <w:t>data jejího doručení</w:t>
      </w:r>
      <w:r w:rsidRPr="00F84729">
        <w:t xml:space="preserve"> kupujícímu.</w:t>
      </w:r>
    </w:p>
    <w:p w14:paraId="25F9DE1E" w14:textId="7A4A3980" w:rsidR="004442A7" w:rsidRDefault="004442A7" w:rsidP="008A3C64">
      <w:pPr>
        <w:numPr>
          <w:ilvl w:val="0"/>
          <w:numId w:val="5"/>
        </w:numPr>
        <w:spacing w:line="280" w:lineRule="atLeast"/>
        <w:ind w:left="426" w:hanging="426"/>
        <w:jc w:val="both"/>
        <w:rPr>
          <w:rFonts w:cs="Arial"/>
          <w:szCs w:val="20"/>
        </w:rPr>
      </w:pPr>
      <w:r w:rsidRPr="00DA2C52">
        <w:rPr>
          <w:rFonts w:cs="Arial"/>
          <w:szCs w:val="20"/>
        </w:rPr>
        <w:t xml:space="preserve">Jednotlivé faktury musí obsahovat náležitosti daňového dokladu </w:t>
      </w:r>
      <w:r w:rsidR="00540934">
        <w:rPr>
          <w:rFonts w:cs="Arial"/>
          <w:szCs w:val="20"/>
        </w:rPr>
        <w:t>ve smyslu § 2</w:t>
      </w:r>
      <w:r w:rsidR="00642C03">
        <w:rPr>
          <w:rFonts w:cs="Arial"/>
          <w:szCs w:val="20"/>
        </w:rPr>
        <w:t>8</w:t>
      </w:r>
      <w:r w:rsidR="00540934">
        <w:rPr>
          <w:rFonts w:cs="Arial"/>
          <w:szCs w:val="20"/>
        </w:rPr>
        <w:t xml:space="preserve"> zákona č. 235/2004 Sb., o dani z přidané hodnoty, ve znění pozdějších předpisů a § 11 zákona č. 563/1991 Sb. o účetnictví, ve znění pozdějších předpisů</w:t>
      </w:r>
      <w:r w:rsidRPr="00DA2C52">
        <w:rPr>
          <w:rFonts w:cs="Arial"/>
          <w:szCs w:val="20"/>
        </w:rPr>
        <w:t>, číslo této smlouvy</w:t>
      </w:r>
      <w:r w:rsidR="00540934">
        <w:rPr>
          <w:rFonts w:cs="Arial"/>
          <w:szCs w:val="20"/>
        </w:rPr>
        <w:t xml:space="preserve"> a výzvy k plnění</w:t>
      </w:r>
      <w:r>
        <w:rPr>
          <w:rFonts w:cs="Arial"/>
          <w:szCs w:val="20"/>
        </w:rPr>
        <w:t xml:space="preserve"> a musí k nim být připojena </w:t>
      </w:r>
      <w:r w:rsidRPr="00DA2C52">
        <w:rPr>
          <w:rFonts w:cs="Arial"/>
          <w:szCs w:val="20"/>
        </w:rPr>
        <w:t>kopie</w:t>
      </w:r>
      <w:r>
        <w:rPr>
          <w:rFonts w:cs="Arial"/>
          <w:szCs w:val="20"/>
        </w:rPr>
        <w:t xml:space="preserve"> příslušné</w:t>
      </w:r>
      <w:r w:rsidR="00540934">
        <w:rPr>
          <w:rFonts w:cs="Arial"/>
          <w:szCs w:val="20"/>
        </w:rPr>
        <w:t xml:space="preserve"> výzvy k plnění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910CB43" w14:textId="77777777" w:rsidR="00FC0BC2" w:rsidRDefault="00FC0BC2" w:rsidP="00FC0BC2">
      <w:pPr>
        <w:spacing w:line="280" w:lineRule="atLeast"/>
        <w:ind w:left="426"/>
        <w:jc w:val="both"/>
        <w:rPr>
          <w:rFonts w:cs="Arial"/>
          <w:szCs w:val="20"/>
        </w:rPr>
      </w:pPr>
    </w:p>
    <w:p w14:paraId="23001515" w14:textId="366E7F08" w:rsidR="00BB624F" w:rsidRPr="00264EAA" w:rsidRDefault="00BB624F" w:rsidP="008A3C64">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r w:rsidR="00100489">
        <w:rPr>
          <w:rFonts w:cs="Arial"/>
          <w:szCs w:val="20"/>
        </w:rPr>
        <w:t xml:space="preserve">EG.D </w:t>
      </w:r>
      <w:r w:rsidRPr="00264EAA">
        <w:rPr>
          <w:rFonts w:cs="Arial"/>
          <w:szCs w:val="20"/>
        </w:rPr>
        <w:t xml:space="preserve"> Faktury, P.O.Box 13, Sazečská 9, 225 13 Praha, nebo e-mailovou adresu </w:t>
      </w:r>
      <w:r>
        <w:rPr>
          <w:rFonts w:cs="Arial"/>
          <w:szCs w:val="20"/>
        </w:rPr>
        <w:t>faktury</w:t>
      </w:r>
      <w:r w:rsidR="00FA547F">
        <w:rPr>
          <w:rFonts w:cs="Arial"/>
          <w:szCs w:val="20"/>
        </w:rPr>
        <w:t xml:space="preserve"> </w:t>
      </w:r>
      <w:hyperlink r:id="rId10" w:history="1">
        <w:r w:rsidR="003B06CF">
          <w:rPr>
            <w:rStyle w:val="Hypertextovodkaz"/>
            <w:rFonts w:cs="Arial"/>
            <w:szCs w:val="20"/>
          </w:rPr>
          <w:t>f</w:t>
        </w:r>
      </w:hyperlink>
      <w:r w:rsidR="003B06CF">
        <w:rPr>
          <w:rStyle w:val="Hypertextovodkaz"/>
          <w:rFonts w:cs="Arial"/>
          <w:szCs w:val="20"/>
        </w:rPr>
        <w:t>aktury@egd.cz</w:t>
      </w:r>
      <w:r w:rsidRPr="00264EAA">
        <w:rPr>
          <w:rFonts w:cs="Arial"/>
          <w:szCs w:val="20"/>
        </w:rPr>
        <w:t>. V případě odeslání faktury na e-mailovou adresu </w:t>
      </w:r>
      <w:r>
        <w:rPr>
          <w:rFonts w:cs="Arial"/>
          <w:szCs w:val="20"/>
        </w:rPr>
        <w:t>faktury</w:t>
      </w:r>
      <w:r w:rsidR="00FA547F">
        <w:rPr>
          <w:rFonts w:cs="Arial"/>
          <w:szCs w:val="20"/>
        </w:rPr>
        <w:t xml:space="preserve"> </w:t>
      </w:r>
      <w:hyperlink r:id="rId11" w:history="1">
        <w:r w:rsidR="00A25F53" w:rsidRPr="00A25F53">
          <w:rPr>
            <w:rStyle w:val="Hypertextovodkaz"/>
            <w:rFonts w:cs="Arial"/>
            <w:szCs w:val="20"/>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0D7029CB" w14:textId="77777777" w:rsidR="00BB624F" w:rsidRPr="002F137B" w:rsidRDefault="00BB624F" w:rsidP="002F137B">
      <w:pPr>
        <w:spacing w:line="280" w:lineRule="atLeast"/>
        <w:ind w:left="425"/>
        <w:jc w:val="both"/>
        <w:rPr>
          <w:rFonts w:cs="Arial"/>
          <w:szCs w:val="20"/>
        </w:rPr>
      </w:pPr>
    </w:p>
    <w:p w14:paraId="7FABF220" w14:textId="18617DAD" w:rsidR="00513092" w:rsidRPr="002F137B" w:rsidRDefault="00513092" w:rsidP="008A3C64">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4" w14:textId="77777777" w:rsidR="00AB34F1" w:rsidRDefault="00AB34F1" w:rsidP="00AB34F1">
      <w:pPr>
        <w:pStyle w:val="Odstavecseseznamem"/>
      </w:pPr>
    </w:p>
    <w:p w14:paraId="0504E2B2" w14:textId="77777777" w:rsidR="003159C8" w:rsidRDefault="001900E6" w:rsidP="00AE312C">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7797BA4" w14:textId="77777777" w:rsidR="003159C8" w:rsidRPr="002D143E" w:rsidRDefault="003159C8" w:rsidP="003159C8">
      <w:pPr>
        <w:pStyle w:val="Odstavecseseznamem"/>
      </w:pPr>
    </w:p>
    <w:p w14:paraId="686C0545" w14:textId="75D4FD81" w:rsidR="00037E5A" w:rsidRPr="003159C8" w:rsidRDefault="00037E5A" w:rsidP="003159C8">
      <w:pPr>
        <w:numPr>
          <w:ilvl w:val="0"/>
          <w:numId w:val="5"/>
        </w:numPr>
        <w:spacing w:line="280" w:lineRule="atLeast"/>
        <w:ind w:left="425" w:hanging="425"/>
        <w:jc w:val="both"/>
        <w:rPr>
          <w:rFonts w:cs="Arial"/>
          <w:szCs w:val="20"/>
        </w:rPr>
      </w:pPr>
      <w:r w:rsidRPr="003159C8">
        <w:t>Prodávající je povinen zajistit řádné a včasné plnění finančních závazků svým poddodavatelům, kdy za řádné a včasné plnění se považuje plné uhrazení poddodavatelem vystavených</w:t>
      </w:r>
      <w:r w:rsidR="002629B4">
        <w:br/>
      </w:r>
      <w:r w:rsidRPr="003159C8">
        <w:t>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w:t>
      </w:r>
      <w:r w:rsidR="002629B4">
        <w:br/>
      </w:r>
      <w:r w:rsidRPr="003159C8">
        <w:t>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3159C8" w:rsidRDefault="0049755D" w:rsidP="00060B31">
      <w:pPr>
        <w:pStyle w:val="Zkladntext"/>
        <w:spacing w:line="280" w:lineRule="atLeast"/>
        <w:jc w:val="both"/>
        <w:rPr>
          <w:rFonts w:ascii="Arial" w:hAnsi="Arial" w:cs="Arial"/>
          <w:color w:val="auto"/>
          <w:sz w:val="20"/>
        </w:rPr>
      </w:pPr>
    </w:p>
    <w:p w14:paraId="303BD777" w14:textId="02C5C67A" w:rsidR="002825FE" w:rsidRPr="003159C8" w:rsidRDefault="002825FE" w:rsidP="00060B31">
      <w:pPr>
        <w:spacing w:line="280" w:lineRule="atLeast"/>
        <w:jc w:val="both"/>
        <w:rPr>
          <w:rFonts w:cs="Arial"/>
          <w:szCs w:val="20"/>
        </w:rPr>
      </w:pPr>
    </w:p>
    <w:p w14:paraId="785BF7EB" w14:textId="77777777" w:rsidR="002825FE" w:rsidRPr="00D71308" w:rsidRDefault="002825FE" w:rsidP="00060B31">
      <w:pPr>
        <w:spacing w:line="280" w:lineRule="atLeast"/>
        <w:jc w:val="both"/>
        <w:rPr>
          <w:rFonts w:cs="Arial"/>
          <w:szCs w:val="20"/>
        </w:rPr>
      </w:pPr>
    </w:p>
    <w:p w14:paraId="5FFB99B8" w14:textId="281F32E0" w:rsidR="00327D7B" w:rsidRPr="00D71308" w:rsidRDefault="00327D7B" w:rsidP="00060B31">
      <w:pPr>
        <w:spacing w:line="280" w:lineRule="atLeast"/>
        <w:jc w:val="center"/>
        <w:rPr>
          <w:rFonts w:cs="Arial"/>
          <w:b/>
          <w:szCs w:val="20"/>
        </w:rPr>
      </w:pPr>
      <w:r w:rsidRPr="00D71308">
        <w:rPr>
          <w:rFonts w:cs="Arial"/>
          <w:b/>
          <w:szCs w:val="20"/>
        </w:rPr>
        <w:t>V.</w:t>
      </w:r>
    </w:p>
    <w:p w14:paraId="52E6D2F9" w14:textId="7F413DA6"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r w:rsidR="000807C8">
        <w:rPr>
          <w:rFonts w:cs="Arial"/>
          <w:b/>
          <w:szCs w:val="20"/>
        </w:rPr>
        <w:t xml:space="preserve"> prostřednictvím elektronického katalogu</w:t>
      </w:r>
    </w:p>
    <w:p w14:paraId="5FFB99BA" w14:textId="77777777" w:rsidR="00327D7B" w:rsidRPr="00D71308" w:rsidRDefault="00327D7B" w:rsidP="00060B31">
      <w:pPr>
        <w:spacing w:line="280" w:lineRule="atLeast"/>
        <w:jc w:val="center"/>
        <w:rPr>
          <w:rFonts w:cs="Arial"/>
          <w:b/>
          <w:szCs w:val="20"/>
        </w:rPr>
      </w:pPr>
    </w:p>
    <w:p w14:paraId="5C34FA6C" w14:textId="2A8EEE8E" w:rsidR="009C28AC" w:rsidRPr="00C476D1"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0" w:name="_Ref264908281"/>
      <w:bookmarkStart w:id="1" w:name="_Ref264907869"/>
      <w:r w:rsidRPr="00C476D1">
        <w:rPr>
          <w:rFonts w:ascii="Arial" w:hAnsi="Arial" w:cs="Arial"/>
          <w:sz w:val="20"/>
          <w:szCs w:val="20"/>
          <w:lang w:eastAsia="en-US"/>
        </w:rPr>
        <w:t xml:space="preserve">Kupující má právo kdykoli po dobu trvání této smlouvy zaslat prodávajícímu výzvu k plnění učiněnou </w:t>
      </w:r>
      <w:r w:rsidR="001C2EB1" w:rsidRPr="00C476D1">
        <w:rPr>
          <w:rFonts w:ascii="Arial" w:hAnsi="Arial" w:cs="Arial"/>
          <w:sz w:val="20"/>
          <w:szCs w:val="20"/>
          <w:lang w:eastAsia="en-US"/>
        </w:rPr>
        <w:t xml:space="preserve">prostřednictvím systému SAP </w:t>
      </w:r>
      <w:r w:rsidR="00D00FDB" w:rsidRPr="00C476D1">
        <w:rPr>
          <w:rFonts w:ascii="Arial" w:hAnsi="Arial" w:cs="Arial"/>
          <w:sz w:val="20"/>
          <w:szCs w:val="20"/>
          <w:lang w:eastAsia="en-US"/>
        </w:rPr>
        <w:t>Ariba</w:t>
      </w:r>
      <w:r w:rsidRPr="00C476D1">
        <w:rPr>
          <w:rFonts w:ascii="Arial" w:hAnsi="Arial" w:cs="Arial"/>
          <w:sz w:val="20"/>
          <w:szCs w:val="20"/>
          <w:lang w:eastAsia="en-US"/>
        </w:rPr>
        <w:t xml:space="preserve"> a zaslanou prodávajícímu </w:t>
      </w:r>
      <w:bookmarkEnd w:id="0"/>
      <w:r w:rsidR="001C2EB1" w:rsidRPr="00C476D1">
        <w:rPr>
          <w:rFonts w:ascii="Arial" w:hAnsi="Arial" w:cs="Arial"/>
          <w:sz w:val="20"/>
          <w:szCs w:val="20"/>
          <w:lang w:eastAsia="en-US"/>
        </w:rPr>
        <w:t xml:space="preserve">pomocí </w:t>
      </w:r>
      <w:r w:rsidR="00F80F24" w:rsidRPr="00C476D1">
        <w:rPr>
          <w:rFonts w:ascii="Arial" w:hAnsi="Arial" w:cs="Arial"/>
          <w:sz w:val="20"/>
          <w:szCs w:val="20"/>
          <w:lang w:eastAsia="en-US"/>
        </w:rPr>
        <w:t xml:space="preserve">elektronické výměny dokumentů ve specifikaci </w:t>
      </w:r>
      <w:r w:rsidR="00AE4BC1" w:rsidRPr="00C476D1">
        <w:rPr>
          <w:rFonts w:ascii="Arial" w:hAnsi="Arial" w:cs="Arial"/>
          <w:sz w:val="20"/>
          <w:szCs w:val="20"/>
          <w:lang w:eastAsia="en-US"/>
        </w:rPr>
        <w:t>uvedené v </w:t>
      </w:r>
      <w:r w:rsidR="00AE4BC1" w:rsidRPr="00C476D1">
        <w:rPr>
          <w:rFonts w:ascii="Arial" w:hAnsi="Arial" w:cs="Arial"/>
          <w:sz w:val="20"/>
          <w:szCs w:val="20"/>
          <w:u w:val="single"/>
          <w:lang w:eastAsia="en-US"/>
        </w:rPr>
        <w:t xml:space="preserve">příloze </w:t>
      </w:r>
      <w:r w:rsidR="00070F7F" w:rsidRPr="00C476D1">
        <w:rPr>
          <w:rFonts w:ascii="Arial" w:hAnsi="Arial" w:cs="Arial"/>
          <w:sz w:val="20"/>
          <w:szCs w:val="20"/>
          <w:u w:val="single"/>
          <w:lang w:eastAsia="en-US"/>
        </w:rPr>
        <w:t>6</w:t>
      </w:r>
      <w:r w:rsidR="00AE4BC1" w:rsidRPr="00C476D1">
        <w:rPr>
          <w:rFonts w:ascii="Arial" w:hAnsi="Arial" w:cs="Arial"/>
          <w:sz w:val="20"/>
          <w:szCs w:val="20"/>
          <w:lang w:eastAsia="en-US"/>
        </w:rPr>
        <w:t xml:space="preserve"> této Rámcové dohody</w:t>
      </w:r>
      <w:r w:rsidR="00F80F24" w:rsidRPr="00C476D1">
        <w:rPr>
          <w:rFonts w:ascii="Arial" w:hAnsi="Arial" w:cs="Arial"/>
          <w:sz w:val="20"/>
          <w:szCs w:val="20"/>
          <w:lang w:eastAsia="en-US"/>
        </w:rPr>
        <w:t xml:space="preserve"> </w:t>
      </w:r>
      <w:r w:rsidR="001C2EB1" w:rsidRPr="00C476D1">
        <w:rPr>
          <w:rFonts w:ascii="Arial" w:hAnsi="Arial" w:cs="Arial"/>
          <w:sz w:val="20"/>
          <w:szCs w:val="20"/>
          <w:lang w:eastAsia="en-US"/>
        </w:rPr>
        <w:t xml:space="preserve">na </w:t>
      </w:r>
      <w:r w:rsidR="00070F7F" w:rsidRPr="00C476D1">
        <w:rPr>
          <w:rFonts w:ascii="Arial" w:hAnsi="Arial" w:cs="Arial"/>
          <w:sz w:val="20"/>
          <w:szCs w:val="20"/>
          <w:lang w:eastAsia="en-US"/>
        </w:rPr>
        <w:t>e</w:t>
      </w:r>
      <w:r w:rsidR="001C2EB1" w:rsidRPr="00C476D1">
        <w:rPr>
          <w:rFonts w:ascii="Arial" w:hAnsi="Arial" w:cs="Arial"/>
          <w:sz w:val="20"/>
          <w:szCs w:val="20"/>
          <w:lang w:eastAsia="en-US"/>
        </w:rPr>
        <w:t xml:space="preserve">mailovou adresu </w:t>
      </w:r>
      <w:r w:rsidR="00070F7F" w:rsidRPr="00C476D1">
        <w:rPr>
          <w:rFonts w:ascii="Arial" w:hAnsi="Arial" w:cs="Arial"/>
          <w:sz w:val="20"/>
          <w:szCs w:val="20"/>
          <w:highlight w:val="green"/>
          <w:lang w:eastAsia="en-US"/>
        </w:rPr>
        <w:t>doplní</w:t>
      </w:r>
      <w:r w:rsidR="001C2EB1" w:rsidRPr="00C476D1">
        <w:rPr>
          <w:rFonts w:ascii="Arial" w:hAnsi="Arial" w:cs="Arial"/>
          <w:sz w:val="20"/>
          <w:szCs w:val="20"/>
          <w:highlight w:val="green"/>
          <w:lang w:eastAsia="en-US"/>
        </w:rPr>
        <w:t xml:space="preserve"> účastník</w:t>
      </w:r>
      <w:r w:rsidR="001C2EB1" w:rsidRPr="00C476D1">
        <w:rPr>
          <w:rFonts w:ascii="Arial" w:hAnsi="Arial" w:cs="Arial"/>
          <w:sz w:val="20"/>
          <w:szCs w:val="20"/>
          <w:lang w:eastAsia="en-US"/>
        </w:rPr>
        <w:t>.</w:t>
      </w:r>
    </w:p>
    <w:p w14:paraId="0664E587" w14:textId="77777777" w:rsidR="000807C8" w:rsidRDefault="000807C8" w:rsidP="000807C8">
      <w:pPr>
        <w:pStyle w:val="rltextlnkuslovan"/>
        <w:spacing w:before="0" w:beforeAutospacing="0" w:after="0" w:afterAutospacing="0" w:line="280" w:lineRule="atLeast"/>
        <w:ind w:left="426"/>
        <w:jc w:val="both"/>
        <w:rPr>
          <w:rFonts w:ascii="Arial" w:hAnsi="Arial" w:cs="Arial"/>
          <w:sz w:val="20"/>
          <w:szCs w:val="20"/>
          <w:lang w:eastAsia="en-US"/>
        </w:rPr>
      </w:pPr>
    </w:p>
    <w:p w14:paraId="72790382" w14:textId="7E4C09F4" w:rsidR="000807C8" w:rsidRPr="004B6441" w:rsidRDefault="000807C8"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4B6441">
        <w:rPr>
          <w:rFonts w:ascii="Arial" w:hAnsi="Arial" w:cs="Arial"/>
          <w:sz w:val="20"/>
          <w:szCs w:val="20"/>
          <w:lang w:eastAsia="en-US"/>
        </w:rPr>
        <w:t>Prodávající je povinen připravit elektronický katalog v požadovaném formátu a rozsahu dle požadavků v</w:t>
      </w:r>
      <w:r w:rsidRPr="004B6441">
        <w:rPr>
          <w:rFonts w:ascii="Arial" w:hAnsi="Arial" w:cs="Arial"/>
          <w:sz w:val="20"/>
          <w:szCs w:val="20"/>
          <w:u w:val="single"/>
          <w:lang w:eastAsia="en-US"/>
        </w:rPr>
        <w:t xml:space="preserve"> příloze </w:t>
      </w:r>
      <w:r w:rsidR="00070F7F" w:rsidRPr="004B6441">
        <w:rPr>
          <w:rFonts w:ascii="Arial" w:hAnsi="Arial" w:cs="Arial"/>
          <w:sz w:val="20"/>
          <w:szCs w:val="20"/>
          <w:u w:val="single"/>
          <w:lang w:eastAsia="en-US"/>
        </w:rPr>
        <w:t>6</w:t>
      </w:r>
      <w:r w:rsidRPr="004B6441">
        <w:rPr>
          <w:rFonts w:ascii="Arial" w:hAnsi="Arial" w:cs="Arial"/>
          <w:sz w:val="20"/>
          <w:szCs w:val="20"/>
          <w:lang w:eastAsia="en-US"/>
        </w:rPr>
        <w:t xml:space="preserve">. Pro vlastní implementaci katalogu do produkce a případné změny v katalogu poskytne kupující prodávajícímu nezbytnou součinnost.  </w:t>
      </w:r>
    </w:p>
    <w:p w14:paraId="66B91FA3"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lang w:eastAsia="en-US"/>
        </w:rPr>
      </w:pPr>
    </w:p>
    <w:p w14:paraId="0B4CDBA2" w14:textId="02D2EFD1"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Pr="00094D24">
        <w:rPr>
          <w:rFonts w:ascii="Arial" w:hAnsi="Arial" w:cs="Arial"/>
          <w:sz w:val="20"/>
          <w:szCs w:val="20"/>
          <w:lang w:eastAsia="en-US"/>
        </w:rPr>
        <w:t>e </w:t>
      </w:r>
      <w:r w:rsidRPr="00332E6B">
        <w:rPr>
          <w:rFonts w:ascii="Arial" w:hAnsi="Arial" w:cs="Arial"/>
          <w:sz w:val="20"/>
          <w:szCs w:val="20"/>
          <w:lang w:eastAsia="en-US"/>
        </w:rPr>
        <w:t>výzvě k plnění uvede kupující druh a množství zboží, jehož dodávku v </w:t>
      </w:r>
      <w:r w:rsidRPr="00F706F8">
        <w:rPr>
          <w:rFonts w:ascii="Arial" w:hAnsi="Arial" w:cs="Arial"/>
          <w:sz w:val="20"/>
          <w:szCs w:val="20"/>
          <w:lang w:eastAsia="en-US"/>
        </w:rPr>
        <w:t>konkrétním případě požaduje, a to v členění v souladu s</w:t>
      </w:r>
      <w:r>
        <w:rPr>
          <w:rFonts w:ascii="Arial" w:hAnsi="Arial" w:cs="Arial"/>
          <w:sz w:val="20"/>
          <w:szCs w:val="20"/>
          <w:lang w:eastAsia="en-US"/>
        </w:rPr>
        <w:t> </w:t>
      </w:r>
      <w:r w:rsidRPr="00F706F8">
        <w:rPr>
          <w:rFonts w:ascii="Arial" w:hAnsi="Arial" w:cs="Arial"/>
          <w:sz w:val="20"/>
          <w:szCs w:val="20"/>
          <w:u w:val="single"/>
          <w:lang w:eastAsia="en-US"/>
        </w:rPr>
        <w:t>příloh</w:t>
      </w:r>
      <w:r w:rsidR="0099315F">
        <w:rPr>
          <w:rFonts w:ascii="Arial" w:hAnsi="Arial" w:cs="Arial"/>
          <w:sz w:val="20"/>
          <w:szCs w:val="20"/>
          <w:u w:val="single"/>
          <w:lang w:eastAsia="en-US"/>
        </w:rPr>
        <w:t>ou</w:t>
      </w:r>
      <w:r>
        <w:rPr>
          <w:rFonts w:ascii="Arial" w:hAnsi="Arial" w:cs="Arial"/>
          <w:sz w:val="20"/>
          <w:szCs w:val="20"/>
          <w:u w:val="single"/>
          <w:lang w:eastAsia="en-US"/>
        </w:rPr>
        <w:t xml:space="preserve"> </w:t>
      </w:r>
      <w:r w:rsidR="0099315F">
        <w:rPr>
          <w:rFonts w:ascii="Arial" w:hAnsi="Arial" w:cs="Arial"/>
          <w:sz w:val="20"/>
          <w:szCs w:val="20"/>
          <w:u w:val="single"/>
          <w:lang w:eastAsia="en-US"/>
        </w:rPr>
        <w:t>1</w:t>
      </w:r>
      <w:r w:rsidRPr="00F706F8">
        <w:rPr>
          <w:rFonts w:ascii="Arial" w:hAnsi="Arial" w:cs="Arial"/>
          <w:sz w:val="20"/>
          <w:szCs w:val="20"/>
          <w:lang w:eastAsia="en-US"/>
        </w:rPr>
        <w:t xml:space="preserve"> této smlouvy, jakož i místo plnění</w:t>
      </w:r>
      <w:r>
        <w:rPr>
          <w:rFonts w:ascii="Arial" w:hAnsi="Arial" w:cs="Arial"/>
          <w:sz w:val="20"/>
          <w:szCs w:val="20"/>
          <w:lang w:eastAsia="en-US"/>
        </w:rPr>
        <w:t>.</w:t>
      </w:r>
    </w:p>
    <w:p w14:paraId="1E92995D"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bookmarkEnd w:id="1"/>
    <w:p w14:paraId="2DA5F10E" w14:textId="4E471AB7" w:rsidR="009355C1" w:rsidRDefault="003B3158"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3BCDB66" w14:textId="44E61FB7" w:rsidR="00E0559C" w:rsidRDefault="00E0559C" w:rsidP="00E0559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0758E4">
        <w:rPr>
          <w:rFonts w:ascii="Arial" w:hAnsi="Arial" w:cs="Arial"/>
          <w:sz w:val="20"/>
          <w:szCs w:val="20"/>
        </w:rPr>
        <w:t xml:space="preserve">Specifické požadavky </w:t>
      </w:r>
      <w:r w:rsidR="000758E4" w:rsidRPr="000758E4">
        <w:rPr>
          <w:rFonts w:ascii="Arial" w:hAnsi="Arial" w:cs="Arial"/>
          <w:sz w:val="20"/>
          <w:szCs w:val="20"/>
        </w:rPr>
        <w:t>prodávajícího</w:t>
      </w:r>
      <w:r w:rsidRPr="000758E4">
        <w:rPr>
          <w:rFonts w:ascii="Arial" w:hAnsi="Arial" w:cs="Arial"/>
          <w:sz w:val="20"/>
          <w:szCs w:val="20"/>
        </w:rPr>
        <w:t xml:space="preserve"> ohledně </w:t>
      </w:r>
      <w:r w:rsidR="000758E4" w:rsidRPr="000758E4">
        <w:rPr>
          <w:rFonts w:ascii="Arial" w:hAnsi="Arial" w:cs="Arial"/>
          <w:sz w:val="20"/>
          <w:szCs w:val="20"/>
        </w:rPr>
        <w:t>skladování a manipulace se</w:t>
      </w:r>
      <w:r w:rsidRPr="000758E4">
        <w:rPr>
          <w:rFonts w:ascii="Arial" w:hAnsi="Arial" w:cs="Arial"/>
          <w:sz w:val="20"/>
          <w:szCs w:val="20"/>
        </w:rPr>
        <w:t xml:space="preserve"> zboží</w:t>
      </w:r>
      <w:r w:rsidR="000758E4" w:rsidRPr="000758E4">
        <w:rPr>
          <w:rFonts w:ascii="Arial" w:hAnsi="Arial" w:cs="Arial"/>
          <w:sz w:val="20"/>
          <w:szCs w:val="20"/>
        </w:rPr>
        <w:t>m nebo</w:t>
      </w:r>
      <w:r w:rsidR="000758E4" w:rsidRPr="000758E4">
        <w:rPr>
          <w:rFonts w:ascii="Arial" w:hAnsi="Arial" w:cs="Arial"/>
          <w:b/>
          <w:sz w:val="20"/>
          <w:szCs w:val="20"/>
        </w:rPr>
        <w:t xml:space="preserve"> </w:t>
      </w:r>
      <w:r w:rsidR="000758E4" w:rsidRPr="000758E4">
        <w:rPr>
          <w:rFonts w:ascii="Arial" w:hAnsi="Arial" w:cs="Arial"/>
          <w:sz w:val="20"/>
          <w:szCs w:val="20"/>
        </w:rPr>
        <w:t xml:space="preserve">výslovné vyjádření, že žádné specifické požadavky na </w:t>
      </w:r>
      <w:r w:rsidR="00934ED7">
        <w:rPr>
          <w:rFonts w:ascii="Arial" w:hAnsi="Arial" w:cs="Arial"/>
          <w:sz w:val="20"/>
          <w:szCs w:val="20"/>
        </w:rPr>
        <w:t xml:space="preserve">dopravu, </w:t>
      </w:r>
      <w:r w:rsidR="000758E4" w:rsidRPr="000758E4">
        <w:rPr>
          <w:rFonts w:ascii="Arial" w:hAnsi="Arial" w:cs="Arial"/>
          <w:sz w:val="20"/>
          <w:szCs w:val="20"/>
        </w:rPr>
        <w:t>skladování a manipulaci se zbožím nejsou vyžadovány,</w:t>
      </w:r>
      <w:r w:rsidRPr="000758E4">
        <w:rPr>
          <w:rFonts w:ascii="Arial" w:hAnsi="Arial" w:cs="Arial"/>
          <w:sz w:val="20"/>
          <w:szCs w:val="20"/>
        </w:rPr>
        <w:t xml:space="preserve"> jsou uvedeny v </w:t>
      </w:r>
      <w:r w:rsidRPr="000758E4">
        <w:rPr>
          <w:rFonts w:ascii="Arial" w:hAnsi="Arial" w:cs="Arial"/>
          <w:sz w:val="20"/>
          <w:szCs w:val="20"/>
          <w:u w:val="single"/>
        </w:rPr>
        <w:t xml:space="preserve">příloze </w:t>
      </w:r>
      <w:r w:rsidR="00070F7F">
        <w:rPr>
          <w:rFonts w:ascii="Arial" w:hAnsi="Arial" w:cs="Arial"/>
          <w:sz w:val="20"/>
          <w:szCs w:val="20"/>
          <w:u w:val="single"/>
        </w:rPr>
        <w:t>5</w:t>
      </w:r>
      <w:r w:rsidRPr="000758E4">
        <w:rPr>
          <w:rFonts w:ascii="Arial" w:hAnsi="Arial" w:cs="Arial"/>
          <w:sz w:val="20"/>
          <w:szCs w:val="20"/>
        </w:rPr>
        <w:t xml:space="preserve"> této smlouvy.</w:t>
      </w:r>
    </w:p>
    <w:p w14:paraId="1852C6CB" w14:textId="79DDD1B8" w:rsidR="00D353BD" w:rsidRPr="000758E4" w:rsidRDefault="00D353BD" w:rsidP="00D353BD">
      <w:pPr>
        <w:pStyle w:val="rltextlnkuslovan"/>
        <w:spacing w:before="0" w:beforeAutospacing="0" w:after="0" w:afterAutospacing="0" w:line="280" w:lineRule="atLeast"/>
        <w:jc w:val="both"/>
        <w:rPr>
          <w:rFonts w:ascii="Arial" w:hAnsi="Arial" w:cs="Arial"/>
          <w:sz w:val="20"/>
          <w:szCs w:val="20"/>
        </w:rPr>
      </w:pPr>
    </w:p>
    <w:p w14:paraId="44C5E97D" w14:textId="7F78D770" w:rsidR="009355C1" w:rsidRDefault="0005177F"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59EDD1AE" w14:textId="77777777" w:rsidR="00E93F29" w:rsidRPr="00101F4E" w:rsidRDefault="00E93F29" w:rsidP="00E93F29">
      <w:pPr>
        <w:pStyle w:val="rltextlnkuslovan"/>
        <w:spacing w:before="0" w:beforeAutospacing="0" w:after="0" w:afterAutospacing="0" w:line="280" w:lineRule="atLeast"/>
        <w:ind w:left="426"/>
        <w:jc w:val="both"/>
        <w:rPr>
          <w:rFonts w:ascii="Arial" w:hAnsi="Arial" w:cs="Arial"/>
          <w:sz w:val="20"/>
          <w:szCs w:val="20"/>
        </w:rPr>
      </w:pPr>
    </w:p>
    <w:p w14:paraId="1BF9369E" w14:textId="71B4C510"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w:t>
      </w:r>
      <w:r w:rsidR="00826E14">
        <w:rPr>
          <w:rFonts w:ascii="Arial" w:hAnsi="Arial" w:cs="Arial"/>
          <w:sz w:val="20"/>
          <w:szCs w:val="20"/>
          <w:lang w:eastAsia="en-US"/>
        </w:rPr>
        <w:t>u</w:t>
      </w:r>
      <w:r w:rsidR="009F790C" w:rsidRPr="00101F4E">
        <w:rPr>
          <w:rFonts w:ascii="Arial" w:hAnsi="Arial" w:cs="Arial"/>
          <w:sz w:val="20"/>
          <w:szCs w:val="20"/>
          <w:lang w:eastAsia="en-US"/>
        </w:rPr>
        <w:t>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666EECD"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w:t>
      </w:r>
      <w:r w:rsidR="00D353BD">
        <w:rPr>
          <w:rFonts w:cs="Arial"/>
          <w:szCs w:val="20"/>
        </w:rPr>
        <w:t xml:space="preserve">ná specifikace, včetně množství, </w:t>
      </w:r>
      <w:r w:rsidRPr="00101F4E">
        <w:rPr>
          <w:rFonts w:cs="Arial"/>
          <w:szCs w:val="20"/>
        </w:rPr>
        <w:t>číselný kód v souladu s </w:t>
      </w:r>
      <w:r w:rsidRPr="00101F4E">
        <w:rPr>
          <w:rFonts w:cs="Arial"/>
          <w:szCs w:val="20"/>
          <w:u w:val="single"/>
        </w:rPr>
        <w:t>přílohou 1</w:t>
      </w:r>
      <w:r w:rsidRPr="00101F4E">
        <w:rPr>
          <w:rFonts w:cs="Arial"/>
          <w:szCs w:val="20"/>
        </w:rPr>
        <w:t xml:space="preserve"> této smlouvy;</w:t>
      </w:r>
    </w:p>
    <w:p w14:paraId="572C238B" w14:textId="4B5B8905"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w:t>
      </w:r>
      <w:r w:rsidR="00D353BD">
        <w:rPr>
          <w:rFonts w:cs="Arial"/>
          <w:szCs w:val="20"/>
        </w:rPr>
        <w:t xml:space="preserve">h, ve kterých bylo zboží dodáno, </w:t>
      </w:r>
      <w:r w:rsidRPr="00101F4E">
        <w:rPr>
          <w:rFonts w:cs="Arial"/>
          <w:szCs w:val="20"/>
        </w:rPr>
        <w:t>zda jsou tyto obaly vratné, nebo nevratné, a to v souladu s </w:t>
      </w:r>
      <w:r w:rsidRPr="00593DD1">
        <w:rPr>
          <w:rFonts w:cs="Arial"/>
          <w:szCs w:val="20"/>
          <w:u w:val="single"/>
        </w:rPr>
        <w:t xml:space="preserve">přílohou </w:t>
      </w:r>
      <w:r w:rsidR="00070F7F">
        <w:rPr>
          <w:rFonts w:cs="Arial"/>
          <w:szCs w:val="20"/>
          <w:u w:val="single"/>
        </w:rPr>
        <w:t>4</w:t>
      </w:r>
      <w:r w:rsidRPr="00101F4E">
        <w:rPr>
          <w:rFonts w:cs="Arial"/>
          <w:szCs w:val="20"/>
        </w:rPr>
        <w:t xml:space="preserve">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4E3D420" w:rsidR="00101F4E" w:rsidRPr="00101F4E" w:rsidRDefault="00101F4E"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E86FE0">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3E0D67CD" w:rsidR="009355C1" w:rsidRPr="00652257"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298D738" w14:textId="7B3EFFFF" w:rsidR="002225D3" w:rsidRDefault="00EC326F"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593DD1">
        <w:rPr>
          <w:rFonts w:ascii="Arial" w:hAnsi="Arial" w:cs="Arial"/>
          <w:sz w:val="20"/>
          <w:szCs w:val="20"/>
          <w:u w:val="single"/>
        </w:rPr>
        <w:t xml:space="preserve">příloze </w:t>
      </w:r>
      <w:r w:rsidR="00070F7F">
        <w:rPr>
          <w:rFonts w:ascii="Arial" w:hAnsi="Arial" w:cs="Arial"/>
          <w:sz w:val="20"/>
          <w:szCs w:val="20"/>
          <w:u w:val="single"/>
        </w:rPr>
        <w:t>4</w:t>
      </w:r>
      <w:r w:rsidR="00047FD3" w:rsidRPr="00652257">
        <w:rPr>
          <w:rFonts w:ascii="Arial" w:hAnsi="Arial" w:cs="Arial"/>
          <w:sz w:val="20"/>
          <w:szCs w:val="20"/>
        </w:rPr>
        <w:t xml:space="preserve"> této smlouvy.</w:t>
      </w:r>
    </w:p>
    <w:p w14:paraId="7FFAB382" w14:textId="77777777" w:rsidR="002225D3"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 xml:space="preserve">Vlastnické právo k dodanému zboží přechází na kupujícího okamžikem převzetí dodaného zboží. </w:t>
      </w:r>
    </w:p>
    <w:p w14:paraId="16A3C488" w14:textId="56A04448" w:rsidR="00101F4E"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D685273" w14:textId="77777777" w:rsidR="00EC11B6" w:rsidRPr="002225D3" w:rsidRDefault="00EC11B6" w:rsidP="00C42C9B">
      <w:pPr>
        <w:pStyle w:val="rltextlnkuslovan"/>
        <w:spacing w:before="0" w:beforeAutospacing="0" w:after="120" w:afterAutospacing="0" w:line="280" w:lineRule="atLeast"/>
        <w:ind w:left="426"/>
        <w:jc w:val="both"/>
        <w:rPr>
          <w:rFonts w:ascii="Arial" w:hAnsi="Arial" w:cs="Arial"/>
          <w:sz w:val="20"/>
          <w:szCs w:val="20"/>
          <w:lang w:eastAsia="en-US"/>
        </w:rPr>
      </w:pPr>
    </w:p>
    <w:p w14:paraId="4E8B1C7F" w14:textId="77777777" w:rsidR="006D2A55" w:rsidRPr="00DA2C52" w:rsidRDefault="006D2A55" w:rsidP="00060B31">
      <w:pPr>
        <w:spacing w:line="280" w:lineRule="atLeast"/>
        <w:jc w:val="both"/>
        <w:rPr>
          <w:rFonts w:cs="Arial"/>
          <w:szCs w:val="20"/>
        </w:rPr>
      </w:pPr>
    </w:p>
    <w:p w14:paraId="5FFB99C8" w14:textId="7146C4C5" w:rsidR="00327D7B" w:rsidRPr="00DA2C52" w:rsidRDefault="00327D7B" w:rsidP="00060B31">
      <w:pPr>
        <w:spacing w:line="280" w:lineRule="atLeast"/>
        <w:jc w:val="center"/>
        <w:rPr>
          <w:rFonts w:cs="Arial"/>
          <w:b/>
          <w:szCs w:val="20"/>
        </w:rPr>
      </w:pPr>
      <w:r w:rsidRPr="00DA2C52">
        <w:rPr>
          <w:rFonts w:cs="Arial"/>
          <w:b/>
          <w:szCs w:val="20"/>
        </w:rPr>
        <w:t>V</w:t>
      </w:r>
      <w:r w:rsidR="00B02B4B">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 xml:space="preserve">výzvy </w:t>
      </w:r>
      <w:r w:rsidR="00CE1C89">
        <w:rPr>
          <w:rFonts w:ascii="Arial" w:hAnsi="Arial" w:cs="Arial"/>
          <w:color w:val="auto"/>
          <w:sz w:val="20"/>
        </w:rPr>
        <w:lastRenderedPageBreak/>
        <w:t>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ECBC6D4" w:rsidR="00F7030A" w:rsidRDefault="00F7030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w:t>
      </w:r>
      <w:r w:rsidRPr="00B65E1C">
        <w:rPr>
          <w:rFonts w:ascii="Arial" w:hAnsi="Arial" w:cs="Arial"/>
          <w:color w:val="auto"/>
          <w:sz w:val="20"/>
        </w:rPr>
        <w:t xml:space="preserve">Záruka dle předchozí věty trvá </w:t>
      </w:r>
      <w:r w:rsidR="00525CDD">
        <w:rPr>
          <w:rFonts w:ascii="Arial" w:hAnsi="Arial" w:cs="Arial"/>
          <w:color w:val="auto"/>
          <w:sz w:val="20"/>
        </w:rPr>
        <w:t>24</w:t>
      </w:r>
      <w:r w:rsidR="001D5747" w:rsidRPr="00B65E1C">
        <w:rPr>
          <w:rFonts w:ascii="Arial" w:hAnsi="Arial" w:cs="Arial"/>
          <w:color w:val="auto"/>
          <w:sz w:val="20"/>
        </w:rPr>
        <w:t xml:space="preserve"> měsíců</w:t>
      </w:r>
      <w:r>
        <w:rPr>
          <w:rFonts w:ascii="Arial" w:hAnsi="Arial" w:cs="Arial"/>
          <w:color w:val="auto"/>
          <w:sz w:val="20"/>
        </w:rPr>
        <w:t xml:space="preserve"> od </w:t>
      </w:r>
      <w:r w:rsidR="002225D3">
        <w:rPr>
          <w:rFonts w:ascii="Arial" w:hAnsi="Arial" w:cs="Arial"/>
          <w:color w:val="auto"/>
          <w:sz w:val="20"/>
        </w:rPr>
        <w:t>dodání</w:t>
      </w:r>
      <w:r w:rsidR="008749F0">
        <w:rPr>
          <w:rFonts w:ascii="Arial" w:hAnsi="Arial" w:cs="Arial"/>
          <w:color w:val="auto"/>
          <w:sz w:val="20"/>
        </w:rPr>
        <w:t xml:space="preserve"> zboží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7A94F6AC" w14:textId="2A98C769" w:rsidR="00D412A1" w:rsidRPr="003F1366" w:rsidRDefault="004A066A" w:rsidP="003F1366">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bez zbytečného odkladu, nejpozději do 2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47EC431D" w:rsidR="00A06BB9" w:rsidRDefault="004A066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w:t>
      </w:r>
      <w:r w:rsidR="00D632B0" w:rsidRPr="00B522F6">
        <w:rPr>
          <w:rFonts w:ascii="Arial" w:hAnsi="Arial" w:cs="Arial"/>
          <w:color w:val="auto"/>
          <w:sz w:val="20"/>
        </w:rPr>
        <w:t xml:space="preserve">. </w:t>
      </w:r>
      <w:r w:rsidR="00B02B4B" w:rsidRPr="00B522F6">
        <w:rPr>
          <w:rFonts w:ascii="Arial" w:hAnsi="Arial" w:cs="Arial"/>
          <w:color w:val="auto"/>
          <w:sz w:val="20"/>
        </w:rPr>
        <w:t xml:space="preserve"> </w:t>
      </w:r>
      <w:r w:rsidR="00B522F6" w:rsidRPr="00B522F6">
        <w:rPr>
          <w:rFonts w:ascii="Arial" w:hAnsi="Arial" w:cs="Arial"/>
          <w:color w:val="auto"/>
          <w:sz w:val="20"/>
        </w:rPr>
        <w:t>I</w:t>
      </w:r>
      <w:r w:rsidR="00B02B4B" w:rsidRPr="00B522F6">
        <w:rPr>
          <w:rFonts w:ascii="Arial" w:hAnsi="Arial" w:cs="Arial"/>
          <w:color w:val="auto"/>
          <w:sz w:val="20"/>
        </w:rPr>
        <w:t>V</w:t>
      </w:r>
      <w:r w:rsidR="00D632B0" w:rsidRPr="00B522F6">
        <w:rPr>
          <w:rFonts w:ascii="Arial" w:hAnsi="Arial" w:cs="Arial"/>
          <w:color w:val="auto"/>
          <w:sz w:val="20"/>
        </w:rPr>
        <w:t xml:space="preserve">. odst. </w:t>
      </w:r>
      <w:r w:rsidR="00B522F6" w:rsidRPr="00B522F6">
        <w:rPr>
          <w:rFonts w:ascii="Arial" w:hAnsi="Arial" w:cs="Arial"/>
          <w:color w:val="auto"/>
          <w:sz w:val="20"/>
        </w:rPr>
        <w:t>4</w:t>
      </w:r>
      <w:r w:rsidRPr="00B522F6">
        <w:rPr>
          <w:rFonts w:ascii="Arial" w:hAnsi="Arial" w:cs="Arial"/>
          <w:color w:val="auto"/>
          <w:sz w:val="20"/>
        </w:rPr>
        <w:t xml:space="preserve"> ještě</w:t>
      </w:r>
      <w:r>
        <w:rPr>
          <w:rFonts w:ascii="Arial" w:hAnsi="Arial" w:cs="Arial"/>
          <w:color w:val="auto"/>
          <w:sz w:val="20"/>
        </w:rPr>
        <w:t xml:space="preserve">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FFB99DB" w14:textId="4A35653E" w:rsidR="00294CF2"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DA65B7">
        <w:rPr>
          <w:rFonts w:ascii="Arial" w:hAnsi="Arial" w:cs="Arial"/>
          <w:color w:val="auto"/>
          <w:sz w:val="20"/>
        </w:rPr>
        <w:t xml:space="preserve"> nebo</w:t>
      </w:r>
      <w:r w:rsidR="002A5A03" w:rsidRPr="00D71308">
        <w:rPr>
          <w:rFonts w:ascii="Arial" w:hAnsi="Arial" w:cs="Arial"/>
          <w:color w:val="auto"/>
          <w:sz w:val="20"/>
        </w:rPr>
        <w:t xml:space="preserve"> </w:t>
      </w:r>
      <w:r w:rsidR="00DA65B7">
        <w:rPr>
          <w:rFonts w:ascii="Arial" w:hAnsi="Arial" w:cs="Arial"/>
          <w:color w:val="auto"/>
          <w:sz w:val="20"/>
        </w:rPr>
        <w:t xml:space="preserve">od příslušné dílčí </w:t>
      </w:r>
      <w:r w:rsidR="000962F5">
        <w:rPr>
          <w:rFonts w:ascii="Arial" w:hAnsi="Arial" w:cs="Arial"/>
          <w:color w:val="auto"/>
          <w:sz w:val="20"/>
        </w:rPr>
        <w:t>dodávky</w:t>
      </w:r>
      <w:r w:rsidR="00DA65B7">
        <w:rPr>
          <w:rFonts w:ascii="Arial" w:hAnsi="Arial" w:cs="Arial"/>
          <w:color w:val="auto"/>
          <w:sz w:val="20"/>
        </w:rPr>
        <w:t xml:space="preserve"> </w:t>
      </w:r>
      <w:r w:rsidR="002A5A03" w:rsidRPr="00D71308">
        <w:rPr>
          <w:rFonts w:ascii="Arial" w:hAnsi="Arial" w:cs="Arial"/>
          <w:color w:val="auto"/>
          <w:sz w:val="20"/>
        </w:rPr>
        <w:t>za podmínek uvedených</w:t>
      </w:r>
      <w:r w:rsidR="00DA65B7">
        <w:rPr>
          <w:rFonts w:ascii="Arial" w:hAnsi="Arial" w:cs="Arial"/>
          <w:color w:val="auto"/>
          <w:sz w:val="20"/>
        </w:rPr>
        <w:t xml:space="preserve"> v této smlouvě</w:t>
      </w:r>
      <w:r w:rsidR="000962F5">
        <w:rPr>
          <w:rFonts w:ascii="Arial" w:hAnsi="Arial" w:cs="Arial"/>
          <w:color w:val="auto"/>
          <w:sz w:val="20"/>
        </w:rPr>
        <w:t>.</w:t>
      </w:r>
    </w:p>
    <w:p w14:paraId="5FFB99DC" w14:textId="77777777" w:rsidR="000E73ED" w:rsidRPr="00D71308" w:rsidRDefault="000E73ED" w:rsidP="004D6F9F">
      <w:pPr>
        <w:pStyle w:val="Zkladntext"/>
        <w:tabs>
          <w:tab w:val="num" w:pos="426"/>
        </w:tabs>
        <w:spacing w:line="280" w:lineRule="atLeast"/>
        <w:ind w:left="340"/>
        <w:jc w:val="both"/>
        <w:rPr>
          <w:rFonts w:ascii="Arial" w:hAnsi="Arial" w:cs="Arial"/>
          <w:color w:val="auto"/>
          <w:sz w:val="20"/>
        </w:rPr>
      </w:pPr>
    </w:p>
    <w:p w14:paraId="5FFB99DE" w14:textId="02FF6130" w:rsidR="00F9586D" w:rsidRPr="00D71308" w:rsidRDefault="00C41010"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do </w:t>
      </w:r>
      <w:r w:rsidR="001165B6">
        <w:rPr>
          <w:rFonts w:ascii="Arial" w:hAnsi="Arial" w:cs="Arial"/>
          <w:color w:val="auto"/>
          <w:sz w:val="20"/>
        </w:rPr>
        <w:t>10 pracovních</w:t>
      </w:r>
      <w:r w:rsidR="007C528B" w:rsidRPr="00D71308">
        <w:rPr>
          <w:rFonts w:ascii="Arial" w:hAnsi="Arial" w:cs="Arial"/>
          <w:color w:val="auto"/>
          <w:sz w:val="20"/>
        </w:rPr>
        <w:t xml:space="preserve"> </w:t>
      </w:r>
      <w:r w:rsidR="00ED1F86" w:rsidRPr="00D71308">
        <w:rPr>
          <w:rFonts w:ascii="Arial" w:hAnsi="Arial" w:cs="Arial"/>
          <w:color w:val="auto"/>
          <w:sz w:val="20"/>
        </w:rPr>
        <w:t xml:space="preserve">dnů od jejich oznámení kupujícím, nebude-li mezi smluvními stranami dohodnuto něco jiného. </w:t>
      </w:r>
      <w:r w:rsidR="0086049F" w:rsidRPr="00D71308">
        <w:rPr>
          <w:rFonts w:ascii="Arial" w:hAnsi="Arial" w:cs="Arial"/>
          <w:color w:val="auto"/>
          <w:sz w:val="20"/>
        </w:rPr>
        <w:t xml:space="preserve">Nebude-li vada odstraněna ve lhůtě dle předchozí věty,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w:t>
      </w:r>
      <w:r w:rsidR="00A66884">
        <w:rPr>
          <w:rFonts w:ascii="Arial" w:hAnsi="Arial" w:cs="Arial"/>
          <w:color w:val="auto"/>
          <w:sz w:val="20"/>
        </w:rPr>
        <w:t>I</w:t>
      </w:r>
      <w:r w:rsidR="005104B7">
        <w:rPr>
          <w:rFonts w:ascii="Arial" w:hAnsi="Arial" w:cs="Arial"/>
          <w:color w:val="auto"/>
          <w:sz w:val="20"/>
        </w:rPr>
        <w:t>I</w:t>
      </w:r>
      <w:r w:rsidR="0086049F" w:rsidRPr="00D71308">
        <w:rPr>
          <w:rFonts w:ascii="Arial" w:hAnsi="Arial" w:cs="Arial"/>
          <w:color w:val="auto"/>
          <w:sz w:val="20"/>
        </w:rPr>
        <w:t>. odst. 2.</w:t>
      </w:r>
    </w:p>
    <w:p w14:paraId="59C2FBC3" w14:textId="77777777" w:rsidR="0086049F" w:rsidRPr="00D71308" w:rsidRDefault="0086049F" w:rsidP="004D6F9F">
      <w:pPr>
        <w:pStyle w:val="Zkladntext"/>
        <w:tabs>
          <w:tab w:val="num" w:pos="426"/>
        </w:tabs>
        <w:spacing w:line="280" w:lineRule="atLeast"/>
        <w:ind w:left="426" w:hanging="426"/>
        <w:jc w:val="both"/>
        <w:rPr>
          <w:rFonts w:ascii="Arial" w:hAnsi="Arial" w:cs="Arial"/>
          <w:color w:val="auto"/>
          <w:sz w:val="20"/>
        </w:rPr>
      </w:pPr>
    </w:p>
    <w:p w14:paraId="4B2BF485" w14:textId="77777777" w:rsidR="00D632B0" w:rsidRPr="00D71308" w:rsidRDefault="000B4F41" w:rsidP="008A3C64">
      <w:pPr>
        <w:numPr>
          <w:ilvl w:val="0"/>
          <w:numId w:val="4"/>
        </w:numPr>
        <w:tabs>
          <w:tab w:val="clear" w:pos="340"/>
          <w:tab w:val="num" w:pos="426"/>
        </w:tabs>
        <w:spacing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 kupujícímu</w:t>
      </w:r>
      <w:r w:rsidR="00113769" w:rsidRPr="00D71308">
        <w:rPr>
          <w:rFonts w:cs="Arial"/>
          <w:szCs w:val="20"/>
        </w:rPr>
        <w:t>.</w:t>
      </w:r>
    </w:p>
    <w:p w14:paraId="56EABC5E" w14:textId="77777777" w:rsidR="00D632B0" w:rsidRPr="00D71308" w:rsidRDefault="00D632B0" w:rsidP="00D632B0">
      <w:pPr>
        <w:spacing w:line="280" w:lineRule="atLeast"/>
        <w:ind w:left="426"/>
        <w:jc w:val="both"/>
        <w:rPr>
          <w:rFonts w:cs="Arial"/>
          <w:szCs w:val="20"/>
        </w:rPr>
      </w:pPr>
    </w:p>
    <w:p w14:paraId="5FFB99E2" w14:textId="705062C9" w:rsidR="002E1CF6" w:rsidRPr="00D632B0" w:rsidRDefault="0086049F" w:rsidP="008A3C64">
      <w:pPr>
        <w:numPr>
          <w:ilvl w:val="0"/>
          <w:numId w:val="4"/>
        </w:numPr>
        <w:tabs>
          <w:tab w:val="clear" w:pos="340"/>
          <w:tab w:val="num" w:pos="426"/>
        </w:tabs>
        <w:spacing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20B4E102" w:rsidR="002E1CF6" w:rsidRDefault="001E1F1B" w:rsidP="008A3C64">
      <w:pPr>
        <w:numPr>
          <w:ilvl w:val="0"/>
          <w:numId w:val="4"/>
        </w:numPr>
        <w:tabs>
          <w:tab w:val="clear" w:pos="340"/>
          <w:tab w:val="num" w:pos="426"/>
        </w:tabs>
        <w:spacing w:line="280" w:lineRule="atLeast"/>
        <w:ind w:left="426" w:hanging="426"/>
        <w:jc w:val="both"/>
        <w:rPr>
          <w:rFonts w:cs="Arial"/>
          <w:szCs w:val="20"/>
        </w:rPr>
      </w:pPr>
      <w:r>
        <w:rPr>
          <w:rFonts w:cs="Arial"/>
          <w:szCs w:val="20"/>
        </w:rPr>
        <w:lastRenderedPageBreak/>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A4B3014"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7966F2">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7966F2">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7966F2">
        <w:rPr>
          <w:rFonts w:cs="Arial"/>
          <w:szCs w:val="20"/>
        </w:rPr>
        <w:t xml:space="preserve"> Takto vzniklou škodu je prodávající povinen kupujícímu bez dalšího uhradit.</w:t>
      </w:r>
    </w:p>
    <w:p w14:paraId="0183EAAE" w14:textId="77777777" w:rsidR="004D4461" w:rsidRPr="007966F2" w:rsidRDefault="004D4461" w:rsidP="00635D28">
      <w:pPr>
        <w:spacing w:line="280" w:lineRule="atLeast"/>
        <w:jc w:val="both"/>
        <w:rPr>
          <w:rFonts w:cs="Arial"/>
          <w:szCs w:val="20"/>
        </w:rPr>
      </w:pPr>
    </w:p>
    <w:p w14:paraId="300ACFF4" w14:textId="77777777" w:rsidR="0060797D" w:rsidRDefault="0060797D" w:rsidP="002D160B">
      <w:pPr>
        <w:spacing w:line="280" w:lineRule="atLeast"/>
        <w:ind w:left="426"/>
        <w:jc w:val="both"/>
        <w:rPr>
          <w:rFonts w:cs="Arial"/>
          <w:szCs w:val="20"/>
        </w:rPr>
      </w:pPr>
    </w:p>
    <w:p w14:paraId="1A90A525" w14:textId="77777777" w:rsidR="002D160B" w:rsidRDefault="002D160B" w:rsidP="002D160B">
      <w:pPr>
        <w:spacing w:line="280" w:lineRule="atLeast"/>
        <w:ind w:left="426"/>
        <w:jc w:val="both"/>
        <w:rPr>
          <w:rFonts w:cs="Arial"/>
          <w:szCs w:val="20"/>
        </w:rPr>
      </w:pPr>
    </w:p>
    <w:p w14:paraId="7BBDB88C" w14:textId="20AF6504" w:rsidR="0086049F" w:rsidRPr="00D25BBC" w:rsidRDefault="0086049F" w:rsidP="002D160B">
      <w:pPr>
        <w:spacing w:line="280" w:lineRule="atLeast"/>
        <w:ind w:left="340"/>
        <w:jc w:val="center"/>
        <w:rPr>
          <w:rFonts w:cs="Arial"/>
          <w:b/>
          <w:szCs w:val="20"/>
        </w:rPr>
      </w:pPr>
      <w:r w:rsidRPr="00D25BBC">
        <w:rPr>
          <w:rFonts w:cs="Arial"/>
          <w:b/>
          <w:szCs w:val="20"/>
        </w:rPr>
        <w:t>V</w:t>
      </w:r>
      <w:r w:rsidR="00D64FE6">
        <w:rPr>
          <w:rFonts w:cs="Arial"/>
          <w:b/>
          <w:szCs w:val="20"/>
        </w:rPr>
        <w:t>I</w:t>
      </w:r>
      <w:r w:rsidR="005104B7">
        <w:rPr>
          <w:rFonts w:cs="Arial"/>
          <w:b/>
          <w:szCs w:val="20"/>
        </w:rPr>
        <w:t>I</w:t>
      </w:r>
      <w:r w:rsidRPr="00D25BBC">
        <w:rPr>
          <w:rFonts w:cs="Arial"/>
          <w:b/>
          <w:szCs w:val="20"/>
        </w:rPr>
        <w:t>.</w:t>
      </w:r>
    </w:p>
    <w:p w14:paraId="6CC3FE68" w14:textId="382BA653" w:rsidR="0086049F"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D988388" w14:textId="77777777" w:rsidR="009F5C2B" w:rsidRPr="00D71308" w:rsidRDefault="009F5C2B" w:rsidP="009F5C2B">
      <w:pPr>
        <w:spacing w:line="280" w:lineRule="atLeast"/>
        <w:ind w:left="340"/>
        <w:jc w:val="center"/>
        <w:rPr>
          <w:rFonts w:cs="Arial"/>
          <w:b/>
          <w:szCs w:val="20"/>
        </w:rPr>
      </w:pPr>
    </w:p>
    <w:p w14:paraId="75632CCF" w14:textId="496C7B40"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xml:space="preserve"> dodací lhůtě dle čl. </w:t>
      </w:r>
      <w:r w:rsidR="00A66884">
        <w:rPr>
          <w:rFonts w:cs="Arial"/>
          <w:szCs w:val="20"/>
        </w:rPr>
        <w:t>I</w:t>
      </w:r>
      <w:r w:rsidR="00B27447">
        <w:rPr>
          <w:rFonts w:cs="Arial"/>
          <w:szCs w:val="20"/>
        </w:rPr>
        <w:t>II</w:t>
      </w:r>
      <w:r w:rsidR="00D632B0" w:rsidRPr="00D71308">
        <w:rPr>
          <w:rFonts w:cs="Arial"/>
          <w:szCs w:val="20"/>
        </w:rPr>
        <w:t>. odst. 3</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CEE06A4" w14:textId="6D3EE577" w:rsidR="00706810" w:rsidRPr="00D7130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Neodstraní</w:t>
      </w:r>
      <w:r w:rsidR="0086049F" w:rsidRPr="00D71308">
        <w:rPr>
          <w:rFonts w:cs="Arial"/>
          <w:szCs w:val="20"/>
        </w:rPr>
        <w:t xml:space="preserve">-li prodávající </w:t>
      </w:r>
      <w:r w:rsidRPr="00D71308">
        <w:rPr>
          <w:rFonts w:cs="Arial"/>
          <w:szCs w:val="20"/>
        </w:rPr>
        <w:t>vadu</w:t>
      </w:r>
      <w:r w:rsidR="0086049F" w:rsidRPr="00D71308">
        <w:rPr>
          <w:rFonts w:cs="Arial"/>
          <w:szCs w:val="20"/>
        </w:rPr>
        <w:t xml:space="preserve"> zboží ve lhůtě podle čl. V</w:t>
      </w:r>
      <w:r w:rsidR="00EC11B6">
        <w:rPr>
          <w:rFonts w:cs="Arial"/>
          <w:szCs w:val="20"/>
        </w:rPr>
        <w:t>I</w:t>
      </w:r>
      <w:r w:rsidR="00D632B0" w:rsidRPr="00D71308">
        <w:rPr>
          <w:rFonts w:cs="Arial"/>
          <w:szCs w:val="20"/>
        </w:rPr>
        <w:t>.</w:t>
      </w:r>
      <w:r w:rsidR="0086049F" w:rsidRPr="00D71308">
        <w:rPr>
          <w:rFonts w:cs="Arial"/>
          <w:szCs w:val="20"/>
        </w:rPr>
        <w:t xml:space="preserve"> odst. 6, má kupující právo na smluvní pokutu ve výši 0,5 % z </w:t>
      </w:r>
      <w:r w:rsidR="00351845" w:rsidRPr="00D71308">
        <w:rPr>
          <w:rFonts w:cs="Arial"/>
          <w:szCs w:val="20"/>
        </w:rPr>
        <w:t>hodnoty bezvadného zboží</w:t>
      </w:r>
      <w:r w:rsidR="0086049F" w:rsidRPr="00D71308">
        <w:rPr>
          <w:rFonts w:cs="Arial"/>
          <w:szCs w:val="20"/>
        </w:rPr>
        <w:t xml:space="preserve">, </w:t>
      </w:r>
      <w:r w:rsidR="00807F18" w:rsidRPr="00D71308">
        <w:rPr>
          <w:rFonts w:cs="Arial"/>
          <w:szCs w:val="20"/>
        </w:rPr>
        <w:t>u nějž je prodávající v prodlení s odstraněním vad</w:t>
      </w:r>
      <w:r w:rsidR="0086049F" w:rsidRPr="00D71308">
        <w:rPr>
          <w:rFonts w:cs="Arial"/>
          <w:szCs w:val="20"/>
        </w:rPr>
        <w:t>, a to za každý započatý den prodlení.</w:t>
      </w:r>
      <w:r w:rsidR="001670F5" w:rsidRPr="00D71308">
        <w:rPr>
          <w:rFonts w:cs="Arial"/>
          <w:szCs w:val="20"/>
        </w:rPr>
        <w:t xml:space="preserve"> </w:t>
      </w:r>
    </w:p>
    <w:p w14:paraId="620FB536" w14:textId="552F4ED5"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0A54EE">
        <w:rPr>
          <w:rFonts w:cs="Arial"/>
          <w:szCs w:val="20"/>
        </w:rPr>
        <w:t>VIII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B50902" w:rsidRPr="00D71308">
        <w:rPr>
          <w:rFonts w:cs="Arial"/>
          <w:szCs w:val="20"/>
        </w:rPr>
        <w:t>10.000</w:t>
      </w:r>
      <w:r w:rsidR="00B50902">
        <w:rPr>
          <w:rFonts w:cs="Arial"/>
          <w:szCs w:val="20"/>
        </w:rPr>
        <w:t>, -</w:t>
      </w:r>
      <w:r w:rsidR="00C174B6" w:rsidRPr="00D71308">
        <w:rPr>
          <w:rFonts w:cs="Arial"/>
          <w:szCs w:val="20"/>
        </w:rPr>
        <w:t xml:space="preserve"> Kč za každý započatý den, kdy je tato smluvní povinnost porušena.</w:t>
      </w:r>
    </w:p>
    <w:p w14:paraId="50EA9049" w14:textId="280EA159" w:rsidR="00706810" w:rsidRPr="00A737CB"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A737CB">
        <w:rPr>
          <w:rFonts w:cs="Arial"/>
          <w:szCs w:val="20"/>
        </w:rPr>
        <w:t xml:space="preserve">Změní-li prodávající poddodavatele dle čl. </w:t>
      </w:r>
      <w:r w:rsidR="000A54EE">
        <w:rPr>
          <w:rFonts w:cs="Arial"/>
          <w:szCs w:val="20"/>
        </w:rPr>
        <w:t>VIII</w:t>
      </w:r>
      <w:r w:rsidRPr="00A737CB">
        <w:rPr>
          <w:rFonts w:cs="Arial"/>
          <w:szCs w:val="20"/>
        </w:rPr>
        <w:t xml:space="preserve">. odst. </w:t>
      </w:r>
      <w:r w:rsidR="009E5D96">
        <w:rPr>
          <w:rFonts w:cs="Arial"/>
          <w:szCs w:val="20"/>
        </w:rPr>
        <w:t>4</w:t>
      </w:r>
      <w:r w:rsidRPr="00A737CB">
        <w:rPr>
          <w:rFonts w:cs="Arial"/>
          <w:szCs w:val="20"/>
        </w:rPr>
        <w:t xml:space="preserve">., aniž by získal předchozí písemný souhlas kupujícího, má kupující právo na smluvní pokutu ve výši </w:t>
      </w:r>
      <w:r w:rsidR="00B50902" w:rsidRPr="00A737CB">
        <w:rPr>
          <w:rFonts w:cs="Arial"/>
          <w:szCs w:val="20"/>
        </w:rPr>
        <w:t>10.000, -</w:t>
      </w:r>
      <w:r w:rsidRPr="00A737CB">
        <w:rPr>
          <w:rFonts w:cs="Arial"/>
          <w:szCs w:val="20"/>
        </w:rPr>
        <w:t xml:space="preserve"> Kč za každý takový případ.</w:t>
      </w:r>
      <w:r w:rsidR="00706810" w:rsidRPr="00A737CB">
        <w:rPr>
          <w:rFonts w:cs="Arial"/>
          <w:szCs w:val="20"/>
        </w:rPr>
        <w:t xml:space="preserve"> </w:t>
      </w:r>
    </w:p>
    <w:p w14:paraId="3F5D9622" w14:textId="590585C9"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104B7">
        <w:rPr>
          <w:iCs/>
        </w:rPr>
        <w:t>I</w:t>
      </w:r>
      <w:r w:rsidR="00C42C9B">
        <w:rPr>
          <w:iCs/>
        </w:rPr>
        <w:t>I</w:t>
      </w:r>
      <w:r w:rsidR="00972F7A" w:rsidRPr="00706810">
        <w:rPr>
          <w:iCs/>
        </w:rPr>
        <w:t>. odst. 1</w:t>
      </w:r>
      <w:r w:rsidR="00870229">
        <w:rPr>
          <w:iCs/>
        </w:rPr>
        <w:t>6</w:t>
      </w:r>
      <w:r w:rsidR="00972F7A" w:rsidRPr="00706810">
        <w:rPr>
          <w:iCs/>
        </w:rPr>
        <w:t xml:space="preserve">. této smlouvy jako nepravdivé, </w:t>
      </w:r>
      <w:r w:rsidR="00972F7A" w:rsidRPr="003A5CCB">
        <w:rPr>
          <w:iCs/>
        </w:rPr>
        <w:t>m</w:t>
      </w:r>
      <w:r w:rsidR="00972F7A" w:rsidRPr="00ED74E3">
        <w:rPr>
          <w:iCs/>
        </w:rPr>
        <w:t xml:space="preserve">á kupující právo na smluvní pokutu ve výši </w:t>
      </w:r>
      <w:r w:rsidR="00B50902" w:rsidRPr="00ED74E3">
        <w:rPr>
          <w:iCs/>
        </w:rPr>
        <w:t>50.000, -</w:t>
      </w:r>
      <w:r w:rsidR="00972F7A" w:rsidRPr="00ED74E3">
        <w:rPr>
          <w:iCs/>
        </w:rPr>
        <w:t xml:space="preserve"> Kč za každý takový případ</w:t>
      </w:r>
      <w:r w:rsidR="00974FF0" w:rsidRPr="00ED74E3">
        <w:rPr>
          <w:iCs/>
        </w:rPr>
        <w:t>.</w:t>
      </w:r>
      <w:r w:rsidRPr="00ED74E3">
        <w:rPr>
          <w:rFonts w:cs="Arial"/>
          <w:szCs w:val="20"/>
        </w:rPr>
        <w:t xml:space="preserve"> </w:t>
      </w:r>
    </w:p>
    <w:p w14:paraId="2126EE9B" w14:textId="32C8EECE" w:rsidR="00706810" w:rsidRPr="00D7130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sidR="00D7408F">
        <w:rPr>
          <w:rFonts w:cs="Arial"/>
          <w:szCs w:val="20"/>
        </w:rPr>
        <w:t>písemnou výzvu k uhrazení smluvní pokuty s jejím vyčíslením</w:t>
      </w:r>
      <w:bookmarkEnd w:id="2"/>
      <w:r w:rsidRPr="00706810">
        <w:rPr>
          <w:rFonts w:cs="Arial"/>
          <w:szCs w:val="20"/>
        </w:rPr>
        <w:t xml:space="preserve">. Smluvní pokuta je splatná do 14 dní ode dne doručení </w:t>
      </w:r>
      <w:r w:rsidR="00D7408F">
        <w:rPr>
          <w:rFonts w:cs="Arial"/>
          <w:szCs w:val="20"/>
        </w:rPr>
        <w:t>výzvy</w:t>
      </w:r>
      <w:r>
        <w:rPr>
          <w:rFonts w:cs="Arial"/>
          <w:szCs w:val="20"/>
        </w:rPr>
        <w:t>.</w:t>
      </w:r>
    </w:p>
    <w:p w14:paraId="6F176F73" w14:textId="46EA0312" w:rsidR="00077D1F" w:rsidRPr="00A737CB" w:rsidRDefault="00974FF0" w:rsidP="00077D1F">
      <w:pPr>
        <w:numPr>
          <w:ilvl w:val="0"/>
          <w:numId w:val="11"/>
        </w:numPr>
        <w:tabs>
          <w:tab w:val="clear" w:pos="340"/>
          <w:tab w:val="num" w:pos="426"/>
        </w:tabs>
        <w:spacing w:line="280" w:lineRule="atLeast"/>
        <w:ind w:left="426" w:hanging="426"/>
        <w:jc w:val="both"/>
        <w:rPr>
          <w:rFonts w:cs="Arial"/>
          <w:szCs w:val="20"/>
        </w:rPr>
      </w:pPr>
      <w:r w:rsidRPr="00A737CB">
        <w:rPr>
          <w:iCs/>
        </w:rPr>
        <w:t xml:space="preserve">Vedle smluvní pokuty má kupující právo na náhradu škody v plné výši, čímž smluvní strany vylučují použití § 2050 </w:t>
      </w:r>
      <w:r w:rsidRPr="00A737CB">
        <w:rPr>
          <w:rFonts w:cs="Arial"/>
        </w:rPr>
        <w:t>občanského zákoníku</w:t>
      </w:r>
      <w:r w:rsidRPr="00A737CB">
        <w:rPr>
          <w:iCs/>
        </w:rPr>
        <w:t>.</w:t>
      </w:r>
    </w:p>
    <w:p w14:paraId="1A849572" w14:textId="77777777" w:rsidR="00077D1F" w:rsidRPr="00077D1F" w:rsidRDefault="00077D1F" w:rsidP="00B65E1C">
      <w:pPr>
        <w:spacing w:line="280" w:lineRule="atLeast"/>
        <w:ind w:left="426"/>
        <w:jc w:val="both"/>
        <w:rPr>
          <w:rFonts w:cs="Arial"/>
          <w:szCs w:val="20"/>
        </w:rPr>
      </w:pPr>
    </w:p>
    <w:p w14:paraId="7F8DD977" w14:textId="655AC2D3" w:rsidR="00D7408F" w:rsidRPr="00D7408F" w:rsidRDefault="00D7408F" w:rsidP="00B65E1C">
      <w:pPr>
        <w:numPr>
          <w:ilvl w:val="0"/>
          <w:numId w:val="11"/>
        </w:numPr>
        <w:tabs>
          <w:tab w:val="clear" w:pos="340"/>
        </w:tabs>
        <w:spacing w:line="280" w:lineRule="atLeast"/>
        <w:ind w:left="426" w:hanging="426"/>
        <w:jc w:val="both"/>
        <w:rPr>
          <w:rFonts w:cs="Arial"/>
          <w:szCs w:val="20"/>
        </w:rPr>
      </w:pPr>
      <w:bookmarkStart w:id="3"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3BE80821" w14:textId="3C425A3D" w:rsidR="00C04FA4" w:rsidRDefault="00C04FA4" w:rsidP="00C04FA4">
      <w:pPr>
        <w:spacing w:line="280" w:lineRule="atLeast"/>
        <w:jc w:val="both"/>
        <w:rPr>
          <w:rFonts w:cs="Arial"/>
          <w:szCs w:val="20"/>
        </w:rPr>
      </w:pPr>
    </w:p>
    <w:p w14:paraId="5FFB99E7" w14:textId="03C32113" w:rsidR="00327D7B" w:rsidRPr="00DA2C52" w:rsidRDefault="001B235B" w:rsidP="00060B31">
      <w:pPr>
        <w:spacing w:line="280" w:lineRule="atLeast"/>
        <w:jc w:val="center"/>
        <w:rPr>
          <w:rFonts w:cs="Arial"/>
          <w:b/>
          <w:szCs w:val="20"/>
        </w:rPr>
      </w:pPr>
      <w:r>
        <w:rPr>
          <w:rFonts w:cs="Arial"/>
          <w:b/>
          <w:szCs w:val="20"/>
        </w:rPr>
        <w:lastRenderedPageBreak/>
        <w:t>VIII</w:t>
      </w:r>
      <w:r w:rsidR="00327D7B"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6C87C3DE"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2F72101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64E3FF13"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bookmarkStart w:id="4" w:name="_Hlk20389495"/>
      <w:r w:rsidR="00D7408F">
        <w:t xml:space="preserve">dodavatele za škodu z provozní činnosti způsobenou třetí osobě a pojištění odpovědnosti dodavatele za škodu způsobenou vadou výrobku </w:t>
      </w:r>
      <w:bookmarkEnd w:id="4"/>
      <w:r w:rsidR="00174D78">
        <w:t xml:space="preserve">s limitem pojistného plnění </w:t>
      </w:r>
      <w:r w:rsidR="00351A62">
        <w:t>alespoň 10 mil. Kč</w:t>
      </w:r>
      <w:r w:rsidR="00B32D05" w:rsidRPr="002E6253">
        <w:t xml:space="preserve"> se spoluúčastí prodávajícího </w:t>
      </w:r>
      <w:r w:rsidR="002F382C">
        <w:t>maximálně</w:t>
      </w:r>
      <w:r w:rsidR="002F382C" w:rsidRPr="002E6253">
        <w:t xml:space="preserve"> </w:t>
      </w:r>
      <w:r w:rsidR="000860F6" w:rsidRPr="002E6253">
        <w:rPr>
          <w:rFonts w:cs="Arial"/>
          <w:szCs w:val="20"/>
        </w:rPr>
        <w:t>150 tis.</w:t>
      </w:r>
      <w:r w:rsidR="000860F6" w:rsidRPr="00D64FE6">
        <w:rPr>
          <w:rFonts w:cs="Arial"/>
          <w:szCs w:val="20"/>
        </w:rPr>
        <w:t xml:space="preserve"> Kč</w:t>
      </w:r>
      <w:r w:rsidR="00360A65">
        <w:rPr>
          <w:rFonts w:cs="Arial"/>
          <w:szCs w:val="20"/>
        </w:rPr>
        <w:t xml:space="preserve"> na pojistné události</w:t>
      </w:r>
      <w:r w:rsidR="003B1331" w:rsidRPr="00D64FE6">
        <w:t xml:space="preserve">. </w:t>
      </w:r>
      <w:r w:rsidRPr="00D64FE6">
        <w:t>Prodávající</w:t>
      </w:r>
      <w:r w:rsidR="00683D69" w:rsidRPr="00D64FE6">
        <w:t xml:space="preserve"> se zavazuje, že po celou dobu trvání této</w:t>
      </w:r>
      <w:r w:rsidR="00683D69" w:rsidRPr="00D71308">
        <w:t xml:space="preserve">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611A7245" w:rsidR="008B437F" w:rsidRPr="005D136F" w:rsidRDefault="00AC3E8B" w:rsidP="00CD6901">
      <w:pPr>
        <w:widowControl w:val="0"/>
        <w:numPr>
          <w:ilvl w:val="0"/>
          <w:numId w:val="6"/>
        </w:numPr>
        <w:suppressAutoHyphens/>
        <w:spacing w:after="120" w:line="280" w:lineRule="atLeast"/>
        <w:ind w:left="426" w:hanging="426"/>
        <w:jc w:val="both"/>
      </w:pPr>
      <w:r w:rsidRPr="005D136F">
        <w:rPr>
          <w:rFonts w:cs="Arial"/>
          <w:szCs w:val="20"/>
        </w:rPr>
        <w:t>Prodávající se zavazuje dodávat kupujícímu zboží dle této smlouvy výhradně sám, svým jménem a na svou odpovědnost</w:t>
      </w:r>
      <w:r w:rsidR="00C74ACE" w:rsidRPr="005D136F">
        <w:rPr>
          <w:rFonts w:cs="Arial"/>
          <w:szCs w:val="20"/>
        </w:rPr>
        <w:t>, případně prostřednictvím poddodavatelů, kterými prokazoval kvalifikaci v zadávacím řízení</w:t>
      </w:r>
      <w:r w:rsidRPr="005D136F">
        <w:rPr>
          <w:rFonts w:cs="Arial"/>
          <w:szCs w:val="20"/>
        </w:rPr>
        <w:t>. Prodávající je oprávněn změnit poddodavatele, kterými prokazoval kvalifikaci a které uvedl ve své nabídce, přičemž musí být novými poddodavatel</w:t>
      </w:r>
      <w:r w:rsidR="001A63CD" w:rsidRPr="005D136F">
        <w:rPr>
          <w:rFonts w:cs="Arial"/>
          <w:szCs w:val="20"/>
        </w:rPr>
        <w:t>i</w:t>
      </w:r>
      <w:r w:rsidRPr="005D136F">
        <w:rPr>
          <w:rFonts w:cs="Arial"/>
          <w:szCs w:val="20"/>
        </w:rPr>
        <w:t xml:space="preserve"> splněny původní požadavky na takového poddodavatele. Každá změna poddodavatele může být provedena pouze s předchozím písemným souhlasem kupujícího. </w:t>
      </w:r>
    </w:p>
    <w:p w14:paraId="38F1DE97" w14:textId="2C3E0501" w:rsidR="006C35A6" w:rsidRDefault="00F80471" w:rsidP="00B65E1C">
      <w:pPr>
        <w:widowControl w:val="0"/>
        <w:numPr>
          <w:ilvl w:val="0"/>
          <w:numId w:val="21"/>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7408F">
        <w:t xml:space="preserve"> </w:t>
      </w:r>
      <w:bookmarkStart w:id="5" w:name="_Hlk20389519"/>
      <w:r w:rsidR="00D7408F">
        <w:t>anebo z dílčí kupní smlouvy uzavřené na jejím základě.</w:t>
      </w:r>
    </w:p>
    <w:bookmarkEnd w:id="5"/>
    <w:p w14:paraId="6A7CEC3B" w14:textId="0EC8667F"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1A139750" w14:textId="0E909BCE" w:rsidR="00C22A2A" w:rsidRDefault="003A5CCB" w:rsidP="00CD690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5B3E3B">
        <w:rPr>
          <w:u w:val="single"/>
        </w:rPr>
        <w:t>4</w:t>
      </w:r>
      <w:r w:rsidR="00C04FA4">
        <w:t xml:space="preserve"> resp. </w:t>
      </w:r>
      <w:r w:rsidR="00C04FA4" w:rsidRPr="00C04FA4">
        <w:rPr>
          <w:u w:val="single"/>
        </w:rPr>
        <w:t xml:space="preserve">příloze </w:t>
      </w:r>
      <w:r w:rsidR="005B3E3B">
        <w:rPr>
          <w:u w:val="single"/>
        </w:rPr>
        <w:t>5</w:t>
      </w:r>
      <w:r>
        <w:t xml:space="preserve"> této smlouvy)</w:t>
      </w:r>
      <w:r w:rsidRPr="00DD5A48">
        <w:t>, aby nedošlo k jeho poškození nakládáním, přepravou či skládáním</w:t>
      </w:r>
      <w:r>
        <w:t>.</w:t>
      </w:r>
    </w:p>
    <w:p w14:paraId="3A775D00" w14:textId="4079EF5F" w:rsidR="00AC2071" w:rsidRPr="005018C8" w:rsidRDefault="00AC2071" w:rsidP="00AC2071">
      <w:pPr>
        <w:widowControl w:val="0"/>
        <w:numPr>
          <w:ilvl w:val="0"/>
          <w:numId w:val="6"/>
        </w:numPr>
        <w:suppressAutoHyphens/>
        <w:spacing w:after="120" w:line="280" w:lineRule="atLeast"/>
        <w:ind w:left="426" w:hanging="426"/>
        <w:jc w:val="both"/>
      </w:pPr>
      <w:r w:rsidRPr="00955343">
        <w:t>Prodávající</w:t>
      </w:r>
      <w:r w:rsidR="003F2138">
        <w:t xml:space="preserve">, pokud je výrobcem dodávaného zboží, </w:t>
      </w:r>
      <w:r w:rsidRPr="00955343">
        <w:t xml:space="preserve">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w:t>
      </w:r>
      <w:r w:rsidRPr="005018C8">
        <w:t xml:space="preserve">. Prodávající je dále povinen udržovat v platnosti Prohlášení o vlastnostech výrobku dle nařízení Evropského parlamentu a Rady č. 305/2011, kterým se stanoví harmonizované podmínky pro uvádění stavebních výrobků na trh a kterým se </w:t>
      </w:r>
      <w:r w:rsidR="00162838" w:rsidRPr="005018C8">
        <w:t>ruší</w:t>
      </w:r>
      <w:r w:rsidRPr="005018C8">
        <w:t xml:space="preserve"> směrnice Rady 89/106/EHS. Kupující má právo vyžádat si</w:t>
      </w:r>
      <w:r w:rsidRPr="005018C8">
        <w:rPr>
          <w:rFonts w:eastAsia="Calibri" w:cs="Arial"/>
          <w:szCs w:val="20"/>
        </w:rPr>
        <w:t xml:space="preserve"> prohlášení </w:t>
      </w:r>
      <w:r w:rsidRPr="005018C8">
        <w:t>ke každé dodávce v průběhu plnění této smlouvy</w:t>
      </w:r>
      <w:r w:rsidR="00895F19" w:rsidRPr="005018C8">
        <w:t>.</w:t>
      </w:r>
    </w:p>
    <w:p w14:paraId="3E212A04" w14:textId="1A1A6D00" w:rsidR="003D6A6E" w:rsidRDefault="00C505E1" w:rsidP="0099315F">
      <w:pPr>
        <w:widowControl w:val="0"/>
        <w:numPr>
          <w:ilvl w:val="0"/>
          <w:numId w:val="6"/>
        </w:numPr>
        <w:suppressAutoHyphens/>
        <w:spacing w:line="280" w:lineRule="atLeast"/>
        <w:ind w:left="426" w:hanging="426"/>
        <w:jc w:val="both"/>
      </w:pPr>
      <w:r>
        <w:t>Prodávající se zavazuje dodat na žádost kupujícího podklady pro vypracování technických norem společnosti kupujícího.</w:t>
      </w:r>
    </w:p>
    <w:p w14:paraId="69A19537" w14:textId="77777777" w:rsidR="00C505E1" w:rsidRDefault="00C505E1" w:rsidP="00B65E1C">
      <w:pPr>
        <w:widowControl w:val="0"/>
        <w:suppressAutoHyphens/>
        <w:spacing w:line="280" w:lineRule="atLeast"/>
        <w:jc w:val="both"/>
      </w:pPr>
    </w:p>
    <w:p w14:paraId="2B6BA479" w14:textId="55B6D15F" w:rsidR="0080343C" w:rsidRPr="00CA589D" w:rsidRDefault="00895F19" w:rsidP="00FF232C">
      <w:pPr>
        <w:widowControl w:val="0"/>
        <w:numPr>
          <w:ilvl w:val="0"/>
          <w:numId w:val="6"/>
        </w:numPr>
        <w:suppressAutoHyphens/>
        <w:spacing w:line="280" w:lineRule="atLeast"/>
        <w:ind w:left="425" w:hanging="425"/>
        <w:jc w:val="both"/>
      </w:pPr>
      <w:r>
        <w:t>S</w:t>
      </w:r>
      <w:r w:rsidR="0080343C" w:rsidRPr="00856291">
        <w:t xml:space="preserve">pecifické požadavky </w:t>
      </w:r>
      <w:r w:rsidR="003159C8">
        <w:t>účastníka</w:t>
      </w:r>
      <w:r w:rsidR="0080343C" w:rsidRPr="00856291">
        <w:t xml:space="preserve"> na skladování nebo manipulaci se zbožím nebo výslovné vyjádření, že žádné specifické požadavky na skladování nebo manipulaci se zbožím nejsou vyžadovány, jsou uvedeny v samostatné </w:t>
      </w:r>
      <w:r w:rsidR="0080343C" w:rsidRPr="00A269B4">
        <w:rPr>
          <w:u w:val="single"/>
        </w:rPr>
        <w:t xml:space="preserve">příloze </w:t>
      </w:r>
      <w:r w:rsidR="00047255">
        <w:rPr>
          <w:u w:val="single"/>
        </w:rPr>
        <w:t>5</w:t>
      </w:r>
      <w:r w:rsidR="001F5744">
        <w:rPr>
          <w:u w:val="single"/>
        </w:rPr>
        <w:t>.</w:t>
      </w:r>
    </w:p>
    <w:p w14:paraId="70E0C03C" w14:textId="77777777" w:rsidR="00CA589D" w:rsidRDefault="00CA589D" w:rsidP="00CA589D">
      <w:pPr>
        <w:widowControl w:val="0"/>
        <w:suppressAutoHyphens/>
        <w:spacing w:line="280" w:lineRule="atLeast"/>
        <w:ind w:left="567"/>
        <w:jc w:val="both"/>
      </w:pPr>
    </w:p>
    <w:p w14:paraId="7BEBFD2E" w14:textId="6506BF23" w:rsidR="005C62C2" w:rsidRDefault="005C62C2" w:rsidP="0047598A">
      <w:pPr>
        <w:pStyle w:val="Odstavecseseznamem"/>
        <w:numPr>
          <w:ilvl w:val="0"/>
          <w:numId w:val="6"/>
        </w:numPr>
        <w:spacing w:line="280" w:lineRule="atLeast"/>
        <w:ind w:left="425" w:hanging="425"/>
        <w:jc w:val="both"/>
        <w:rPr>
          <w:rFonts w:cs="Arial"/>
          <w:szCs w:val="20"/>
        </w:rPr>
      </w:pPr>
      <w:r w:rsidRPr="0063254D">
        <w:rPr>
          <w:rFonts w:cs="Arial"/>
          <w:szCs w:val="20"/>
        </w:rPr>
        <w:lastRenderedPageBreak/>
        <w:t>Dokumenty předávané mezi smluvními stranami při plnění této smlouvy musí být v</w:t>
      </w:r>
      <w:r w:rsidR="0063254D" w:rsidRPr="0063254D">
        <w:rPr>
          <w:rFonts w:cs="Arial"/>
          <w:szCs w:val="20"/>
        </w:rPr>
        <w:t> </w:t>
      </w:r>
      <w:r w:rsidRPr="0063254D">
        <w:rPr>
          <w:rFonts w:cs="Arial"/>
          <w:szCs w:val="20"/>
        </w:rPr>
        <w:t>českém</w:t>
      </w:r>
      <w:r w:rsidR="0063254D" w:rsidRPr="0063254D">
        <w:rPr>
          <w:rFonts w:cs="Arial"/>
          <w:szCs w:val="20"/>
        </w:rPr>
        <w:t xml:space="preserve"> </w:t>
      </w:r>
      <w:r w:rsidR="007E738B" w:rsidRPr="0063254D">
        <w:rPr>
          <w:rFonts w:cs="Arial"/>
          <w:szCs w:val="20"/>
        </w:rPr>
        <w:t>jazyce</w:t>
      </w:r>
      <w:r w:rsidRPr="0063254D">
        <w:rPr>
          <w:rFonts w:cs="Arial"/>
          <w:szCs w:val="20"/>
        </w:rPr>
        <w:t xml:space="preserve"> a veškerá komunikace mezi smluvními stranami uskutečňovaná při plnění této smlouvy musí probíhat v</w:t>
      </w:r>
      <w:r w:rsidR="0063254D" w:rsidRPr="0063254D">
        <w:rPr>
          <w:rFonts w:cs="Arial"/>
          <w:szCs w:val="20"/>
        </w:rPr>
        <w:t> </w:t>
      </w:r>
      <w:r w:rsidRPr="0063254D">
        <w:rPr>
          <w:rFonts w:cs="Arial"/>
          <w:szCs w:val="20"/>
        </w:rPr>
        <w:t>českém</w:t>
      </w:r>
      <w:r w:rsidR="0063254D" w:rsidRPr="0063254D">
        <w:rPr>
          <w:rFonts w:cs="Arial"/>
          <w:szCs w:val="20"/>
        </w:rPr>
        <w:t xml:space="preserve"> nebo</w:t>
      </w:r>
      <w:r w:rsidRPr="0063254D">
        <w:rPr>
          <w:rFonts w:cs="Arial"/>
          <w:szCs w:val="20"/>
        </w:rPr>
        <w:t xml:space="preserve"> </w:t>
      </w:r>
      <w:r w:rsidR="007E738B" w:rsidRPr="0063254D">
        <w:rPr>
          <w:rFonts w:cs="Arial"/>
          <w:szCs w:val="20"/>
        </w:rPr>
        <w:t>slovenském jazyce</w:t>
      </w:r>
      <w:r w:rsidRPr="0063254D">
        <w:rPr>
          <w:rFonts w:cs="Arial"/>
          <w:szCs w:val="20"/>
        </w:rPr>
        <w:t>.</w:t>
      </w:r>
    </w:p>
    <w:p w14:paraId="22DEE071" w14:textId="77777777" w:rsidR="001C22CF" w:rsidRPr="001C22CF" w:rsidRDefault="001C22CF" w:rsidP="001C22CF">
      <w:pPr>
        <w:spacing w:line="280" w:lineRule="atLeast"/>
        <w:jc w:val="both"/>
        <w:rPr>
          <w:rFonts w:cs="Arial"/>
          <w:szCs w:val="20"/>
        </w:rPr>
      </w:pPr>
    </w:p>
    <w:p w14:paraId="7DF6E718" w14:textId="111C6650" w:rsidR="00D56378" w:rsidRDefault="00037E5A" w:rsidP="00FF232C">
      <w:pPr>
        <w:pStyle w:val="Odstavecseseznamem"/>
        <w:numPr>
          <w:ilvl w:val="0"/>
          <w:numId w:val="6"/>
        </w:numPr>
        <w:spacing w:line="280" w:lineRule="atLeast"/>
        <w:ind w:left="425" w:hanging="425"/>
        <w:jc w:val="both"/>
        <w:rPr>
          <w:rFonts w:cs="Arial"/>
          <w:szCs w:val="20"/>
        </w:rPr>
      </w:pPr>
      <w:bookmarkStart w:id="6" w:name="_Hlk65215936"/>
      <w:r w:rsidRPr="003159C8">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3159C8">
        <w:rPr>
          <w:rFonts w:cs="Arial"/>
          <w:szCs w:val="20"/>
        </w:rPr>
        <w:t>.</w:t>
      </w:r>
    </w:p>
    <w:bookmarkEnd w:id="6"/>
    <w:p w14:paraId="1EE51A83" w14:textId="0EAFFDAE" w:rsidR="00D56378" w:rsidRDefault="00D56378" w:rsidP="00CF517B">
      <w:pPr>
        <w:spacing w:line="280" w:lineRule="atLeast"/>
        <w:ind w:left="142"/>
        <w:jc w:val="both"/>
        <w:rPr>
          <w:rFonts w:cs="Arial"/>
          <w:szCs w:val="20"/>
        </w:rPr>
      </w:pPr>
    </w:p>
    <w:p w14:paraId="10A3B037" w14:textId="72ABE3B4" w:rsidR="00635D28" w:rsidRDefault="00635D28" w:rsidP="00CF517B">
      <w:pPr>
        <w:spacing w:line="280" w:lineRule="atLeast"/>
        <w:ind w:left="142"/>
        <w:jc w:val="both"/>
        <w:rPr>
          <w:rFonts w:cs="Arial"/>
          <w:szCs w:val="20"/>
        </w:rPr>
      </w:pPr>
    </w:p>
    <w:p w14:paraId="5FFB99FB" w14:textId="02584D54" w:rsidR="00683D69" w:rsidRPr="00DA2C52" w:rsidRDefault="00F36C17" w:rsidP="00060B31">
      <w:pPr>
        <w:spacing w:line="280" w:lineRule="atLeast"/>
        <w:jc w:val="center"/>
        <w:rPr>
          <w:rFonts w:cs="Arial"/>
          <w:b/>
        </w:rPr>
      </w:pPr>
      <w:r>
        <w:rPr>
          <w:rFonts w:cs="Arial"/>
          <w:b/>
        </w:rPr>
        <w:t xml:space="preserve"> </w:t>
      </w:r>
      <w:r w:rsidR="001B235B">
        <w:rPr>
          <w:rFonts w:cs="Arial"/>
          <w:b/>
        </w:rPr>
        <w:t>I</w:t>
      </w:r>
      <w:r>
        <w:rPr>
          <w:rFonts w:cs="Arial"/>
          <w:b/>
        </w:rPr>
        <w:t>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014C2600" w14:textId="5EDDF71E" w:rsidR="006D254A" w:rsidRPr="00BB6981" w:rsidRDefault="006D254A" w:rsidP="006D254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w:t>
      </w:r>
      <w:r w:rsidRPr="006158C1">
        <w:rPr>
          <w:rFonts w:cs="Arial"/>
        </w:rPr>
        <w:t>na dobu určitou čtyř let s </w:t>
      </w:r>
      <w:r w:rsidRPr="00C50A49">
        <w:rPr>
          <w:rFonts w:cs="Arial"/>
        </w:rPr>
        <w:t xml:space="preserve">účinností od </w:t>
      </w:r>
      <w:r w:rsidRPr="00276501">
        <w:rPr>
          <w:rFonts w:cs="Arial"/>
          <w:b/>
          <w:bCs/>
        </w:rPr>
        <w:t>1.1.2025</w:t>
      </w:r>
      <w:r w:rsidRPr="00C50A49">
        <w:rPr>
          <w:rFonts w:cs="Arial"/>
        </w:rPr>
        <w:t xml:space="preserve">, bude-li zadávací řízení na veřejnou zakázku specifikovanou v preambuli této smlouvy ukončeno uzavřením této smlouvy do </w:t>
      </w:r>
      <w:r>
        <w:rPr>
          <w:rFonts w:cs="Arial"/>
        </w:rPr>
        <w:t>31.12.</w:t>
      </w:r>
      <w:r w:rsidRPr="00C50A49">
        <w:rPr>
          <w:rFonts w:cs="Arial"/>
        </w:rPr>
        <w:t xml:space="preserve"> 2024, resp. na dobu čtyř let od okamžiku podpisu</w:t>
      </w:r>
      <w:r w:rsidRPr="00BB6981">
        <w:rPr>
          <w:rFonts w:cs="Arial"/>
        </w:rPr>
        <w:t xml:space="preserve"> této smlouvy oběma smluvními stranami, bude-li zadávací řízení ukončeno později. Tím nejsou dotčena další ustanovení tohoto článku. </w:t>
      </w:r>
    </w:p>
    <w:p w14:paraId="5736CBDB" w14:textId="77777777" w:rsidR="00CE1AA3" w:rsidRPr="005A25A0" w:rsidRDefault="00CE1AA3" w:rsidP="00CE1AA3">
      <w:pPr>
        <w:pStyle w:val="Odstavecseseznamem"/>
        <w:spacing w:line="280" w:lineRule="atLeast"/>
        <w:ind w:left="426"/>
        <w:contextualSpacing/>
        <w:jc w:val="both"/>
        <w:rPr>
          <w:rFonts w:cs="Arial"/>
        </w:rPr>
      </w:pPr>
    </w:p>
    <w:p w14:paraId="5FFB99FF" w14:textId="3AB89795" w:rsidR="00936ED9" w:rsidRDefault="00B12E8E" w:rsidP="008A3C64">
      <w:pPr>
        <w:pStyle w:val="Odstavecseseznamem"/>
        <w:numPr>
          <w:ilvl w:val="0"/>
          <w:numId w:val="8"/>
        </w:numPr>
        <w:spacing w:line="280" w:lineRule="atLeast"/>
        <w:ind w:left="426" w:hanging="426"/>
        <w:contextualSpacing/>
        <w:jc w:val="both"/>
        <w:rPr>
          <w:rFonts w:cs="Arial"/>
        </w:rPr>
      </w:pPr>
      <w:r>
        <w:rPr>
          <w:rFonts w:cs="Arial"/>
        </w:rPr>
        <w:t>Tuto s</w:t>
      </w:r>
      <w:r w:rsidR="00683D69" w:rsidRPr="00DA2C52">
        <w:rPr>
          <w:rFonts w:cs="Arial"/>
        </w:rPr>
        <w:t>mlouvu</w:t>
      </w:r>
      <w:r w:rsidR="000962F5">
        <w:rPr>
          <w:rFonts w:cs="Arial"/>
        </w:rPr>
        <w:t xml:space="preserve"> a jednotlivé dílčí dodávky</w:t>
      </w:r>
      <w:r w:rsidR="00683D69" w:rsidRPr="00DA2C52">
        <w:rPr>
          <w:rFonts w:cs="Arial"/>
        </w:rPr>
        <w:t xml:space="preserve">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341FE660" w14:textId="77777777" w:rsidR="007D24A4" w:rsidRPr="007D24A4" w:rsidRDefault="007D24A4" w:rsidP="007D24A4">
      <w:pPr>
        <w:pStyle w:val="Odstavecseseznamem"/>
        <w:spacing w:line="280" w:lineRule="atLeast"/>
        <w:ind w:left="426"/>
        <w:contextualSpacing/>
        <w:jc w:val="both"/>
        <w:rPr>
          <w:rFonts w:cs="Arial"/>
        </w:rPr>
      </w:pPr>
    </w:p>
    <w:p w14:paraId="5FFB9A00" w14:textId="16ACA563"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962F5">
        <w:rPr>
          <w:rFonts w:cs="Arial"/>
          <w:szCs w:val="20"/>
        </w:rPr>
        <w:t xml:space="preserve"> a od příslušné dílčí dodávky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0D614E32" w:rsidR="002856D5" w:rsidRPr="009C36E4"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w:t>
      </w:r>
      <w:r w:rsidRPr="009C36E4">
        <w:t xml:space="preserve">v čl. </w:t>
      </w:r>
      <w:r w:rsidR="00BA47D6" w:rsidRPr="009C36E4">
        <w:t>VIII</w:t>
      </w:r>
      <w:r w:rsidR="000A6ECD" w:rsidRPr="009C36E4">
        <w:t>.</w:t>
      </w:r>
      <w:r w:rsidR="00450447" w:rsidRPr="009C36E4">
        <w:t xml:space="preserve"> </w:t>
      </w:r>
      <w:r w:rsidR="002F7C90" w:rsidRPr="009C36E4">
        <w:t xml:space="preserve">odst. </w:t>
      </w:r>
      <w:r w:rsidRPr="009C36E4">
        <w:t>3 smlouvy</w:t>
      </w:r>
      <w:r w:rsidR="002F7C90" w:rsidRPr="009C36E4">
        <w:t>;</w:t>
      </w:r>
    </w:p>
    <w:p w14:paraId="397F8FBB" w14:textId="77777777" w:rsidR="00FC2E3A" w:rsidRPr="009C36E4" w:rsidRDefault="002856D5" w:rsidP="008A3C64">
      <w:pPr>
        <w:numPr>
          <w:ilvl w:val="1"/>
          <w:numId w:val="8"/>
        </w:numPr>
        <w:spacing w:after="120" w:line="276" w:lineRule="auto"/>
        <w:ind w:left="1434" w:hanging="357"/>
        <w:jc w:val="both"/>
      </w:pPr>
      <w:r w:rsidRPr="009C36E4">
        <w:t>prodávající po neodsouhlasené změně poddodavatele neprokáže v dodatečně poskytnuté lhůtě splnění požadavků na n</w:t>
      </w:r>
      <w:r w:rsidR="002F7C90" w:rsidRPr="009C36E4">
        <w:t xml:space="preserve">ového poddodavatele dle čl. </w:t>
      </w:r>
      <w:r w:rsidR="00440BFD" w:rsidRPr="009C36E4">
        <w:t xml:space="preserve">VIII. </w:t>
      </w:r>
      <w:r w:rsidR="002F7C90" w:rsidRPr="009C36E4">
        <w:t xml:space="preserve">odst. </w:t>
      </w:r>
      <w:r w:rsidR="009D03C5" w:rsidRPr="009C36E4">
        <w:t>4</w:t>
      </w:r>
      <w:r w:rsidR="00CF19C6" w:rsidRPr="009C36E4">
        <w:t xml:space="preserve"> </w:t>
      </w:r>
      <w:r w:rsidRPr="009C36E4">
        <w:t>smlouvy</w:t>
      </w:r>
      <w:r w:rsidR="009D03C5" w:rsidRPr="009C36E4">
        <w:t>;</w:t>
      </w:r>
    </w:p>
    <w:p w14:paraId="62FE3D3B" w14:textId="17238F42" w:rsidR="002856D5" w:rsidRPr="009C36E4" w:rsidRDefault="00AF5BFD" w:rsidP="008A3C64">
      <w:pPr>
        <w:numPr>
          <w:ilvl w:val="1"/>
          <w:numId w:val="8"/>
        </w:numPr>
        <w:spacing w:after="120" w:line="276" w:lineRule="auto"/>
        <w:ind w:left="1434" w:hanging="357"/>
        <w:jc w:val="both"/>
      </w:pPr>
      <w:r w:rsidRPr="009C36E4">
        <w:t>prodávajícím předložené doklady nebo tvrzení skutečností, o tom že splňuje podmínky Nařízení Rady EU č. 2022/576, se projeví jako nepravdivé;</w:t>
      </w:r>
      <w:r w:rsidR="002856D5" w:rsidRPr="009C36E4">
        <w:rPr>
          <w:color w:val="1F497D"/>
        </w:rPr>
        <w:t xml:space="preserve"> </w:t>
      </w:r>
    </w:p>
    <w:p w14:paraId="5FFB9A08" w14:textId="785173B2" w:rsidR="00936ED9" w:rsidRDefault="00936ED9" w:rsidP="008A3C64">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67D05E5C" w14:textId="460CBB8B" w:rsidR="000962F5" w:rsidRDefault="000962F5" w:rsidP="00D021C8">
      <w:pPr>
        <w:spacing w:after="120" w:line="276" w:lineRule="auto"/>
        <w:ind w:left="426"/>
        <w:jc w:val="both"/>
        <w:rPr>
          <w:rFonts w:cs="Arial"/>
          <w:szCs w:val="20"/>
        </w:rPr>
      </w:pPr>
      <w:r>
        <w:rPr>
          <w:rFonts w:cs="Arial"/>
          <w:szCs w:val="20"/>
        </w:rPr>
        <w:lastRenderedPageBreak/>
        <w:t xml:space="preserve">Kupující má podle tohoto odstavce právo dle svého uvážení odstoupit jak od této smlouvy, tak od příslušné dílčí dodávky či pouze od této smlouvy nebo pouze od příslušné dílčí </w:t>
      </w:r>
      <w:r w:rsidR="00A25FE5">
        <w:rPr>
          <w:rFonts w:cs="Arial"/>
          <w:szCs w:val="20"/>
        </w:rPr>
        <w:t>dodávky</w:t>
      </w:r>
      <w:r>
        <w:rPr>
          <w:rFonts w:cs="Arial"/>
          <w:szCs w:val="20"/>
        </w:rPr>
        <w:t xml:space="preserve">. </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66240327" w14:textId="77777777" w:rsidR="00450447" w:rsidRPr="002F7C90" w:rsidRDefault="00450447" w:rsidP="00450447">
      <w:pPr>
        <w:pStyle w:val="Odstavecseseznamem"/>
        <w:spacing w:line="280" w:lineRule="atLeast"/>
        <w:ind w:left="426"/>
        <w:contextualSpacing/>
        <w:jc w:val="both"/>
        <w:rPr>
          <w:rFonts w:cs="Arial"/>
          <w:szCs w:val="20"/>
        </w:rPr>
      </w:pPr>
    </w:p>
    <w:p w14:paraId="123D66D6" w14:textId="0368D843" w:rsidR="001107E6" w:rsidRDefault="001107E6" w:rsidP="001107E6">
      <w:pPr>
        <w:numPr>
          <w:ilvl w:val="1"/>
          <w:numId w:val="8"/>
        </w:numPr>
        <w:spacing w:after="120" w:line="276" w:lineRule="auto"/>
        <w:jc w:val="both"/>
      </w:pPr>
      <w:r w:rsidRPr="00406195">
        <w:t xml:space="preserve">vůči </w:t>
      </w:r>
      <w:r w:rsidR="00B503F7">
        <w:t>prodávajícímu</w:t>
      </w:r>
      <w:r w:rsidR="00B503F7" w:rsidRPr="00406195">
        <w:t xml:space="preserve"> </w:t>
      </w:r>
      <w:r w:rsidRPr="00406195">
        <w:t xml:space="preserve">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Pr="00406195">
        <w:t>v souvislosti s jakoukoli veřejnou zakázkou či jiným poptávkovým řízením realizovaným pro Objednatele jako zadavatele některý trestný čin podle § 216, § 256, § 257, § 331, § 332 nebo § 333 trestního zákoníku</w:t>
      </w:r>
      <w:bookmarkEnd w:id="7"/>
      <w:r w:rsidRPr="00406195">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7A7AAB">
        <w:t>prodávajícího</w:t>
      </w:r>
      <w:r w:rsidRPr="00406195">
        <w:t>, přičemž i jednání, které nenaplňuje všechny znaky trestného činu, může naplňovat znaky závažného profesního pochybení a naopak</w:t>
      </w:r>
      <w:r>
        <w:t>,</w:t>
      </w:r>
    </w:p>
    <w:p w14:paraId="3F4DA60B" w14:textId="77777777" w:rsidR="00450447" w:rsidRDefault="00450447" w:rsidP="00450447">
      <w:pPr>
        <w:numPr>
          <w:ilvl w:val="1"/>
          <w:numId w:val="8"/>
        </w:numPr>
        <w:spacing w:after="120" w:line="276" w:lineRule="auto"/>
        <w:jc w:val="both"/>
      </w:pPr>
      <w: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720B534A" w14:textId="77777777" w:rsidR="003B33D4" w:rsidRPr="00D71308" w:rsidRDefault="003B33D4" w:rsidP="00F741AE">
      <w:pPr>
        <w:spacing w:line="280" w:lineRule="atLeast"/>
        <w:contextualSpacing/>
        <w:jc w:val="both"/>
        <w:rPr>
          <w:rFonts w:cs="Arial"/>
          <w:szCs w:val="20"/>
        </w:rPr>
      </w:pPr>
    </w:p>
    <w:p w14:paraId="5FFB9A0A" w14:textId="5332CDDC" w:rsidR="00936ED9" w:rsidRPr="00D71308" w:rsidRDefault="0063560B"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971CD" w:rsidRPr="00F0153F">
        <w:rPr>
          <w:rFonts w:cs="Arial"/>
          <w:szCs w:val="20"/>
        </w:rPr>
        <w:t>70</w:t>
      </w:r>
      <w:r w:rsidR="00F741AE" w:rsidRPr="00D71308">
        <w:rPr>
          <w:rFonts w:cs="Arial"/>
          <w:szCs w:val="20"/>
        </w:rPr>
        <w:t xml:space="preserve">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4FBBEA6" w14:textId="77777777" w:rsidR="003C6F34" w:rsidRPr="00D71308" w:rsidRDefault="003C6F34" w:rsidP="003C6F34">
      <w:pPr>
        <w:pStyle w:val="Odstavecseseznamem"/>
        <w:spacing w:line="280" w:lineRule="atLeast"/>
        <w:ind w:left="426"/>
        <w:contextualSpacing/>
        <w:jc w:val="both"/>
        <w:rPr>
          <w:rFonts w:cs="Arial"/>
          <w:szCs w:val="20"/>
        </w:rPr>
      </w:pPr>
    </w:p>
    <w:p w14:paraId="04A081F5" w14:textId="77777777" w:rsidR="00424E61" w:rsidRPr="00D71308"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3B84CE17" w14:textId="77777777" w:rsidR="00424E61" w:rsidRPr="00D71308" w:rsidRDefault="00424E61" w:rsidP="00424E61">
      <w:pPr>
        <w:pStyle w:val="Odstavecseseznamem"/>
        <w:spacing w:line="280" w:lineRule="atLeast"/>
        <w:ind w:left="425"/>
        <w:contextualSpacing/>
        <w:jc w:val="both"/>
        <w:rPr>
          <w:rFonts w:cs="Arial"/>
          <w:szCs w:val="20"/>
        </w:rPr>
      </w:pPr>
    </w:p>
    <w:p w14:paraId="24BF7FBF" w14:textId="316ECD63" w:rsidR="003C6F34" w:rsidRPr="004E5189"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 xml:space="preserve">Odstoupení od </w:t>
      </w:r>
      <w:r w:rsidR="00FE5578">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e o důvodu dozvěděla</w:t>
      </w:r>
      <w:r w:rsidR="00DB0711" w:rsidRPr="004E5189">
        <w:rPr>
          <w:rFonts w:cs="Arial"/>
          <w:szCs w:val="20"/>
        </w:rPr>
        <w:t>, nejpozději do 20 pracovních dnů</w:t>
      </w:r>
      <w:r w:rsidRPr="004E5189">
        <w:rPr>
          <w:rFonts w:cs="Arial"/>
          <w:szCs w:val="20"/>
        </w:rPr>
        <w:t xml:space="preserve">. </w:t>
      </w:r>
    </w:p>
    <w:p w14:paraId="5FFB9A0B" w14:textId="77777777" w:rsidR="00683D69" w:rsidRDefault="00683D69" w:rsidP="00A660EE">
      <w:pPr>
        <w:spacing w:line="280" w:lineRule="atLeast"/>
        <w:jc w:val="both"/>
        <w:rPr>
          <w:rFonts w:cs="Arial"/>
          <w:sz w:val="16"/>
          <w:szCs w:val="20"/>
        </w:rPr>
      </w:pPr>
    </w:p>
    <w:p w14:paraId="729C631C" w14:textId="3C8B7772" w:rsidR="003B4C8C" w:rsidRPr="002C48AB" w:rsidRDefault="003B4C8C" w:rsidP="003B4C8C">
      <w:pPr>
        <w:pStyle w:val="Odstavecseseznamem"/>
        <w:numPr>
          <w:ilvl w:val="0"/>
          <w:numId w:val="8"/>
        </w:numPr>
        <w:spacing w:line="280" w:lineRule="atLeast"/>
        <w:ind w:left="425" w:hanging="425"/>
        <w:contextualSpacing/>
        <w:jc w:val="both"/>
        <w:rPr>
          <w:rFonts w:cs="Arial"/>
          <w:szCs w:val="20"/>
        </w:rPr>
      </w:pPr>
      <w:r w:rsidRPr="002C48AB">
        <w:rPr>
          <w:rFonts w:cs="Arial"/>
          <w:szCs w:val="20"/>
        </w:rPr>
        <w:t>Smlouva může být vypovězena oběma stranami s </w:t>
      </w:r>
      <w:r w:rsidR="00464786" w:rsidRPr="002C48AB">
        <w:rPr>
          <w:rFonts w:cs="Arial"/>
          <w:szCs w:val="20"/>
        </w:rPr>
        <w:t>12měsíční</w:t>
      </w:r>
      <w:r w:rsidRPr="002C48AB">
        <w:rPr>
          <w:rFonts w:cs="Arial"/>
          <w:szCs w:val="20"/>
        </w:rPr>
        <w:t xml:space="preserve"> výpovědní lhůtou, která začne běžet od prvního dne měsíce následujícího po datu doručení výpovědi protistraně, a to i bez udání důvodu. V pochybnostech se má za to, že výpověď byla doručena třetím dnem po odeslání. </w:t>
      </w:r>
    </w:p>
    <w:p w14:paraId="0464FF00" w14:textId="514949A0" w:rsidR="00015D08" w:rsidRPr="009F5C2B" w:rsidRDefault="00015D08" w:rsidP="009F5C2B">
      <w:pPr>
        <w:spacing w:line="280" w:lineRule="atLeast"/>
        <w:contextualSpacing/>
        <w:jc w:val="both"/>
        <w:rPr>
          <w:rFonts w:cs="Arial"/>
          <w:szCs w:val="20"/>
        </w:rPr>
      </w:pPr>
    </w:p>
    <w:p w14:paraId="16926FD9" w14:textId="77777777" w:rsidR="00015D08" w:rsidRPr="009F5C2B" w:rsidRDefault="00015D08" w:rsidP="009F5C2B">
      <w:pPr>
        <w:pStyle w:val="Odstavecseseznamem"/>
        <w:numPr>
          <w:ilvl w:val="0"/>
          <w:numId w:val="8"/>
        </w:numPr>
        <w:spacing w:line="280" w:lineRule="atLeast"/>
        <w:ind w:left="425" w:hanging="425"/>
        <w:contextualSpacing/>
        <w:jc w:val="both"/>
        <w:rPr>
          <w:rFonts w:cs="Arial"/>
          <w:szCs w:val="20"/>
        </w:rPr>
      </w:pPr>
      <w:r w:rsidRPr="009F5C2B">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5FFB9A11" w14:textId="77777777" w:rsidR="002F2BBB" w:rsidRDefault="002F2BBB" w:rsidP="00C53B57">
      <w:pPr>
        <w:spacing w:line="280" w:lineRule="atLeast"/>
        <w:jc w:val="both"/>
        <w:rPr>
          <w:rFonts w:cs="Arial"/>
          <w:szCs w:val="20"/>
        </w:rPr>
      </w:pPr>
    </w:p>
    <w:p w14:paraId="27F3FDB9" w14:textId="28DE0E50" w:rsidR="00F36C17" w:rsidRDefault="004829F0" w:rsidP="00F36C17">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12739AA" w14:textId="56D4B36C" w:rsidR="005F1556" w:rsidRDefault="005F1556" w:rsidP="005F1556">
      <w:pPr>
        <w:spacing w:line="280" w:lineRule="atLeast"/>
        <w:contextualSpacing/>
        <w:jc w:val="both"/>
        <w:rPr>
          <w:rFonts w:cs="Arial"/>
          <w:b/>
          <w:szCs w:val="20"/>
        </w:rPr>
      </w:pPr>
    </w:p>
    <w:p w14:paraId="4388EE18" w14:textId="7722F6A4" w:rsidR="00635D28" w:rsidRDefault="00635D28" w:rsidP="005F1556">
      <w:pPr>
        <w:spacing w:line="280" w:lineRule="atLeast"/>
        <w:contextualSpacing/>
        <w:jc w:val="both"/>
        <w:rPr>
          <w:rFonts w:cs="Arial"/>
          <w:b/>
          <w:szCs w:val="20"/>
        </w:rPr>
      </w:pPr>
    </w:p>
    <w:p w14:paraId="5FFB9A14" w14:textId="6FD8887A" w:rsidR="00327D7B" w:rsidRPr="00D71308" w:rsidRDefault="003E3586" w:rsidP="00060B31">
      <w:pPr>
        <w:spacing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05F5BE76" w:rsidR="00865BFE" w:rsidRPr="005F1556" w:rsidRDefault="000975D4" w:rsidP="00B27447">
      <w:pPr>
        <w:numPr>
          <w:ilvl w:val="0"/>
          <w:numId w:val="2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002247D7"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002247D7" w:rsidRPr="005762A9">
        <w:rPr>
          <w:u w:val="single"/>
        </w:rPr>
        <w:t>přílohy 1</w:t>
      </w:r>
      <w:r w:rsidR="002247D7" w:rsidRPr="00045DF7">
        <w:t>.</w:t>
      </w:r>
      <w:r w:rsidR="002247D7" w:rsidRPr="005F1556">
        <w:t xml:space="preserve">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9" w14:textId="77777777" w:rsidR="005072A9" w:rsidRPr="005F1556" w:rsidRDefault="005072A9" w:rsidP="008A3C64">
      <w:pPr>
        <w:numPr>
          <w:ilvl w:val="0"/>
          <w:numId w:val="3"/>
        </w:numPr>
        <w:spacing w:line="280" w:lineRule="atLeast"/>
        <w:jc w:val="both"/>
        <w:rPr>
          <w:rFonts w:cs="Arial"/>
          <w:b/>
          <w:szCs w:val="20"/>
        </w:rPr>
      </w:pPr>
      <w:r w:rsidRPr="005F1556">
        <w:rPr>
          <w:rFonts w:cs="Arial"/>
          <w:szCs w:val="20"/>
        </w:rPr>
        <w:t>Smluvní</w:t>
      </w:r>
      <w:r w:rsidR="00865BFE" w:rsidRPr="005F1556">
        <w:rPr>
          <w:rFonts w:cs="Arial"/>
          <w:szCs w:val="20"/>
        </w:rPr>
        <w:t xml:space="preserve"> strany se zavazují přijmout všechna jim dostupná opatření k tomu, aby se předešlo vzniku újmy a aby případně vzniklá újma byla co nejmenšího rozsahu.</w:t>
      </w:r>
    </w:p>
    <w:p w14:paraId="5FFB9A1A" w14:textId="77777777" w:rsidR="002A11FB" w:rsidRPr="005F1556" w:rsidRDefault="002A11FB" w:rsidP="002A11FB">
      <w:pPr>
        <w:pStyle w:val="Odstavecseseznamem"/>
        <w:rPr>
          <w:rFonts w:cs="Arial"/>
          <w:b/>
          <w:szCs w:val="20"/>
        </w:rPr>
      </w:pPr>
    </w:p>
    <w:p w14:paraId="5FFB9A1B" w14:textId="0D19C6A7" w:rsidR="002A11FB" w:rsidRPr="005F1556" w:rsidRDefault="002A11FB" w:rsidP="008A3C64">
      <w:pPr>
        <w:numPr>
          <w:ilvl w:val="0"/>
          <w:numId w:val="3"/>
        </w:numPr>
        <w:spacing w:line="280" w:lineRule="atLeast"/>
        <w:jc w:val="both"/>
        <w:rPr>
          <w:rFonts w:cs="Arial"/>
          <w:b/>
          <w:szCs w:val="20"/>
        </w:rPr>
      </w:pPr>
      <w:r w:rsidRPr="005F1556">
        <w:rPr>
          <w:rFonts w:cs="Arial"/>
          <w:szCs w:val="20"/>
        </w:rPr>
        <w:t xml:space="preserve">Smluvní strana, která porušuje svou povinnost nebo která </w:t>
      </w:r>
      <w:r w:rsidR="001409D7" w:rsidRPr="005F1556">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5F1556">
        <w:rPr>
          <w:rFonts w:cs="Arial"/>
          <w:szCs w:val="20"/>
        </w:rPr>
        <w:t xml:space="preserve">je </w:t>
      </w:r>
      <w:r w:rsidR="001409D7" w:rsidRPr="005F1556">
        <w:rPr>
          <w:rFonts w:cs="Arial"/>
          <w:szCs w:val="20"/>
        </w:rPr>
        <w:t xml:space="preserve">povinna oznámit písemně druhé smluvní straně povahu překážky, která jí brání nebo bude bránit v plnění jejích povinností dle této smlouvy, </w:t>
      </w:r>
      <w:r w:rsidR="00EA72B7" w:rsidRPr="005F1556">
        <w:rPr>
          <w:rFonts w:cs="Arial"/>
          <w:szCs w:val="20"/>
        </w:rPr>
        <w:t xml:space="preserve">informace o </w:t>
      </w:r>
      <w:r w:rsidR="001409D7" w:rsidRPr="005F1556">
        <w:rPr>
          <w:rFonts w:cs="Arial"/>
          <w:szCs w:val="20"/>
        </w:rPr>
        <w:t>předpokládané délce trvání překážky a o jejích důsledcích pro plnění povinností smluvních stran dle této smlouvy.</w:t>
      </w:r>
      <w:r w:rsidR="004555BE" w:rsidRPr="005F1556">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F1556">
        <w:rPr>
          <w:rFonts w:cs="Arial"/>
          <w:szCs w:val="20"/>
        </w:rPr>
        <w:t xml:space="preserve"> Toto sdělení nemá vliv na odpovědnost příslušné smluvní strany za porušení její povinnosti.</w:t>
      </w:r>
      <w:r w:rsidR="00B23D28" w:rsidRPr="005F1556">
        <w:rPr>
          <w:rFonts w:cs="Arial"/>
          <w:szCs w:val="20"/>
        </w:rPr>
        <w:t xml:space="preserve"> Stejným způsobem pak musí být druhá strana obeznámena o ukončení okolností bránících splnění povinností vyplývajících z této smlouvy.</w:t>
      </w:r>
    </w:p>
    <w:p w14:paraId="5FFB9A1E" w14:textId="77777777" w:rsidR="000B6E01" w:rsidRPr="005F1556" w:rsidRDefault="000B6E01" w:rsidP="005F1556">
      <w:pPr>
        <w:rPr>
          <w:rFonts w:cs="Arial"/>
          <w:b/>
          <w:szCs w:val="20"/>
        </w:rPr>
      </w:pPr>
    </w:p>
    <w:p w14:paraId="2AC6A1E4" w14:textId="476405F5" w:rsidR="00C53B57" w:rsidRPr="00D71308" w:rsidRDefault="007C6E11" w:rsidP="008A3C64">
      <w:pPr>
        <w:numPr>
          <w:ilvl w:val="0"/>
          <w:numId w:val="3"/>
        </w:numPr>
        <w:spacing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46B564A8" w14:textId="77777777" w:rsidR="00C53B57" w:rsidRPr="00D71308" w:rsidRDefault="00C53B57" w:rsidP="00C53B57">
      <w:pPr>
        <w:spacing w:line="280" w:lineRule="atLeast"/>
        <w:ind w:left="340"/>
        <w:jc w:val="both"/>
        <w:rPr>
          <w:rFonts w:cs="Arial"/>
          <w:b/>
          <w:szCs w:val="20"/>
        </w:rPr>
      </w:pPr>
    </w:p>
    <w:p w14:paraId="634556FA" w14:textId="35156F8D" w:rsidR="00C53B57" w:rsidRPr="005F1556" w:rsidRDefault="00C53B57" w:rsidP="008A3C64">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5228DC3A" w14:textId="77777777" w:rsidR="005F1556" w:rsidRDefault="005F1556" w:rsidP="005F1556">
      <w:pPr>
        <w:pStyle w:val="Odstavecseseznamem"/>
        <w:rPr>
          <w:rFonts w:cs="Arial"/>
          <w:b/>
          <w:szCs w:val="20"/>
        </w:rPr>
      </w:pPr>
    </w:p>
    <w:p w14:paraId="04957FE8" w14:textId="674439DD" w:rsidR="005F1556" w:rsidRPr="002A46F8" w:rsidRDefault="005F1556" w:rsidP="005F1556">
      <w:pPr>
        <w:numPr>
          <w:ilvl w:val="0"/>
          <w:numId w:val="3"/>
        </w:numPr>
        <w:spacing w:line="280" w:lineRule="atLeast"/>
        <w:jc w:val="both"/>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12654586" w14:textId="0B7AF5D1" w:rsidR="005F1556" w:rsidRDefault="005F1556" w:rsidP="0061677F">
      <w:pPr>
        <w:spacing w:line="280" w:lineRule="atLeast"/>
        <w:ind w:left="340"/>
        <w:jc w:val="both"/>
        <w:rPr>
          <w:rFonts w:cs="Arial"/>
          <w:b/>
          <w:szCs w:val="20"/>
        </w:rPr>
      </w:pPr>
    </w:p>
    <w:p w14:paraId="17394D0C" w14:textId="77777777" w:rsidR="00250F48" w:rsidRDefault="00250F48" w:rsidP="0061677F">
      <w:pPr>
        <w:spacing w:line="280" w:lineRule="atLeast"/>
        <w:ind w:left="340"/>
        <w:jc w:val="both"/>
        <w:rPr>
          <w:rFonts w:cs="Arial"/>
          <w:b/>
          <w:szCs w:val="20"/>
        </w:rPr>
      </w:pPr>
    </w:p>
    <w:p w14:paraId="14F60656" w14:textId="77777777" w:rsidR="00250F48" w:rsidRDefault="00250F48" w:rsidP="0061677F">
      <w:pPr>
        <w:spacing w:line="280" w:lineRule="atLeast"/>
        <w:ind w:left="340"/>
        <w:jc w:val="both"/>
        <w:rPr>
          <w:rFonts w:cs="Arial"/>
          <w:b/>
          <w:szCs w:val="20"/>
        </w:rPr>
      </w:pPr>
    </w:p>
    <w:p w14:paraId="0735141E" w14:textId="77777777" w:rsidR="00635D28" w:rsidRDefault="00635D28" w:rsidP="0061677F">
      <w:pPr>
        <w:spacing w:line="280" w:lineRule="atLeast"/>
        <w:ind w:left="340"/>
        <w:jc w:val="both"/>
        <w:rPr>
          <w:rFonts w:cs="Arial"/>
          <w:b/>
          <w:szCs w:val="20"/>
        </w:rPr>
      </w:pPr>
    </w:p>
    <w:p w14:paraId="738233CA" w14:textId="3E1F732E" w:rsidR="00F36C17" w:rsidRDefault="00F36C17" w:rsidP="00F36C17">
      <w:pPr>
        <w:spacing w:line="280" w:lineRule="atLeast"/>
        <w:jc w:val="center"/>
        <w:rPr>
          <w:rFonts w:cs="Arial"/>
          <w:b/>
          <w:szCs w:val="20"/>
        </w:rPr>
      </w:pPr>
    </w:p>
    <w:p w14:paraId="43CCFB0B" w14:textId="60F8A176" w:rsidR="00F36C17" w:rsidRDefault="00F36C17" w:rsidP="00F36C17">
      <w:pPr>
        <w:spacing w:line="280" w:lineRule="atLeast"/>
        <w:jc w:val="center"/>
        <w:rPr>
          <w:rFonts w:cs="Arial"/>
          <w:b/>
          <w:bCs/>
          <w:szCs w:val="20"/>
        </w:rPr>
      </w:pPr>
      <w:r>
        <w:rPr>
          <w:b/>
          <w:bCs/>
        </w:rPr>
        <w:lastRenderedPageBreak/>
        <w:t>XI.</w:t>
      </w:r>
    </w:p>
    <w:p w14:paraId="29C79FC7" w14:textId="77777777" w:rsidR="00F36C17" w:rsidRDefault="00F36C17" w:rsidP="00F36C17">
      <w:pPr>
        <w:spacing w:after="200" w:line="280" w:lineRule="atLeast"/>
        <w:jc w:val="center"/>
        <w:rPr>
          <w:rFonts w:ascii="Calibri" w:hAnsi="Calibri" w:cs="Calibri"/>
          <w:b/>
          <w:bCs/>
          <w:sz w:val="22"/>
          <w:szCs w:val="22"/>
          <w:lang w:eastAsia="en-US"/>
        </w:rPr>
      </w:pPr>
      <w:r>
        <w:rPr>
          <w:b/>
          <w:bCs/>
        </w:rPr>
        <w:t>Ochrana osobních údajů</w:t>
      </w:r>
    </w:p>
    <w:p w14:paraId="6A495368"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8"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1A11ACE0"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321DD06"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5290C3E" w14:textId="1198CC6D" w:rsidR="00F36C17" w:rsidRDefault="00F36C17" w:rsidP="00F36C17">
      <w:pPr>
        <w:pStyle w:val="Odstavecseseznamem"/>
        <w:numPr>
          <w:ilvl w:val="0"/>
          <w:numId w:val="17"/>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00191088">
          <w:rPr>
            <w:rStyle w:val="Hypertextovodkaz"/>
          </w:rPr>
          <w:t>https://www.egd.cz/osobni-udaje-zakaznika-dalsich-osob</w:t>
        </w:r>
      </w:hyperlink>
      <w:r>
        <w:rPr>
          <w:color w:val="1E1E1E"/>
        </w:rPr>
        <w:t xml:space="preserve"> v </w:t>
      </w:r>
      <w:bookmarkEnd w:id="8"/>
      <w:r w:rsidR="00191088">
        <w:rPr>
          <w:color w:val="1E1E1E"/>
        </w:rPr>
        <w:t xml:space="preserve">oddílu D. </w:t>
      </w:r>
    </w:p>
    <w:p w14:paraId="29B7995B" w14:textId="77777777" w:rsidR="004C5367" w:rsidRDefault="004C5367" w:rsidP="00060B31">
      <w:pPr>
        <w:spacing w:line="280" w:lineRule="atLeast"/>
        <w:jc w:val="center"/>
        <w:rPr>
          <w:rFonts w:cs="Arial"/>
          <w:b/>
          <w:szCs w:val="20"/>
        </w:rPr>
      </w:pPr>
    </w:p>
    <w:p w14:paraId="20A3E0FB" w14:textId="77777777" w:rsidR="00635D28" w:rsidRDefault="00635D28" w:rsidP="00060B31">
      <w:pPr>
        <w:spacing w:line="280" w:lineRule="atLeast"/>
        <w:jc w:val="center"/>
        <w:rPr>
          <w:rFonts w:cs="Arial"/>
          <w:b/>
          <w:szCs w:val="20"/>
        </w:rPr>
      </w:pPr>
    </w:p>
    <w:p w14:paraId="5FFB9A22" w14:textId="5020AFCD" w:rsidR="00D80B3A" w:rsidRDefault="00D80B3A" w:rsidP="00060B31">
      <w:pPr>
        <w:spacing w:line="280" w:lineRule="atLeast"/>
        <w:jc w:val="center"/>
        <w:rPr>
          <w:rFonts w:cs="Arial"/>
          <w:b/>
          <w:szCs w:val="20"/>
        </w:rPr>
      </w:pPr>
      <w:r>
        <w:rPr>
          <w:rFonts w:cs="Arial"/>
          <w:b/>
          <w:szCs w:val="20"/>
        </w:rPr>
        <w:t>X</w:t>
      </w:r>
      <w:r w:rsidR="00F36C17">
        <w:rPr>
          <w:rFonts w:cs="Arial"/>
          <w:b/>
          <w:szCs w:val="20"/>
        </w:rPr>
        <w:t>II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19B41460" w14:textId="6E7A04C2" w:rsidR="00820B2C" w:rsidRPr="00820B2C" w:rsidRDefault="00DA24BA" w:rsidP="004857A7">
      <w:pPr>
        <w:numPr>
          <w:ilvl w:val="0"/>
          <w:numId w:val="12"/>
        </w:numPr>
        <w:spacing w:after="120" w:line="280" w:lineRule="atLeast"/>
        <w:jc w:val="both"/>
        <w:rPr>
          <w:rStyle w:val="Hypertextovodkaz"/>
          <w:rFonts w:cs="Arial"/>
          <w:color w:val="auto"/>
          <w:szCs w:val="20"/>
          <w:u w:val="none"/>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820B2C">
        <w:rPr>
          <w:rFonts w:cs="Arial"/>
          <w:szCs w:val="20"/>
        </w:rPr>
        <w:t xml:space="preserve"> </w:t>
      </w:r>
      <w:hyperlink r:id="rId13" w:history="1">
        <w:r w:rsidR="000D1B91" w:rsidRPr="000D1B91">
          <w:rPr>
            <w:rStyle w:val="Hypertextovodkaz"/>
            <w:rFonts w:cs="Arial"/>
            <w:szCs w:val="20"/>
          </w:rPr>
          <w:t>https://www.egd.cz/vseobecne-nakupni-podminky</w:t>
        </w:r>
      </w:hyperlink>
    </w:p>
    <w:p w14:paraId="2E49E024" w14:textId="77777777" w:rsidR="00123B2D" w:rsidRDefault="00835C38" w:rsidP="00820B2C">
      <w:pPr>
        <w:spacing w:after="120" w:line="280" w:lineRule="atLeast"/>
        <w:ind w:left="340"/>
        <w:jc w:val="both"/>
        <w:rPr>
          <w:rFonts w:cs="Arial"/>
          <w:szCs w:val="20"/>
        </w:rPr>
      </w:pP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w:t>
      </w:r>
      <w:r w:rsidRPr="00500ECE">
        <w:rPr>
          <w:rFonts w:cs="Arial"/>
          <w:szCs w:val="20"/>
        </w:rPr>
        <w:lastRenderedPageBreak/>
        <w:t xml:space="preserve">obchodních podmínek ve znění před jejich změnou, se kterou prodávající v souladu s touto smlouvou vyslovil nesouhlas. </w:t>
      </w:r>
    </w:p>
    <w:p w14:paraId="5FFB9A26" w14:textId="6BC63771" w:rsidR="00FA5EC2" w:rsidRDefault="00835C38" w:rsidP="00820B2C">
      <w:pPr>
        <w:spacing w:after="120" w:line="280" w:lineRule="atLeast"/>
        <w:ind w:left="340"/>
        <w:jc w:val="both"/>
        <w:rPr>
          <w:rFonts w:cs="Arial"/>
          <w:szCs w:val="20"/>
        </w:rPr>
      </w:pPr>
      <w:r w:rsidRPr="00500ECE">
        <w:rPr>
          <w:rFonts w:cs="Arial"/>
          <w:szCs w:val="20"/>
        </w:rPr>
        <w:t xml:space="preserve">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425F50BD" w14:textId="77777777" w:rsidR="00635D28" w:rsidRDefault="00635D28" w:rsidP="00820B2C">
      <w:pPr>
        <w:spacing w:after="120" w:line="280" w:lineRule="atLeast"/>
        <w:ind w:left="340"/>
        <w:jc w:val="both"/>
        <w:rPr>
          <w:rFonts w:cs="Arial"/>
          <w:szCs w:val="20"/>
        </w:rPr>
      </w:pPr>
    </w:p>
    <w:p w14:paraId="77CD64F0" w14:textId="7DB3C0FB" w:rsidR="00FE5578" w:rsidRPr="00FE5578" w:rsidRDefault="00FE5578" w:rsidP="004857A7">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389013BD" w14:textId="77777777" w:rsidR="00F55AEC" w:rsidRPr="00FE3275" w:rsidRDefault="00F55AEC" w:rsidP="00F55AEC">
      <w:pPr>
        <w:spacing w:line="280" w:lineRule="atLeast"/>
        <w:ind w:left="340"/>
        <w:jc w:val="both"/>
        <w:rPr>
          <w:rFonts w:cs="Arial"/>
          <w:szCs w:val="20"/>
        </w:rPr>
      </w:pPr>
    </w:p>
    <w:p w14:paraId="1009A2CC" w14:textId="723D7BB9" w:rsidR="006B2850" w:rsidRDefault="00B164F3" w:rsidP="00FD68CF">
      <w:pPr>
        <w:numPr>
          <w:ilvl w:val="0"/>
          <w:numId w:val="12"/>
        </w:numPr>
        <w:spacing w:line="280" w:lineRule="atLeast"/>
        <w:jc w:val="both"/>
        <w:rPr>
          <w:rFonts w:cs="Arial"/>
          <w:szCs w:val="20"/>
        </w:rPr>
      </w:pPr>
      <w:r w:rsidRPr="00777C8F">
        <w:rPr>
          <w:rFonts w:cs="Arial"/>
          <w:szCs w:val="20"/>
        </w:rPr>
        <w:t>V případě rozporu mezi ustanoveními této kupní smlouvy a výše zmíněných obchodních podmínek mají přednost ustanovení uvedená v této smlouvě.</w:t>
      </w:r>
      <w:r w:rsidR="00F55AEC" w:rsidRPr="00777C8F">
        <w:rPr>
          <w:rFonts w:cs="Arial"/>
          <w:szCs w:val="20"/>
        </w:rPr>
        <w:t xml:space="preserve"> V případě rozporu doložky INCOTERMS </w:t>
      </w:r>
      <w:r w:rsidR="00191088">
        <w:rPr>
          <w:rFonts w:cs="Arial"/>
          <w:szCs w:val="20"/>
        </w:rPr>
        <w:t>2020</w:t>
      </w:r>
      <w:r w:rsidR="00F55AEC" w:rsidRPr="00777C8F">
        <w:rPr>
          <w:rFonts w:cs="Arial"/>
          <w:szCs w:val="20"/>
        </w:rPr>
        <w:t xml:space="preserve">, na kterou odkazuje tato smlouva a </w:t>
      </w:r>
      <w:r w:rsidR="00FE5578" w:rsidRPr="00777C8F">
        <w:rPr>
          <w:rFonts w:cs="Arial"/>
          <w:szCs w:val="20"/>
        </w:rPr>
        <w:t xml:space="preserve">ustanovení </w:t>
      </w:r>
      <w:r w:rsidR="00F55AEC" w:rsidRPr="00777C8F">
        <w:rPr>
          <w:rFonts w:cs="Arial"/>
          <w:szCs w:val="20"/>
        </w:rPr>
        <w:t>ob</w:t>
      </w:r>
      <w:r w:rsidR="00D87378" w:rsidRPr="00777C8F">
        <w:rPr>
          <w:rFonts w:cs="Arial"/>
          <w:szCs w:val="20"/>
        </w:rPr>
        <w:t>chodních podmínek, má</w:t>
      </w:r>
      <w:r w:rsidR="00F82F8F" w:rsidRPr="00777C8F">
        <w:rPr>
          <w:rFonts w:cs="Arial"/>
          <w:szCs w:val="20"/>
        </w:rPr>
        <w:t xml:space="preserve"> přednost tato</w:t>
      </w:r>
      <w:r w:rsidR="00F55AEC" w:rsidRPr="00777C8F">
        <w:rPr>
          <w:rFonts w:cs="Arial"/>
          <w:szCs w:val="20"/>
        </w:rPr>
        <w:t xml:space="preserve"> doložka INCOTERMS </w:t>
      </w:r>
      <w:r w:rsidR="00191088">
        <w:rPr>
          <w:rFonts w:cs="Arial"/>
          <w:szCs w:val="20"/>
        </w:rPr>
        <w:t>2020</w:t>
      </w:r>
      <w:r w:rsidR="00F55AEC" w:rsidRPr="00777C8F">
        <w:rPr>
          <w:rFonts w:cs="Arial"/>
          <w:szCs w:val="20"/>
        </w:rPr>
        <w:t>.</w:t>
      </w:r>
      <w:r w:rsidR="006B2850" w:rsidRPr="00777C8F">
        <w:rPr>
          <w:rFonts w:cs="Arial"/>
          <w:szCs w:val="20"/>
        </w:rPr>
        <w:t xml:space="preserve"> </w:t>
      </w:r>
    </w:p>
    <w:p w14:paraId="430552FC" w14:textId="77777777" w:rsidR="00777C8F" w:rsidRPr="00777C8F" w:rsidRDefault="00777C8F" w:rsidP="00777C8F">
      <w:pPr>
        <w:spacing w:line="280" w:lineRule="atLeast"/>
        <w:ind w:left="340"/>
        <w:jc w:val="both"/>
        <w:rPr>
          <w:rFonts w:cs="Arial"/>
          <w:szCs w:val="20"/>
        </w:rPr>
      </w:pPr>
    </w:p>
    <w:p w14:paraId="5FFB9A29" w14:textId="779DDA49" w:rsidR="00327D7B" w:rsidRPr="00DA2C52" w:rsidRDefault="00327D7B" w:rsidP="008A3C64">
      <w:pPr>
        <w:numPr>
          <w:ilvl w:val="0"/>
          <w:numId w:val="12"/>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F784BDF" w:rsidR="00327D7B" w:rsidRPr="00DA2C52" w:rsidRDefault="00327D7B" w:rsidP="008A3C64">
      <w:pPr>
        <w:widowControl w:val="0"/>
        <w:numPr>
          <w:ilvl w:val="0"/>
          <w:numId w:val="12"/>
        </w:numPr>
        <w:suppressAutoHyphens/>
        <w:spacing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8A3C64">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8A3C64">
      <w:pPr>
        <w:widowControl w:val="0"/>
        <w:numPr>
          <w:ilvl w:val="0"/>
          <w:numId w:val="12"/>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77777777" w:rsidR="00BE181B" w:rsidRDefault="00327D7B" w:rsidP="008A3C64">
      <w:pPr>
        <w:pStyle w:val="Odstavecseseznamem"/>
        <w:numPr>
          <w:ilvl w:val="0"/>
          <w:numId w:val="12"/>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w:t>
      </w:r>
      <w:r w:rsidR="00BE181B" w:rsidRPr="008D1D54">
        <w:rPr>
          <w:rFonts w:cs="Arial"/>
        </w:rPr>
        <w:t xml:space="preserve">příslušným soudem pro řešení sporů bude </w:t>
      </w:r>
      <w:r w:rsidR="008D1D54" w:rsidRPr="008D1D54">
        <w:rPr>
          <w:rFonts w:cs="Arial"/>
        </w:rPr>
        <w:t xml:space="preserve">Okresní </w:t>
      </w:r>
      <w:r w:rsidR="00BE181B" w:rsidRPr="008D1D54">
        <w:rPr>
          <w:rFonts w:cs="Arial"/>
        </w:rPr>
        <w:t>soud v</w:t>
      </w:r>
      <w:r w:rsidR="00153034" w:rsidRPr="008D1D54">
        <w:rPr>
          <w:rFonts w:cs="Arial"/>
        </w:rPr>
        <w:t> </w:t>
      </w:r>
      <w:r w:rsidR="00377531" w:rsidRPr="008D1D54">
        <w:rPr>
          <w:rFonts w:cs="Arial"/>
        </w:rPr>
        <w:t>Českých Budějovicích</w:t>
      </w:r>
      <w:r w:rsidR="008D1D54">
        <w:rPr>
          <w:rFonts w:cs="Arial"/>
        </w:rPr>
        <w:t>.</w:t>
      </w:r>
    </w:p>
    <w:p w14:paraId="128FBB2F" w14:textId="77777777" w:rsidR="000E1287" w:rsidRPr="000E1287" w:rsidRDefault="000E1287" w:rsidP="000E1287">
      <w:pPr>
        <w:pStyle w:val="Odstavecseseznamem"/>
        <w:rPr>
          <w:rFonts w:cs="Arial"/>
        </w:rPr>
      </w:pPr>
    </w:p>
    <w:p w14:paraId="6AD1ED76" w14:textId="77777777" w:rsidR="000E1287" w:rsidRPr="00DA2C52" w:rsidRDefault="000E1287" w:rsidP="000E1287">
      <w:pPr>
        <w:pStyle w:val="Odstavecseseznamem"/>
        <w:spacing w:line="280" w:lineRule="atLeast"/>
        <w:ind w:left="340"/>
        <w:jc w:val="both"/>
        <w:rPr>
          <w:rFonts w:cs="Arial"/>
        </w:rPr>
      </w:pPr>
    </w:p>
    <w:p w14:paraId="1AF9B3D7" w14:textId="0C1658C2" w:rsidR="00870229" w:rsidRPr="00F64B2D" w:rsidRDefault="00327D7B" w:rsidP="002922AB">
      <w:pPr>
        <w:widowControl w:val="0"/>
        <w:numPr>
          <w:ilvl w:val="0"/>
          <w:numId w:val="12"/>
        </w:numPr>
        <w:suppressAutoHyphens/>
        <w:spacing w:after="240" w:line="280" w:lineRule="atLeast"/>
        <w:jc w:val="both"/>
      </w:pPr>
      <w:r w:rsidRPr="00F64B2D">
        <w:rPr>
          <w:rFonts w:cs="Arial"/>
          <w:szCs w:val="20"/>
        </w:rPr>
        <w:t xml:space="preserve">Tato smlouva je </w:t>
      </w:r>
      <w:r w:rsidR="003E62DA" w:rsidRPr="00F64B2D">
        <w:rPr>
          <w:rFonts w:cs="Arial"/>
          <w:szCs w:val="20"/>
        </w:rPr>
        <w:t>podepsána smluvními stranami</w:t>
      </w:r>
      <w:r w:rsidRPr="00F64B2D">
        <w:rPr>
          <w:rFonts w:cs="Arial"/>
          <w:szCs w:val="20"/>
        </w:rPr>
        <w:t xml:space="preserve"> </w:t>
      </w:r>
      <w:r w:rsidR="00870229" w:rsidRPr="00F64B2D">
        <w:rPr>
          <w:rFonts w:cs="Arial"/>
          <w:szCs w:val="20"/>
        </w:rPr>
        <w:t>elektronicky</w:t>
      </w:r>
      <w:r w:rsidRPr="00F64B2D">
        <w:rPr>
          <w:rFonts w:cs="Arial"/>
          <w:szCs w:val="20"/>
        </w:rPr>
        <w:t>.</w:t>
      </w:r>
      <w:r w:rsidR="00870229" w:rsidRPr="00F64B2D">
        <w:rPr>
          <w:rFonts w:cs="Arial"/>
          <w:szCs w:val="20"/>
        </w:rPr>
        <w:t xml:space="preserve"> </w:t>
      </w:r>
      <w:r w:rsidR="001606C0" w:rsidRPr="00F64B2D">
        <w:rPr>
          <w:rFonts w:cs="Arial"/>
          <w:szCs w:val="20"/>
        </w:rPr>
        <w:t>Kupující</w:t>
      </w:r>
      <w:r w:rsidR="00F64B2D" w:rsidRPr="00F64B2D">
        <w:rPr>
          <w:rFonts w:cs="Arial"/>
          <w:szCs w:val="20"/>
        </w:rPr>
        <w:t xml:space="preserve"> i prodávající</w:t>
      </w:r>
      <w:r w:rsidR="001606C0" w:rsidRPr="00F64B2D">
        <w:rPr>
          <w:rFonts w:cs="Arial"/>
          <w:szCs w:val="20"/>
        </w:rPr>
        <w:t xml:space="preserve"> obdrží elektronický originál smlouvy</w:t>
      </w:r>
      <w:r w:rsidR="00F64B2D" w:rsidRPr="00F64B2D">
        <w:rPr>
          <w:rFonts w:cs="Arial"/>
          <w:szCs w:val="20"/>
        </w:rPr>
        <w:t xml:space="preserve">. </w:t>
      </w:r>
    </w:p>
    <w:p w14:paraId="5FFB9A33" w14:textId="19A2F0B9" w:rsidR="008900B3" w:rsidRPr="00EB2C56" w:rsidRDefault="00101349" w:rsidP="008A3C64">
      <w:pPr>
        <w:widowControl w:val="0"/>
        <w:numPr>
          <w:ilvl w:val="0"/>
          <w:numId w:val="12"/>
        </w:numPr>
        <w:suppressAutoHyphens/>
        <w:spacing w:line="280" w:lineRule="atLeast"/>
        <w:jc w:val="both"/>
      </w:pPr>
      <w:r w:rsidRPr="00EB2C56">
        <w:rPr>
          <w:rFonts w:cs="Arial"/>
          <w:szCs w:val="20"/>
        </w:rPr>
        <w:t xml:space="preserve">Tato smlouva je vyhotovena v českém jazyce. </w:t>
      </w:r>
      <w:r w:rsidR="00C00E56" w:rsidRPr="00EB2C56">
        <w:rPr>
          <w:rFonts w:cs="Arial"/>
          <w:szCs w:val="20"/>
        </w:rPr>
        <w:t>D</w:t>
      </w:r>
      <w:r w:rsidRPr="00EB2C56">
        <w:rPr>
          <w:rFonts w:cs="Arial"/>
          <w:szCs w:val="20"/>
        </w:rPr>
        <w:t xml:space="preserve">okumenty předávané mezi smluvními stranami </w:t>
      </w:r>
      <w:r w:rsidR="00C00E56" w:rsidRPr="00EB2C56">
        <w:rPr>
          <w:rFonts w:cs="Arial"/>
          <w:szCs w:val="20"/>
        </w:rPr>
        <w:t>při plnění</w:t>
      </w:r>
      <w:r w:rsidRPr="00EB2C56">
        <w:rPr>
          <w:rFonts w:cs="Arial"/>
          <w:szCs w:val="20"/>
        </w:rPr>
        <w:t xml:space="preserve"> této smlouvy, zejména výzvy k plnění a dodací listy, musí být v českém nebo slovenském jazyce a veškerá komunikace mezi smluvními stranami uskutečňovaná </w:t>
      </w:r>
      <w:r w:rsidR="00C00E56" w:rsidRPr="00EB2C56">
        <w:rPr>
          <w:rFonts w:cs="Arial"/>
          <w:szCs w:val="20"/>
        </w:rPr>
        <w:t>při plnění</w:t>
      </w:r>
      <w:r w:rsidRPr="00EB2C56">
        <w:rPr>
          <w:rFonts w:cs="Arial"/>
          <w:szCs w:val="20"/>
        </w:rPr>
        <w:t xml:space="preserve"> této smlouvy musí probíhat rovněž v českém nebo slovenském jazyce, např. prostřednictvím osoby nebo osob pověřených za tímto účelem smluvními stranami</w:t>
      </w:r>
      <w:r w:rsidR="00242298" w:rsidRPr="00EB2C56">
        <w:rPr>
          <w:rFonts w:cs="Arial"/>
          <w:szCs w:val="20"/>
        </w:rPr>
        <w:t>.</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8A3C64">
      <w:pPr>
        <w:widowControl w:val="0"/>
        <w:numPr>
          <w:ilvl w:val="0"/>
          <w:numId w:val="12"/>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0D7169B"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r w:rsidR="00726A2E" w:rsidRPr="009D5595">
        <w:rPr>
          <w:rFonts w:cs="Arial"/>
          <w:szCs w:val="20"/>
        </w:rPr>
        <w:t>1793–1795</w:t>
      </w:r>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3E53011" w:rsidR="00835C38" w:rsidRDefault="0065209F" w:rsidP="008A3C64">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prohlašuje, že ke dni podpisu smlouvy není veden v registru plátců DPH jako nespolehlivý plátce. Dále prohlašuje, že jeho bankovní účet uváděný v záhlaví smlouvy je totožný s jeho účtem zveřejněným v registru plátců DPH.</w:t>
      </w:r>
      <w:r w:rsidR="00C04FA4">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0A71A2C4" w14:textId="77777777" w:rsidR="00903540" w:rsidRPr="009E5829" w:rsidRDefault="00903540" w:rsidP="00903540">
      <w:pPr>
        <w:pStyle w:val="Odstavecseseznamem"/>
        <w:spacing w:after="120" w:line="280" w:lineRule="atLeast"/>
        <w:ind w:left="340"/>
        <w:jc w:val="both"/>
        <w:rPr>
          <w:iCs/>
        </w:rPr>
      </w:pPr>
    </w:p>
    <w:p w14:paraId="6FA53884" w14:textId="5C9BAF02" w:rsidR="00541718" w:rsidRPr="004049F2" w:rsidRDefault="00541718" w:rsidP="00541718">
      <w:pPr>
        <w:pStyle w:val="Odstavecseseznamem"/>
        <w:numPr>
          <w:ilvl w:val="0"/>
          <w:numId w:val="12"/>
        </w:numPr>
        <w:spacing w:after="120" w:line="280" w:lineRule="atLeast"/>
        <w:jc w:val="both"/>
        <w:rPr>
          <w:iCs/>
        </w:rPr>
      </w:pPr>
      <w:r w:rsidRPr="004049F2">
        <w:rPr>
          <w:iCs/>
        </w:rPr>
        <w:t>Možnost uzavření samostatných smluv se společnostmi E.ON Energie, a.s.</w:t>
      </w:r>
      <w:r w:rsidR="00D2258D">
        <w:rPr>
          <w:iCs/>
        </w:rPr>
        <w:t>, E.ON Energy Solutions, s.r.o.</w:t>
      </w:r>
      <w:r w:rsidRPr="004049F2">
        <w:rPr>
          <w:iCs/>
        </w:rPr>
        <w:t xml:space="preserve"> a E.ON Česká republika, s.r.o.  – kupující předpokládá, že s </w:t>
      </w:r>
      <w:r w:rsidR="00C65896" w:rsidRPr="004049F2">
        <w:rPr>
          <w:iCs/>
        </w:rPr>
        <w:t>vybraným</w:t>
      </w:r>
      <w:r w:rsidRPr="004049F2">
        <w:rPr>
          <w:iCs/>
        </w:rPr>
        <w:t xml:space="preserve"> dodavatelem za vysoutěžených podmínek uzavřou samostatné </w:t>
      </w:r>
      <w:r w:rsidR="009704B1">
        <w:rPr>
          <w:iCs/>
        </w:rPr>
        <w:t>s</w:t>
      </w:r>
      <w:r w:rsidRPr="004049F2">
        <w:rPr>
          <w:iCs/>
        </w:rPr>
        <w:t xml:space="preserve">mlouvy i výše uvedené společnosti E.ON. </w:t>
      </w:r>
    </w:p>
    <w:p w14:paraId="5FFB9A3C" w14:textId="039BF0CA" w:rsidR="009E3167" w:rsidRDefault="009E3167" w:rsidP="000A3FC0">
      <w:pPr>
        <w:spacing w:line="280" w:lineRule="atLeast"/>
        <w:rPr>
          <w:rFonts w:cs="Arial"/>
          <w:szCs w:val="20"/>
        </w:rPr>
      </w:pP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3AA170CC" w14:textId="6D5DA7CA" w:rsidR="00886A52" w:rsidRDefault="00886A52" w:rsidP="00B24CBE">
      <w:pPr>
        <w:spacing w:line="280" w:lineRule="atLeast"/>
        <w:ind w:left="360"/>
        <w:jc w:val="both"/>
        <w:rPr>
          <w:rFonts w:cs="Arial"/>
          <w:szCs w:val="20"/>
        </w:rPr>
      </w:pPr>
      <w:bookmarkStart w:id="9" w:name="_Hlk7680958"/>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5E71162E" w14:textId="77777777" w:rsidR="00886A52" w:rsidRDefault="00886A52" w:rsidP="00886A52">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E1CD84C" w14:textId="6B233411" w:rsidR="00886A52" w:rsidRPr="00D71308" w:rsidRDefault="00886A52" w:rsidP="00886A52">
      <w:pPr>
        <w:spacing w:line="280" w:lineRule="atLeast"/>
        <w:ind w:left="360"/>
        <w:jc w:val="both"/>
        <w:rPr>
          <w:rFonts w:cs="Arial"/>
          <w:szCs w:val="20"/>
        </w:rPr>
      </w:pPr>
      <w:r w:rsidRPr="00D71308">
        <w:rPr>
          <w:rFonts w:cs="Arial"/>
          <w:szCs w:val="20"/>
          <w:u w:val="single"/>
        </w:rPr>
        <w:t xml:space="preserve">Příloha </w:t>
      </w:r>
      <w:r w:rsidR="005F11FA">
        <w:rPr>
          <w:rFonts w:cs="Arial"/>
          <w:szCs w:val="20"/>
          <w:u w:val="single"/>
        </w:rPr>
        <w:t>3</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63A2C901" w14:textId="409155EE" w:rsidR="00886A52" w:rsidRDefault="00886A52" w:rsidP="00886A52">
      <w:pPr>
        <w:spacing w:line="280" w:lineRule="atLeast"/>
        <w:ind w:left="360"/>
        <w:jc w:val="both"/>
        <w:rPr>
          <w:rFonts w:eastAsia="Calibri" w:cs="Arial"/>
          <w:szCs w:val="20"/>
          <w:lang w:eastAsia="en-US"/>
        </w:rPr>
      </w:pPr>
      <w:r w:rsidRPr="00D71308">
        <w:rPr>
          <w:rFonts w:eastAsia="Calibri" w:cs="Arial"/>
          <w:szCs w:val="20"/>
          <w:u w:val="single"/>
          <w:lang w:eastAsia="en-US"/>
        </w:rPr>
        <w:t xml:space="preserve">Příloha </w:t>
      </w:r>
      <w:r w:rsidR="005F11FA">
        <w:rPr>
          <w:rFonts w:eastAsia="Calibri" w:cs="Arial"/>
          <w:szCs w:val="20"/>
          <w:u w:val="single"/>
          <w:lang w:eastAsia="en-US"/>
        </w:rPr>
        <w:t>4</w:t>
      </w:r>
      <w:r w:rsidRPr="00D71308">
        <w:rPr>
          <w:rFonts w:eastAsia="Calibri" w:cs="Arial"/>
          <w:szCs w:val="20"/>
          <w:lang w:eastAsia="en-US"/>
        </w:rPr>
        <w:t xml:space="preserve"> – </w:t>
      </w:r>
      <w:r w:rsidR="00144972">
        <w:rPr>
          <w:rFonts w:eastAsia="Calibri" w:cs="Arial"/>
          <w:szCs w:val="20"/>
          <w:lang w:eastAsia="en-US"/>
        </w:rPr>
        <w:t xml:space="preserve">Podmínky balení a </w:t>
      </w:r>
      <w:r w:rsidR="00144972" w:rsidRPr="006853EC">
        <w:rPr>
          <w:rFonts w:eastAsia="Calibri" w:cs="Arial"/>
          <w:szCs w:val="20"/>
          <w:lang w:eastAsia="en-US"/>
        </w:rPr>
        <w:t>zapůjčení, vrácení a úhrady ceny obalů</w:t>
      </w:r>
      <w:r w:rsidRPr="00D71308">
        <w:rPr>
          <w:rFonts w:eastAsia="Calibri" w:cs="Arial"/>
          <w:szCs w:val="20"/>
          <w:lang w:eastAsia="en-US"/>
        </w:rPr>
        <w:t>;</w:t>
      </w:r>
    </w:p>
    <w:p w14:paraId="77060CB1" w14:textId="2721F3E8" w:rsidR="00886A52" w:rsidRDefault="00886A52" w:rsidP="00886A52">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F11FA">
        <w:rPr>
          <w:rFonts w:eastAsia="Calibri" w:cs="Arial"/>
          <w:szCs w:val="20"/>
          <w:u w:val="single"/>
          <w:lang w:eastAsia="en-US"/>
        </w:rPr>
        <w:t>5</w:t>
      </w:r>
      <w:r w:rsidRPr="006853EC">
        <w:rPr>
          <w:rFonts w:eastAsia="Calibri" w:cs="Arial"/>
          <w:szCs w:val="20"/>
          <w:lang w:eastAsia="en-US"/>
        </w:rPr>
        <w:t xml:space="preserve"> – </w:t>
      </w:r>
      <w:r w:rsidR="00616A84" w:rsidRPr="00F706F8">
        <w:rPr>
          <w:rFonts w:cs="Arial"/>
          <w:szCs w:val="20"/>
        </w:rPr>
        <w:t xml:space="preserve">Specifické </w:t>
      </w:r>
      <w:r w:rsidR="00DF4128">
        <w:rPr>
          <w:rFonts w:cs="Arial"/>
          <w:szCs w:val="20"/>
        </w:rPr>
        <w:t>požadavky</w:t>
      </w:r>
      <w:r w:rsidR="00DF4128" w:rsidRPr="00F706F8">
        <w:rPr>
          <w:rFonts w:cs="Arial"/>
          <w:szCs w:val="20"/>
        </w:rPr>
        <w:t xml:space="preserve"> </w:t>
      </w:r>
      <w:r w:rsidR="00DF4128">
        <w:rPr>
          <w:rFonts w:cs="Arial"/>
          <w:szCs w:val="20"/>
        </w:rPr>
        <w:t xml:space="preserve">na </w:t>
      </w:r>
      <w:r w:rsidR="00616A84">
        <w:rPr>
          <w:rFonts w:cs="Arial"/>
          <w:szCs w:val="20"/>
        </w:rPr>
        <w:t xml:space="preserve">dopravu, </w:t>
      </w:r>
      <w:r w:rsidR="00616A84" w:rsidRPr="00F706F8">
        <w:rPr>
          <w:rFonts w:cs="Arial"/>
          <w:szCs w:val="20"/>
        </w:rPr>
        <w:t>skladování</w:t>
      </w:r>
      <w:r w:rsidR="00616A84" w:rsidRPr="006853EC">
        <w:rPr>
          <w:rFonts w:cs="Arial"/>
          <w:szCs w:val="20"/>
        </w:rPr>
        <w:t xml:space="preserve"> </w:t>
      </w:r>
      <w:r w:rsidR="006F4202">
        <w:rPr>
          <w:rFonts w:cs="Arial"/>
          <w:szCs w:val="20"/>
        </w:rPr>
        <w:t>a</w:t>
      </w:r>
      <w:r w:rsidR="006F4202" w:rsidRPr="006853EC">
        <w:rPr>
          <w:rFonts w:cs="Arial"/>
          <w:szCs w:val="20"/>
        </w:rPr>
        <w:t xml:space="preserve"> </w:t>
      </w:r>
      <w:r w:rsidR="00616A84" w:rsidRPr="006853EC">
        <w:rPr>
          <w:rFonts w:cs="Arial"/>
          <w:szCs w:val="20"/>
        </w:rPr>
        <w:t>manipulaci</w:t>
      </w:r>
      <w:r w:rsidRPr="006853EC">
        <w:rPr>
          <w:rFonts w:eastAsia="Calibri" w:cs="Arial"/>
          <w:szCs w:val="20"/>
          <w:lang w:eastAsia="en-US"/>
        </w:rPr>
        <w:t>;</w:t>
      </w:r>
      <w:r w:rsidR="00413DAF">
        <w:rPr>
          <w:rFonts w:eastAsia="Calibri" w:cs="Arial"/>
          <w:szCs w:val="20"/>
          <w:lang w:eastAsia="en-US"/>
        </w:rPr>
        <w:t xml:space="preserve"> </w:t>
      </w:r>
    </w:p>
    <w:p w14:paraId="12F96928" w14:textId="164A2260" w:rsidR="008270A3" w:rsidRPr="006853EC" w:rsidRDefault="008270A3" w:rsidP="00886A52">
      <w:pPr>
        <w:spacing w:line="280" w:lineRule="atLeast"/>
        <w:ind w:left="360"/>
        <w:jc w:val="both"/>
        <w:rPr>
          <w:rFonts w:eastAsia="Calibri" w:cs="Arial"/>
          <w:szCs w:val="20"/>
          <w:lang w:eastAsia="en-US"/>
        </w:rPr>
      </w:pPr>
      <w:r w:rsidRPr="001A2272">
        <w:rPr>
          <w:rFonts w:eastAsia="Calibri" w:cs="Arial"/>
          <w:szCs w:val="20"/>
          <w:u w:val="single"/>
          <w:lang w:eastAsia="en-US"/>
        </w:rPr>
        <w:t xml:space="preserve">Příloha </w:t>
      </w:r>
      <w:r w:rsidR="005F11FA">
        <w:rPr>
          <w:rFonts w:eastAsia="Calibri" w:cs="Arial"/>
          <w:szCs w:val="20"/>
          <w:u w:val="single"/>
          <w:lang w:eastAsia="en-US"/>
        </w:rPr>
        <w:t>6</w:t>
      </w:r>
      <w:r w:rsidRPr="001A2272">
        <w:rPr>
          <w:rFonts w:eastAsia="Calibri" w:cs="Arial"/>
          <w:szCs w:val="20"/>
          <w:u w:val="single"/>
          <w:lang w:eastAsia="en-US"/>
        </w:rPr>
        <w:t xml:space="preserve"> </w:t>
      </w:r>
      <w:r w:rsidRPr="001A2272">
        <w:rPr>
          <w:rFonts w:eastAsia="Calibri" w:cs="Arial"/>
          <w:szCs w:val="20"/>
          <w:lang w:eastAsia="en-US"/>
        </w:rPr>
        <w:t>– Technická specifikace elektronického katalogu</w:t>
      </w:r>
    </w:p>
    <w:bookmarkEnd w:id="9"/>
    <w:p w14:paraId="147486BB" w14:textId="55616084" w:rsidR="00420B2D" w:rsidRDefault="00420B2D" w:rsidP="00060B31">
      <w:pPr>
        <w:spacing w:line="280" w:lineRule="atLeast"/>
        <w:jc w:val="both"/>
        <w:rPr>
          <w:rFonts w:cs="Arial"/>
          <w:szCs w:val="20"/>
        </w:rPr>
      </w:pPr>
    </w:p>
    <w:p w14:paraId="13C084B8" w14:textId="77777777" w:rsidR="00420B2D" w:rsidRDefault="00420B2D" w:rsidP="00060B31">
      <w:pPr>
        <w:spacing w:line="280" w:lineRule="atLeast"/>
        <w:jc w:val="both"/>
        <w:rPr>
          <w:rFonts w:cs="Arial"/>
          <w:szCs w:val="20"/>
        </w:rPr>
      </w:pPr>
    </w:p>
    <w:p w14:paraId="2399CE75" w14:textId="77777777" w:rsidR="005F5460" w:rsidRDefault="005F5460" w:rsidP="00060B31">
      <w:pPr>
        <w:spacing w:line="280" w:lineRule="atLeast"/>
        <w:jc w:val="both"/>
        <w:rPr>
          <w:rFonts w:cs="Arial"/>
          <w:szCs w:val="20"/>
        </w:rPr>
      </w:pPr>
    </w:p>
    <w:p w14:paraId="29A543DC" w14:textId="77777777" w:rsidR="005F5460" w:rsidRDefault="005F5460" w:rsidP="00060B31">
      <w:pPr>
        <w:spacing w:line="280" w:lineRule="atLeast"/>
        <w:jc w:val="both"/>
        <w:rPr>
          <w:rFonts w:cs="Arial"/>
          <w:szCs w:val="20"/>
        </w:rPr>
      </w:pPr>
    </w:p>
    <w:p w14:paraId="7708554C" w14:textId="77777777" w:rsidR="005F5460" w:rsidRDefault="005F5460" w:rsidP="00060B31">
      <w:pPr>
        <w:spacing w:line="280" w:lineRule="atLeast"/>
        <w:jc w:val="both"/>
        <w:rPr>
          <w:rFonts w:cs="Arial"/>
          <w:szCs w:val="20"/>
        </w:rPr>
      </w:pPr>
    </w:p>
    <w:p w14:paraId="185C18DE" w14:textId="77777777" w:rsidR="005F5460" w:rsidRPr="00DA2C52" w:rsidRDefault="005F5460" w:rsidP="00060B31">
      <w:pPr>
        <w:spacing w:line="280" w:lineRule="atLeast"/>
        <w:jc w:val="both"/>
        <w:rPr>
          <w:rFonts w:cs="Arial"/>
          <w:szCs w:val="20"/>
        </w:rPr>
      </w:pPr>
    </w:p>
    <w:tbl>
      <w:tblPr>
        <w:tblW w:w="9780" w:type="dxa"/>
        <w:tblInd w:w="70" w:type="dxa"/>
        <w:tblLayout w:type="fixed"/>
        <w:tblCellMar>
          <w:left w:w="70" w:type="dxa"/>
          <w:right w:w="70" w:type="dxa"/>
        </w:tblCellMar>
        <w:tblLook w:val="04A0" w:firstRow="1" w:lastRow="0" w:firstColumn="1" w:lastColumn="0" w:noHBand="0" w:noVBand="1"/>
      </w:tblPr>
      <w:tblGrid>
        <w:gridCol w:w="4820"/>
        <w:gridCol w:w="4960"/>
      </w:tblGrid>
      <w:tr w:rsidR="00420B2D" w:rsidRPr="00AD6156" w14:paraId="52A6B68E" w14:textId="77777777" w:rsidTr="00F94C51">
        <w:tc>
          <w:tcPr>
            <w:tcW w:w="4820" w:type="dxa"/>
            <w:hideMark/>
          </w:tcPr>
          <w:p w14:paraId="6F33A934" w14:textId="57307718" w:rsidR="00420B2D" w:rsidRDefault="00420B2D" w:rsidP="00F94C51">
            <w:pPr>
              <w:rPr>
                <w:rFonts w:eastAsia="Calibri" w:cs="Arial"/>
                <w:szCs w:val="20"/>
                <w:lang w:eastAsia="en-US"/>
              </w:rPr>
            </w:pPr>
            <w:r w:rsidRPr="00420B2D">
              <w:rPr>
                <w:rFonts w:eastAsia="Calibri" w:cs="Arial"/>
                <w:szCs w:val="20"/>
                <w:lang w:eastAsia="en-US"/>
              </w:rPr>
              <w:t>V </w:t>
            </w:r>
            <w:r w:rsidR="009E5829">
              <w:rPr>
                <w:rFonts w:eastAsia="Calibri" w:cs="Arial"/>
                <w:szCs w:val="20"/>
                <w:lang w:eastAsia="en-US"/>
              </w:rPr>
              <w:t>Brně</w:t>
            </w:r>
            <w:r w:rsidRPr="00420B2D">
              <w:rPr>
                <w:rFonts w:eastAsia="Calibri" w:cs="Arial"/>
                <w:szCs w:val="20"/>
                <w:lang w:eastAsia="en-US"/>
              </w:rPr>
              <w:t xml:space="preserve"> </w:t>
            </w:r>
          </w:p>
          <w:p w14:paraId="12DF1819" w14:textId="10718CCF" w:rsidR="002343B4" w:rsidRPr="00420B2D" w:rsidRDefault="002343B4" w:rsidP="00F94C51">
            <w:pPr>
              <w:rPr>
                <w:rFonts w:eastAsia="Calibri" w:cs="Arial"/>
                <w:szCs w:val="20"/>
                <w:lang w:eastAsia="en-US"/>
              </w:rPr>
            </w:pPr>
          </w:p>
        </w:tc>
        <w:tc>
          <w:tcPr>
            <w:tcW w:w="4960" w:type="dxa"/>
          </w:tcPr>
          <w:p w14:paraId="17602A6B" w14:textId="77777777" w:rsidR="00420B2D" w:rsidRDefault="00420B2D" w:rsidP="00F94C51">
            <w:pPr>
              <w:rPr>
                <w:rFonts w:eastAsia="Calibri" w:cs="Arial"/>
                <w:szCs w:val="20"/>
                <w:lang w:eastAsia="en-US"/>
              </w:rPr>
            </w:pPr>
            <w:r w:rsidRPr="00420B2D">
              <w:rPr>
                <w:rFonts w:eastAsia="Calibri" w:cs="Arial"/>
                <w:szCs w:val="20"/>
                <w:lang w:eastAsia="en-US"/>
              </w:rPr>
              <w:t xml:space="preserve">V </w:t>
            </w:r>
            <w:r w:rsidRPr="00420B2D">
              <w:rPr>
                <w:rFonts w:eastAsia="Calibri" w:cs="Arial"/>
                <w:szCs w:val="20"/>
                <w:highlight w:val="green"/>
                <w:lang w:eastAsia="en-US"/>
              </w:rPr>
              <w:t>doplní účastník</w:t>
            </w:r>
          </w:p>
          <w:p w14:paraId="13AC4383" w14:textId="34074EA0" w:rsidR="003635F2" w:rsidRPr="00420B2D" w:rsidRDefault="003635F2" w:rsidP="00F94C51">
            <w:pPr>
              <w:rPr>
                <w:rFonts w:eastAsia="Calibri" w:cs="Arial"/>
                <w:szCs w:val="20"/>
                <w:lang w:eastAsia="en-US"/>
              </w:rPr>
            </w:pPr>
          </w:p>
        </w:tc>
      </w:tr>
      <w:tr w:rsidR="00420B2D" w:rsidRPr="009D79A8" w14:paraId="159ABC53" w14:textId="77777777" w:rsidTr="00F94C51">
        <w:trPr>
          <w:trHeight w:val="343"/>
        </w:trPr>
        <w:tc>
          <w:tcPr>
            <w:tcW w:w="4820" w:type="dxa"/>
            <w:hideMark/>
          </w:tcPr>
          <w:p w14:paraId="5CC3084E" w14:textId="369862D1" w:rsidR="005F11FA" w:rsidRDefault="00420B2D" w:rsidP="00F94C51">
            <w:pPr>
              <w:rPr>
                <w:rFonts w:eastAsia="Calibri" w:cs="Arial"/>
                <w:szCs w:val="20"/>
                <w:lang w:eastAsia="en-US"/>
              </w:rPr>
            </w:pPr>
            <w:r w:rsidRPr="00420B2D">
              <w:rPr>
                <w:rFonts w:eastAsia="Calibri" w:cs="Arial"/>
                <w:szCs w:val="20"/>
                <w:lang w:eastAsia="en-US"/>
              </w:rPr>
              <w:t>Za a jménem</w:t>
            </w:r>
            <w:r w:rsidR="003635F2">
              <w:rPr>
                <w:rFonts w:eastAsia="Calibri" w:cs="Arial"/>
                <w:szCs w:val="20"/>
                <w:lang w:eastAsia="en-US"/>
              </w:rPr>
              <w:t xml:space="preserve"> </w:t>
            </w:r>
            <w:r w:rsidR="003635F2" w:rsidRPr="0065479E">
              <w:rPr>
                <w:rFonts w:eastAsia="Calibri" w:cs="Arial"/>
                <w:b/>
                <w:bCs/>
                <w:szCs w:val="20"/>
                <w:lang w:eastAsia="en-US"/>
              </w:rPr>
              <w:t>kupujícího:</w:t>
            </w:r>
          </w:p>
          <w:p w14:paraId="60B647BE" w14:textId="2A9B9D37" w:rsidR="00420B2D" w:rsidRPr="0065479E" w:rsidRDefault="00474DFF" w:rsidP="00F94C51">
            <w:pPr>
              <w:rPr>
                <w:rFonts w:eastAsia="Calibri" w:cs="Arial"/>
                <w:b/>
                <w:bCs/>
                <w:szCs w:val="20"/>
                <w:lang w:eastAsia="en-US"/>
              </w:rPr>
            </w:pPr>
            <w:r w:rsidRPr="0065479E">
              <w:rPr>
                <w:rFonts w:eastAsia="Calibri" w:cs="Arial"/>
                <w:b/>
                <w:bCs/>
                <w:szCs w:val="20"/>
                <w:lang w:eastAsia="en-US"/>
              </w:rPr>
              <w:t>EG.D, a.s.</w:t>
            </w:r>
          </w:p>
        </w:tc>
        <w:tc>
          <w:tcPr>
            <w:tcW w:w="4960" w:type="dxa"/>
            <w:hideMark/>
          </w:tcPr>
          <w:p w14:paraId="104A94FC" w14:textId="22735C08" w:rsidR="003635F2" w:rsidRDefault="00420B2D" w:rsidP="00F94C51">
            <w:pPr>
              <w:rPr>
                <w:rFonts w:eastAsia="Calibri" w:cs="Arial"/>
                <w:szCs w:val="20"/>
                <w:lang w:eastAsia="en-US"/>
              </w:rPr>
            </w:pPr>
            <w:r w:rsidRPr="00420B2D">
              <w:rPr>
                <w:rFonts w:eastAsia="Calibri" w:cs="Arial"/>
                <w:szCs w:val="20"/>
                <w:lang w:eastAsia="en-US"/>
              </w:rPr>
              <w:t>Za a jménem</w:t>
            </w:r>
            <w:r w:rsidR="003635F2">
              <w:rPr>
                <w:rFonts w:eastAsia="Calibri" w:cs="Arial"/>
                <w:szCs w:val="20"/>
                <w:lang w:eastAsia="en-US"/>
              </w:rPr>
              <w:t xml:space="preserve"> </w:t>
            </w:r>
            <w:r w:rsidR="003635F2" w:rsidRPr="0065479E">
              <w:rPr>
                <w:rFonts w:eastAsia="Calibri" w:cs="Arial"/>
                <w:b/>
                <w:bCs/>
                <w:szCs w:val="20"/>
                <w:lang w:eastAsia="en-US"/>
              </w:rPr>
              <w:t>prodávajícího:</w:t>
            </w:r>
          </w:p>
          <w:p w14:paraId="4BEB1BEA" w14:textId="18424225" w:rsidR="00420B2D" w:rsidRPr="00420B2D" w:rsidRDefault="00420B2D" w:rsidP="00F94C51">
            <w:pPr>
              <w:rPr>
                <w:rFonts w:eastAsia="Calibri" w:cs="Arial"/>
                <w:szCs w:val="20"/>
                <w:lang w:eastAsia="en-US"/>
              </w:rPr>
            </w:pPr>
            <w:r w:rsidRPr="00420B2D">
              <w:rPr>
                <w:rFonts w:eastAsia="Calibri" w:cs="Arial"/>
                <w:szCs w:val="20"/>
                <w:highlight w:val="green"/>
                <w:lang w:eastAsia="en-US"/>
              </w:rPr>
              <w:t>doplní účastník</w:t>
            </w:r>
          </w:p>
        </w:tc>
      </w:tr>
      <w:tr w:rsidR="00420B2D" w:rsidRPr="00AD6156" w14:paraId="3486DE0A" w14:textId="77777777" w:rsidTr="00F94C51">
        <w:tc>
          <w:tcPr>
            <w:tcW w:w="4820" w:type="dxa"/>
          </w:tcPr>
          <w:p w14:paraId="248053A6" w14:textId="09AF440F" w:rsidR="00420B2D" w:rsidRDefault="00420B2D" w:rsidP="00F94C51">
            <w:pPr>
              <w:pStyle w:val="Smluvnstr1"/>
              <w:spacing w:before="0"/>
              <w:ind w:left="0" w:firstLine="0"/>
              <w:jc w:val="left"/>
              <w:rPr>
                <w:rFonts w:ascii="Arial" w:eastAsia="Calibri" w:hAnsi="Arial" w:cs="Arial"/>
                <w:sz w:val="20"/>
                <w:lang w:eastAsia="en-US"/>
              </w:rPr>
            </w:pPr>
          </w:p>
          <w:p w14:paraId="23D2B859" w14:textId="77777777" w:rsidR="003635F2" w:rsidRPr="00420B2D" w:rsidRDefault="003635F2" w:rsidP="00F94C51">
            <w:pPr>
              <w:pStyle w:val="Smluvnstr1"/>
              <w:spacing w:before="0"/>
              <w:ind w:left="0" w:firstLine="0"/>
              <w:jc w:val="left"/>
              <w:rPr>
                <w:rFonts w:ascii="Arial" w:eastAsia="Calibri" w:hAnsi="Arial" w:cs="Arial"/>
                <w:sz w:val="20"/>
                <w:lang w:eastAsia="en-US"/>
              </w:rPr>
            </w:pPr>
          </w:p>
          <w:p w14:paraId="6A15BBAD" w14:textId="77777777" w:rsidR="00420B2D" w:rsidRDefault="00420B2D" w:rsidP="00F94C51">
            <w:pPr>
              <w:pStyle w:val="Smluvnstr1"/>
              <w:spacing w:before="0"/>
              <w:ind w:left="0" w:firstLine="0"/>
              <w:jc w:val="left"/>
              <w:rPr>
                <w:rFonts w:ascii="Arial" w:eastAsia="Calibri" w:hAnsi="Arial" w:cs="Arial"/>
                <w:sz w:val="20"/>
                <w:lang w:eastAsia="en-US"/>
              </w:rPr>
            </w:pPr>
          </w:p>
          <w:p w14:paraId="22C20339" w14:textId="77777777" w:rsidR="004C5367" w:rsidRDefault="004C5367" w:rsidP="00F94C51">
            <w:pPr>
              <w:pStyle w:val="Smluvnstr1"/>
              <w:spacing w:before="0"/>
              <w:ind w:left="0" w:firstLine="0"/>
              <w:jc w:val="left"/>
              <w:rPr>
                <w:rFonts w:ascii="Arial" w:eastAsia="Calibri" w:hAnsi="Arial" w:cs="Arial"/>
                <w:sz w:val="20"/>
                <w:lang w:eastAsia="en-US"/>
              </w:rPr>
            </w:pPr>
          </w:p>
          <w:p w14:paraId="5FFD360B" w14:textId="77777777" w:rsidR="004C5367" w:rsidRPr="00420B2D" w:rsidRDefault="004C5367" w:rsidP="00F94C51">
            <w:pPr>
              <w:pStyle w:val="Smluvnstr1"/>
              <w:spacing w:before="0"/>
              <w:ind w:left="0" w:firstLine="0"/>
              <w:jc w:val="left"/>
              <w:rPr>
                <w:rFonts w:ascii="Arial" w:eastAsia="Calibri" w:hAnsi="Arial" w:cs="Arial"/>
                <w:sz w:val="20"/>
                <w:lang w:eastAsia="en-US"/>
              </w:rPr>
            </w:pPr>
          </w:p>
          <w:p w14:paraId="5ECDDAC6"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p w14:paraId="1A4ED298" w14:textId="798C1DA3"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 xml:space="preserve">Jméno: </w:t>
            </w:r>
            <w:r w:rsidR="004079D3" w:rsidRPr="00420B2D">
              <w:rPr>
                <w:rFonts w:ascii="Arial" w:eastAsia="Calibri" w:hAnsi="Arial" w:cs="Arial"/>
                <w:sz w:val="20"/>
                <w:lang w:eastAsia="en-US"/>
              </w:rPr>
              <w:t>Ing. Pavel Čada, Ph.D.</w:t>
            </w:r>
          </w:p>
        </w:tc>
        <w:tc>
          <w:tcPr>
            <w:tcW w:w="4960" w:type="dxa"/>
          </w:tcPr>
          <w:p w14:paraId="5CF1E3F0" w14:textId="77777777" w:rsidR="00420B2D" w:rsidRPr="00420B2D" w:rsidRDefault="00420B2D" w:rsidP="00F94C51">
            <w:pPr>
              <w:pStyle w:val="smluvnstr10"/>
              <w:spacing w:before="0"/>
              <w:ind w:left="0" w:firstLine="0"/>
              <w:jc w:val="left"/>
              <w:rPr>
                <w:rFonts w:ascii="Arial" w:eastAsia="Calibri" w:hAnsi="Arial" w:cs="Arial"/>
                <w:sz w:val="20"/>
                <w:szCs w:val="20"/>
                <w:lang w:eastAsia="en-US"/>
              </w:rPr>
            </w:pPr>
          </w:p>
          <w:p w14:paraId="46C25C68" w14:textId="65F6F5B3" w:rsidR="00420B2D" w:rsidRDefault="00420B2D" w:rsidP="00F94C51">
            <w:pPr>
              <w:pStyle w:val="Smluvnstr1"/>
              <w:spacing w:before="0"/>
              <w:ind w:left="0" w:firstLine="0"/>
              <w:jc w:val="left"/>
              <w:rPr>
                <w:rFonts w:ascii="Arial" w:eastAsia="Calibri" w:hAnsi="Arial" w:cs="Arial"/>
                <w:sz w:val="20"/>
                <w:lang w:eastAsia="en-US"/>
              </w:rPr>
            </w:pPr>
          </w:p>
          <w:p w14:paraId="295FE30A" w14:textId="77777777" w:rsidR="00420B2D" w:rsidRDefault="00420B2D" w:rsidP="00F94C51">
            <w:pPr>
              <w:pStyle w:val="Smluvnstr1"/>
              <w:spacing w:before="0"/>
              <w:ind w:left="0" w:firstLine="0"/>
              <w:jc w:val="left"/>
              <w:rPr>
                <w:rFonts w:ascii="Arial" w:eastAsia="Calibri" w:hAnsi="Arial" w:cs="Arial"/>
                <w:sz w:val="20"/>
                <w:lang w:eastAsia="en-US"/>
              </w:rPr>
            </w:pPr>
          </w:p>
          <w:p w14:paraId="2F06CBC5" w14:textId="77777777" w:rsidR="004C5367" w:rsidRDefault="004C5367" w:rsidP="00F94C51">
            <w:pPr>
              <w:pStyle w:val="Smluvnstr1"/>
              <w:spacing w:before="0"/>
              <w:ind w:left="0" w:firstLine="0"/>
              <w:jc w:val="left"/>
              <w:rPr>
                <w:rFonts w:ascii="Arial" w:eastAsia="Calibri" w:hAnsi="Arial" w:cs="Arial"/>
                <w:sz w:val="20"/>
                <w:lang w:eastAsia="en-US"/>
              </w:rPr>
            </w:pPr>
          </w:p>
          <w:p w14:paraId="25A791CC" w14:textId="77777777" w:rsidR="004C5367" w:rsidRPr="00420B2D" w:rsidRDefault="004C5367" w:rsidP="00F94C51">
            <w:pPr>
              <w:pStyle w:val="Smluvnstr1"/>
              <w:spacing w:before="0"/>
              <w:ind w:left="0" w:firstLine="0"/>
              <w:jc w:val="left"/>
              <w:rPr>
                <w:rFonts w:ascii="Arial" w:eastAsia="Calibri" w:hAnsi="Arial" w:cs="Arial"/>
                <w:sz w:val="20"/>
                <w:lang w:eastAsia="en-US"/>
              </w:rPr>
            </w:pPr>
          </w:p>
          <w:p w14:paraId="5E95C7A1"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p w14:paraId="331852E4" w14:textId="77777777" w:rsidR="00420B2D" w:rsidRPr="00420B2D" w:rsidRDefault="00420B2D" w:rsidP="00F94C51">
            <w:pPr>
              <w:pStyle w:val="smluvnstr10"/>
              <w:spacing w:before="0"/>
              <w:rPr>
                <w:rFonts w:ascii="Arial" w:eastAsia="Calibri" w:hAnsi="Arial" w:cs="Arial"/>
                <w:sz w:val="20"/>
                <w:szCs w:val="20"/>
                <w:lang w:eastAsia="en-US"/>
              </w:rPr>
            </w:pPr>
            <w:r w:rsidRPr="00420B2D">
              <w:rPr>
                <w:rFonts w:ascii="Arial" w:eastAsia="Calibri" w:hAnsi="Arial" w:cs="Arial"/>
                <w:sz w:val="20"/>
                <w:szCs w:val="20"/>
                <w:lang w:eastAsia="en-US"/>
              </w:rPr>
              <w:t xml:space="preserve">Jméno: </w:t>
            </w:r>
            <w:r w:rsidRPr="00420B2D">
              <w:rPr>
                <w:rFonts w:ascii="Arial" w:eastAsia="Calibri" w:hAnsi="Arial" w:cs="Arial"/>
                <w:sz w:val="20"/>
                <w:szCs w:val="20"/>
                <w:highlight w:val="green"/>
                <w:lang w:eastAsia="en-US"/>
              </w:rPr>
              <w:t>doplní účastník</w:t>
            </w:r>
          </w:p>
          <w:p w14:paraId="4730C1C8" w14:textId="77777777" w:rsidR="00420B2D" w:rsidRPr="00420B2D" w:rsidRDefault="00420B2D" w:rsidP="00F94C51">
            <w:pPr>
              <w:pStyle w:val="smluvnstr10"/>
              <w:spacing w:before="0"/>
              <w:ind w:left="284" w:hanging="284"/>
              <w:rPr>
                <w:rFonts w:ascii="Arial" w:eastAsia="Calibri" w:hAnsi="Arial" w:cs="Arial"/>
                <w:sz w:val="20"/>
                <w:szCs w:val="20"/>
                <w:lang w:eastAsia="en-US"/>
              </w:rPr>
            </w:pPr>
          </w:p>
        </w:tc>
      </w:tr>
      <w:tr w:rsidR="00420B2D" w:rsidRPr="00AD6156" w14:paraId="212321D7" w14:textId="77777777" w:rsidTr="00F94C51">
        <w:tc>
          <w:tcPr>
            <w:tcW w:w="4820" w:type="dxa"/>
            <w:hideMark/>
          </w:tcPr>
          <w:p w14:paraId="3500EAF1" w14:textId="57455723"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 xml:space="preserve">Funkce: </w:t>
            </w:r>
            <w:r w:rsidR="004079D3">
              <w:rPr>
                <w:rFonts w:ascii="Arial" w:eastAsia="Calibri" w:hAnsi="Arial" w:cs="Arial"/>
                <w:sz w:val="20"/>
                <w:lang w:eastAsia="en-US"/>
              </w:rPr>
              <w:t>místo</w:t>
            </w:r>
            <w:r w:rsidRPr="00420B2D">
              <w:rPr>
                <w:rFonts w:ascii="Arial" w:eastAsia="Calibri" w:hAnsi="Arial" w:cs="Arial"/>
                <w:sz w:val="20"/>
                <w:lang w:eastAsia="en-US"/>
              </w:rPr>
              <w:t>předseda představenstva</w:t>
            </w:r>
          </w:p>
        </w:tc>
        <w:tc>
          <w:tcPr>
            <w:tcW w:w="4960" w:type="dxa"/>
            <w:hideMark/>
          </w:tcPr>
          <w:p w14:paraId="7F41FA10" w14:textId="77777777" w:rsidR="00420B2D" w:rsidRPr="00420B2D" w:rsidRDefault="00420B2D" w:rsidP="00F94C51">
            <w:pPr>
              <w:pStyle w:val="smluvnstr10"/>
              <w:spacing w:before="0"/>
              <w:rPr>
                <w:rFonts w:ascii="Arial" w:eastAsia="Calibri" w:hAnsi="Arial" w:cs="Arial"/>
                <w:sz w:val="20"/>
                <w:szCs w:val="20"/>
                <w:lang w:eastAsia="en-US"/>
              </w:rPr>
            </w:pPr>
            <w:r w:rsidRPr="00420B2D">
              <w:rPr>
                <w:rFonts w:ascii="Arial" w:eastAsia="Calibri" w:hAnsi="Arial" w:cs="Arial"/>
                <w:sz w:val="20"/>
                <w:szCs w:val="20"/>
                <w:lang w:eastAsia="en-US"/>
              </w:rPr>
              <w:t xml:space="preserve">Funkce: </w:t>
            </w:r>
            <w:r w:rsidRPr="00420B2D">
              <w:rPr>
                <w:rFonts w:ascii="Arial" w:eastAsia="Calibri" w:hAnsi="Arial" w:cs="Arial"/>
                <w:sz w:val="20"/>
                <w:szCs w:val="20"/>
                <w:highlight w:val="green"/>
                <w:lang w:eastAsia="en-US"/>
              </w:rPr>
              <w:t>doplní účastník</w:t>
            </w:r>
          </w:p>
        </w:tc>
      </w:tr>
      <w:tr w:rsidR="00420B2D" w:rsidRPr="00AD6156" w14:paraId="511DF322" w14:textId="77777777" w:rsidTr="00F94C51">
        <w:tc>
          <w:tcPr>
            <w:tcW w:w="4820" w:type="dxa"/>
          </w:tcPr>
          <w:p w14:paraId="5BD5E97B"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4842D5D3" w14:textId="77777777" w:rsidR="00420B2D" w:rsidRDefault="00420B2D" w:rsidP="00F94C51">
            <w:pPr>
              <w:pStyle w:val="Smluvnstr1"/>
              <w:spacing w:before="0"/>
              <w:ind w:left="0" w:firstLine="0"/>
              <w:jc w:val="left"/>
              <w:rPr>
                <w:rFonts w:ascii="Arial" w:eastAsia="Calibri" w:hAnsi="Arial" w:cs="Arial"/>
                <w:sz w:val="20"/>
                <w:lang w:eastAsia="en-US"/>
              </w:rPr>
            </w:pPr>
          </w:p>
          <w:p w14:paraId="56A5D27A" w14:textId="77777777" w:rsidR="004C5367" w:rsidRDefault="004C5367" w:rsidP="00F94C51">
            <w:pPr>
              <w:pStyle w:val="Smluvnstr1"/>
              <w:spacing w:before="0"/>
              <w:ind w:left="0" w:firstLine="0"/>
              <w:jc w:val="left"/>
              <w:rPr>
                <w:rFonts w:ascii="Arial" w:eastAsia="Calibri" w:hAnsi="Arial" w:cs="Arial"/>
                <w:sz w:val="20"/>
                <w:lang w:eastAsia="en-US"/>
              </w:rPr>
            </w:pPr>
          </w:p>
          <w:p w14:paraId="35EF5AF9" w14:textId="77777777" w:rsidR="004C5367" w:rsidRPr="00420B2D" w:rsidRDefault="004C5367" w:rsidP="00F94C51">
            <w:pPr>
              <w:pStyle w:val="Smluvnstr1"/>
              <w:spacing w:before="0"/>
              <w:ind w:left="0" w:firstLine="0"/>
              <w:jc w:val="left"/>
              <w:rPr>
                <w:rFonts w:ascii="Arial" w:eastAsia="Calibri" w:hAnsi="Arial" w:cs="Arial"/>
                <w:sz w:val="20"/>
                <w:lang w:eastAsia="en-US"/>
              </w:rPr>
            </w:pPr>
          </w:p>
          <w:p w14:paraId="4711D0A6"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117E57B5"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tc>
        <w:tc>
          <w:tcPr>
            <w:tcW w:w="4960" w:type="dxa"/>
          </w:tcPr>
          <w:p w14:paraId="36F787B5" w14:textId="77777777" w:rsidR="00420B2D" w:rsidRPr="00420B2D" w:rsidRDefault="00420B2D" w:rsidP="00F94C51">
            <w:pPr>
              <w:pStyle w:val="Zkladntext21"/>
              <w:rPr>
                <w:rFonts w:ascii="Arial" w:eastAsia="Calibri" w:hAnsi="Arial" w:cs="Arial"/>
                <w:sz w:val="20"/>
                <w:lang w:eastAsia="en-US"/>
              </w:rPr>
            </w:pPr>
          </w:p>
        </w:tc>
      </w:tr>
      <w:tr w:rsidR="00420B2D" w:rsidRPr="00AD6156" w14:paraId="53C2F086" w14:textId="77777777" w:rsidTr="00F94C51">
        <w:tc>
          <w:tcPr>
            <w:tcW w:w="4820" w:type="dxa"/>
          </w:tcPr>
          <w:p w14:paraId="05054B07" w14:textId="371CE64E" w:rsid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 xml:space="preserve">Jméno: Ing. </w:t>
            </w:r>
            <w:r w:rsidR="004907A6">
              <w:rPr>
                <w:rFonts w:ascii="Arial" w:eastAsia="Calibri" w:hAnsi="Arial" w:cs="Arial"/>
                <w:sz w:val="20"/>
                <w:lang w:eastAsia="en-US"/>
              </w:rPr>
              <w:t>David Šafář</w:t>
            </w:r>
          </w:p>
          <w:p w14:paraId="1CF63B78" w14:textId="77777777" w:rsidR="005512DC" w:rsidRPr="00420B2D" w:rsidRDefault="005512DC" w:rsidP="00F94C51">
            <w:pPr>
              <w:pStyle w:val="Smluvnstr1"/>
              <w:spacing w:before="0"/>
              <w:ind w:left="0" w:firstLine="0"/>
              <w:jc w:val="left"/>
              <w:rPr>
                <w:rFonts w:ascii="Arial" w:eastAsia="Calibri" w:hAnsi="Arial" w:cs="Arial"/>
                <w:sz w:val="20"/>
                <w:lang w:eastAsia="en-US"/>
              </w:rPr>
            </w:pPr>
          </w:p>
          <w:p w14:paraId="482D1353" w14:textId="2275182C"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 xml:space="preserve">Funkce: </w:t>
            </w:r>
            <w:r w:rsidR="004079D3">
              <w:rPr>
                <w:rFonts w:ascii="Arial" w:eastAsia="Calibri" w:hAnsi="Arial" w:cs="Arial"/>
                <w:sz w:val="20"/>
                <w:lang w:eastAsia="en-US"/>
              </w:rPr>
              <w:t>člen</w:t>
            </w:r>
            <w:r w:rsidRPr="00420B2D">
              <w:rPr>
                <w:rFonts w:ascii="Arial" w:eastAsia="Calibri" w:hAnsi="Arial" w:cs="Arial"/>
                <w:sz w:val="20"/>
                <w:lang w:eastAsia="en-US"/>
              </w:rPr>
              <w:t xml:space="preserve"> představenstva</w:t>
            </w:r>
          </w:p>
        </w:tc>
        <w:tc>
          <w:tcPr>
            <w:tcW w:w="4960" w:type="dxa"/>
          </w:tcPr>
          <w:p w14:paraId="044B31D2" w14:textId="77777777" w:rsidR="00420B2D" w:rsidRPr="00AD6156" w:rsidRDefault="00420B2D" w:rsidP="00F94C51">
            <w:pPr>
              <w:pStyle w:val="Smluvnstr1"/>
              <w:spacing w:before="0"/>
              <w:ind w:left="0" w:firstLine="0"/>
              <w:jc w:val="left"/>
              <w:rPr>
                <w:rFonts w:asciiTheme="minorHAnsi" w:hAnsiTheme="minorHAnsi" w:cstheme="minorHAnsi"/>
                <w:sz w:val="22"/>
                <w:szCs w:val="22"/>
              </w:rPr>
            </w:pPr>
            <w:r w:rsidRPr="00AD6156">
              <w:rPr>
                <w:rFonts w:asciiTheme="minorHAnsi" w:hAnsiTheme="minorHAnsi" w:cstheme="minorHAnsi"/>
                <w:sz w:val="22"/>
                <w:szCs w:val="22"/>
              </w:rPr>
              <w:t xml:space="preserve"> </w:t>
            </w:r>
          </w:p>
        </w:tc>
      </w:tr>
    </w:tbl>
    <w:p w14:paraId="5FFB9A57" w14:textId="77777777" w:rsidR="00327D7B" w:rsidRPr="00DA2C52" w:rsidRDefault="00327D7B" w:rsidP="00FE230B">
      <w:pPr>
        <w:spacing w:line="280" w:lineRule="atLeast"/>
        <w:rPr>
          <w:rFonts w:cs="Arial"/>
          <w:szCs w:val="20"/>
        </w:rPr>
      </w:pPr>
    </w:p>
    <w:sectPr w:rsidR="00327D7B" w:rsidRPr="00DA2C52" w:rsidSect="0026360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05AE7" w14:textId="77777777" w:rsidR="0026360D" w:rsidRDefault="0026360D" w:rsidP="00E25C9A">
      <w:r>
        <w:separator/>
      </w:r>
    </w:p>
  </w:endnote>
  <w:endnote w:type="continuationSeparator" w:id="0">
    <w:p w14:paraId="5DB9CE7D" w14:textId="77777777" w:rsidR="0026360D" w:rsidRDefault="0026360D" w:rsidP="00E25C9A">
      <w:r>
        <w:continuationSeparator/>
      </w:r>
    </w:p>
  </w:endnote>
  <w:endnote w:type="continuationNotice" w:id="1">
    <w:p w14:paraId="1F973A88" w14:textId="77777777" w:rsidR="0026360D" w:rsidRDefault="002636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4EC26301" w:rsidR="00AC1D8D" w:rsidRPr="00F33418" w:rsidRDefault="00AC1D8D"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p>
  <w:p w14:paraId="5FFB9C6B" w14:textId="77777777" w:rsidR="00AC1D8D" w:rsidRPr="005619CD" w:rsidRDefault="00AC1D8D"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BB83D" w14:textId="77777777" w:rsidR="0026360D" w:rsidRDefault="0026360D" w:rsidP="00E25C9A">
      <w:r>
        <w:separator/>
      </w:r>
    </w:p>
  </w:footnote>
  <w:footnote w:type="continuationSeparator" w:id="0">
    <w:p w14:paraId="35B78774" w14:textId="77777777" w:rsidR="0026360D" w:rsidRDefault="0026360D" w:rsidP="00E25C9A">
      <w:r>
        <w:continuationSeparator/>
      </w:r>
    </w:p>
  </w:footnote>
  <w:footnote w:type="continuationNotice" w:id="1">
    <w:p w14:paraId="5449D8A9" w14:textId="77777777" w:rsidR="0026360D" w:rsidRDefault="002636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E5AA0" w14:textId="57E0355F" w:rsidR="00901738" w:rsidRDefault="00901738" w:rsidP="00901738">
    <w:pPr>
      <w:pStyle w:val="Zhlav"/>
      <w:jc w:val="right"/>
      <w:rPr>
        <w:b/>
        <w:sz w:val="18"/>
        <w:szCs w:val="20"/>
      </w:rPr>
    </w:pPr>
    <w:bookmarkStart w:id="10" w:name="_Hlk19711000"/>
    <w:r>
      <w:rPr>
        <w:b/>
        <w:sz w:val="18"/>
        <w:szCs w:val="20"/>
      </w:rPr>
      <w:t xml:space="preserve">Číslo smlouvy kupujícího: </w:t>
    </w:r>
    <w:r w:rsidRPr="000A0E80">
      <w:rPr>
        <w:b/>
        <w:sz w:val="18"/>
        <w:szCs w:val="20"/>
        <w:highlight w:val="yellow"/>
      </w:rPr>
      <w:t>doplní zadavatel</w:t>
    </w:r>
  </w:p>
  <w:p w14:paraId="13F7A8CF" w14:textId="3DCA350F" w:rsidR="00901738" w:rsidRDefault="00901738" w:rsidP="00901738">
    <w:pPr>
      <w:pStyle w:val="Zhlav"/>
      <w:jc w:val="right"/>
      <w:rPr>
        <w:b/>
        <w:sz w:val="18"/>
        <w:szCs w:val="20"/>
      </w:rPr>
    </w:pPr>
    <w:r>
      <w:rPr>
        <w:b/>
        <w:sz w:val="18"/>
        <w:szCs w:val="20"/>
      </w:rPr>
      <w:t xml:space="preserve">Číslo smlouvy prodávajícího: </w:t>
    </w:r>
    <w:r>
      <w:rPr>
        <w:b/>
        <w:sz w:val="18"/>
        <w:szCs w:val="20"/>
        <w:highlight w:val="green"/>
      </w:rPr>
      <w:t>doplní účastník</w:t>
    </w:r>
  </w:p>
  <w:bookmarkEnd w:id="10"/>
  <w:p w14:paraId="5FFB9C69" w14:textId="77777777" w:rsidR="00AC1D8D" w:rsidRPr="002A4F5A" w:rsidRDefault="00AC1D8D"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802C18"/>
    <w:multiLevelType w:val="hybridMultilevel"/>
    <w:tmpl w:val="D14C019A"/>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581" w:hanging="360"/>
      </w:pPr>
      <w:rPr>
        <w:rFonts w:cs="Times New Roman"/>
      </w:rPr>
    </w:lvl>
    <w:lvl w:ilvl="2" w:tplc="0405001B">
      <w:start w:val="1"/>
      <w:numFmt w:val="lowerRoman"/>
      <w:lvlText w:val="%3."/>
      <w:lvlJc w:val="right"/>
      <w:pPr>
        <w:ind w:left="2301" w:hanging="180"/>
      </w:pPr>
      <w:rPr>
        <w:rFonts w:cs="Times New Roman"/>
      </w:rPr>
    </w:lvl>
    <w:lvl w:ilvl="3" w:tplc="0405000F" w:tentative="1">
      <w:start w:val="1"/>
      <w:numFmt w:val="decimal"/>
      <w:lvlText w:val="%4."/>
      <w:lvlJc w:val="left"/>
      <w:pPr>
        <w:ind w:left="3021" w:hanging="360"/>
      </w:pPr>
      <w:rPr>
        <w:rFonts w:cs="Times New Roman"/>
      </w:rPr>
    </w:lvl>
    <w:lvl w:ilvl="4" w:tplc="04050019" w:tentative="1">
      <w:start w:val="1"/>
      <w:numFmt w:val="lowerLetter"/>
      <w:lvlText w:val="%5."/>
      <w:lvlJc w:val="left"/>
      <w:pPr>
        <w:ind w:left="3741" w:hanging="360"/>
      </w:pPr>
      <w:rPr>
        <w:rFonts w:cs="Times New Roman"/>
      </w:rPr>
    </w:lvl>
    <w:lvl w:ilvl="5" w:tplc="0405001B" w:tentative="1">
      <w:start w:val="1"/>
      <w:numFmt w:val="lowerRoman"/>
      <w:lvlText w:val="%6."/>
      <w:lvlJc w:val="right"/>
      <w:pPr>
        <w:ind w:left="4461" w:hanging="180"/>
      </w:pPr>
      <w:rPr>
        <w:rFonts w:cs="Times New Roman"/>
      </w:rPr>
    </w:lvl>
    <w:lvl w:ilvl="6" w:tplc="0405000F" w:tentative="1">
      <w:start w:val="1"/>
      <w:numFmt w:val="decimal"/>
      <w:lvlText w:val="%7."/>
      <w:lvlJc w:val="left"/>
      <w:pPr>
        <w:ind w:left="5181" w:hanging="360"/>
      </w:pPr>
      <w:rPr>
        <w:rFonts w:cs="Times New Roman"/>
      </w:rPr>
    </w:lvl>
    <w:lvl w:ilvl="7" w:tplc="04050019" w:tentative="1">
      <w:start w:val="1"/>
      <w:numFmt w:val="lowerLetter"/>
      <w:lvlText w:val="%8."/>
      <w:lvlJc w:val="left"/>
      <w:pPr>
        <w:ind w:left="5901" w:hanging="360"/>
      </w:pPr>
      <w:rPr>
        <w:rFonts w:cs="Times New Roman"/>
      </w:rPr>
    </w:lvl>
    <w:lvl w:ilvl="8" w:tplc="0405001B" w:tentative="1">
      <w:start w:val="1"/>
      <w:numFmt w:val="lowerRoman"/>
      <w:lvlText w:val="%9."/>
      <w:lvlJc w:val="right"/>
      <w:pPr>
        <w:ind w:left="6621" w:hanging="180"/>
      </w:pPr>
      <w:rPr>
        <w:rFonts w:cs="Times New Roman"/>
      </w:r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FF22BB"/>
    <w:multiLevelType w:val="hybridMultilevel"/>
    <w:tmpl w:val="21B69014"/>
    <w:lvl w:ilvl="0" w:tplc="A934A0AC">
      <w:start w:val="2"/>
      <w:numFmt w:val="decimal"/>
      <w:lvlText w:val="(%1)"/>
      <w:lvlJc w:val="left"/>
      <w:pPr>
        <w:ind w:left="501" w:hanging="360"/>
      </w:pPr>
      <w:rPr>
        <w:rFonts w:eastAsia="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C150B5D"/>
    <w:multiLevelType w:val="hybridMultilevel"/>
    <w:tmpl w:val="E5962720"/>
    <w:lvl w:ilvl="0" w:tplc="0C64AF6A">
      <w:start w:val="11"/>
      <w:numFmt w:val="decimal"/>
      <w:lvlText w:val="%1."/>
      <w:lvlJc w:val="left"/>
      <w:pPr>
        <w:ind w:left="717" w:hanging="360"/>
      </w:pPr>
      <w:rPr>
        <w:rFonts w:cs="Times New Roman"/>
      </w:r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16" w15:restartNumberingAfterBreak="0">
    <w:nsid w:val="50C42514"/>
    <w:multiLevelType w:val="hybridMultilevel"/>
    <w:tmpl w:val="3D60F5F8"/>
    <w:lvl w:ilvl="0" w:tplc="ED487398">
      <w:start w:val="1"/>
      <w:numFmt w:val="decimal"/>
      <w:lvlText w:val="%1."/>
      <w:lvlJc w:val="left"/>
      <w:pPr>
        <w:ind w:left="720" w:hanging="363"/>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18446DF0"/>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9376C016"/>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971940023">
    <w:abstractNumId w:val="18"/>
  </w:num>
  <w:num w:numId="2" w16cid:durableId="1920554139">
    <w:abstractNumId w:val="12"/>
  </w:num>
  <w:num w:numId="3" w16cid:durableId="1242761625">
    <w:abstractNumId w:val="8"/>
  </w:num>
  <w:num w:numId="4" w16cid:durableId="1048604469">
    <w:abstractNumId w:val="20"/>
  </w:num>
  <w:num w:numId="5" w16cid:durableId="1825929516">
    <w:abstractNumId w:val="4"/>
  </w:num>
  <w:num w:numId="6" w16cid:durableId="1612083673">
    <w:abstractNumId w:val="17"/>
  </w:num>
  <w:num w:numId="7" w16cid:durableId="1763061817">
    <w:abstractNumId w:val="22"/>
  </w:num>
  <w:num w:numId="8" w16cid:durableId="37631109">
    <w:abstractNumId w:val="16"/>
  </w:num>
  <w:num w:numId="9" w16cid:durableId="1167019258">
    <w:abstractNumId w:val="9"/>
  </w:num>
  <w:num w:numId="10" w16cid:durableId="263223742">
    <w:abstractNumId w:val="6"/>
  </w:num>
  <w:num w:numId="11" w16cid:durableId="734936331">
    <w:abstractNumId w:val="19"/>
  </w:num>
  <w:num w:numId="12" w16cid:durableId="1220360363">
    <w:abstractNumId w:val="5"/>
  </w:num>
  <w:num w:numId="13" w16cid:durableId="1548377712">
    <w:abstractNumId w:val="10"/>
  </w:num>
  <w:num w:numId="14" w16cid:durableId="489909679">
    <w:abstractNumId w:val="21"/>
  </w:num>
  <w:num w:numId="15" w16cid:durableId="712926785">
    <w:abstractNumId w:val="3"/>
  </w:num>
  <w:num w:numId="16" w16cid:durableId="1507791913">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9816717">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29992380">
    <w:abstractNumId w:val="7"/>
  </w:num>
  <w:num w:numId="19" w16cid:durableId="273358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94329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4778202">
    <w:abstractNumId w:val="17"/>
  </w:num>
  <w:num w:numId="22" w16cid:durableId="6462007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30193651">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98987970">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162740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5286000">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8489473">
    <w:abstractNumId w:val="11"/>
    <w:lvlOverride w:ilvl="0">
      <w:startOverride w:val="1"/>
    </w:lvlOverride>
  </w:num>
  <w:num w:numId="28" w16cid:durableId="2102748939">
    <w:abstractNumId w:val="11"/>
    <w:lvlOverride w:ilvl="0">
      <w:startOverride w:val="1"/>
    </w:lvlOverride>
  </w:num>
  <w:num w:numId="29" w16cid:durableId="65300337">
    <w:abstractNumId w:val="11"/>
  </w:num>
  <w:num w:numId="30" w16cid:durableId="947588315">
    <w:abstractNumId w:val="4"/>
  </w:num>
  <w:num w:numId="31" w16cid:durableId="751318756">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4"/>
  <w:removePersonalInformation/>
  <w:removeDateAndTime/>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1BEF"/>
    <w:rsid w:val="00003520"/>
    <w:rsid w:val="000050FB"/>
    <w:rsid w:val="00006ED6"/>
    <w:rsid w:val="00007A05"/>
    <w:rsid w:val="00010150"/>
    <w:rsid w:val="00011CB5"/>
    <w:rsid w:val="0001204D"/>
    <w:rsid w:val="0001204E"/>
    <w:rsid w:val="0001254E"/>
    <w:rsid w:val="00012AE9"/>
    <w:rsid w:val="00013820"/>
    <w:rsid w:val="00013A32"/>
    <w:rsid w:val="00015039"/>
    <w:rsid w:val="000154A3"/>
    <w:rsid w:val="00015D08"/>
    <w:rsid w:val="0001734B"/>
    <w:rsid w:val="0001736A"/>
    <w:rsid w:val="00020A15"/>
    <w:rsid w:val="00020FFC"/>
    <w:rsid w:val="00021229"/>
    <w:rsid w:val="000219BF"/>
    <w:rsid w:val="00022CBC"/>
    <w:rsid w:val="00025B1A"/>
    <w:rsid w:val="000268DD"/>
    <w:rsid w:val="00026FB6"/>
    <w:rsid w:val="0002707E"/>
    <w:rsid w:val="0002791F"/>
    <w:rsid w:val="0003158A"/>
    <w:rsid w:val="00031A85"/>
    <w:rsid w:val="00031AAC"/>
    <w:rsid w:val="00032CA2"/>
    <w:rsid w:val="000333A4"/>
    <w:rsid w:val="000352DD"/>
    <w:rsid w:val="00035EDD"/>
    <w:rsid w:val="00036BEA"/>
    <w:rsid w:val="00036CE3"/>
    <w:rsid w:val="00036EB6"/>
    <w:rsid w:val="000370D6"/>
    <w:rsid w:val="000379E7"/>
    <w:rsid w:val="00037BD6"/>
    <w:rsid w:val="00037E5A"/>
    <w:rsid w:val="00042279"/>
    <w:rsid w:val="000426B1"/>
    <w:rsid w:val="00044DA2"/>
    <w:rsid w:val="0004560A"/>
    <w:rsid w:val="00045DF7"/>
    <w:rsid w:val="00045F2F"/>
    <w:rsid w:val="00047255"/>
    <w:rsid w:val="00047B6D"/>
    <w:rsid w:val="00047BA1"/>
    <w:rsid w:val="00047FD3"/>
    <w:rsid w:val="00051466"/>
    <w:rsid w:val="0005177F"/>
    <w:rsid w:val="0005256D"/>
    <w:rsid w:val="000525F7"/>
    <w:rsid w:val="000527A4"/>
    <w:rsid w:val="00052D0F"/>
    <w:rsid w:val="00053101"/>
    <w:rsid w:val="00057D88"/>
    <w:rsid w:val="00060308"/>
    <w:rsid w:val="00060B31"/>
    <w:rsid w:val="000612D7"/>
    <w:rsid w:val="000614A1"/>
    <w:rsid w:val="00062ED8"/>
    <w:rsid w:val="0006377A"/>
    <w:rsid w:val="00064EC1"/>
    <w:rsid w:val="000658EA"/>
    <w:rsid w:val="00066613"/>
    <w:rsid w:val="00070F7F"/>
    <w:rsid w:val="0007296D"/>
    <w:rsid w:val="00073669"/>
    <w:rsid w:val="000748C1"/>
    <w:rsid w:val="00074A5A"/>
    <w:rsid w:val="00074C48"/>
    <w:rsid w:val="000758E4"/>
    <w:rsid w:val="00077D1F"/>
    <w:rsid w:val="000807C8"/>
    <w:rsid w:val="00080D92"/>
    <w:rsid w:val="000815C6"/>
    <w:rsid w:val="0008216B"/>
    <w:rsid w:val="00082852"/>
    <w:rsid w:val="00082E91"/>
    <w:rsid w:val="00085840"/>
    <w:rsid w:val="000860F6"/>
    <w:rsid w:val="000865A5"/>
    <w:rsid w:val="000900F6"/>
    <w:rsid w:val="000901F1"/>
    <w:rsid w:val="00090BDE"/>
    <w:rsid w:val="00092C4D"/>
    <w:rsid w:val="00093D5A"/>
    <w:rsid w:val="0009405B"/>
    <w:rsid w:val="000946FB"/>
    <w:rsid w:val="00094D24"/>
    <w:rsid w:val="00095700"/>
    <w:rsid w:val="00095815"/>
    <w:rsid w:val="000962F5"/>
    <w:rsid w:val="000975D4"/>
    <w:rsid w:val="000978C6"/>
    <w:rsid w:val="00097D9A"/>
    <w:rsid w:val="00097EE5"/>
    <w:rsid w:val="000A0DAB"/>
    <w:rsid w:val="000A0E80"/>
    <w:rsid w:val="000A21F1"/>
    <w:rsid w:val="000A3845"/>
    <w:rsid w:val="000A3FC0"/>
    <w:rsid w:val="000A4E5A"/>
    <w:rsid w:val="000A4F75"/>
    <w:rsid w:val="000A54EE"/>
    <w:rsid w:val="000A6ECD"/>
    <w:rsid w:val="000A7905"/>
    <w:rsid w:val="000B1381"/>
    <w:rsid w:val="000B141D"/>
    <w:rsid w:val="000B23EB"/>
    <w:rsid w:val="000B284C"/>
    <w:rsid w:val="000B329A"/>
    <w:rsid w:val="000B3AD1"/>
    <w:rsid w:val="000B4F41"/>
    <w:rsid w:val="000B52D1"/>
    <w:rsid w:val="000B54CC"/>
    <w:rsid w:val="000B6E01"/>
    <w:rsid w:val="000B7326"/>
    <w:rsid w:val="000B7F3E"/>
    <w:rsid w:val="000C1E34"/>
    <w:rsid w:val="000C3011"/>
    <w:rsid w:val="000C32E5"/>
    <w:rsid w:val="000C3986"/>
    <w:rsid w:val="000C47FD"/>
    <w:rsid w:val="000C54C8"/>
    <w:rsid w:val="000C5BAD"/>
    <w:rsid w:val="000C7C4E"/>
    <w:rsid w:val="000D033F"/>
    <w:rsid w:val="000D098F"/>
    <w:rsid w:val="000D1B91"/>
    <w:rsid w:val="000D29A1"/>
    <w:rsid w:val="000D2BA3"/>
    <w:rsid w:val="000D3DE0"/>
    <w:rsid w:val="000D41B6"/>
    <w:rsid w:val="000D5220"/>
    <w:rsid w:val="000D62C5"/>
    <w:rsid w:val="000D6916"/>
    <w:rsid w:val="000D7DD9"/>
    <w:rsid w:val="000D7F24"/>
    <w:rsid w:val="000E07E8"/>
    <w:rsid w:val="000E1287"/>
    <w:rsid w:val="000E161C"/>
    <w:rsid w:val="000E2D73"/>
    <w:rsid w:val="000E2E24"/>
    <w:rsid w:val="000E5740"/>
    <w:rsid w:val="000E6C62"/>
    <w:rsid w:val="000E73ED"/>
    <w:rsid w:val="000E793B"/>
    <w:rsid w:val="000E7B49"/>
    <w:rsid w:val="000F0357"/>
    <w:rsid w:val="000F19DF"/>
    <w:rsid w:val="000F2300"/>
    <w:rsid w:val="000F29D8"/>
    <w:rsid w:val="000F4D2F"/>
    <w:rsid w:val="000F5430"/>
    <w:rsid w:val="00100489"/>
    <w:rsid w:val="00100779"/>
    <w:rsid w:val="00101349"/>
    <w:rsid w:val="0010183E"/>
    <w:rsid w:val="00101F4E"/>
    <w:rsid w:val="001024CA"/>
    <w:rsid w:val="001066BE"/>
    <w:rsid w:val="001078C4"/>
    <w:rsid w:val="00107D88"/>
    <w:rsid w:val="001107E6"/>
    <w:rsid w:val="00110C42"/>
    <w:rsid w:val="00111F6E"/>
    <w:rsid w:val="00113769"/>
    <w:rsid w:val="001159D8"/>
    <w:rsid w:val="001165B6"/>
    <w:rsid w:val="001178EE"/>
    <w:rsid w:val="0012045D"/>
    <w:rsid w:val="0012113D"/>
    <w:rsid w:val="00122133"/>
    <w:rsid w:val="00122551"/>
    <w:rsid w:val="00122604"/>
    <w:rsid w:val="00123548"/>
    <w:rsid w:val="00123B2D"/>
    <w:rsid w:val="0012452C"/>
    <w:rsid w:val="0012489F"/>
    <w:rsid w:val="00124D23"/>
    <w:rsid w:val="00125373"/>
    <w:rsid w:val="00127418"/>
    <w:rsid w:val="001305D2"/>
    <w:rsid w:val="001317C1"/>
    <w:rsid w:val="001319CF"/>
    <w:rsid w:val="0013266A"/>
    <w:rsid w:val="0013295D"/>
    <w:rsid w:val="00133C85"/>
    <w:rsid w:val="00134D91"/>
    <w:rsid w:val="00135CD4"/>
    <w:rsid w:val="00136E33"/>
    <w:rsid w:val="0014015D"/>
    <w:rsid w:val="0014045B"/>
    <w:rsid w:val="0014073B"/>
    <w:rsid w:val="001409D7"/>
    <w:rsid w:val="001419E1"/>
    <w:rsid w:val="00144972"/>
    <w:rsid w:val="001455A3"/>
    <w:rsid w:val="001456BA"/>
    <w:rsid w:val="00145F4C"/>
    <w:rsid w:val="0014720A"/>
    <w:rsid w:val="00151092"/>
    <w:rsid w:val="00152045"/>
    <w:rsid w:val="00152470"/>
    <w:rsid w:val="00153034"/>
    <w:rsid w:val="00153143"/>
    <w:rsid w:val="00153343"/>
    <w:rsid w:val="00156305"/>
    <w:rsid w:val="00156BF6"/>
    <w:rsid w:val="001576ED"/>
    <w:rsid w:val="00157EB0"/>
    <w:rsid w:val="001606C0"/>
    <w:rsid w:val="00161DD5"/>
    <w:rsid w:val="001621DC"/>
    <w:rsid w:val="00162838"/>
    <w:rsid w:val="00164A13"/>
    <w:rsid w:val="001663EB"/>
    <w:rsid w:val="001670F5"/>
    <w:rsid w:val="001674A4"/>
    <w:rsid w:val="00167F52"/>
    <w:rsid w:val="00174D78"/>
    <w:rsid w:val="00175917"/>
    <w:rsid w:val="00175F88"/>
    <w:rsid w:val="00176BD4"/>
    <w:rsid w:val="00176F51"/>
    <w:rsid w:val="001809C8"/>
    <w:rsid w:val="00183BA0"/>
    <w:rsid w:val="001847A1"/>
    <w:rsid w:val="00185238"/>
    <w:rsid w:val="0018704A"/>
    <w:rsid w:val="001900E6"/>
    <w:rsid w:val="00190B12"/>
    <w:rsid w:val="00191088"/>
    <w:rsid w:val="0019150E"/>
    <w:rsid w:val="00192834"/>
    <w:rsid w:val="00192FAB"/>
    <w:rsid w:val="0019444F"/>
    <w:rsid w:val="00196C4E"/>
    <w:rsid w:val="00197196"/>
    <w:rsid w:val="00197DE0"/>
    <w:rsid w:val="001A0DC9"/>
    <w:rsid w:val="001A0FAE"/>
    <w:rsid w:val="001A1320"/>
    <w:rsid w:val="001A2272"/>
    <w:rsid w:val="001A3241"/>
    <w:rsid w:val="001A36EC"/>
    <w:rsid w:val="001A4496"/>
    <w:rsid w:val="001A48F5"/>
    <w:rsid w:val="001A63CD"/>
    <w:rsid w:val="001A650D"/>
    <w:rsid w:val="001A6839"/>
    <w:rsid w:val="001A6ABF"/>
    <w:rsid w:val="001A6BCD"/>
    <w:rsid w:val="001B235B"/>
    <w:rsid w:val="001B3562"/>
    <w:rsid w:val="001B409C"/>
    <w:rsid w:val="001B4347"/>
    <w:rsid w:val="001B47BB"/>
    <w:rsid w:val="001B746D"/>
    <w:rsid w:val="001B747B"/>
    <w:rsid w:val="001C148A"/>
    <w:rsid w:val="001C22CF"/>
    <w:rsid w:val="001C2540"/>
    <w:rsid w:val="001C2EB1"/>
    <w:rsid w:val="001C40C1"/>
    <w:rsid w:val="001C43BC"/>
    <w:rsid w:val="001C47D5"/>
    <w:rsid w:val="001C587C"/>
    <w:rsid w:val="001C5B0B"/>
    <w:rsid w:val="001C626A"/>
    <w:rsid w:val="001C62A1"/>
    <w:rsid w:val="001C637C"/>
    <w:rsid w:val="001C66E7"/>
    <w:rsid w:val="001C69FA"/>
    <w:rsid w:val="001C741A"/>
    <w:rsid w:val="001D1490"/>
    <w:rsid w:val="001D155F"/>
    <w:rsid w:val="001D31A1"/>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F170F"/>
    <w:rsid w:val="001F1A02"/>
    <w:rsid w:val="001F30B0"/>
    <w:rsid w:val="001F33C1"/>
    <w:rsid w:val="001F37F0"/>
    <w:rsid w:val="001F3DD6"/>
    <w:rsid w:val="001F4869"/>
    <w:rsid w:val="001F4E90"/>
    <w:rsid w:val="001F504F"/>
    <w:rsid w:val="001F548D"/>
    <w:rsid w:val="001F5744"/>
    <w:rsid w:val="001F63C7"/>
    <w:rsid w:val="001F67D5"/>
    <w:rsid w:val="001F6BD1"/>
    <w:rsid w:val="001F70EE"/>
    <w:rsid w:val="002000FF"/>
    <w:rsid w:val="002028BE"/>
    <w:rsid w:val="00202A4B"/>
    <w:rsid w:val="002038D9"/>
    <w:rsid w:val="00204D99"/>
    <w:rsid w:val="00205C39"/>
    <w:rsid w:val="0020622F"/>
    <w:rsid w:val="00206953"/>
    <w:rsid w:val="00207339"/>
    <w:rsid w:val="002075D4"/>
    <w:rsid w:val="00207930"/>
    <w:rsid w:val="00207C41"/>
    <w:rsid w:val="002102E4"/>
    <w:rsid w:val="00210695"/>
    <w:rsid w:val="002138A5"/>
    <w:rsid w:val="002152C4"/>
    <w:rsid w:val="00215A10"/>
    <w:rsid w:val="00216420"/>
    <w:rsid w:val="00216D12"/>
    <w:rsid w:val="00222437"/>
    <w:rsid w:val="002225D3"/>
    <w:rsid w:val="00222C44"/>
    <w:rsid w:val="00224556"/>
    <w:rsid w:val="00224766"/>
    <w:rsid w:val="002247D7"/>
    <w:rsid w:val="002261AC"/>
    <w:rsid w:val="002268C0"/>
    <w:rsid w:val="00230BEB"/>
    <w:rsid w:val="00230F37"/>
    <w:rsid w:val="00233212"/>
    <w:rsid w:val="00233B3A"/>
    <w:rsid w:val="00234354"/>
    <w:rsid w:val="002343B4"/>
    <w:rsid w:val="00234DB5"/>
    <w:rsid w:val="00235175"/>
    <w:rsid w:val="00240E03"/>
    <w:rsid w:val="00241E2C"/>
    <w:rsid w:val="0024204D"/>
    <w:rsid w:val="00242298"/>
    <w:rsid w:val="00244026"/>
    <w:rsid w:val="002449D0"/>
    <w:rsid w:val="00245066"/>
    <w:rsid w:val="002460B7"/>
    <w:rsid w:val="00246BF5"/>
    <w:rsid w:val="00246C56"/>
    <w:rsid w:val="00247F9B"/>
    <w:rsid w:val="00250F48"/>
    <w:rsid w:val="0025188E"/>
    <w:rsid w:val="0025194C"/>
    <w:rsid w:val="00251ABF"/>
    <w:rsid w:val="00251CF1"/>
    <w:rsid w:val="00252753"/>
    <w:rsid w:val="0025368A"/>
    <w:rsid w:val="00254C14"/>
    <w:rsid w:val="002554B0"/>
    <w:rsid w:val="00255543"/>
    <w:rsid w:val="00256486"/>
    <w:rsid w:val="0026176B"/>
    <w:rsid w:val="00261866"/>
    <w:rsid w:val="00261D5C"/>
    <w:rsid w:val="00262813"/>
    <w:rsid w:val="002629B4"/>
    <w:rsid w:val="00263062"/>
    <w:rsid w:val="0026360D"/>
    <w:rsid w:val="00263E29"/>
    <w:rsid w:val="00264400"/>
    <w:rsid w:val="00265953"/>
    <w:rsid w:val="002671F5"/>
    <w:rsid w:val="002676D4"/>
    <w:rsid w:val="00267EDE"/>
    <w:rsid w:val="0027062F"/>
    <w:rsid w:val="00273E5F"/>
    <w:rsid w:val="00274EE1"/>
    <w:rsid w:val="002751AA"/>
    <w:rsid w:val="002754A3"/>
    <w:rsid w:val="00276182"/>
    <w:rsid w:val="00277BF3"/>
    <w:rsid w:val="00281602"/>
    <w:rsid w:val="002825FE"/>
    <w:rsid w:val="00283E4F"/>
    <w:rsid w:val="00284D52"/>
    <w:rsid w:val="002856D5"/>
    <w:rsid w:val="0028790A"/>
    <w:rsid w:val="00287BB7"/>
    <w:rsid w:val="00292162"/>
    <w:rsid w:val="002922AB"/>
    <w:rsid w:val="00292FF9"/>
    <w:rsid w:val="002932F0"/>
    <w:rsid w:val="0029353E"/>
    <w:rsid w:val="00294CF2"/>
    <w:rsid w:val="00295891"/>
    <w:rsid w:val="00295A68"/>
    <w:rsid w:val="0029682D"/>
    <w:rsid w:val="00296A43"/>
    <w:rsid w:val="00296F6C"/>
    <w:rsid w:val="00297B10"/>
    <w:rsid w:val="002A0120"/>
    <w:rsid w:val="002A11FB"/>
    <w:rsid w:val="002A16C3"/>
    <w:rsid w:val="002A1B24"/>
    <w:rsid w:val="002A1B94"/>
    <w:rsid w:val="002A3257"/>
    <w:rsid w:val="002A3AFA"/>
    <w:rsid w:val="002A46F8"/>
    <w:rsid w:val="002A4F5A"/>
    <w:rsid w:val="002A4F9C"/>
    <w:rsid w:val="002A5A03"/>
    <w:rsid w:val="002A66FF"/>
    <w:rsid w:val="002A6EDC"/>
    <w:rsid w:val="002A7304"/>
    <w:rsid w:val="002A7A1A"/>
    <w:rsid w:val="002A7B6D"/>
    <w:rsid w:val="002A7D58"/>
    <w:rsid w:val="002B09E0"/>
    <w:rsid w:val="002B1687"/>
    <w:rsid w:val="002B1D5B"/>
    <w:rsid w:val="002B3132"/>
    <w:rsid w:val="002B419D"/>
    <w:rsid w:val="002B498A"/>
    <w:rsid w:val="002B51D2"/>
    <w:rsid w:val="002B54F8"/>
    <w:rsid w:val="002B6139"/>
    <w:rsid w:val="002B6A8E"/>
    <w:rsid w:val="002B6C09"/>
    <w:rsid w:val="002B6CF6"/>
    <w:rsid w:val="002C219E"/>
    <w:rsid w:val="002C26BD"/>
    <w:rsid w:val="002C48AB"/>
    <w:rsid w:val="002C4B85"/>
    <w:rsid w:val="002C6D75"/>
    <w:rsid w:val="002C7BC1"/>
    <w:rsid w:val="002C7F0B"/>
    <w:rsid w:val="002D143E"/>
    <w:rsid w:val="002D160B"/>
    <w:rsid w:val="002D37DD"/>
    <w:rsid w:val="002D39B7"/>
    <w:rsid w:val="002D3D78"/>
    <w:rsid w:val="002D3EEF"/>
    <w:rsid w:val="002D52D2"/>
    <w:rsid w:val="002D5EDB"/>
    <w:rsid w:val="002D5EF0"/>
    <w:rsid w:val="002D7450"/>
    <w:rsid w:val="002D7623"/>
    <w:rsid w:val="002D79E8"/>
    <w:rsid w:val="002E07F0"/>
    <w:rsid w:val="002E0B27"/>
    <w:rsid w:val="002E1803"/>
    <w:rsid w:val="002E1848"/>
    <w:rsid w:val="002E1CF6"/>
    <w:rsid w:val="002E2EAA"/>
    <w:rsid w:val="002E3F53"/>
    <w:rsid w:val="002E4A76"/>
    <w:rsid w:val="002E5B6C"/>
    <w:rsid w:val="002E6253"/>
    <w:rsid w:val="002E6533"/>
    <w:rsid w:val="002E7E34"/>
    <w:rsid w:val="002F02E1"/>
    <w:rsid w:val="002F137B"/>
    <w:rsid w:val="002F1456"/>
    <w:rsid w:val="002F2BBB"/>
    <w:rsid w:val="002F31B5"/>
    <w:rsid w:val="002F382C"/>
    <w:rsid w:val="002F6BCD"/>
    <w:rsid w:val="002F727F"/>
    <w:rsid w:val="002F7C90"/>
    <w:rsid w:val="00300102"/>
    <w:rsid w:val="00300180"/>
    <w:rsid w:val="003002C9"/>
    <w:rsid w:val="003021A1"/>
    <w:rsid w:val="0030231B"/>
    <w:rsid w:val="00302611"/>
    <w:rsid w:val="0030298E"/>
    <w:rsid w:val="00303E51"/>
    <w:rsid w:val="00305F49"/>
    <w:rsid w:val="00306F26"/>
    <w:rsid w:val="0030721A"/>
    <w:rsid w:val="003100B9"/>
    <w:rsid w:val="00311537"/>
    <w:rsid w:val="003115E3"/>
    <w:rsid w:val="00313864"/>
    <w:rsid w:val="0031506B"/>
    <w:rsid w:val="003159C8"/>
    <w:rsid w:val="00315DC2"/>
    <w:rsid w:val="0031676D"/>
    <w:rsid w:val="003168F8"/>
    <w:rsid w:val="003174A8"/>
    <w:rsid w:val="00320AA0"/>
    <w:rsid w:val="0032127F"/>
    <w:rsid w:val="00321707"/>
    <w:rsid w:val="00321D2B"/>
    <w:rsid w:val="00321EBD"/>
    <w:rsid w:val="003237C6"/>
    <w:rsid w:val="003249DB"/>
    <w:rsid w:val="00324E85"/>
    <w:rsid w:val="00325106"/>
    <w:rsid w:val="0032595B"/>
    <w:rsid w:val="003268D3"/>
    <w:rsid w:val="003275A2"/>
    <w:rsid w:val="0032784F"/>
    <w:rsid w:val="00327D7B"/>
    <w:rsid w:val="003322C5"/>
    <w:rsid w:val="0033335E"/>
    <w:rsid w:val="00336332"/>
    <w:rsid w:val="00337614"/>
    <w:rsid w:val="00337662"/>
    <w:rsid w:val="00341409"/>
    <w:rsid w:val="003415D4"/>
    <w:rsid w:val="00343334"/>
    <w:rsid w:val="003439E8"/>
    <w:rsid w:val="00344558"/>
    <w:rsid w:val="00345898"/>
    <w:rsid w:val="00346000"/>
    <w:rsid w:val="003463E0"/>
    <w:rsid w:val="00346563"/>
    <w:rsid w:val="00346855"/>
    <w:rsid w:val="003502CA"/>
    <w:rsid w:val="00351845"/>
    <w:rsid w:val="00351A62"/>
    <w:rsid w:val="00351C0C"/>
    <w:rsid w:val="00351F44"/>
    <w:rsid w:val="00352505"/>
    <w:rsid w:val="00353D5D"/>
    <w:rsid w:val="00355F3A"/>
    <w:rsid w:val="003576D4"/>
    <w:rsid w:val="00360A65"/>
    <w:rsid w:val="00361811"/>
    <w:rsid w:val="003635F2"/>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5BBE"/>
    <w:rsid w:val="00376A45"/>
    <w:rsid w:val="00377531"/>
    <w:rsid w:val="00377DC4"/>
    <w:rsid w:val="00380B03"/>
    <w:rsid w:val="00380D16"/>
    <w:rsid w:val="00381AD5"/>
    <w:rsid w:val="0038543A"/>
    <w:rsid w:val="00386463"/>
    <w:rsid w:val="00386E07"/>
    <w:rsid w:val="00387296"/>
    <w:rsid w:val="0038779F"/>
    <w:rsid w:val="0039192A"/>
    <w:rsid w:val="00391BAE"/>
    <w:rsid w:val="00392DFA"/>
    <w:rsid w:val="003930D4"/>
    <w:rsid w:val="00393860"/>
    <w:rsid w:val="00394829"/>
    <w:rsid w:val="0039490E"/>
    <w:rsid w:val="00395BAA"/>
    <w:rsid w:val="00396019"/>
    <w:rsid w:val="00396077"/>
    <w:rsid w:val="0039676D"/>
    <w:rsid w:val="003A035C"/>
    <w:rsid w:val="003A1455"/>
    <w:rsid w:val="003A1A62"/>
    <w:rsid w:val="003A1C7D"/>
    <w:rsid w:val="003A2831"/>
    <w:rsid w:val="003A3B53"/>
    <w:rsid w:val="003A55D1"/>
    <w:rsid w:val="003A571A"/>
    <w:rsid w:val="003A5A26"/>
    <w:rsid w:val="003A5AE9"/>
    <w:rsid w:val="003A5CCB"/>
    <w:rsid w:val="003A72D3"/>
    <w:rsid w:val="003A73A2"/>
    <w:rsid w:val="003B058B"/>
    <w:rsid w:val="003B06CF"/>
    <w:rsid w:val="003B1331"/>
    <w:rsid w:val="003B17A4"/>
    <w:rsid w:val="003B1E60"/>
    <w:rsid w:val="003B2E10"/>
    <w:rsid w:val="003B3158"/>
    <w:rsid w:val="003B33D4"/>
    <w:rsid w:val="003B3BA1"/>
    <w:rsid w:val="003B3EA4"/>
    <w:rsid w:val="003B4408"/>
    <w:rsid w:val="003B4C8C"/>
    <w:rsid w:val="003B5252"/>
    <w:rsid w:val="003B66FC"/>
    <w:rsid w:val="003B79F3"/>
    <w:rsid w:val="003B7BFD"/>
    <w:rsid w:val="003B7E26"/>
    <w:rsid w:val="003C1171"/>
    <w:rsid w:val="003C147B"/>
    <w:rsid w:val="003C66D6"/>
    <w:rsid w:val="003C6F34"/>
    <w:rsid w:val="003D106C"/>
    <w:rsid w:val="003D22F2"/>
    <w:rsid w:val="003D37DC"/>
    <w:rsid w:val="003D37F2"/>
    <w:rsid w:val="003D40EC"/>
    <w:rsid w:val="003D4A0F"/>
    <w:rsid w:val="003D6A6E"/>
    <w:rsid w:val="003E16C9"/>
    <w:rsid w:val="003E181F"/>
    <w:rsid w:val="003E2489"/>
    <w:rsid w:val="003E347E"/>
    <w:rsid w:val="003E3586"/>
    <w:rsid w:val="003E380C"/>
    <w:rsid w:val="003E3C5F"/>
    <w:rsid w:val="003E3C92"/>
    <w:rsid w:val="003E62DA"/>
    <w:rsid w:val="003F1366"/>
    <w:rsid w:val="003F1BFC"/>
    <w:rsid w:val="003F1F57"/>
    <w:rsid w:val="003F2138"/>
    <w:rsid w:val="003F3463"/>
    <w:rsid w:val="003F3830"/>
    <w:rsid w:val="003F5715"/>
    <w:rsid w:val="003F72A0"/>
    <w:rsid w:val="003F7A92"/>
    <w:rsid w:val="003F7C09"/>
    <w:rsid w:val="003F7CFC"/>
    <w:rsid w:val="004008C0"/>
    <w:rsid w:val="004032D0"/>
    <w:rsid w:val="00403DE4"/>
    <w:rsid w:val="00404033"/>
    <w:rsid w:val="00404096"/>
    <w:rsid w:val="004049F2"/>
    <w:rsid w:val="00404BC7"/>
    <w:rsid w:val="0040562D"/>
    <w:rsid w:val="004065CE"/>
    <w:rsid w:val="004079D3"/>
    <w:rsid w:val="004079EE"/>
    <w:rsid w:val="00407BC6"/>
    <w:rsid w:val="00407DD3"/>
    <w:rsid w:val="00410C28"/>
    <w:rsid w:val="004112FC"/>
    <w:rsid w:val="00412AEF"/>
    <w:rsid w:val="00413DAF"/>
    <w:rsid w:val="00414218"/>
    <w:rsid w:val="00414EF5"/>
    <w:rsid w:val="00415298"/>
    <w:rsid w:val="00417627"/>
    <w:rsid w:val="00420B2D"/>
    <w:rsid w:val="00421868"/>
    <w:rsid w:val="00422C5B"/>
    <w:rsid w:val="0042360D"/>
    <w:rsid w:val="00424E61"/>
    <w:rsid w:val="004256DC"/>
    <w:rsid w:val="004266F0"/>
    <w:rsid w:val="00426E09"/>
    <w:rsid w:val="00430767"/>
    <w:rsid w:val="00430E1B"/>
    <w:rsid w:val="00431768"/>
    <w:rsid w:val="004319FE"/>
    <w:rsid w:val="00432441"/>
    <w:rsid w:val="00432DC3"/>
    <w:rsid w:val="00433745"/>
    <w:rsid w:val="00435AC4"/>
    <w:rsid w:val="00435E63"/>
    <w:rsid w:val="00435E82"/>
    <w:rsid w:val="00435EB7"/>
    <w:rsid w:val="00436C6A"/>
    <w:rsid w:val="00437821"/>
    <w:rsid w:val="00437FA1"/>
    <w:rsid w:val="00440BFD"/>
    <w:rsid w:val="00442328"/>
    <w:rsid w:val="00442940"/>
    <w:rsid w:val="00442ED6"/>
    <w:rsid w:val="004435D9"/>
    <w:rsid w:val="004442A7"/>
    <w:rsid w:val="00444ACE"/>
    <w:rsid w:val="0044544A"/>
    <w:rsid w:val="00445F37"/>
    <w:rsid w:val="00446273"/>
    <w:rsid w:val="0044644A"/>
    <w:rsid w:val="00447603"/>
    <w:rsid w:val="004503BE"/>
    <w:rsid w:val="00450447"/>
    <w:rsid w:val="0045154B"/>
    <w:rsid w:val="0045415D"/>
    <w:rsid w:val="00454475"/>
    <w:rsid w:val="004555BE"/>
    <w:rsid w:val="0045671C"/>
    <w:rsid w:val="00457071"/>
    <w:rsid w:val="00457604"/>
    <w:rsid w:val="00457AA9"/>
    <w:rsid w:val="0046072F"/>
    <w:rsid w:val="00461EDB"/>
    <w:rsid w:val="0046316F"/>
    <w:rsid w:val="0046409A"/>
    <w:rsid w:val="0046432D"/>
    <w:rsid w:val="00464786"/>
    <w:rsid w:val="0046489E"/>
    <w:rsid w:val="00467CBE"/>
    <w:rsid w:val="00472372"/>
    <w:rsid w:val="00474DFF"/>
    <w:rsid w:val="0047598A"/>
    <w:rsid w:val="00475DFF"/>
    <w:rsid w:val="00476767"/>
    <w:rsid w:val="0047717C"/>
    <w:rsid w:val="004829EE"/>
    <w:rsid w:val="004829F0"/>
    <w:rsid w:val="004834A5"/>
    <w:rsid w:val="00483BE1"/>
    <w:rsid w:val="00484B17"/>
    <w:rsid w:val="0048544A"/>
    <w:rsid w:val="004857A7"/>
    <w:rsid w:val="00487BFB"/>
    <w:rsid w:val="004907A6"/>
    <w:rsid w:val="00491294"/>
    <w:rsid w:val="00491D11"/>
    <w:rsid w:val="0049281E"/>
    <w:rsid w:val="00492871"/>
    <w:rsid w:val="00494F01"/>
    <w:rsid w:val="004953D9"/>
    <w:rsid w:val="00496A43"/>
    <w:rsid w:val="0049755D"/>
    <w:rsid w:val="004A066A"/>
    <w:rsid w:val="004A0751"/>
    <w:rsid w:val="004A1102"/>
    <w:rsid w:val="004A191A"/>
    <w:rsid w:val="004A25A0"/>
    <w:rsid w:val="004A2CD2"/>
    <w:rsid w:val="004A2ED0"/>
    <w:rsid w:val="004A418E"/>
    <w:rsid w:val="004A483F"/>
    <w:rsid w:val="004A4996"/>
    <w:rsid w:val="004A4E05"/>
    <w:rsid w:val="004A67A0"/>
    <w:rsid w:val="004A71A6"/>
    <w:rsid w:val="004A74D7"/>
    <w:rsid w:val="004A760B"/>
    <w:rsid w:val="004B21A9"/>
    <w:rsid w:val="004B2D02"/>
    <w:rsid w:val="004B4FED"/>
    <w:rsid w:val="004B6441"/>
    <w:rsid w:val="004B6E11"/>
    <w:rsid w:val="004B77A0"/>
    <w:rsid w:val="004B792D"/>
    <w:rsid w:val="004C01A9"/>
    <w:rsid w:val="004C0395"/>
    <w:rsid w:val="004C21CA"/>
    <w:rsid w:val="004C35A1"/>
    <w:rsid w:val="004C3B5F"/>
    <w:rsid w:val="004C5367"/>
    <w:rsid w:val="004D035A"/>
    <w:rsid w:val="004D112B"/>
    <w:rsid w:val="004D1309"/>
    <w:rsid w:val="004D1826"/>
    <w:rsid w:val="004D206C"/>
    <w:rsid w:val="004D3A4C"/>
    <w:rsid w:val="004D3D6F"/>
    <w:rsid w:val="004D4461"/>
    <w:rsid w:val="004D539D"/>
    <w:rsid w:val="004D5865"/>
    <w:rsid w:val="004D6F9F"/>
    <w:rsid w:val="004D7521"/>
    <w:rsid w:val="004E00BC"/>
    <w:rsid w:val="004E1083"/>
    <w:rsid w:val="004E3B99"/>
    <w:rsid w:val="004E5189"/>
    <w:rsid w:val="004E57F8"/>
    <w:rsid w:val="004E746E"/>
    <w:rsid w:val="004E7B58"/>
    <w:rsid w:val="004F1D95"/>
    <w:rsid w:val="004F38C9"/>
    <w:rsid w:val="004F5487"/>
    <w:rsid w:val="004F5B31"/>
    <w:rsid w:val="004F6020"/>
    <w:rsid w:val="004F653E"/>
    <w:rsid w:val="004F6769"/>
    <w:rsid w:val="004F716F"/>
    <w:rsid w:val="00500DD9"/>
    <w:rsid w:val="00500ECE"/>
    <w:rsid w:val="005016ED"/>
    <w:rsid w:val="005018C8"/>
    <w:rsid w:val="00501A50"/>
    <w:rsid w:val="0050312C"/>
    <w:rsid w:val="005041D1"/>
    <w:rsid w:val="005047E8"/>
    <w:rsid w:val="0050490D"/>
    <w:rsid w:val="00504E79"/>
    <w:rsid w:val="00504FBF"/>
    <w:rsid w:val="005072A9"/>
    <w:rsid w:val="005104B7"/>
    <w:rsid w:val="005106D0"/>
    <w:rsid w:val="00512C38"/>
    <w:rsid w:val="00513092"/>
    <w:rsid w:val="005145DB"/>
    <w:rsid w:val="00514772"/>
    <w:rsid w:val="00514EC7"/>
    <w:rsid w:val="0051667D"/>
    <w:rsid w:val="00517443"/>
    <w:rsid w:val="00517BDE"/>
    <w:rsid w:val="00517D6B"/>
    <w:rsid w:val="00520EAE"/>
    <w:rsid w:val="0052108D"/>
    <w:rsid w:val="00521652"/>
    <w:rsid w:val="00521B7A"/>
    <w:rsid w:val="00524098"/>
    <w:rsid w:val="005246BC"/>
    <w:rsid w:val="0052513B"/>
    <w:rsid w:val="00525CDD"/>
    <w:rsid w:val="00527440"/>
    <w:rsid w:val="005304E8"/>
    <w:rsid w:val="00531F17"/>
    <w:rsid w:val="005327D5"/>
    <w:rsid w:val="0053287C"/>
    <w:rsid w:val="00532D1F"/>
    <w:rsid w:val="00533131"/>
    <w:rsid w:val="00533CE7"/>
    <w:rsid w:val="0053478A"/>
    <w:rsid w:val="005350AD"/>
    <w:rsid w:val="005362E2"/>
    <w:rsid w:val="00537DF5"/>
    <w:rsid w:val="0054028F"/>
    <w:rsid w:val="00540934"/>
    <w:rsid w:val="00540ECC"/>
    <w:rsid w:val="00541718"/>
    <w:rsid w:val="005438BC"/>
    <w:rsid w:val="00543E34"/>
    <w:rsid w:val="005455B5"/>
    <w:rsid w:val="00547EE2"/>
    <w:rsid w:val="005502D3"/>
    <w:rsid w:val="00550B95"/>
    <w:rsid w:val="005512DC"/>
    <w:rsid w:val="0055160A"/>
    <w:rsid w:val="0055208E"/>
    <w:rsid w:val="0055416A"/>
    <w:rsid w:val="00555662"/>
    <w:rsid w:val="005564A2"/>
    <w:rsid w:val="00557729"/>
    <w:rsid w:val="00557B57"/>
    <w:rsid w:val="00557E88"/>
    <w:rsid w:val="0056098E"/>
    <w:rsid w:val="005611EF"/>
    <w:rsid w:val="005619CD"/>
    <w:rsid w:val="00561E3D"/>
    <w:rsid w:val="00562486"/>
    <w:rsid w:val="0056307E"/>
    <w:rsid w:val="00563D15"/>
    <w:rsid w:val="00565208"/>
    <w:rsid w:val="00565649"/>
    <w:rsid w:val="00566371"/>
    <w:rsid w:val="005665CC"/>
    <w:rsid w:val="0057026A"/>
    <w:rsid w:val="0057082A"/>
    <w:rsid w:val="005712C3"/>
    <w:rsid w:val="00571801"/>
    <w:rsid w:val="00571B52"/>
    <w:rsid w:val="00572316"/>
    <w:rsid w:val="00572EF4"/>
    <w:rsid w:val="005762A9"/>
    <w:rsid w:val="00577134"/>
    <w:rsid w:val="00577F2F"/>
    <w:rsid w:val="005801D2"/>
    <w:rsid w:val="00580BEC"/>
    <w:rsid w:val="00580C62"/>
    <w:rsid w:val="00581699"/>
    <w:rsid w:val="005834DE"/>
    <w:rsid w:val="005849A4"/>
    <w:rsid w:val="00584AE6"/>
    <w:rsid w:val="00585E7C"/>
    <w:rsid w:val="00585F0D"/>
    <w:rsid w:val="00592ABC"/>
    <w:rsid w:val="00592DF1"/>
    <w:rsid w:val="00593BA0"/>
    <w:rsid w:val="00593DD1"/>
    <w:rsid w:val="005948DE"/>
    <w:rsid w:val="00595934"/>
    <w:rsid w:val="00596FE1"/>
    <w:rsid w:val="005A0947"/>
    <w:rsid w:val="005A15C5"/>
    <w:rsid w:val="005A25A0"/>
    <w:rsid w:val="005A38A1"/>
    <w:rsid w:val="005A48AA"/>
    <w:rsid w:val="005A49AD"/>
    <w:rsid w:val="005A65E3"/>
    <w:rsid w:val="005A7713"/>
    <w:rsid w:val="005B068A"/>
    <w:rsid w:val="005B1F96"/>
    <w:rsid w:val="005B2B4D"/>
    <w:rsid w:val="005B2BAC"/>
    <w:rsid w:val="005B3E3B"/>
    <w:rsid w:val="005B3F19"/>
    <w:rsid w:val="005B42A0"/>
    <w:rsid w:val="005B5793"/>
    <w:rsid w:val="005B5F80"/>
    <w:rsid w:val="005B74E0"/>
    <w:rsid w:val="005B7D8E"/>
    <w:rsid w:val="005C0435"/>
    <w:rsid w:val="005C09D0"/>
    <w:rsid w:val="005C2711"/>
    <w:rsid w:val="005C3617"/>
    <w:rsid w:val="005C48C8"/>
    <w:rsid w:val="005C5EC0"/>
    <w:rsid w:val="005C62C2"/>
    <w:rsid w:val="005C6631"/>
    <w:rsid w:val="005C7E0E"/>
    <w:rsid w:val="005D0C53"/>
    <w:rsid w:val="005D1127"/>
    <w:rsid w:val="005D136F"/>
    <w:rsid w:val="005D346D"/>
    <w:rsid w:val="005D36AE"/>
    <w:rsid w:val="005D4967"/>
    <w:rsid w:val="005D4997"/>
    <w:rsid w:val="005D4E2D"/>
    <w:rsid w:val="005D51AB"/>
    <w:rsid w:val="005D61B4"/>
    <w:rsid w:val="005D75F9"/>
    <w:rsid w:val="005E0851"/>
    <w:rsid w:val="005E176F"/>
    <w:rsid w:val="005E287F"/>
    <w:rsid w:val="005E31F8"/>
    <w:rsid w:val="005E4A1C"/>
    <w:rsid w:val="005E550E"/>
    <w:rsid w:val="005E5B92"/>
    <w:rsid w:val="005E6A96"/>
    <w:rsid w:val="005F01AD"/>
    <w:rsid w:val="005F0A2D"/>
    <w:rsid w:val="005F11FA"/>
    <w:rsid w:val="005F1556"/>
    <w:rsid w:val="005F245D"/>
    <w:rsid w:val="005F3279"/>
    <w:rsid w:val="005F5460"/>
    <w:rsid w:val="005F5686"/>
    <w:rsid w:val="005F6F26"/>
    <w:rsid w:val="006003D5"/>
    <w:rsid w:val="006005FC"/>
    <w:rsid w:val="00600924"/>
    <w:rsid w:val="00600A56"/>
    <w:rsid w:val="00603F86"/>
    <w:rsid w:val="00604059"/>
    <w:rsid w:val="00604099"/>
    <w:rsid w:val="006066EB"/>
    <w:rsid w:val="00606760"/>
    <w:rsid w:val="0060694F"/>
    <w:rsid w:val="0060797D"/>
    <w:rsid w:val="00607A06"/>
    <w:rsid w:val="00611C4A"/>
    <w:rsid w:val="00612B36"/>
    <w:rsid w:val="00612F21"/>
    <w:rsid w:val="006147E3"/>
    <w:rsid w:val="00614CF8"/>
    <w:rsid w:val="00614F39"/>
    <w:rsid w:val="0061581F"/>
    <w:rsid w:val="00615BDC"/>
    <w:rsid w:val="0061677F"/>
    <w:rsid w:val="00616A84"/>
    <w:rsid w:val="00617883"/>
    <w:rsid w:val="00622962"/>
    <w:rsid w:val="00622A31"/>
    <w:rsid w:val="00623467"/>
    <w:rsid w:val="00624852"/>
    <w:rsid w:val="0062666F"/>
    <w:rsid w:val="0062766C"/>
    <w:rsid w:val="0062797E"/>
    <w:rsid w:val="006316F9"/>
    <w:rsid w:val="00631852"/>
    <w:rsid w:val="0063254D"/>
    <w:rsid w:val="00634620"/>
    <w:rsid w:val="0063560B"/>
    <w:rsid w:val="00635D28"/>
    <w:rsid w:val="00635E3E"/>
    <w:rsid w:val="00637C1F"/>
    <w:rsid w:val="0064014F"/>
    <w:rsid w:val="0064171B"/>
    <w:rsid w:val="00641D70"/>
    <w:rsid w:val="006427B4"/>
    <w:rsid w:val="00642C03"/>
    <w:rsid w:val="00643328"/>
    <w:rsid w:val="00643E23"/>
    <w:rsid w:val="00644B68"/>
    <w:rsid w:val="00646E8A"/>
    <w:rsid w:val="00646FDF"/>
    <w:rsid w:val="006508E8"/>
    <w:rsid w:val="0065209F"/>
    <w:rsid w:val="00652257"/>
    <w:rsid w:val="00652E92"/>
    <w:rsid w:val="00653BEB"/>
    <w:rsid w:val="0065479E"/>
    <w:rsid w:val="00654BD2"/>
    <w:rsid w:val="0065636D"/>
    <w:rsid w:val="00656857"/>
    <w:rsid w:val="00656A3A"/>
    <w:rsid w:val="006607E5"/>
    <w:rsid w:val="00661C4B"/>
    <w:rsid w:val="00662AC9"/>
    <w:rsid w:val="00663351"/>
    <w:rsid w:val="006636E2"/>
    <w:rsid w:val="00663897"/>
    <w:rsid w:val="00663928"/>
    <w:rsid w:val="00663980"/>
    <w:rsid w:val="00666DE7"/>
    <w:rsid w:val="006707B7"/>
    <w:rsid w:val="00670F48"/>
    <w:rsid w:val="00670FC3"/>
    <w:rsid w:val="00672F26"/>
    <w:rsid w:val="0067395E"/>
    <w:rsid w:val="00673BE8"/>
    <w:rsid w:val="00674B77"/>
    <w:rsid w:val="00675F82"/>
    <w:rsid w:val="00676442"/>
    <w:rsid w:val="006767B3"/>
    <w:rsid w:val="0067762A"/>
    <w:rsid w:val="006777A6"/>
    <w:rsid w:val="00680278"/>
    <w:rsid w:val="0068088E"/>
    <w:rsid w:val="00682E16"/>
    <w:rsid w:val="006830CC"/>
    <w:rsid w:val="00683D69"/>
    <w:rsid w:val="00685535"/>
    <w:rsid w:val="00685850"/>
    <w:rsid w:val="0069020D"/>
    <w:rsid w:val="006914A6"/>
    <w:rsid w:val="00691961"/>
    <w:rsid w:val="0069445E"/>
    <w:rsid w:val="00694C2C"/>
    <w:rsid w:val="006956F1"/>
    <w:rsid w:val="00695F82"/>
    <w:rsid w:val="006976D6"/>
    <w:rsid w:val="006A009F"/>
    <w:rsid w:val="006A04FD"/>
    <w:rsid w:val="006A0904"/>
    <w:rsid w:val="006A18A1"/>
    <w:rsid w:val="006A2BB4"/>
    <w:rsid w:val="006A35A1"/>
    <w:rsid w:val="006A3CAD"/>
    <w:rsid w:val="006A4270"/>
    <w:rsid w:val="006A5235"/>
    <w:rsid w:val="006A6515"/>
    <w:rsid w:val="006A691F"/>
    <w:rsid w:val="006A7AC5"/>
    <w:rsid w:val="006A7DFD"/>
    <w:rsid w:val="006B20D9"/>
    <w:rsid w:val="006B2850"/>
    <w:rsid w:val="006B2DE5"/>
    <w:rsid w:val="006B3A92"/>
    <w:rsid w:val="006B3C1A"/>
    <w:rsid w:val="006B7270"/>
    <w:rsid w:val="006B7568"/>
    <w:rsid w:val="006C16FF"/>
    <w:rsid w:val="006C1EEC"/>
    <w:rsid w:val="006C35A6"/>
    <w:rsid w:val="006C3A73"/>
    <w:rsid w:val="006C3C8A"/>
    <w:rsid w:val="006C4C4E"/>
    <w:rsid w:val="006C5B21"/>
    <w:rsid w:val="006C5B9D"/>
    <w:rsid w:val="006C6820"/>
    <w:rsid w:val="006C7667"/>
    <w:rsid w:val="006C7E52"/>
    <w:rsid w:val="006D1571"/>
    <w:rsid w:val="006D1CAF"/>
    <w:rsid w:val="006D254A"/>
    <w:rsid w:val="006D2A55"/>
    <w:rsid w:val="006D2E15"/>
    <w:rsid w:val="006D420E"/>
    <w:rsid w:val="006D476A"/>
    <w:rsid w:val="006D5606"/>
    <w:rsid w:val="006D63F6"/>
    <w:rsid w:val="006D66E8"/>
    <w:rsid w:val="006D69B6"/>
    <w:rsid w:val="006D6EF2"/>
    <w:rsid w:val="006E2083"/>
    <w:rsid w:val="006E4E4F"/>
    <w:rsid w:val="006E5F18"/>
    <w:rsid w:val="006E775F"/>
    <w:rsid w:val="006F0ABC"/>
    <w:rsid w:val="006F0B30"/>
    <w:rsid w:val="006F30E5"/>
    <w:rsid w:val="006F3B33"/>
    <w:rsid w:val="006F4202"/>
    <w:rsid w:val="006F5196"/>
    <w:rsid w:val="006F5D19"/>
    <w:rsid w:val="006F7498"/>
    <w:rsid w:val="0070167C"/>
    <w:rsid w:val="007018F0"/>
    <w:rsid w:val="00701AF1"/>
    <w:rsid w:val="00702E7A"/>
    <w:rsid w:val="007033FE"/>
    <w:rsid w:val="007042E1"/>
    <w:rsid w:val="00704C1E"/>
    <w:rsid w:val="0070560B"/>
    <w:rsid w:val="0070668A"/>
    <w:rsid w:val="00706810"/>
    <w:rsid w:val="00713407"/>
    <w:rsid w:val="00714891"/>
    <w:rsid w:val="00714E77"/>
    <w:rsid w:val="007169E2"/>
    <w:rsid w:val="007206EE"/>
    <w:rsid w:val="00720BFE"/>
    <w:rsid w:val="007235CD"/>
    <w:rsid w:val="00724F8E"/>
    <w:rsid w:val="0072506D"/>
    <w:rsid w:val="00726A2E"/>
    <w:rsid w:val="00727C84"/>
    <w:rsid w:val="0073128B"/>
    <w:rsid w:val="00732F2E"/>
    <w:rsid w:val="00733F48"/>
    <w:rsid w:val="00734C9D"/>
    <w:rsid w:val="00735C5E"/>
    <w:rsid w:val="007362CD"/>
    <w:rsid w:val="0073708A"/>
    <w:rsid w:val="00740109"/>
    <w:rsid w:val="0074061E"/>
    <w:rsid w:val="007416F7"/>
    <w:rsid w:val="00741787"/>
    <w:rsid w:val="00742A8A"/>
    <w:rsid w:val="00743C71"/>
    <w:rsid w:val="007446B2"/>
    <w:rsid w:val="0074555F"/>
    <w:rsid w:val="007459FB"/>
    <w:rsid w:val="00745E95"/>
    <w:rsid w:val="00746709"/>
    <w:rsid w:val="00750A9F"/>
    <w:rsid w:val="007519D2"/>
    <w:rsid w:val="00751A6C"/>
    <w:rsid w:val="0075291D"/>
    <w:rsid w:val="00753333"/>
    <w:rsid w:val="007542F5"/>
    <w:rsid w:val="00754762"/>
    <w:rsid w:val="007568D0"/>
    <w:rsid w:val="00756A2E"/>
    <w:rsid w:val="00761F53"/>
    <w:rsid w:val="0076312D"/>
    <w:rsid w:val="00765C1B"/>
    <w:rsid w:val="00766F51"/>
    <w:rsid w:val="0076762D"/>
    <w:rsid w:val="00767EAE"/>
    <w:rsid w:val="00770512"/>
    <w:rsid w:val="00770C7E"/>
    <w:rsid w:val="00771744"/>
    <w:rsid w:val="0077411C"/>
    <w:rsid w:val="0077415D"/>
    <w:rsid w:val="00774D53"/>
    <w:rsid w:val="00775D40"/>
    <w:rsid w:val="00776A40"/>
    <w:rsid w:val="00777C8F"/>
    <w:rsid w:val="007806F8"/>
    <w:rsid w:val="007811C5"/>
    <w:rsid w:val="00781295"/>
    <w:rsid w:val="00782887"/>
    <w:rsid w:val="00784754"/>
    <w:rsid w:val="00786630"/>
    <w:rsid w:val="0079087F"/>
    <w:rsid w:val="00793159"/>
    <w:rsid w:val="0079349E"/>
    <w:rsid w:val="00795870"/>
    <w:rsid w:val="00795C01"/>
    <w:rsid w:val="007966F2"/>
    <w:rsid w:val="007A0E7E"/>
    <w:rsid w:val="007A12A6"/>
    <w:rsid w:val="007A1A7A"/>
    <w:rsid w:val="007A6C1C"/>
    <w:rsid w:val="007A7407"/>
    <w:rsid w:val="007A7623"/>
    <w:rsid w:val="007A7AAB"/>
    <w:rsid w:val="007B04A4"/>
    <w:rsid w:val="007B04CA"/>
    <w:rsid w:val="007B0CBF"/>
    <w:rsid w:val="007B0D98"/>
    <w:rsid w:val="007B10C9"/>
    <w:rsid w:val="007B173A"/>
    <w:rsid w:val="007B334F"/>
    <w:rsid w:val="007B482C"/>
    <w:rsid w:val="007B532B"/>
    <w:rsid w:val="007B5533"/>
    <w:rsid w:val="007B5793"/>
    <w:rsid w:val="007B62B5"/>
    <w:rsid w:val="007B6A3E"/>
    <w:rsid w:val="007B7780"/>
    <w:rsid w:val="007B7ACD"/>
    <w:rsid w:val="007B7EAC"/>
    <w:rsid w:val="007C0DB8"/>
    <w:rsid w:val="007C29D1"/>
    <w:rsid w:val="007C2CF2"/>
    <w:rsid w:val="007C49AA"/>
    <w:rsid w:val="007C528B"/>
    <w:rsid w:val="007C5614"/>
    <w:rsid w:val="007C63FE"/>
    <w:rsid w:val="007C6E11"/>
    <w:rsid w:val="007C6F18"/>
    <w:rsid w:val="007C7C7D"/>
    <w:rsid w:val="007D0038"/>
    <w:rsid w:val="007D23D2"/>
    <w:rsid w:val="007D24A4"/>
    <w:rsid w:val="007D35C1"/>
    <w:rsid w:val="007D5888"/>
    <w:rsid w:val="007E02CE"/>
    <w:rsid w:val="007E0393"/>
    <w:rsid w:val="007E04FC"/>
    <w:rsid w:val="007E08D0"/>
    <w:rsid w:val="007E1BF3"/>
    <w:rsid w:val="007E6CFF"/>
    <w:rsid w:val="007E71A2"/>
    <w:rsid w:val="007E738B"/>
    <w:rsid w:val="007F0DB9"/>
    <w:rsid w:val="007F121A"/>
    <w:rsid w:val="007F18A7"/>
    <w:rsid w:val="007F1FAE"/>
    <w:rsid w:val="007F22EE"/>
    <w:rsid w:val="007F25C0"/>
    <w:rsid w:val="007F2700"/>
    <w:rsid w:val="007F2767"/>
    <w:rsid w:val="007F2AE7"/>
    <w:rsid w:val="007F4518"/>
    <w:rsid w:val="007F7A5F"/>
    <w:rsid w:val="0080019E"/>
    <w:rsid w:val="008011BF"/>
    <w:rsid w:val="00803059"/>
    <w:rsid w:val="0080343C"/>
    <w:rsid w:val="008036A3"/>
    <w:rsid w:val="00803E78"/>
    <w:rsid w:val="00804AD8"/>
    <w:rsid w:val="00804C60"/>
    <w:rsid w:val="00805A14"/>
    <w:rsid w:val="00805ACE"/>
    <w:rsid w:val="00806623"/>
    <w:rsid w:val="00806B84"/>
    <w:rsid w:val="0080712A"/>
    <w:rsid w:val="00807320"/>
    <w:rsid w:val="00807F18"/>
    <w:rsid w:val="00810586"/>
    <w:rsid w:val="00810E0B"/>
    <w:rsid w:val="008111EB"/>
    <w:rsid w:val="00811306"/>
    <w:rsid w:val="00812249"/>
    <w:rsid w:val="0081299B"/>
    <w:rsid w:val="008133A3"/>
    <w:rsid w:val="00813B6A"/>
    <w:rsid w:val="00815CFB"/>
    <w:rsid w:val="00816321"/>
    <w:rsid w:val="00816631"/>
    <w:rsid w:val="00816C22"/>
    <w:rsid w:val="0081794F"/>
    <w:rsid w:val="00817B47"/>
    <w:rsid w:val="00820B2C"/>
    <w:rsid w:val="00820E04"/>
    <w:rsid w:val="00822EEE"/>
    <w:rsid w:val="00823F1D"/>
    <w:rsid w:val="00824E73"/>
    <w:rsid w:val="0082598D"/>
    <w:rsid w:val="00826DA6"/>
    <w:rsid w:val="00826E14"/>
    <w:rsid w:val="008270A3"/>
    <w:rsid w:val="008308FC"/>
    <w:rsid w:val="00830F97"/>
    <w:rsid w:val="00831747"/>
    <w:rsid w:val="00832B7D"/>
    <w:rsid w:val="00832F98"/>
    <w:rsid w:val="00833DA8"/>
    <w:rsid w:val="00833EB2"/>
    <w:rsid w:val="00834933"/>
    <w:rsid w:val="00835A2C"/>
    <w:rsid w:val="00835C38"/>
    <w:rsid w:val="008375C7"/>
    <w:rsid w:val="00841973"/>
    <w:rsid w:val="0084273B"/>
    <w:rsid w:val="008427EE"/>
    <w:rsid w:val="00844F01"/>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A89"/>
    <w:rsid w:val="00865B90"/>
    <w:rsid w:val="00865BFE"/>
    <w:rsid w:val="00866181"/>
    <w:rsid w:val="00870229"/>
    <w:rsid w:val="0087083C"/>
    <w:rsid w:val="00872E40"/>
    <w:rsid w:val="0087335F"/>
    <w:rsid w:val="0087377D"/>
    <w:rsid w:val="008749F0"/>
    <w:rsid w:val="008753C2"/>
    <w:rsid w:val="0087588B"/>
    <w:rsid w:val="008768F7"/>
    <w:rsid w:val="008811D0"/>
    <w:rsid w:val="008836E9"/>
    <w:rsid w:val="0088372B"/>
    <w:rsid w:val="00884ADF"/>
    <w:rsid w:val="00886A52"/>
    <w:rsid w:val="00886B40"/>
    <w:rsid w:val="008900B3"/>
    <w:rsid w:val="00890F4B"/>
    <w:rsid w:val="008911E4"/>
    <w:rsid w:val="00891972"/>
    <w:rsid w:val="00893274"/>
    <w:rsid w:val="0089375E"/>
    <w:rsid w:val="0089390C"/>
    <w:rsid w:val="00895F19"/>
    <w:rsid w:val="008A042C"/>
    <w:rsid w:val="008A142C"/>
    <w:rsid w:val="008A1596"/>
    <w:rsid w:val="008A364B"/>
    <w:rsid w:val="008A3C64"/>
    <w:rsid w:val="008A3CF7"/>
    <w:rsid w:val="008A40AE"/>
    <w:rsid w:val="008A60D8"/>
    <w:rsid w:val="008A6CD7"/>
    <w:rsid w:val="008B1FC1"/>
    <w:rsid w:val="008B2539"/>
    <w:rsid w:val="008B3310"/>
    <w:rsid w:val="008B437F"/>
    <w:rsid w:val="008B45F0"/>
    <w:rsid w:val="008B6BD9"/>
    <w:rsid w:val="008C388E"/>
    <w:rsid w:val="008C5234"/>
    <w:rsid w:val="008C5B91"/>
    <w:rsid w:val="008C6E5A"/>
    <w:rsid w:val="008D037E"/>
    <w:rsid w:val="008D1033"/>
    <w:rsid w:val="008D1D54"/>
    <w:rsid w:val="008D2A63"/>
    <w:rsid w:val="008D2DD8"/>
    <w:rsid w:val="008D3AAA"/>
    <w:rsid w:val="008D52DB"/>
    <w:rsid w:val="008D5F8C"/>
    <w:rsid w:val="008D61F1"/>
    <w:rsid w:val="008D63B9"/>
    <w:rsid w:val="008D6604"/>
    <w:rsid w:val="008D76AB"/>
    <w:rsid w:val="008E2CC4"/>
    <w:rsid w:val="008E38D9"/>
    <w:rsid w:val="008E4FAD"/>
    <w:rsid w:val="008E55A2"/>
    <w:rsid w:val="008E64B0"/>
    <w:rsid w:val="008E652F"/>
    <w:rsid w:val="008E72C4"/>
    <w:rsid w:val="008E7CD7"/>
    <w:rsid w:val="008F039A"/>
    <w:rsid w:val="008F063C"/>
    <w:rsid w:val="008F0949"/>
    <w:rsid w:val="008F159F"/>
    <w:rsid w:val="008F24D9"/>
    <w:rsid w:val="008F43CE"/>
    <w:rsid w:val="008F575B"/>
    <w:rsid w:val="008F5928"/>
    <w:rsid w:val="00900607"/>
    <w:rsid w:val="00900C5F"/>
    <w:rsid w:val="00900EE6"/>
    <w:rsid w:val="0090111D"/>
    <w:rsid w:val="0090164F"/>
    <w:rsid w:val="00901738"/>
    <w:rsid w:val="009017A4"/>
    <w:rsid w:val="00901901"/>
    <w:rsid w:val="00901B9C"/>
    <w:rsid w:val="00901CDD"/>
    <w:rsid w:val="00902A1B"/>
    <w:rsid w:val="009032C8"/>
    <w:rsid w:val="00903540"/>
    <w:rsid w:val="00903768"/>
    <w:rsid w:val="009040A5"/>
    <w:rsid w:val="00904E37"/>
    <w:rsid w:val="009074D8"/>
    <w:rsid w:val="009074DE"/>
    <w:rsid w:val="00910621"/>
    <w:rsid w:val="00910C2A"/>
    <w:rsid w:val="00911188"/>
    <w:rsid w:val="00911740"/>
    <w:rsid w:val="0091192B"/>
    <w:rsid w:val="00911EAF"/>
    <w:rsid w:val="00912F1C"/>
    <w:rsid w:val="0091321B"/>
    <w:rsid w:val="009138FF"/>
    <w:rsid w:val="009146FA"/>
    <w:rsid w:val="0091523C"/>
    <w:rsid w:val="0091657C"/>
    <w:rsid w:val="009209A4"/>
    <w:rsid w:val="00921A66"/>
    <w:rsid w:val="009233F4"/>
    <w:rsid w:val="009238B6"/>
    <w:rsid w:val="009246B5"/>
    <w:rsid w:val="00924A59"/>
    <w:rsid w:val="009255E2"/>
    <w:rsid w:val="00925760"/>
    <w:rsid w:val="00925DF5"/>
    <w:rsid w:val="00926CB9"/>
    <w:rsid w:val="00926D51"/>
    <w:rsid w:val="00927A23"/>
    <w:rsid w:val="0093174B"/>
    <w:rsid w:val="00932255"/>
    <w:rsid w:val="00932F91"/>
    <w:rsid w:val="009334F2"/>
    <w:rsid w:val="0093413A"/>
    <w:rsid w:val="0093494C"/>
    <w:rsid w:val="00934ED7"/>
    <w:rsid w:val="00935582"/>
    <w:rsid w:val="009355C1"/>
    <w:rsid w:val="00936ED9"/>
    <w:rsid w:val="00937714"/>
    <w:rsid w:val="00937E4E"/>
    <w:rsid w:val="009401A9"/>
    <w:rsid w:val="0094040C"/>
    <w:rsid w:val="0094205B"/>
    <w:rsid w:val="00942C45"/>
    <w:rsid w:val="009432FA"/>
    <w:rsid w:val="0094388B"/>
    <w:rsid w:val="009444A5"/>
    <w:rsid w:val="00947390"/>
    <w:rsid w:val="00950F42"/>
    <w:rsid w:val="0095225A"/>
    <w:rsid w:val="00952286"/>
    <w:rsid w:val="00955C7E"/>
    <w:rsid w:val="00955EA7"/>
    <w:rsid w:val="0096014D"/>
    <w:rsid w:val="009621F0"/>
    <w:rsid w:val="00962E7F"/>
    <w:rsid w:val="00963A61"/>
    <w:rsid w:val="0096405B"/>
    <w:rsid w:val="00965700"/>
    <w:rsid w:val="00965756"/>
    <w:rsid w:val="00967066"/>
    <w:rsid w:val="009677AF"/>
    <w:rsid w:val="009704B1"/>
    <w:rsid w:val="00970865"/>
    <w:rsid w:val="00970EBE"/>
    <w:rsid w:val="00971C04"/>
    <w:rsid w:val="00972F7A"/>
    <w:rsid w:val="009746A3"/>
    <w:rsid w:val="00974FF0"/>
    <w:rsid w:val="00976547"/>
    <w:rsid w:val="00977083"/>
    <w:rsid w:val="009776AB"/>
    <w:rsid w:val="00982B80"/>
    <w:rsid w:val="0098356F"/>
    <w:rsid w:val="00984550"/>
    <w:rsid w:val="00985F3A"/>
    <w:rsid w:val="009869CC"/>
    <w:rsid w:val="009870A4"/>
    <w:rsid w:val="00991AF3"/>
    <w:rsid w:val="00992B16"/>
    <w:rsid w:val="0099315F"/>
    <w:rsid w:val="00993771"/>
    <w:rsid w:val="00993E96"/>
    <w:rsid w:val="00994409"/>
    <w:rsid w:val="00994D3E"/>
    <w:rsid w:val="0099767D"/>
    <w:rsid w:val="00997B3C"/>
    <w:rsid w:val="009A056F"/>
    <w:rsid w:val="009A0E8F"/>
    <w:rsid w:val="009A1A41"/>
    <w:rsid w:val="009A303A"/>
    <w:rsid w:val="009A33AA"/>
    <w:rsid w:val="009A3FC1"/>
    <w:rsid w:val="009A435E"/>
    <w:rsid w:val="009A52A1"/>
    <w:rsid w:val="009A55D6"/>
    <w:rsid w:val="009A5E09"/>
    <w:rsid w:val="009A6560"/>
    <w:rsid w:val="009A7D2C"/>
    <w:rsid w:val="009A7EAF"/>
    <w:rsid w:val="009B0287"/>
    <w:rsid w:val="009B0F1F"/>
    <w:rsid w:val="009B1CCF"/>
    <w:rsid w:val="009B1E3F"/>
    <w:rsid w:val="009B4442"/>
    <w:rsid w:val="009B4F36"/>
    <w:rsid w:val="009B541F"/>
    <w:rsid w:val="009C0B2A"/>
    <w:rsid w:val="009C1A1A"/>
    <w:rsid w:val="009C1F89"/>
    <w:rsid w:val="009C2123"/>
    <w:rsid w:val="009C28AC"/>
    <w:rsid w:val="009C36E4"/>
    <w:rsid w:val="009C3811"/>
    <w:rsid w:val="009C47BC"/>
    <w:rsid w:val="009C4C7F"/>
    <w:rsid w:val="009C626B"/>
    <w:rsid w:val="009C6685"/>
    <w:rsid w:val="009C7C56"/>
    <w:rsid w:val="009D03C5"/>
    <w:rsid w:val="009D118E"/>
    <w:rsid w:val="009D1984"/>
    <w:rsid w:val="009D1AB1"/>
    <w:rsid w:val="009D5595"/>
    <w:rsid w:val="009D773F"/>
    <w:rsid w:val="009D77CF"/>
    <w:rsid w:val="009E0CE6"/>
    <w:rsid w:val="009E1999"/>
    <w:rsid w:val="009E2940"/>
    <w:rsid w:val="009E3167"/>
    <w:rsid w:val="009E43F7"/>
    <w:rsid w:val="009E5122"/>
    <w:rsid w:val="009E5829"/>
    <w:rsid w:val="009E5D96"/>
    <w:rsid w:val="009E61DB"/>
    <w:rsid w:val="009E6798"/>
    <w:rsid w:val="009E6A7D"/>
    <w:rsid w:val="009E6C0D"/>
    <w:rsid w:val="009F0CBB"/>
    <w:rsid w:val="009F125A"/>
    <w:rsid w:val="009F17F8"/>
    <w:rsid w:val="009F2BD7"/>
    <w:rsid w:val="009F3EF0"/>
    <w:rsid w:val="009F4589"/>
    <w:rsid w:val="009F4EA4"/>
    <w:rsid w:val="009F5C2B"/>
    <w:rsid w:val="009F6C70"/>
    <w:rsid w:val="009F717C"/>
    <w:rsid w:val="009F790C"/>
    <w:rsid w:val="00A0076F"/>
    <w:rsid w:val="00A01D5E"/>
    <w:rsid w:val="00A02755"/>
    <w:rsid w:val="00A029AC"/>
    <w:rsid w:val="00A03108"/>
    <w:rsid w:val="00A03264"/>
    <w:rsid w:val="00A03764"/>
    <w:rsid w:val="00A0476B"/>
    <w:rsid w:val="00A04E09"/>
    <w:rsid w:val="00A04FA7"/>
    <w:rsid w:val="00A05121"/>
    <w:rsid w:val="00A060A8"/>
    <w:rsid w:val="00A06BB9"/>
    <w:rsid w:val="00A06BDE"/>
    <w:rsid w:val="00A06EA4"/>
    <w:rsid w:val="00A07DCD"/>
    <w:rsid w:val="00A10570"/>
    <w:rsid w:val="00A1059B"/>
    <w:rsid w:val="00A10830"/>
    <w:rsid w:val="00A12CAE"/>
    <w:rsid w:val="00A13106"/>
    <w:rsid w:val="00A14ABC"/>
    <w:rsid w:val="00A15421"/>
    <w:rsid w:val="00A15AB3"/>
    <w:rsid w:val="00A15F97"/>
    <w:rsid w:val="00A16D42"/>
    <w:rsid w:val="00A203E1"/>
    <w:rsid w:val="00A20BA9"/>
    <w:rsid w:val="00A22263"/>
    <w:rsid w:val="00A23345"/>
    <w:rsid w:val="00A23E65"/>
    <w:rsid w:val="00A23EBC"/>
    <w:rsid w:val="00A2495A"/>
    <w:rsid w:val="00A25688"/>
    <w:rsid w:val="00A25F53"/>
    <w:rsid w:val="00A25FE5"/>
    <w:rsid w:val="00A26818"/>
    <w:rsid w:val="00A306A5"/>
    <w:rsid w:val="00A30AAB"/>
    <w:rsid w:val="00A3179E"/>
    <w:rsid w:val="00A31A9E"/>
    <w:rsid w:val="00A31C56"/>
    <w:rsid w:val="00A31FBC"/>
    <w:rsid w:val="00A32A75"/>
    <w:rsid w:val="00A3481F"/>
    <w:rsid w:val="00A34F56"/>
    <w:rsid w:val="00A35D71"/>
    <w:rsid w:val="00A3776D"/>
    <w:rsid w:val="00A409E0"/>
    <w:rsid w:val="00A4269A"/>
    <w:rsid w:val="00A4299D"/>
    <w:rsid w:val="00A442D3"/>
    <w:rsid w:val="00A44C04"/>
    <w:rsid w:val="00A44C44"/>
    <w:rsid w:val="00A45E02"/>
    <w:rsid w:val="00A46EFF"/>
    <w:rsid w:val="00A47A52"/>
    <w:rsid w:val="00A50754"/>
    <w:rsid w:val="00A50F40"/>
    <w:rsid w:val="00A514D4"/>
    <w:rsid w:val="00A51E00"/>
    <w:rsid w:val="00A52632"/>
    <w:rsid w:val="00A538E3"/>
    <w:rsid w:val="00A54B32"/>
    <w:rsid w:val="00A54B45"/>
    <w:rsid w:val="00A554C3"/>
    <w:rsid w:val="00A563C1"/>
    <w:rsid w:val="00A600DA"/>
    <w:rsid w:val="00A60A24"/>
    <w:rsid w:val="00A60A91"/>
    <w:rsid w:val="00A61D44"/>
    <w:rsid w:val="00A62360"/>
    <w:rsid w:val="00A6241B"/>
    <w:rsid w:val="00A62717"/>
    <w:rsid w:val="00A638B8"/>
    <w:rsid w:val="00A6390F"/>
    <w:rsid w:val="00A65332"/>
    <w:rsid w:val="00A658EF"/>
    <w:rsid w:val="00A660EE"/>
    <w:rsid w:val="00A66879"/>
    <w:rsid w:val="00A66884"/>
    <w:rsid w:val="00A675BE"/>
    <w:rsid w:val="00A67E49"/>
    <w:rsid w:val="00A70E39"/>
    <w:rsid w:val="00A71914"/>
    <w:rsid w:val="00A71D16"/>
    <w:rsid w:val="00A73044"/>
    <w:rsid w:val="00A737CB"/>
    <w:rsid w:val="00A749D3"/>
    <w:rsid w:val="00A757CB"/>
    <w:rsid w:val="00A7580C"/>
    <w:rsid w:val="00A75AFC"/>
    <w:rsid w:val="00A75F52"/>
    <w:rsid w:val="00A76BEE"/>
    <w:rsid w:val="00A80A39"/>
    <w:rsid w:val="00A80F80"/>
    <w:rsid w:val="00A81F9F"/>
    <w:rsid w:val="00A823F6"/>
    <w:rsid w:val="00A84972"/>
    <w:rsid w:val="00A85835"/>
    <w:rsid w:val="00A86B62"/>
    <w:rsid w:val="00A9122E"/>
    <w:rsid w:val="00A9162A"/>
    <w:rsid w:val="00A91AFF"/>
    <w:rsid w:val="00A9203B"/>
    <w:rsid w:val="00A948B3"/>
    <w:rsid w:val="00A94AB6"/>
    <w:rsid w:val="00A94CAA"/>
    <w:rsid w:val="00A96C71"/>
    <w:rsid w:val="00A9784E"/>
    <w:rsid w:val="00AA01B8"/>
    <w:rsid w:val="00AA1F0C"/>
    <w:rsid w:val="00AA2259"/>
    <w:rsid w:val="00AA27E2"/>
    <w:rsid w:val="00AA2BA0"/>
    <w:rsid w:val="00AA3EF7"/>
    <w:rsid w:val="00AA4697"/>
    <w:rsid w:val="00AA4B22"/>
    <w:rsid w:val="00AA70ED"/>
    <w:rsid w:val="00AA7375"/>
    <w:rsid w:val="00AB1D40"/>
    <w:rsid w:val="00AB34F1"/>
    <w:rsid w:val="00AB3C8A"/>
    <w:rsid w:val="00AB5479"/>
    <w:rsid w:val="00AB5E70"/>
    <w:rsid w:val="00AC0E5F"/>
    <w:rsid w:val="00AC1030"/>
    <w:rsid w:val="00AC1D8D"/>
    <w:rsid w:val="00AC1FE7"/>
    <w:rsid w:val="00AC2071"/>
    <w:rsid w:val="00AC29BB"/>
    <w:rsid w:val="00AC2ABF"/>
    <w:rsid w:val="00AC2C36"/>
    <w:rsid w:val="00AC37F4"/>
    <w:rsid w:val="00AC3E8B"/>
    <w:rsid w:val="00AC47B2"/>
    <w:rsid w:val="00AC755D"/>
    <w:rsid w:val="00AC7C4A"/>
    <w:rsid w:val="00AD03E0"/>
    <w:rsid w:val="00AD0536"/>
    <w:rsid w:val="00AD06C8"/>
    <w:rsid w:val="00AD12BA"/>
    <w:rsid w:val="00AD1F94"/>
    <w:rsid w:val="00AD216F"/>
    <w:rsid w:val="00AD2DE2"/>
    <w:rsid w:val="00AD2FD0"/>
    <w:rsid w:val="00AD3B4C"/>
    <w:rsid w:val="00AD3B58"/>
    <w:rsid w:val="00AD42C1"/>
    <w:rsid w:val="00AD5C4D"/>
    <w:rsid w:val="00AD7E5C"/>
    <w:rsid w:val="00AE0C1E"/>
    <w:rsid w:val="00AE13C6"/>
    <w:rsid w:val="00AE312C"/>
    <w:rsid w:val="00AE3162"/>
    <w:rsid w:val="00AE38AC"/>
    <w:rsid w:val="00AE4680"/>
    <w:rsid w:val="00AE4BC1"/>
    <w:rsid w:val="00AE633A"/>
    <w:rsid w:val="00AE77CB"/>
    <w:rsid w:val="00AF0F77"/>
    <w:rsid w:val="00AF1D0F"/>
    <w:rsid w:val="00AF21F5"/>
    <w:rsid w:val="00AF2298"/>
    <w:rsid w:val="00AF2F7D"/>
    <w:rsid w:val="00AF5BFD"/>
    <w:rsid w:val="00AF648C"/>
    <w:rsid w:val="00AF6A7B"/>
    <w:rsid w:val="00AF7280"/>
    <w:rsid w:val="00B0076C"/>
    <w:rsid w:val="00B00807"/>
    <w:rsid w:val="00B00CDC"/>
    <w:rsid w:val="00B029DC"/>
    <w:rsid w:val="00B02ABF"/>
    <w:rsid w:val="00B02B4B"/>
    <w:rsid w:val="00B046AD"/>
    <w:rsid w:val="00B0524D"/>
    <w:rsid w:val="00B11342"/>
    <w:rsid w:val="00B114BB"/>
    <w:rsid w:val="00B11978"/>
    <w:rsid w:val="00B12522"/>
    <w:rsid w:val="00B12E8E"/>
    <w:rsid w:val="00B14C55"/>
    <w:rsid w:val="00B15E10"/>
    <w:rsid w:val="00B164F3"/>
    <w:rsid w:val="00B1686C"/>
    <w:rsid w:val="00B1792E"/>
    <w:rsid w:val="00B179E5"/>
    <w:rsid w:val="00B2004A"/>
    <w:rsid w:val="00B21CEC"/>
    <w:rsid w:val="00B225B6"/>
    <w:rsid w:val="00B227DD"/>
    <w:rsid w:val="00B22C14"/>
    <w:rsid w:val="00B2305C"/>
    <w:rsid w:val="00B23611"/>
    <w:rsid w:val="00B237A5"/>
    <w:rsid w:val="00B23D28"/>
    <w:rsid w:val="00B246A9"/>
    <w:rsid w:val="00B24CBE"/>
    <w:rsid w:val="00B25828"/>
    <w:rsid w:val="00B25F2C"/>
    <w:rsid w:val="00B26BF2"/>
    <w:rsid w:val="00B27447"/>
    <w:rsid w:val="00B302F9"/>
    <w:rsid w:val="00B30672"/>
    <w:rsid w:val="00B312A2"/>
    <w:rsid w:val="00B31EDB"/>
    <w:rsid w:val="00B32030"/>
    <w:rsid w:val="00B32D05"/>
    <w:rsid w:val="00B34130"/>
    <w:rsid w:val="00B345BA"/>
    <w:rsid w:val="00B34677"/>
    <w:rsid w:val="00B350D3"/>
    <w:rsid w:val="00B353FF"/>
    <w:rsid w:val="00B35BA5"/>
    <w:rsid w:val="00B36E0E"/>
    <w:rsid w:val="00B3716E"/>
    <w:rsid w:val="00B3784E"/>
    <w:rsid w:val="00B401F8"/>
    <w:rsid w:val="00B40B4A"/>
    <w:rsid w:val="00B44388"/>
    <w:rsid w:val="00B448E7"/>
    <w:rsid w:val="00B45609"/>
    <w:rsid w:val="00B45A6A"/>
    <w:rsid w:val="00B46A1F"/>
    <w:rsid w:val="00B47439"/>
    <w:rsid w:val="00B47BA5"/>
    <w:rsid w:val="00B503F7"/>
    <w:rsid w:val="00B50902"/>
    <w:rsid w:val="00B50CB0"/>
    <w:rsid w:val="00B514A2"/>
    <w:rsid w:val="00B522F6"/>
    <w:rsid w:val="00B54040"/>
    <w:rsid w:val="00B55371"/>
    <w:rsid w:val="00B55B2D"/>
    <w:rsid w:val="00B565E0"/>
    <w:rsid w:val="00B57CAB"/>
    <w:rsid w:val="00B57EFF"/>
    <w:rsid w:val="00B62558"/>
    <w:rsid w:val="00B6405D"/>
    <w:rsid w:val="00B6514E"/>
    <w:rsid w:val="00B65674"/>
    <w:rsid w:val="00B65E1C"/>
    <w:rsid w:val="00B67D41"/>
    <w:rsid w:val="00B719A5"/>
    <w:rsid w:val="00B729FE"/>
    <w:rsid w:val="00B72CB0"/>
    <w:rsid w:val="00B741CC"/>
    <w:rsid w:val="00B746E6"/>
    <w:rsid w:val="00B75361"/>
    <w:rsid w:val="00B758E6"/>
    <w:rsid w:val="00B77E8C"/>
    <w:rsid w:val="00B848A5"/>
    <w:rsid w:val="00B85881"/>
    <w:rsid w:val="00B862C9"/>
    <w:rsid w:val="00B90B82"/>
    <w:rsid w:val="00B9207F"/>
    <w:rsid w:val="00B9349D"/>
    <w:rsid w:val="00B9525E"/>
    <w:rsid w:val="00B95726"/>
    <w:rsid w:val="00B95BF1"/>
    <w:rsid w:val="00B96D7D"/>
    <w:rsid w:val="00BA1BBD"/>
    <w:rsid w:val="00BA1FAD"/>
    <w:rsid w:val="00BA38F6"/>
    <w:rsid w:val="00BA3A78"/>
    <w:rsid w:val="00BA40FD"/>
    <w:rsid w:val="00BA4623"/>
    <w:rsid w:val="00BA47D6"/>
    <w:rsid w:val="00BA50E2"/>
    <w:rsid w:val="00BA5AF8"/>
    <w:rsid w:val="00BA73B5"/>
    <w:rsid w:val="00BB06FF"/>
    <w:rsid w:val="00BB094B"/>
    <w:rsid w:val="00BB0BCE"/>
    <w:rsid w:val="00BB133A"/>
    <w:rsid w:val="00BB1A4E"/>
    <w:rsid w:val="00BB21FF"/>
    <w:rsid w:val="00BB4799"/>
    <w:rsid w:val="00BB47FE"/>
    <w:rsid w:val="00BB489F"/>
    <w:rsid w:val="00BB624F"/>
    <w:rsid w:val="00BB636F"/>
    <w:rsid w:val="00BB6537"/>
    <w:rsid w:val="00BB6E0E"/>
    <w:rsid w:val="00BC0952"/>
    <w:rsid w:val="00BC0F86"/>
    <w:rsid w:val="00BC1028"/>
    <w:rsid w:val="00BC2D37"/>
    <w:rsid w:val="00BC4257"/>
    <w:rsid w:val="00BC4C57"/>
    <w:rsid w:val="00BC5E4C"/>
    <w:rsid w:val="00BC66C5"/>
    <w:rsid w:val="00BC7426"/>
    <w:rsid w:val="00BD0414"/>
    <w:rsid w:val="00BD1BD9"/>
    <w:rsid w:val="00BD2022"/>
    <w:rsid w:val="00BD21C1"/>
    <w:rsid w:val="00BD4173"/>
    <w:rsid w:val="00BD6474"/>
    <w:rsid w:val="00BD66F7"/>
    <w:rsid w:val="00BD71CB"/>
    <w:rsid w:val="00BD7AB1"/>
    <w:rsid w:val="00BD7FB2"/>
    <w:rsid w:val="00BE181B"/>
    <w:rsid w:val="00BE1D91"/>
    <w:rsid w:val="00BE2456"/>
    <w:rsid w:val="00BE4007"/>
    <w:rsid w:val="00BE425D"/>
    <w:rsid w:val="00BE4CC8"/>
    <w:rsid w:val="00BE5E4D"/>
    <w:rsid w:val="00BE67BC"/>
    <w:rsid w:val="00BE6DB0"/>
    <w:rsid w:val="00BE7386"/>
    <w:rsid w:val="00BE74A7"/>
    <w:rsid w:val="00BF0ABD"/>
    <w:rsid w:val="00BF2A28"/>
    <w:rsid w:val="00BF2C8F"/>
    <w:rsid w:val="00BF4DF1"/>
    <w:rsid w:val="00BF4EBF"/>
    <w:rsid w:val="00BF62AD"/>
    <w:rsid w:val="00BF7494"/>
    <w:rsid w:val="00BF74F8"/>
    <w:rsid w:val="00C00AFE"/>
    <w:rsid w:val="00C00E56"/>
    <w:rsid w:val="00C021A5"/>
    <w:rsid w:val="00C0236E"/>
    <w:rsid w:val="00C039AE"/>
    <w:rsid w:val="00C03D05"/>
    <w:rsid w:val="00C04062"/>
    <w:rsid w:val="00C043D6"/>
    <w:rsid w:val="00C04E0B"/>
    <w:rsid w:val="00C04FA4"/>
    <w:rsid w:val="00C05974"/>
    <w:rsid w:val="00C1045E"/>
    <w:rsid w:val="00C118A7"/>
    <w:rsid w:val="00C131D2"/>
    <w:rsid w:val="00C13241"/>
    <w:rsid w:val="00C144B5"/>
    <w:rsid w:val="00C14A04"/>
    <w:rsid w:val="00C14D78"/>
    <w:rsid w:val="00C16B58"/>
    <w:rsid w:val="00C170FF"/>
    <w:rsid w:val="00C174B6"/>
    <w:rsid w:val="00C22959"/>
    <w:rsid w:val="00C22A2A"/>
    <w:rsid w:val="00C2352E"/>
    <w:rsid w:val="00C24894"/>
    <w:rsid w:val="00C270B4"/>
    <w:rsid w:val="00C27AB9"/>
    <w:rsid w:val="00C30DAA"/>
    <w:rsid w:val="00C30E5E"/>
    <w:rsid w:val="00C314EC"/>
    <w:rsid w:val="00C3276C"/>
    <w:rsid w:val="00C33E2B"/>
    <w:rsid w:val="00C3463C"/>
    <w:rsid w:val="00C3512C"/>
    <w:rsid w:val="00C35D94"/>
    <w:rsid w:val="00C35F5C"/>
    <w:rsid w:val="00C3606D"/>
    <w:rsid w:val="00C36B28"/>
    <w:rsid w:val="00C36F11"/>
    <w:rsid w:val="00C400EE"/>
    <w:rsid w:val="00C41010"/>
    <w:rsid w:val="00C41033"/>
    <w:rsid w:val="00C42C9B"/>
    <w:rsid w:val="00C43CD5"/>
    <w:rsid w:val="00C43D30"/>
    <w:rsid w:val="00C4506E"/>
    <w:rsid w:val="00C457D6"/>
    <w:rsid w:val="00C459EC"/>
    <w:rsid w:val="00C45E8E"/>
    <w:rsid w:val="00C4643B"/>
    <w:rsid w:val="00C472E5"/>
    <w:rsid w:val="00C47419"/>
    <w:rsid w:val="00C476D1"/>
    <w:rsid w:val="00C502C3"/>
    <w:rsid w:val="00C505E1"/>
    <w:rsid w:val="00C50F51"/>
    <w:rsid w:val="00C51C90"/>
    <w:rsid w:val="00C51D22"/>
    <w:rsid w:val="00C53B57"/>
    <w:rsid w:val="00C55A75"/>
    <w:rsid w:val="00C5650C"/>
    <w:rsid w:val="00C5689D"/>
    <w:rsid w:val="00C56F79"/>
    <w:rsid w:val="00C57FDE"/>
    <w:rsid w:val="00C60A38"/>
    <w:rsid w:val="00C60FD3"/>
    <w:rsid w:val="00C61229"/>
    <w:rsid w:val="00C61D04"/>
    <w:rsid w:val="00C64632"/>
    <w:rsid w:val="00C65896"/>
    <w:rsid w:val="00C66033"/>
    <w:rsid w:val="00C66920"/>
    <w:rsid w:val="00C70DD2"/>
    <w:rsid w:val="00C719AF"/>
    <w:rsid w:val="00C720E5"/>
    <w:rsid w:val="00C723FB"/>
    <w:rsid w:val="00C72C54"/>
    <w:rsid w:val="00C73A76"/>
    <w:rsid w:val="00C74ACE"/>
    <w:rsid w:val="00C74BC3"/>
    <w:rsid w:val="00C75C47"/>
    <w:rsid w:val="00C7606B"/>
    <w:rsid w:val="00C76522"/>
    <w:rsid w:val="00C770A6"/>
    <w:rsid w:val="00C77D25"/>
    <w:rsid w:val="00C80F60"/>
    <w:rsid w:val="00C81443"/>
    <w:rsid w:val="00C81DC3"/>
    <w:rsid w:val="00C83125"/>
    <w:rsid w:val="00C831AE"/>
    <w:rsid w:val="00C839EE"/>
    <w:rsid w:val="00C83CBF"/>
    <w:rsid w:val="00C842B0"/>
    <w:rsid w:val="00C86E9B"/>
    <w:rsid w:val="00C871B8"/>
    <w:rsid w:val="00C8749E"/>
    <w:rsid w:val="00C87922"/>
    <w:rsid w:val="00C879A5"/>
    <w:rsid w:val="00C87DE1"/>
    <w:rsid w:val="00C87EFD"/>
    <w:rsid w:val="00C909E0"/>
    <w:rsid w:val="00C925A0"/>
    <w:rsid w:val="00C92B5A"/>
    <w:rsid w:val="00C92F7A"/>
    <w:rsid w:val="00C93981"/>
    <w:rsid w:val="00C94622"/>
    <w:rsid w:val="00C96D21"/>
    <w:rsid w:val="00C97BC4"/>
    <w:rsid w:val="00C97DB0"/>
    <w:rsid w:val="00CA0821"/>
    <w:rsid w:val="00CA1934"/>
    <w:rsid w:val="00CA2B96"/>
    <w:rsid w:val="00CA3A74"/>
    <w:rsid w:val="00CA5360"/>
    <w:rsid w:val="00CA5830"/>
    <w:rsid w:val="00CA589D"/>
    <w:rsid w:val="00CA59E6"/>
    <w:rsid w:val="00CA5A11"/>
    <w:rsid w:val="00CA757B"/>
    <w:rsid w:val="00CA783C"/>
    <w:rsid w:val="00CA7D6A"/>
    <w:rsid w:val="00CB0B9A"/>
    <w:rsid w:val="00CB1BB2"/>
    <w:rsid w:val="00CB3D67"/>
    <w:rsid w:val="00CB542C"/>
    <w:rsid w:val="00CB62C8"/>
    <w:rsid w:val="00CB7DDE"/>
    <w:rsid w:val="00CC0BA7"/>
    <w:rsid w:val="00CC177C"/>
    <w:rsid w:val="00CC1879"/>
    <w:rsid w:val="00CC2EC9"/>
    <w:rsid w:val="00CC37DA"/>
    <w:rsid w:val="00CC4A6C"/>
    <w:rsid w:val="00CC7C3C"/>
    <w:rsid w:val="00CD03C3"/>
    <w:rsid w:val="00CD048D"/>
    <w:rsid w:val="00CD0BE1"/>
    <w:rsid w:val="00CD1365"/>
    <w:rsid w:val="00CD168E"/>
    <w:rsid w:val="00CD388A"/>
    <w:rsid w:val="00CD4302"/>
    <w:rsid w:val="00CD4654"/>
    <w:rsid w:val="00CD595D"/>
    <w:rsid w:val="00CD6183"/>
    <w:rsid w:val="00CD6901"/>
    <w:rsid w:val="00CD7085"/>
    <w:rsid w:val="00CD7479"/>
    <w:rsid w:val="00CE1412"/>
    <w:rsid w:val="00CE1AA3"/>
    <w:rsid w:val="00CE1C89"/>
    <w:rsid w:val="00CE2D1D"/>
    <w:rsid w:val="00CE367D"/>
    <w:rsid w:val="00CE3694"/>
    <w:rsid w:val="00CE37EF"/>
    <w:rsid w:val="00CE4F42"/>
    <w:rsid w:val="00CE5F0C"/>
    <w:rsid w:val="00CE69B1"/>
    <w:rsid w:val="00CE7D0F"/>
    <w:rsid w:val="00CF0BA3"/>
    <w:rsid w:val="00CF0DBC"/>
    <w:rsid w:val="00CF1283"/>
    <w:rsid w:val="00CF12DF"/>
    <w:rsid w:val="00CF19C6"/>
    <w:rsid w:val="00CF3B8A"/>
    <w:rsid w:val="00CF3E41"/>
    <w:rsid w:val="00CF517B"/>
    <w:rsid w:val="00CF5BB3"/>
    <w:rsid w:val="00CF608D"/>
    <w:rsid w:val="00CF6EB1"/>
    <w:rsid w:val="00D005FD"/>
    <w:rsid w:val="00D00FDB"/>
    <w:rsid w:val="00D01C5B"/>
    <w:rsid w:val="00D01FA8"/>
    <w:rsid w:val="00D021C8"/>
    <w:rsid w:val="00D03E6C"/>
    <w:rsid w:val="00D04717"/>
    <w:rsid w:val="00D0471C"/>
    <w:rsid w:val="00D0562E"/>
    <w:rsid w:val="00D06E3F"/>
    <w:rsid w:val="00D07C13"/>
    <w:rsid w:val="00D07FB0"/>
    <w:rsid w:val="00D103C7"/>
    <w:rsid w:val="00D10994"/>
    <w:rsid w:val="00D10AA1"/>
    <w:rsid w:val="00D120D7"/>
    <w:rsid w:val="00D12DDA"/>
    <w:rsid w:val="00D13490"/>
    <w:rsid w:val="00D135A7"/>
    <w:rsid w:val="00D140EE"/>
    <w:rsid w:val="00D143A5"/>
    <w:rsid w:val="00D1476A"/>
    <w:rsid w:val="00D14830"/>
    <w:rsid w:val="00D15173"/>
    <w:rsid w:val="00D16CA1"/>
    <w:rsid w:val="00D17387"/>
    <w:rsid w:val="00D17513"/>
    <w:rsid w:val="00D17874"/>
    <w:rsid w:val="00D20EA8"/>
    <w:rsid w:val="00D21532"/>
    <w:rsid w:val="00D21F07"/>
    <w:rsid w:val="00D222FB"/>
    <w:rsid w:val="00D2258D"/>
    <w:rsid w:val="00D232CD"/>
    <w:rsid w:val="00D23888"/>
    <w:rsid w:val="00D23D3C"/>
    <w:rsid w:val="00D23DBE"/>
    <w:rsid w:val="00D2421B"/>
    <w:rsid w:val="00D25BBC"/>
    <w:rsid w:val="00D26CBA"/>
    <w:rsid w:val="00D27727"/>
    <w:rsid w:val="00D301CF"/>
    <w:rsid w:val="00D30D90"/>
    <w:rsid w:val="00D3110D"/>
    <w:rsid w:val="00D34962"/>
    <w:rsid w:val="00D34C5A"/>
    <w:rsid w:val="00D353BD"/>
    <w:rsid w:val="00D3594E"/>
    <w:rsid w:val="00D35F45"/>
    <w:rsid w:val="00D3684F"/>
    <w:rsid w:val="00D3715D"/>
    <w:rsid w:val="00D37683"/>
    <w:rsid w:val="00D412A1"/>
    <w:rsid w:val="00D41B77"/>
    <w:rsid w:val="00D41EBC"/>
    <w:rsid w:val="00D42E8F"/>
    <w:rsid w:val="00D43B14"/>
    <w:rsid w:val="00D43F84"/>
    <w:rsid w:val="00D447AD"/>
    <w:rsid w:val="00D44DE4"/>
    <w:rsid w:val="00D453E5"/>
    <w:rsid w:val="00D456FB"/>
    <w:rsid w:val="00D45885"/>
    <w:rsid w:val="00D45B00"/>
    <w:rsid w:val="00D46133"/>
    <w:rsid w:val="00D46C88"/>
    <w:rsid w:val="00D50017"/>
    <w:rsid w:val="00D50BFB"/>
    <w:rsid w:val="00D5457F"/>
    <w:rsid w:val="00D549F5"/>
    <w:rsid w:val="00D54BF2"/>
    <w:rsid w:val="00D54DDA"/>
    <w:rsid w:val="00D56378"/>
    <w:rsid w:val="00D56546"/>
    <w:rsid w:val="00D60403"/>
    <w:rsid w:val="00D6102F"/>
    <w:rsid w:val="00D61A31"/>
    <w:rsid w:val="00D62F91"/>
    <w:rsid w:val="00D632B0"/>
    <w:rsid w:val="00D63434"/>
    <w:rsid w:val="00D63505"/>
    <w:rsid w:val="00D635B4"/>
    <w:rsid w:val="00D64FE6"/>
    <w:rsid w:val="00D65754"/>
    <w:rsid w:val="00D65AB9"/>
    <w:rsid w:val="00D6743C"/>
    <w:rsid w:val="00D71308"/>
    <w:rsid w:val="00D71A7B"/>
    <w:rsid w:val="00D720D7"/>
    <w:rsid w:val="00D724A9"/>
    <w:rsid w:val="00D73936"/>
    <w:rsid w:val="00D7408F"/>
    <w:rsid w:val="00D75361"/>
    <w:rsid w:val="00D75C10"/>
    <w:rsid w:val="00D75FDA"/>
    <w:rsid w:val="00D76DD1"/>
    <w:rsid w:val="00D77F7B"/>
    <w:rsid w:val="00D80B3A"/>
    <w:rsid w:val="00D8188B"/>
    <w:rsid w:val="00D823A4"/>
    <w:rsid w:val="00D83065"/>
    <w:rsid w:val="00D839F0"/>
    <w:rsid w:val="00D83DD9"/>
    <w:rsid w:val="00D84EDF"/>
    <w:rsid w:val="00D85210"/>
    <w:rsid w:val="00D87378"/>
    <w:rsid w:val="00D90256"/>
    <w:rsid w:val="00D9040F"/>
    <w:rsid w:val="00D914EC"/>
    <w:rsid w:val="00D91B0A"/>
    <w:rsid w:val="00D93620"/>
    <w:rsid w:val="00D96767"/>
    <w:rsid w:val="00D971CD"/>
    <w:rsid w:val="00DA0496"/>
    <w:rsid w:val="00DA24BA"/>
    <w:rsid w:val="00DA2C52"/>
    <w:rsid w:val="00DA35FB"/>
    <w:rsid w:val="00DA3771"/>
    <w:rsid w:val="00DA3986"/>
    <w:rsid w:val="00DA46B7"/>
    <w:rsid w:val="00DA4A97"/>
    <w:rsid w:val="00DA4AB3"/>
    <w:rsid w:val="00DA4B8D"/>
    <w:rsid w:val="00DA65B7"/>
    <w:rsid w:val="00DA7682"/>
    <w:rsid w:val="00DB061C"/>
    <w:rsid w:val="00DB0711"/>
    <w:rsid w:val="00DB2000"/>
    <w:rsid w:val="00DB21FF"/>
    <w:rsid w:val="00DB28F0"/>
    <w:rsid w:val="00DB3E20"/>
    <w:rsid w:val="00DB46DF"/>
    <w:rsid w:val="00DB5538"/>
    <w:rsid w:val="00DB653C"/>
    <w:rsid w:val="00DB74DC"/>
    <w:rsid w:val="00DB7C90"/>
    <w:rsid w:val="00DB7E78"/>
    <w:rsid w:val="00DC075B"/>
    <w:rsid w:val="00DC1F36"/>
    <w:rsid w:val="00DC3AFF"/>
    <w:rsid w:val="00DD05FF"/>
    <w:rsid w:val="00DD0D33"/>
    <w:rsid w:val="00DD1399"/>
    <w:rsid w:val="00DD2356"/>
    <w:rsid w:val="00DD3950"/>
    <w:rsid w:val="00DD582E"/>
    <w:rsid w:val="00DD771B"/>
    <w:rsid w:val="00DD7D72"/>
    <w:rsid w:val="00DE1399"/>
    <w:rsid w:val="00DE1686"/>
    <w:rsid w:val="00DE17D2"/>
    <w:rsid w:val="00DE1F23"/>
    <w:rsid w:val="00DE2ABB"/>
    <w:rsid w:val="00DE31BD"/>
    <w:rsid w:val="00DE39F1"/>
    <w:rsid w:val="00DE3F48"/>
    <w:rsid w:val="00DE41EC"/>
    <w:rsid w:val="00DE459A"/>
    <w:rsid w:val="00DE47AE"/>
    <w:rsid w:val="00DE4ED0"/>
    <w:rsid w:val="00DE5CC6"/>
    <w:rsid w:val="00DE63AB"/>
    <w:rsid w:val="00DE6499"/>
    <w:rsid w:val="00DE6AA6"/>
    <w:rsid w:val="00DF0E40"/>
    <w:rsid w:val="00DF12DD"/>
    <w:rsid w:val="00DF3319"/>
    <w:rsid w:val="00DF34F0"/>
    <w:rsid w:val="00DF4128"/>
    <w:rsid w:val="00DF425B"/>
    <w:rsid w:val="00DF7A97"/>
    <w:rsid w:val="00E024B6"/>
    <w:rsid w:val="00E02E88"/>
    <w:rsid w:val="00E0559C"/>
    <w:rsid w:val="00E075DF"/>
    <w:rsid w:val="00E1020F"/>
    <w:rsid w:val="00E1296C"/>
    <w:rsid w:val="00E13D17"/>
    <w:rsid w:val="00E140B5"/>
    <w:rsid w:val="00E155B1"/>
    <w:rsid w:val="00E16AC2"/>
    <w:rsid w:val="00E17A7E"/>
    <w:rsid w:val="00E20128"/>
    <w:rsid w:val="00E208DC"/>
    <w:rsid w:val="00E21BE4"/>
    <w:rsid w:val="00E2296B"/>
    <w:rsid w:val="00E24225"/>
    <w:rsid w:val="00E248E9"/>
    <w:rsid w:val="00E25B64"/>
    <w:rsid w:val="00E25C9A"/>
    <w:rsid w:val="00E267C5"/>
    <w:rsid w:val="00E27B4B"/>
    <w:rsid w:val="00E27C7D"/>
    <w:rsid w:val="00E27ECC"/>
    <w:rsid w:val="00E31F5F"/>
    <w:rsid w:val="00E3298F"/>
    <w:rsid w:val="00E33C70"/>
    <w:rsid w:val="00E33C7E"/>
    <w:rsid w:val="00E345A2"/>
    <w:rsid w:val="00E35026"/>
    <w:rsid w:val="00E35E5D"/>
    <w:rsid w:val="00E36021"/>
    <w:rsid w:val="00E363D2"/>
    <w:rsid w:val="00E36D8B"/>
    <w:rsid w:val="00E3738B"/>
    <w:rsid w:val="00E37564"/>
    <w:rsid w:val="00E40A5B"/>
    <w:rsid w:val="00E41B26"/>
    <w:rsid w:val="00E43293"/>
    <w:rsid w:val="00E45CCE"/>
    <w:rsid w:val="00E50E68"/>
    <w:rsid w:val="00E51195"/>
    <w:rsid w:val="00E5140A"/>
    <w:rsid w:val="00E51E73"/>
    <w:rsid w:val="00E534DB"/>
    <w:rsid w:val="00E567EB"/>
    <w:rsid w:val="00E61996"/>
    <w:rsid w:val="00E619F5"/>
    <w:rsid w:val="00E643FD"/>
    <w:rsid w:val="00E64E0B"/>
    <w:rsid w:val="00E64E1F"/>
    <w:rsid w:val="00E65CB5"/>
    <w:rsid w:val="00E70B3C"/>
    <w:rsid w:val="00E710B4"/>
    <w:rsid w:val="00E71788"/>
    <w:rsid w:val="00E722AB"/>
    <w:rsid w:val="00E73A03"/>
    <w:rsid w:val="00E749AC"/>
    <w:rsid w:val="00E7708F"/>
    <w:rsid w:val="00E770B5"/>
    <w:rsid w:val="00E8083F"/>
    <w:rsid w:val="00E80DD9"/>
    <w:rsid w:val="00E81FB3"/>
    <w:rsid w:val="00E821BE"/>
    <w:rsid w:val="00E82C1F"/>
    <w:rsid w:val="00E849E5"/>
    <w:rsid w:val="00E85761"/>
    <w:rsid w:val="00E85C30"/>
    <w:rsid w:val="00E861B8"/>
    <w:rsid w:val="00E869AA"/>
    <w:rsid w:val="00E86FE0"/>
    <w:rsid w:val="00E871D2"/>
    <w:rsid w:val="00E87518"/>
    <w:rsid w:val="00E87C80"/>
    <w:rsid w:val="00E90166"/>
    <w:rsid w:val="00E90410"/>
    <w:rsid w:val="00E9212A"/>
    <w:rsid w:val="00E92760"/>
    <w:rsid w:val="00E92D1B"/>
    <w:rsid w:val="00E93F29"/>
    <w:rsid w:val="00E9504F"/>
    <w:rsid w:val="00E95DBD"/>
    <w:rsid w:val="00E95E9E"/>
    <w:rsid w:val="00E966D9"/>
    <w:rsid w:val="00E96864"/>
    <w:rsid w:val="00E968ED"/>
    <w:rsid w:val="00E97329"/>
    <w:rsid w:val="00E97465"/>
    <w:rsid w:val="00E97595"/>
    <w:rsid w:val="00E97A0D"/>
    <w:rsid w:val="00EA24E6"/>
    <w:rsid w:val="00EA25D9"/>
    <w:rsid w:val="00EA2746"/>
    <w:rsid w:val="00EA2943"/>
    <w:rsid w:val="00EA3054"/>
    <w:rsid w:val="00EA32BD"/>
    <w:rsid w:val="00EA3756"/>
    <w:rsid w:val="00EA5114"/>
    <w:rsid w:val="00EA5914"/>
    <w:rsid w:val="00EA59F1"/>
    <w:rsid w:val="00EA6418"/>
    <w:rsid w:val="00EA6AB7"/>
    <w:rsid w:val="00EA72B7"/>
    <w:rsid w:val="00EA7FCD"/>
    <w:rsid w:val="00EB0D1F"/>
    <w:rsid w:val="00EB192F"/>
    <w:rsid w:val="00EB280B"/>
    <w:rsid w:val="00EB2C56"/>
    <w:rsid w:val="00EB33E2"/>
    <w:rsid w:val="00EB3753"/>
    <w:rsid w:val="00EB3BD6"/>
    <w:rsid w:val="00EB4BFA"/>
    <w:rsid w:val="00EB4D32"/>
    <w:rsid w:val="00EB5745"/>
    <w:rsid w:val="00EB6D0C"/>
    <w:rsid w:val="00EB743A"/>
    <w:rsid w:val="00EB7836"/>
    <w:rsid w:val="00EC11B6"/>
    <w:rsid w:val="00EC167E"/>
    <w:rsid w:val="00EC16BE"/>
    <w:rsid w:val="00EC1766"/>
    <w:rsid w:val="00EC326F"/>
    <w:rsid w:val="00EC327D"/>
    <w:rsid w:val="00EC3F90"/>
    <w:rsid w:val="00EC4B38"/>
    <w:rsid w:val="00EC5647"/>
    <w:rsid w:val="00EC57EF"/>
    <w:rsid w:val="00EC587D"/>
    <w:rsid w:val="00EC6055"/>
    <w:rsid w:val="00EC67DE"/>
    <w:rsid w:val="00EC6B6A"/>
    <w:rsid w:val="00ED017E"/>
    <w:rsid w:val="00ED1F86"/>
    <w:rsid w:val="00ED2FCE"/>
    <w:rsid w:val="00ED344C"/>
    <w:rsid w:val="00ED41A4"/>
    <w:rsid w:val="00ED5C3F"/>
    <w:rsid w:val="00ED681B"/>
    <w:rsid w:val="00ED6F19"/>
    <w:rsid w:val="00ED74E3"/>
    <w:rsid w:val="00ED7BFB"/>
    <w:rsid w:val="00EE0603"/>
    <w:rsid w:val="00EE0F5E"/>
    <w:rsid w:val="00EE122D"/>
    <w:rsid w:val="00EE153F"/>
    <w:rsid w:val="00EE2AD8"/>
    <w:rsid w:val="00EE41F6"/>
    <w:rsid w:val="00EE4DCA"/>
    <w:rsid w:val="00EE56A4"/>
    <w:rsid w:val="00EE64C8"/>
    <w:rsid w:val="00EE6A28"/>
    <w:rsid w:val="00EF1114"/>
    <w:rsid w:val="00EF1757"/>
    <w:rsid w:val="00EF1F20"/>
    <w:rsid w:val="00EF2659"/>
    <w:rsid w:val="00EF3B1F"/>
    <w:rsid w:val="00EF5CC0"/>
    <w:rsid w:val="00F000F1"/>
    <w:rsid w:val="00F0153F"/>
    <w:rsid w:val="00F01E4F"/>
    <w:rsid w:val="00F0242E"/>
    <w:rsid w:val="00F0337F"/>
    <w:rsid w:val="00F03632"/>
    <w:rsid w:val="00F0392E"/>
    <w:rsid w:val="00F04BEB"/>
    <w:rsid w:val="00F1104A"/>
    <w:rsid w:val="00F110D5"/>
    <w:rsid w:val="00F11F11"/>
    <w:rsid w:val="00F12221"/>
    <w:rsid w:val="00F12307"/>
    <w:rsid w:val="00F127BB"/>
    <w:rsid w:val="00F127E6"/>
    <w:rsid w:val="00F1375C"/>
    <w:rsid w:val="00F13CE5"/>
    <w:rsid w:val="00F13F97"/>
    <w:rsid w:val="00F14890"/>
    <w:rsid w:val="00F15133"/>
    <w:rsid w:val="00F16791"/>
    <w:rsid w:val="00F17DE8"/>
    <w:rsid w:val="00F2080B"/>
    <w:rsid w:val="00F20E70"/>
    <w:rsid w:val="00F21CFE"/>
    <w:rsid w:val="00F21EE9"/>
    <w:rsid w:val="00F24412"/>
    <w:rsid w:val="00F253F5"/>
    <w:rsid w:val="00F257A2"/>
    <w:rsid w:val="00F2599F"/>
    <w:rsid w:val="00F26788"/>
    <w:rsid w:val="00F279D0"/>
    <w:rsid w:val="00F30038"/>
    <w:rsid w:val="00F30182"/>
    <w:rsid w:val="00F3064A"/>
    <w:rsid w:val="00F3126C"/>
    <w:rsid w:val="00F312D8"/>
    <w:rsid w:val="00F32A38"/>
    <w:rsid w:val="00F33418"/>
    <w:rsid w:val="00F33E1C"/>
    <w:rsid w:val="00F346D2"/>
    <w:rsid w:val="00F34813"/>
    <w:rsid w:val="00F354CC"/>
    <w:rsid w:val="00F35BD9"/>
    <w:rsid w:val="00F35E09"/>
    <w:rsid w:val="00F36339"/>
    <w:rsid w:val="00F36C17"/>
    <w:rsid w:val="00F37E00"/>
    <w:rsid w:val="00F40EBF"/>
    <w:rsid w:val="00F416E7"/>
    <w:rsid w:val="00F41983"/>
    <w:rsid w:val="00F42EAB"/>
    <w:rsid w:val="00F44F07"/>
    <w:rsid w:val="00F46A93"/>
    <w:rsid w:val="00F47512"/>
    <w:rsid w:val="00F47B76"/>
    <w:rsid w:val="00F47EAD"/>
    <w:rsid w:val="00F501D8"/>
    <w:rsid w:val="00F5125F"/>
    <w:rsid w:val="00F51903"/>
    <w:rsid w:val="00F51AE1"/>
    <w:rsid w:val="00F51D4B"/>
    <w:rsid w:val="00F522B3"/>
    <w:rsid w:val="00F52D5B"/>
    <w:rsid w:val="00F52F06"/>
    <w:rsid w:val="00F5492B"/>
    <w:rsid w:val="00F54B74"/>
    <w:rsid w:val="00F54EDA"/>
    <w:rsid w:val="00F55A2E"/>
    <w:rsid w:val="00F55A3E"/>
    <w:rsid w:val="00F55AEC"/>
    <w:rsid w:val="00F571C5"/>
    <w:rsid w:val="00F57D37"/>
    <w:rsid w:val="00F60439"/>
    <w:rsid w:val="00F61549"/>
    <w:rsid w:val="00F62FB3"/>
    <w:rsid w:val="00F6315C"/>
    <w:rsid w:val="00F64B2D"/>
    <w:rsid w:val="00F65030"/>
    <w:rsid w:val="00F65967"/>
    <w:rsid w:val="00F66D09"/>
    <w:rsid w:val="00F670FE"/>
    <w:rsid w:val="00F671DF"/>
    <w:rsid w:val="00F7030A"/>
    <w:rsid w:val="00F728A8"/>
    <w:rsid w:val="00F72B24"/>
    <w:rsid w:val="00F72DAE"/>
    <w:rsid w:val="00F73A39"/>
    <w:rsid w:val="00F73B6F"/>
    <w:rsid w:val="00F741AE"/>
    <w:rsid w:val="00F74AB0"/>
    <w:rsid w:val="00F75BEE"/>
    <w:rsid w:val="00F75C7B"/>
    <w:rsid w:val="00F767BD"/>
    <w:rsid w:val="00F77024"/>
    <w:rsid w:val="00F77FE5"/>
    <w:rsid w:val="00F80471"/>
    <w:rsid w:val="00F80E2C"/>
    <w:rsid w:val="00F80EEC"/>
    <w:rsid w:val="00F80F24"/>
    <w:rsid w:val="00F819D4"/>
    <w:rsid w:val="00F81BBF"/>
    <w:rsid w:val="00F82F8F"/>
    <w:rsid w:val="00F83A6D"/>
    <w:rsid w:val="00F83CCA"/>
    <w:rsid w:val="00F84729"/>
    <w:rsid w:val="00F856C7"/>
    <w:rsid w:val="00F85B7B"/>
    <w:rsid w:val="00F86433"/>
    <w:rsid w:val="00F91DF6"/>
    <w:rsid w:val="00F929BB"/>
    <w:rsid w:val="00F92D5D"/>
    <w:rsid w:val="00F94548"/>
    <w:rsid w:val="00F9471E"/>
    <w:rsid w:val="00F9509F"/>
    <w:rsid w:val="00F9586D"/>
    <w:rsid w:val="00F95C71"/>
    <w:rsid w:val="00FA0D24"/>
    <w:rsid w:val="00FA0F43"/>
    <w:rsid w:val="00FA248D"/>
    <w:rsid w:val="00FA3E3B"/>
    <w:rsid w:val="00FA547F"/>
    <w:rsid w:val="00FA5D97"/>
    <w:rsid w:val="00FA5EC2"/>
    <w:rsid w:val="00FA665E"/>
    <w:rsid w:val="00FA799E"/>
    <w:rsid w:val="00FB501D"/>
    <w:rsid w:val="00FB520F"/>
    <w:rsid w:val="00FB57FC"/>
    <w:rsid w:val="00FB61B6"/>
    <w:rsid w:val="00FB713E"/>
    <w:rsid w:val="00FB75C6"/>
    <w:rsid w:val="00FC0BC2"/>
    <w:rsid w:val="00FC0C0F"/>
    <w:rsid w:val="00FC15EE"/>
    <w:rsid w:val="00FC1CFE"/>
    <w:rsid w:val="00FC1F68"/>
    <w:rsid w:val="00FC2006"/>
    <w:rsid w:val="00FC2E3A"/>
    <w:rsid w:val="00FC3876"/>
    <w:rsid w:val="00FC412E"/>
    <w:rsid w:val="00FC457B"/>
    <w:rsid w:val="00FC4B14"/>
    <w:rsid w:val="00FC4E01"/>
    <w:rsid w:val="00FD01EC"/>
    <w:rsid w:val="00FD1FB1"/>
    <w:rsid w:val="00FD2DB2"/>
    <w:rsid w:val="00FD310E"/>
    <w:rsid w:val="00FD387B"/>
    <w:rsid w:val="00FD3905"/>
    <w:rsid w:val="00FD3E30"/>
    <w:rsid w:val="00FD450B"/>
    <w:rsid w:val="00FD4850"/>
    <w:rsid w:val="00FD5CB1"/>
    <w:rsid w:val="00FE1FEB"/>
    <w:rsid w:val="00FE230B"/>
    <w:rsid w:val="00FE31DB"/>
    <w:rsid w:val="00FE3275"/>
    <w:rsid w:val="00FE33BA"/>
    <w:rsid w:val="00FE368D"/>
    <w:rsid w:val="00FE3728"/>
    <w:rsid w:val="00FE4C48"/>
    <w:rsid w:val="00FE54D1"/>
    <w:rsid w:val="00FE5578"/>
    <w:rsid w:val="00FE56CD"/>
    <w:rsid w:val="00FE5B30"/>
    <w:rsid w:val="00FE5CCE"/>
    <w:rsid w:val="00FF0A8B"/>
    <w:rsid w:val="00FF232C"/>
    <w:rsid w:val="00FF255F"/>
    <w:rsid w:val="00FF27CE"/>
    <w:rsid w:val="00FF2B1A"/>
    <w:rsid w:val="00FF334A"/>
    <w:rsid w:val="00FF4419"/>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F36C17"/>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F36C17"/>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540934"/>
    <w:rPr>
      <w:color w:val="605E5C"/>
      <w:shd w:val="clear" w:color="auto" w:fill="E1DFDD"/>
    </w:rPr>
  </w:style>
  <w:style w:type="paragraph" w:customStyle="1" w:styleId="Smluvnstr1">
    <w:name w:val="Smluvní str1"/>
    <w:basedOn w:val="Normln"/>
    <w:rsid w:val="00420B2D"/>
    <w:pPr>
      <w:spacing w:before="120" w:line="240" w:lineRule="atLeast"/>
      <w:ind w:left="283" w:hanging="283"/>
      <w:jc w:val="both"/>
    </w:pPr>
    <w:rPr>
      <w:rFonts w:ascii="Times New Roman" w:hAnsi="Times New Roman"/>
      <w:sz w:val="24"/>
      <w:szCs w:val="20"/>
    </w:rPr>
  </w:style>
  <w:style w:type="paragraph" w:customStyle="1" w:styleId="smluvnstr10">
    <w:name w:val="smluvnstr1"/>
    <w:basedOn w:val="Normln"/>
    <w:rsid w:val="00420B2D"/>
    <w:pPr>
      <w:spacing w:before="120" w:line="240" w:lineRule="atLeast"/>
      <w:ind w:left="283" w:hanging="283"/>
      <w:jc w:val="both"/>
    </w:pPr>
    <w:rPr>
      <w:rFonts w:ascii="Times New Roman" w:hAnsi="Times New Roman"/>
      <w:sz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locked/>
    <w:rsid w:val="0054171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9857441">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59200027">
      <w:bodyDiv w:val="1"/>
      <w:marLeft w:val="0"/>
      <w:marRight w:val="0"/>
      <w:marTop w:val="0"/>
      <w:marBottom w:val="0"/>
      <w:divBdr>
        <w:top w:val="none" w:sz="0" w:space="0" w:color="auto"/>
        <w:left w:val="none" w:sz="0" w:space="0" w:color="auto"/>
        <w:bottom w:val="none" w:sz="0" w:space="0" w:color="auto"/>
        <w:right w:val="none" w:sz="0" w:space="0" w:color="auto"/>
      </w:divBdr>
    </w:div>
    <w:div w:id="177931295">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271130471">
      <w:bodyDiv w:val="1"/>
      <w:marLeft w:val="0"/>
      <w:marRight w:val="0"/>
      <w:marTop w:val="0"/>
      <w:marBottom w:val="0"/>
      <w:divBdr>
        <w:top w:val="none" w:sz="0" w:space="0" w:color="auto"/>
        <w:left w:val="none" w:sz="0" w:space="0" w:color="auto"/>
        <w:bottom w:val="none" w:sz="0" w:space="0" w:color="auto"/>
        <w:right w:val="none" w:sz="0" w:space="0" w:color="auto"/>
      </w:divBdr>
    </w:div>
    <w:div w:id="33577265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6663278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46840111">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560751001">
      <w:bodyDiv w:val="1"/>
      <w:marLeft w:val="0"/>
      <w:marRight w:val="0"/>
      <w:marTop w:val="0"/>
      <w:marBottom w:val="0"/>
      <w:divBdr>
        <w:top w:val="none" w:sz="0" w:space="0" w:color="auto"/>
        <w:left w:val="none" w:sz="0" w:space="0" w:color="auto"/>
        <w:bottom w:val="none" w:sz="0" w:space="0" w:color="auto"/>
        <w:right w:val="none" w:sz="0" w:space="0" w:color="auto"/>
      </w:divBdr>
    </w:div>
    <w:div w:id="573009009">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07933344">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29617581">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351643307">
      <w:bodyDiv w:val="1"/>
      <w:marLeft w:val="0"/>
      <w:marRight w:val="0"/>
      <w:marTop w:val="0"/>
      <w:marBottom w:val="0"/>
      <w:divBdr>
        <w:top w:val="none" w:sz="0" w:space="0" w:color="auto"/>
        <w:left w:val="none" w:sz="0" w:space="0" w:color="auto"/>
        <w:bottom w:val="none" w:sz="0" w:space="0" w:color="auto"/>
        <w:right w:val="none" w:sz="0" w:space="0" w:color="auto"/>
      </w:divBdr>
    </w:div>
    <w:div w:id="1760247381">
      <w:bodyDiv w:val="1"/>
      <w:marLeft w:val="0"/>
      <w:marRight w:val="0"/>
      <w:marTop w:val="0"/>
      <w:marBottom w:val="0"/>
      <w:divBdr>
        <w:top w:val="none" w:sz="0" w:space="0" w:color="auto"/>
        <w:left w:val="none" w:sz="0" w:space="0" w:color="auto"/>
        <w:bottom w:val="none" w:sz="0" w:space="0" w:color="auto"/>
        <w:right w:val="none" w:sz="0" w:space="0" w:color="auto"/>
      </w:divBdr>
    </w:div>
    <w:div w:id="1874421626">
      <w:bodyDiv w:val="1"/>
      <w:marLeft w:val="0"/>
      <w:marRight w:val="0"/>
      <w:marTop w:val="0"/>
      <w:marBottom w:val="0"/>
      <w:divBdr>
        <w:top w:val="none" w:sz="0" w:space="0" w:color="auto"/>
        <w:left w:val="none" w:sz="0" w:space="0" w:color="auto"/>
        <w:bottom w:val="none" w:sz="0" w:space="0" w:color="auto"/>
        <w:right w:val="none" w:sz="0" w:space="0" w:color="auto"/>
      </w:divBdr>
    </w:div>
    <w:div w:id="1987856184">
      <w:bodyDiv w:val="1"/>
      <w:marLeft w:val="0"/>
      <w:marRight w:val="0"/>
      <w:marTop w:val="0"/>
      <w:marBottom w:val="0"/>
      <w:divBdr>
        <w:top w:val="none" w:sz="0" w:space="0" w:color="auto"/>
        <w:left w:val="none" w:sz="0" w:space="0" w:color="auto"/>
        <w:bottom w:val="none" w:sz="0" w:space="0" w:color="auto"/>
        <w:right w:val="none" w:sz="0" w:space="0" w:color="auto"/>
      </w:divBdr>
    </w:div>
    <w:div w:id="2024742769">
      <w:bodyDiv w:val="1"/>
      <w:marLeft w:val="0"/>
      <w:marRight w:val="0"/>
      <w:marTop w:val="0"/>
      <w:marBottom w:val="0"/>
      <w:divBdr>
        <w:top w:val="none" w:sz="0" w:space="0" w:color="auto"/>
        <w:left w:val="none" w:sz="0" w:space="0" w:color="auto"/>
        <w:bottom w:val="none" w:sz="0" w:space="0" w:color="auto"/>
        <w:right w:val="none" w:sz="0" w:space="0" w:color="auto"/>
      </w:divBdr>
    </w:div>
    <w:div w:id="2053117017">
      <w:bodyDiv w:val="1"/>
      <w:marLeft w:val="0"/>
      <w:marRight w:val="0"/>
      <w:marTop w:val="0"/>
      <w:marBottom w:val="0"/>
      <w:divBdr>
        <w:top w:val="none" w:sz="0" w:space="0" w:color="auto"/>
        <w:left w:val="none" w:sz="0" w:space="0" w:color="auto"/>
        <w:bottom w:val="none" w:sz="0" w:space="0" w:color="auto"/>
        <w:right w:val="none" w:sz="0" w:space="0" w:color="auto"/>
      </w:divBdr>
    </w:div>
    <w:div w:id="2061202034">
      <w:bodyDiv w:val="1"/>
      <w:marLeft w:val="0"/>
      <w:marRight w:val="0"/>
      <w:marTop w:val="0"/>
      <w:marBottom w:val="0"/>
      <w:divBdr>
        <w:top w:val="none" w:sz="0" w:space="0" w:color="auto"/>
        <w:left w:val="none" w:sz="0" w:space="0" w:color="auto"/>
        <w:bottom w:val="none" w:sz="0" w:space="0" w:color="auto"/>
        <w:right w:val="none" w:sz="0" w:space="0" w:color="auto"/>
      </w:divBdr>
    </w:div>
    <w:div w:id="208610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dvorakova@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on.distribuce@eon.cz" TargetMode="External"/><Relationship Id="rId4" Type="http://schemas.openxmlformats.org/officeDocument/2006/relationships/settings" Target="settings.xml"/><Relationship Id="rId9" Type="http://schemas.openxmlformats.org/officeDocument/2006/relationships/hyperlink" Target="http://www.czso.cz/csu/redakce.nsf/i/mira"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AC24D-8F28-4846-BB6D-FA1E57909106}">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6536</Words>
  <Characters>38566</Characters>
  <Application>Microsoft Office Word</Application>
  <DocSecurity>0</DocSecurity>
  <Lines>321</Lines>
  <Paragraphs>90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2017-06-28T06:08:00Z</cp:lastPrinted>
  <dcterms:created xsi:type="dcterms:W3CDTF">2023-01-09T07:17:00Z</dcterms:created>
  <dcterms:modified xsi:type="dcterms:W3CDTF">2024-05-03T08:46:00Z</dcterms:modified>
</cp:coreProperties>
</file>