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21"/>
        <w:gridCol w:w="1255"/>
        <w:gridCol w:w="41"/>
        <w:gridCol w:w="851"/>
        <w:gridCol w:w="206"/>
        <w:gridCol w:w="77"/>
        <w:gridCol w:w="142"/>
        <w:gridCol w:w="1276"/>
        <w:gridCol w:w="1276"/>
        <w:gridCol w:w="425"/>
        <w:gridCol w:w="1985"/>
      </w:tblGrid>
      <w:tr w:rsidR="00531A29" w14:paraId="3156F2B0" w14:textId="77777777" w:rsidTr="00AE60DF">
        <w:trPr>
          <w:cantSplit/>
          <w:trHeight w:val="600"/>
        </w:trPr>
        <w:tc>
          <w:tcPr>
            <w:tcW w:w="10207" w:type="dxa"/>
            <w:gridSpan w:val="13"/>
            <w:vAlign w:val="center"/>
          </w:tcPr>
          <w:p w14:paraId="0AC6D753" w14:textId="2259F78C" w:rsidR="00531A29" w:rsidRDefault="00B81F04">
            <w:pPr>
              <w:pStyle w:val="Nadpis5"/>
              <w:rPr>
                <w:sz w:val="28"/>
              </w:rPr>
            </w:pPr>
            <w:r>
              <w:rPr>
                <w:b w:val="0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6EC9BE" wp14:editId="337C2717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8890</wp:posOffset>
                      </wp:positionV>
                      <wp:extent cx="864870" cy="201295"/>
                      <wp:effectExtent l="0" t="0" r="0" b="0"/>
                      <wp:wrapNone/>
                      <wp:docPr id="4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864870" cy="20129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3D0CEA" w14:textId="77777777" w:rsidR="00A10099" w:rsidRPr="00B81F04" w:rsidRDefault="00A10099" w:rsidP="00A1009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81F04">
                                    <w:rPr>
                                      <w:rFonts w:ascii="Arial Black" w:hAnsi="Arial Black"/>
                                      <w:color w:val="000000"/>
                                      <w:sz w:val="16"/>
                                      <w:szCs w:val="16"/>
                                    </w:rPr>
                                    <w:t>Záruční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6EC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4" o:spid="_x0000_s1026" type="#_x0000_t202" style="position:absolute;left:0;text-align:left;margin-left:393.45pt;margin-top:.7pt;width:68.1pt;height:1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" filled="f" stroked="f">
                      <v:stroke joinstyle="round"/>
                      <o:lock v:ext="edit" shapetype="t"/>
                      <v:textbox>
                        <w:txbxContent>
                          <w:p w14:paraId="123D0CEA" w14:textId="77777777" w:rsidR="00A10099" w:rsidRPr="00B81F04" w:rsidRDefault="00A10099" w:rsidP="00A10099">
                            <w:pPr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81F04">
                              <w:rPr>
                                <w:rFonts w:ascii="Arial Black" w:hAnsi="Arial Black"/>
                                <w:color w:val="000000"/>
                                <w:sz w:val="16"/>
                                <w:szCs w:val="16"/>
                              </w:rPr>
                              <w:t>Záruční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del w:id="0" w:author="Kumičáková, Ľudmila" w:date="2023-01-20T14:00:00Z">
              <w:r w:rsidDel="00AF05AA">
                <w:rPr>
                  <w:b w:val="0"/>
                  <w:noProof/>
                  <w:sz w:val="20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1" allowOverlap="1" wp14:anchorId="313E4728" wp14:editId="08AC5F64">
                        <wp:simplePos x="0" y="0"/>
                        <wp:positionH relativeFrom="column">
                          <wp:posOffset>4996815</wp:posOffset>
                        </wp:positionH>
                        <wp:positionV relativeFrom="paragraph">
                          <wp:posOffset>589280</wp:posOffset>
                        </wp:positionV>
                        <wp:extent cx="1303020" cy="453390"/>
                        <wp:effectExtent l="0" t="0" r="0" b="0"/>
                        <wp:wrapNone/>
                        <wp:docPr id="3" name="WordArt 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>
                                  <a:off x="0" y="0"/>
                                  <a:ext cx="1303020" cy="453390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FCE1DB8" w14:textId="748AB771" w:rsidR="00A10099" w:rsidRPr="00B81F04" w:rsidRDefault="00A10099" w:rsidP="00A10099">
                                    <w:pPr>
                                      <w:jc w:val="center"/>
                                      <w:rPr>
                                        <w:rFonts w:ascii="Arial Black" w:hAnsi="Arial Black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wrap="squar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 w14:anchorId="313E4728" id="WordArt 5" o:spid="_x0000_s1027" type="#_x0000_t202" style="position:absolute;left:0;text-align:left;margin-left:393.45pt;margin-top:46.4pt;width:102.6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" filled="f" stroked="f">
                        <v:stroke joinstyle="round"/>
                        <o:lock v:ext="edit" shapetype="t"/>
                        <v:textbox>
                          <w:txbxContent>
                            <w:p w14:paraId="4FCE1DB8" w14:textId="748AB771" w:rsidR="00A10099" w:rsidRPr="00B81F04" w:rsidRDefault="00A10099" w:rsidP="00A10099">
                              <w:pPr>
                                <w:jc w:val="center"/>
                                <w:rPr>
                                  <w:rFonts w:ascii="Arial Black" w:hAnsi="Arial Black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del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D3C87CC" wp14:editId="60B7AC44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238760</wp:posOffset>
                      </wp:positionV>
                      <wp:extent cx="114300" cy="11430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9326E" id="Rectangle 3" o:spid="_x0000_s1026" style="position:absolute;margin-left:380.95pt;margin-top:18.8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Cb0OFn3wAAAAkB&#10;AAAPAAAAAAAAAAAAAAAAAGAEAABkcnMvZG93bnJldi54bWxQSwUGAAAAAAQABADzAAAAbAUAAAAA&#10;"/>
                  </w:pict>
                </mc:Fallback>
              </mc:AlternateContent>
            </w:r>
            <w:r w:rsidR="00A10099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63274C6" wp14:editId="0B0A142C">
                      <wp:simplePos x="0" y="0"/>
                      <wp:positionH relativeFrom="column">
                        <wp:posOffset>4838065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5060F" id="Rectangle 2" o:spid="_x0000_s1026" style="position:absolute;margin-left:380.95pt;margin-top:.8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J242nHbAAAACAEAAA8A&#10;AAAAAAAAAAAAAAAAYAQAAGRycy9kb3ducmV2LnhtbFBLBQYAAAAABAAEAPMAAABoBQAAAAA=&#10;"/>
                  </w:pict>
                </mc:Fallback>
              </mc:AlternateContent>
            </w:r>
            <w:r w:rsidR="00531A29">
              <w:rPr>
                <w:sz w:val="28"/>
              </w:rPr>
              <w:t>SERVISnÍ Protokol</w:t>
            </w:r>
          </w:p>
        </w:tc>
      </w:tr>
      <w:tr w:rsidR="00531A29" w14:paraId="6691285B" w14:textId="77777777" w:rsidTr="00AE60DF">
        <w:trPr>
          <w:cantSplit/>
        </w:trPr>
        <w:tc>
          <w:tcPr>
            <w:tcW w:w="1418" w:type="dxa"/>
            <w:vAlign w:val="center"/>
          </w:tcPr>
          <w:p w14:paraId="6FA9116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Objednatel</w:t>
            </w:r>
          </w:p>
        </w:tc>
        <w:tc>
          <w:tcPr>
            <w:tcW w:w="2551" w:type="dxa"/>
            <w:gridSpan w:val="4"/>
            <w:vAlign w:val="center"/>
          </w:tcPr>
          <w:p w14:paraId="440E1AA6" w14:textId="0B6231D0" w:rsidR="00531A29" w:rsidRDefault="00F71BC4">
            <w:pPr>
              <w:spacing w:before="12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</w:t>
            </w:r>
            <w:r w:rsidR="00A64A16">
              <w:rPr>
                <w:b/>
                <w:sz w:val="20"/>
              </w:rPr>
              <w:t>G.D</w:t>
            </w:r>
            <w:proofErr w:type="gramEnd"/>
            <w:r w:rsidR="00A2381D">
              <w:rPr>
                <w:b/>
                <w:sz w:val="20"/>
              </w:rPr>
              <w:t>, a.s</w:t>
            </w:r>
            <w:r w:rsidR="00AF3848">
              <w:rPr>
                <w:b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6C2137FB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Datum: Čas:</w:t>
            </w:r>
          </w:p>
        </w:tc>
        <w:tc>
          <w:tcPr>
            <w:tcW w:w="1701" w:type="dxa"/>
            <w:gridSpan w:val="4"/>
            <w:vAlign w:val="center"/>
          </w:tcPr>
          <w:p w14:paraId="516D84AE" w14:textId="77777777" w:rsidR="00531A29" w:rsidRDefault="00531A29">
            <w:pPr>
              <w:spacing w:before="12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187E1A6" w14:textId="77777777" w:rsidR="00531A29" w:rsidRDefault="00531A29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Organizace</w:t>
            </w:r>
          </w:p>
        </w:tc>
        <w:tc>
          <w:tcPr>
            <w:tcW w:w="2410" w:type="dxa"/>
            <w:gridSpan w:val="2"/>
            <w:vAlign w:val="center"/>
          </w:tcPr>
          <w:p w14:paraId="04E8805D" w14:textId="54431FCB" w:rsidR="00531A29" w:rsidRDefault="00531A29">
            <w:pPr>
              <w:spacing w:before="120"/>
              <w:rPr>
                <w:sz w:val="20"/>
              </w:rPr>
            </w:pPr>
          </w:p>
        </w:tc>
      </w:tr>
      <w:tr w:rsidR="009F60FA" w:rsidRPr="007A49C6" w14:paraId="1D5293AC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9C60A37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268" w:type="dxa"/>
            <w:gridSpan w:val="4"/>
          </w:tcPr>
          <w:p w14:paraId="6D82D40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Datum</w:t>
            </w:r>
          </w:p>
        </w:tc>
        <w:tc>
          <w:tcPr>
            <w:tcW w:w="2977" w:type="dxa"/>
            <w:gridSpan w:val="5"/>
          </w:tcPr>
          <w:p w14:paraId="4F0D91B2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Čas</w:t>
            </w:r>
          </w:p>
        </w:tc>
        <w:tc>
          <w:tcPr>
            <w:tcW w:w="2410" w:type="dxa"/>
            <w:gridSpan w:val="2"/>
          </w:tcPr>
          <w:p w14:paraId="569B427D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Provedl</w:t>
            </w:r>
          </w:p>
        </w:tc>
      </w:tr>
      <w:tr w:rsidR="009F60FA" w:rsidRPr="007A49C6" w14:paraId="710EFEBB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03F7F44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Nahlášení</w:t>
            </w:r>
            <w:r>
              <w:rPr>
                <w:b/>
                <w:sz w:val="20"/>
              </w:rPr>
              <w:t xml:space="preserve"> požadavku</w:t>
            </w:r>
          </w:p>
        </w:tc>
        <w:tc>
          <w:tcPr>
            <w:tcW w:w="2268" w:type="dxa"/>
            <w:gridSpan w:val="4"/>
          </w:tcPr>
          <w:p w14:paraId="5A63ADAC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D0A83D0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576FA4B8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9F60FA" w:rsidRPr="007A49C6" w14:paraId="184F4F74" w14:textId="77777777" w:rsidTr="00AE60D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552" w:type="dxa"/>
            <w:gridSpan w:val="2"/>
          </w:tcPr>
          <w:p w14:paraId="674F4E9B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  <w:r w:rsidRPr="007A49C6">
              <w:rPr>
                <w:b/>
                <w:sz w:val="20"/>
              </w:rPr>
              <w:t>Odstranění závady</w:t>
            </w:r>
          </w:p>
        </w:tc>
        <w:tc>
          <w:tcPr>
            <w:tcW w:w="2268" w:type="dxa"/>
            <w:gridSpan w:val="4"/>
          </w:tcPr>
          <w:p w14:paraId="6887881E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977" w:type="dxa"/>
            <w:gridSpan w:val="5"/>
          </w:tcPr>
          <w:p w14:paraId="327DD1BF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  <w:tc>
          <w:tcPr>
            <w:tcW w:w="2410" w:type="dxa"/>
            <w:gridSpan w:val="2"/>
          </w:tcPr>
          <w:p w14:paraId="1FE466FA" w14:textId="77777777" w:rsidR="009F60FA" w:rsidRPr="007A49C6" w:rsidRDefault="009F60FA" w:rsidP="00DF038B">
            <w:pPr>
              <w:spacing w:before="60" w:after="60"/>
              <w:rPr>
                <w:b/>
                <w:sz w:val="20"/>
              </w:rPr>
            </w:pPr>
          </w:p>
        </w:tc>
      </w:tr>
      <w:tr w:rsidR="00531A29" w14:paraId="257583B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77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C552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Hlášené závady:</w:t>
            </w:r>
          </w:p>
          <w:p w14:paraId="0049ACC4" w14:textId="77777777" w:rsidR="0015463C" w:rsidRPr="003A1D33" w:rsidRDefault="0015463C">
            <w:pPr>
              <w:spacing w:before="60" w:after="60"/>
              <w:rPr>
                <w:sz w:val="20"/>
                <w:u w:val="single"/>
              </w:rPr>
            </w:pPr>
          </w:p>
        </w:tc>
      </w:tr>
      <w:tr w:rsidR="00531A29" w14:paraId="7F21B3D6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09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CDC5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Skutečné závady:</w:t>
            </w:r>
          </w:p>
        </w:tc>
      </w:tr>
      <w:tr w:rsidR="00531A29" w14:paraId="6B8A640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0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D1E90" w14:textId="77777777" w:rsidR="00531A29" w:rsidRDefault="00531A29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>Provedené práce:</w:t>
            </w:r>
          </w:p>
        </w:tc>
      </w:tr>
      <w:tr w:rsidR="00531A29" w14:paraId="43FA1B7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926C" w14:textId="77777777" w:rsidR="00531A29" w:rsidRDefault="00531A29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Práce provedené </w:t>
            </w:r>
            <w:proofErr w:type="gramStart"/>
            <w:r>
              <w:rPr>
                <w:b/>
                <w:sz w:val="20"/>
              </w:rPr>
              <w:t xml:space="preserve">dne:   </w:t>
            </w:r>
            <w:proofErr w:type="gramEnd"/>
            <w:r>
              <w:rPr>
                <w:b/>
                <w:sz w:val="20"/>
              </w:rPr>
              <w:t xml:space="preserve">                           V době:                                 Práce provedl:</w:t>
            </w:r>
          </w:p>
        </w:tc>
      </w:tr>
      <w:tr w:rsidR="000E1074" w14:paraId="170289C2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0"/>
        </w:trPr>
        <w:tc>
          <w:tcPr>
            <w:tcW w:w="50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C8316" w14:textId="77777777" w:rsidR="000E1074" w:rsidRDefault="000E1074" w:rsidP="00F71BC4">
            <w:pPr>
              <w:pStyle w:val="Nadpis3"/>
              <w:spacing w:before="60" w:after="60"/>
            </w:pPr>
            <w:r>
              <w:t>Použitý materiál dle smluvní ceny</w:t>
            </w:r>
          </w:p>
        </w:tc>
        <w:tc>
          <w:tcPr>
            <w:tcW w:w="518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DE18C" w14:textId="77777777" w:rsidR="000E1074" w:rsidRDefault="000E1074" w:rsidP="000E1074">
            <w:pPr>
              <w:pStyle w:val="Nadpis3"/>
              <w:spacing w:before="60" w:after="60"/>
            </w:pPr>
            <w:r>
              <w:t>Ostatní materiál</w:t>
            </w:r>
          </w:p>
        </w:tc>
      </w:tr>
      <w:tr w:rsidR="00531A29" w14:paraId="56CF410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32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6B9F68" w14:textId="77777777" w:rsidR="00531A29" w:rsidRDefault="00531A29" w:rsidP="00ED5BDC">
            <w:pPr>
              <w:spacing w:before="60" w:after="60"/>
              <w:rPr>
                <w:sz w:val="20"/>
              </w:rPr>
            </w:pPr>
            <w:r>
              <w:rPr>
                <w:b/>
                <w:sz w:val="20"/>
              </w:rPr>
              <w:t xml:space="preserve">Typ </w:t>
            </w:r>
            <w:r w:rsidR="00F71BC4">
              <w:rPr>
                <w:b/>
                <w:sz w:val="20"/>
              </w:rPr>
              <w:t>servisního zásahu</w:t>
            </w:r>
            <w:r>
              <w:rPr>
                <w:sz w:val="20"/>
              </w:rPr>
              <w:t xml:space="preserve"> (zaškrtnout typ</w:t>
            </w:r>
            <w:proofErr w:type="gramStart"/>
            <w:r>
              <w:rPr>
                <w:sz w:val="20"/>
              </w:rPr>
              <w:t>)</w:t>
            </w:r>
            <w:r>
              <w:rPr>
                <w:b/>
                <w:sz w:val="20"/>
              </w:rPr>
              <w:t xml:space="preserve">:  </w:t>
            </w:r>
            <w:r w:rsidR="00ED5BDC">
              <w:rPr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r w:rsidR="00F71BC4">
              <w:rPr>
                <w:sz w:val="20"/>
              </w:rPr>
              <w:t>porucha</w:t>
            </w:r>
            <w:r>
              <w:rPr>
                <w:sz w:val="20"/>
              </w:rPr>
              <w:tab/>
              <w:t xml:space="preserve"> </w:t>
            </w:r>
            <w:r w:rsidR="00ED5BDC">
              <w:rPr>
                <w:sz w:val="20"/>
              </w:rPr>
              <w:t>-</w:t>
            </w:r>
            <w:r>
              <w:rPr>
                <w:sz w:val="20"/>
              </w:rPr>
              <w:t xml:space="preserve"> technická pomoc</w:t>
            </w:r>
            <w:r>
              <w:rPr>
                <w:b/>
                <w:sz w:val="20"/>
              </w:rPr>
              <w:t xml:space="preserve"> </w:t>
            </w:r>
            <w:r w:rsidR="00ED5BDC">
              <w:rPr>
                <w:b/>
                <w:sz w:val="20"/>
              </w:rPr>
              <w:t xml:space="preserve">      </w:t>
            </w:r>
            <w:r w:rsidR="00ED5BDC">
              <w:rPr>
                <w:sz w:val="20"/>
              </w:rPr>
              <w:t>- profylaxe</w:t>
            </w:r>
          </w:p>
        </w:tc>
      </w:tr>
      <w:tr w:rsidR="000E1074" w14:paraId="36392317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FDB69A" w14:textId="77777777" w:rsidR="000E1074" w:rsidRDefault="000E1074">
            <w:pPr>
              <w:spacing w:before="60"/>
              <w:rPr>
                <w:sz w:val="24"/>
              </w:rPr>
            </w:pPr>
          </w:p>
          <w:p w14:paraId="0B5319B9" w14:textId="77777777" w:rsidR="000E1074" w:rsidRDefault="000E1074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Podklady pro fakturaci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E97A4" w14:textId="77777777" w:rsidR="000E1074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Školení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225A" w14:textId="77777777" w:rsidR="006B1E57" w:rsidRDefault="006B1E57" w:rsidP="006B1E57">
            <w:pPr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Servisní</w:t>
            </w:r>
          </w:p>
          <w:p w14:paraId="781EC43D" w14:textId="77777777" w:rsidR="000E1074" w:rsidRDefault="006B1E57" w:rsidP="006B1E57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práce</w:t>
            </w:r>
            <w:r w:rsidR="000E1074">
              <w:rPr>
                <w:sz w:val="18"/>
              </w:rPr>
              <w:t xml:space="preserve"> (v hod)</w:t>
            </w: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476E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Čas na cestě (v hod)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D016C2" w14:textId="77777777" w:rsidR="000E1074" w:rsidRDefault="000E1074">
            <w:pPr>
              <w:spacing w:before="6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Cestovné (km)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FB79" w14:textId="77777777" w:rsidR="006B1E57" w:rsidRDefault="006B1E57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Náhradní díly</w:t>
            </w:r>
            <w:r w:rsidR="000E1074">
              <w:rPr>
                <w:sz w:val="18"/>
              </w:rPr>
              <w:t xml:space="preserve"> </w:t>
            </w:r>
          </w:p>
          <w:p w14:paraId="758D397B" w14:textId="77777777" w:rsidR="000E1074" w:rsidRDefault="000E1074">
            <w:pPr>
              <w:pStyle w:val="Zptenadresanaoblku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 Kč)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E30C82" w14:textId="77777777" w:rsidR="000E1074" w:rsidRDefault="006B1E57" w:rsidP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Materiál</w:t>
            </w:r>
          </w:p>
          <w:p w14:paraId="3263B590" w14:textId="77777777" w:rsidR="000E1074" w:rsidRDefault="000E1074">
            <w:pPr>
              <w:pStyle w:val="Zhlav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(v Kč)</w:t>
            </w:r>
          </w:p>
        </w:tc>
      </w:tr>
      <w:tr w:rsidR="000E1074" w14:paraId="12ECCE81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4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3F1A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C519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2EB8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0C21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1F2C2C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7A30" w14:textId="77777777" w:rsidR="000E1074" w:rsidRDefault="000E1074">
            <w:pPr>
              <w:spacing w:before="6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D253FD" w14:textId="77777777" w:rsidR="000E1074" w:rsidRDefault="000E1074">
            <w:pPr>
              <w:spacing w:before="60"/>
              <w:rPr>
                <w:b/>
              </w:rPr>
            </w:pPr>
          </w:p>
        </w:tc>
      </w:tr>
      <w:tr w:rsidR="00531A29" w14:paraId="1AB6ACD9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94"/>
        </w:trPr>
        <w:tc>
          <w:tcPr>
            <w:tcW w:w="10207" w:type="dxa"/>
            <w:gridSpan w:val="13"/>
            <w:tcBorders>
              <w:left w:val="single" w:sz="6" w:space="0" w:color="auto"/>
              <w:right w:val="single" w:sz="6" w:space="0" w:color="auto"/>
            </w:tcBorders>
          </w:tcPr>
          <w:p w14:paraId="21BAEA2E" w14:textId="03E46D57" w:rsidR="00531A29" w:rsidRDefault="00531A29" w:rsidP="00691E97">
            <w:pPr>
              <w:spacing w:before="60"/>
              <w:rPr>
                <w:sz w:val="20"/>
              </w:rPr>
            </w:pPr>
            <w:r>
              <w:rPr>
                <w:b/>
                <w:sz w:val="20"/>
              </w:rPr>
              <w:t xml:space="preserve">Vyjádření </w:t>
            </w:r>
            <w:r w:rsidR="002D1163">
              <w:rPr>
                <w:b/>
                <w:sz w:val="20"/>
              </w:rPr>
              <w:t>Objednatele</w:t>
            </w:r>
            <w:r>
              <w:rPr>
                <w:b/>
                <w:sz w:val="20"/>
              </w:rPr>
              <w:t>:</w:t>
            </w:r>
          </w:p>
        </w:tc>
      </w:tr>
      <w:tr w:rsidR="00531A29" w14:paraId="0EFDC12E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1"/>
        </w:trPr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B4E8" w14:textId="1C09E994" w:rsidR="00531A29" w:rsidRDefault="00531A29" w:rsidP="00691E97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2D1163">
              <w:rPr>
                <w:b/>
                <w:sz w:val="20"/>
              </w:rPr>
              <w:t>Poskytovatele</w:t>
            </w:r>
          </w:p>
        </w:tc>
        <w:tc>
          <w:tcPr>
            <w:tcW w:w="51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0B56" w14:textId="58C91E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</w:t>
            </w:r>
            <w:r w:rsidR="002D1163">
              <w:rPr>
                <w:b/>
                <w:sz w:val="20"/>
              </w:rPr>
              <w:t>Objednatele</w:t>
            </w:r>
          </w:p>
        </w:tc>
      </w:tr>
      <w:tr w:rsidR="00531A29" w14:paraId="3DA69DCD" w14:textId="77777777" w:rsidTr="00AE60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30"/>
        </w:trPr>
        <w:tc>
          <w:tcPr>
            <w:tcW w:w="102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BA82" w14:textId="77777777" w:rsidR="00531A29" w:rsidRDefault="00531A29">
            <w:pPr>
              <w:spacing w:before="60"/>
              <w:rPr>
                <w:b/>
                <w:sz w:val="20"/>
              </w:rPr>
            </w:pPr>
          </w:p>
          <w:p w14:paraId="7647DAED" w14:textId="77777777" w:rsidR="00531A29" w:rsidRDefault="00531A29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V ........................................ dne ..........................</w:t>
            </w:r>
          </w:p>
        </w:tc>
      </w:tr>
    </w:tbl>
    <w:p w14:paraId="3C0083EF" w14:textId="75158B39" w:rsidR="00531A29" w:rsidRDefault="00531A29">
      <w:pPr>
        <w:keepNext/>
        <w:spacing w:before="120" w:after="120"/>
        <w:outlineLvl w:val="0"/>
        <w:rPr>
          <w:sz w:val="16"/>
        </w:rPr>
      </w:pPr>
    </w:p>
    <w:sectPr w:rsidR="00531A29">
      <w:headerReference w:type="default" r:id="rId8"/>
      <w:footerReference w:type="default" r:id="rId9"/>
      <w:pgSz w:w="11907" w:h="16840" w:code="9"/>
      <w:pgMar w:top="1134" w:right="851" w:bottom="1134" w:left="851" w:header="907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AE54" w14:textId="77777777" w:rsidR="00450403" w:rsidRDefault="00450403" w:rsidP="00A3129C">
      <w:r>
        <w:separator/>
      </w:r>
    </w:p>
  </w:endnote>
  <w:endnote w:type="continuationSeparator" w:id="0">
    <w:p w14:paraId="26503C02" w14:textId="77777777" w:rsidR="00450403" w:rsidRDefault="00450403" w:rsidP="00A3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08F83" w14:textId="77777777" w:rsidR="003A1D33" w:rsidRDefault="003A1D33">
    <w:pPr>
      <w:pStyle w:val="Zpat"/>
      <w:pBdr>
        <w:top w:val="single" w:sz="6" w:space="1" w:color="auto"/>
      </w:pBd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BBA70" w14:textId="77777777" w:rsidR="00450403" w:rsidRDefault="00450403" w:rsidP="00A3129C">
      <w:r>
        <w:separator/>
      </w:r>
    </w:p>
  </w:footnote>
  <w:footnote w:type="continuationSeparator" w:id="0">
    <w:p w14:paraId="297E226F" w14:textId="77777777" w:rsidR="00450403" w:rsidRDefault="00450403" w:rsidP="00A31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778D4" w14:textId="5492FA6E" w:rsidR="00D75AFC" w:rsidRPr="001923EF" w:rsidRDefault="00D75AFC" w:rsidP="00D75AFC">
    <w:pPr>
      <w:pStyle w:val="Bezmezer"/>
      <w:ind w:left="4956"/>
      <w:rPr>
        <w:rFonts w:ascii="Arial" w:hAnsi="Arial" w:cs="Arial"/>
        <w:sz w:val="20"/>
        <w:szCs w:val="20"/>
      </w:rPr>
    </w:pPr>
    <w:r w:rsidRPr="001923EF">
      <w:rPr>
        <w:rFonts w:ascii="Arial" w:hAnsi="Arial" w:cs="Arial"/>
        <w:sz w:val="20"/>
        <w:szCs w:val="20"/>
      </w:rPr>
      <w:t xml:space="preserve">Číslo smlouvy objednatele: </w:t>
    </w:r>
    <w:r w:rsidRPr="001923EF">
      <w:rPr>
        <w:rFonts w:ascii="Arial" w:hAnsi="Arial" w:cs="Arial"/>
        <w:sz w:val="20"/>
        <w:szCs w:val="20"/>
        <w:highlight w:val="green"/>
      </w:rPr>
      <w:t>následně doplní zadavatel</w:t>
    </w:r>
  </w:p>
  <w:p w14:paraId="5F0330DC" w14:textId="77777777" w:rsidR="00D75AFC" w:rsidRPr="001923EF" w:rsidRDefault="00D75AFC" w:rsidP="00D75AFC">
    <w:pPr>
      <w:pStyle w:val="Bezmezer"/>
      <w:ind w:left="4956"/>
      <w:rPr>
        <w:rFonts w:ascii="Arial" w:hAnsi="Arial" w:cs="Arial"/>
        <w:sz w:val="20"/>
        <w:szCs w:val="20"/>
      </w:rPr>
    </w:pPr>
    <w:r w:rsidRPr="001923EF">
      <w:rPr>
        <w:rFonts w:ascii="Arial" w:hAnsi="Arial" w:cs="Arial"/>
        <w:sz w:val="20"/>
        <w:szCs w:val="20"/>
      </w:rPr>
      <w:t xml:space="preserve">Číslo smlouvy poskytovatele: </w:t>
    </w:r>
    <w:r w:rsidRPr="001923EF">
      <w:rPr>
        <w:rFonts w:ascii="Arial" w:hAnsi="Arial" w:cs="Arial"/>
        <w:sz w:val="20"/>
        <w:szCs w:val="20"/>
        <w:highlight w:val="yellow"/>
      </w:rPr>
      <w:t>doplní účastník</w:t>
    </w:r>
  </w:p>
  <w:p w14:paraId="06259605" w14:textId="77777777" w:rsidR="00D75AFC" w:rsidRDefault="00D75AFC">
    <w:pPr>
      <w:pStyle w:val="Zhlav"/>
      <w:pBdr>
        <w:bottom w:val="single" w:sz="6" w:space="1" w:color="auto"/>
      </w:pBdr>
      <w:rPr>
        <w:b/>
        <w:sz w:val="20"/>
      </w:rPr>
    </w:pPr>
  </w:p>
  <w:p w14:paraId="23B72B73" w14:textId="1E56E1EA" w:rsidR="00E346DC" w:rsidRPr="00D43485" w:rsidRDefault="00D43485">
    <w:pPr>
      <w:pStyle w:val="Zhlav"/>
      <w:pBdr>
        <w:bottom w:val="single" w:sz="6" w:space="1" w:color="auto"/>
      </w:pBdr>
      <w:rPr>
        <w:b/>
        <w:sz w:val="20"/>
      </w:rPr>
    </w:pPr>
    <w:r w:rsidRPr="00D43485">
      <w:rPr>
        <w:b/>
        <w:sz w:val="20"/>
      </w:rPr>
      <w:t>Příloha_3_SeS – Formulář servisního protokolu</w:t>
    </w:r>
  </w:p>
  <w:p w14:paraId="0E3A803F" w14:textId="14460A42" w:rsidR="003A1D33" w:rsidRDefault="003A1D33">
    <w:pPr>
      <w:pStyle w:val="Zhlav"/>
      <w:pBdr>
        <w:bottom w:val="single" w:sz="6" w:space="1" w:color="auto"/>
      </w:pBdr>
    </w:pPr>
    <w:r>
      <w:rPr>
        <w:b/>
        <w:sz w:val="24"/>
      </w:rPr>
      <w:t xml:space="preserve">                                                                                                       </w:t>
    </w:r>
    <w:r w:rsidR="00D43485">
      <w:rPr>
        <w:b/>
        <w:sz w:val="24"/>
      </w:rPr>
      <w:t xml:space="preserve">                                  </w:t>
    </w:r>
    <w:r>
      <w:rPr>
        <w:b/>
        <w:sz w:val="16"/>
      </w:rPr>
      <w:t xml:space="preserve">strana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  <w:r>
      <w:rPr>
        <w:b/>
        <w:sz w:val="16"/>
      </w:rPr>
      <w:t xml:space="preserve"> /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\* LOWER </w:instrText>
    </w:r>
    <w:r>
      <w:rPr>
        <w:b/>
        <w:sz w:val="16"/>
      </w:rPr>
      <w:fldChar w:fldCharType="separate"/>
    </w:r>
    <w:r w:rsidR="006F20A9">
      <w:rPr>
        <w:b/>
        <w:noProof/>
        <w:sz w:val="16"/>
      </w:rPr>
      <w:t>1</w:t>
    </w:r>
    <w:r>
      <w:rPr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839B5"/>
    <w:multiLevelType w:val="singleLevel"/>
    <w:tmpl w:val="61C42B1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185457E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553E7A78"/>
    <w:multiLevelType w:val="singleLevel"/>
    <w:tmpl w:val="17546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18253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33231838">
    <w:abstractNumId w:val="2"/>
  </w:num>
  <w:num w:numId="2" w16cid:durableId="509179196">
    <w:abstractNumId w:val="3"/>
  </w:num>
  <w:num w:numId="3" w16cid:durableId="644940609">
    <w:abstractNumId w:val="0"/>
  </w:num>
  <w:num w:numId="4" w16cid:durableId="52970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umičáková, Ľudmila">
    <w15:presenceInfo w15:providerId="AD" w15:userId="S::L23967@eon.com::e4582a59-249a-4828-9a74-7d047b5ee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8EC"/>
    <w:rsid w:val="00006681"/>
    <w:rsid w:val="000E1074"/>
    <w:rsid w:val="0015463C"/>
    <w:rsid w:val="001923EF"/>
    <w:rsid w:val="00262AF0"/>
    <w:rsid w:val="0027318C"/>
    <w:rsid w:val="002948EC"/>
    <w:rsid w:val="002A5900"/>
    <w:rsid w:val="002D1163"/>
    <w:rsid w:val="00301B2A"/>
    <w:rsid w:val="003A1D33"/>
    <w:rsid w:val="003F5587"/>
    <w:rsid w:val="00450403"/>
    <w:rsid w:val="00466222"/>
    <w:rsid w:val="004754E5"/>
    <w:rsid w:val="00495F17"/>
    <w:rsid w:val="00531A29"/>
    <w:rsid w:val="00592CC5"/>
    <w:rsid w:val="00612AD8"/>
    <w:rsid w:val="006724E1"/>
    <w:rsid w:val="00691E97"/>
    <w:rsid w:val="00696117"/>
    <w:rsid w:val="006B1E57"/>
    <w:rsid w:val="006F20A9"/>
    <w:rsid w:val="00733559"/>
    <w:rsid w:val="007E600E"/>
    <w:rsid w:val="008A0829"/>
    <w:rsid w:val="008A0F71"/>
    <w:rsid w:val="008B206F"/>
    <w:rsid w:val="0096760E"/>
    <w:rsid w:val="009D1D7A"/>
    <w:rsid w:val="009F60FA"/>
    <w:rsid w:val="00A10099"/>
    <w:rsid w:val="00A2381D"/>
    <w:rsid w:val="00A3129C"/>
    <w:rsid w:val="00A64A16"/>
    <w:rsid w:val="00AA2692"/>
    <w:rsid w:val="00AE60DF"/>
    <w:rsid w:val="00AF05AA"/>
    <w:rsid w:val="00AF3848"/>
    <w:rsid w:val="00B81F04"/>
    <w:rsid w:val="00BF3AC7"/>
    <w:rsid w:val="00C74C8B"/>
    <w:rsid w:val="00C9699D"/>
    <w:rsid w:val="00CA0D6F"/>
    <w:rsid w:val="00CC1C64"/>
    <w:rsid w:val="00D43485"/>
    <w:rsid w:val="00D75AFC"/>
    <w:rsid w:val="00DB3C65"/>
    <w:rsid w:val="00DF038B"/>
    <w:rsid w:val="00E171CF"/>
    <w:rsid w:val="00E30246"/>
    <w:rsid w:val="00E346DC"/>
    <w:rsid w:val="00ED5BDC"/>
    <w:rsid w:val="00F7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D3B93C"/>
  <w15:chartTrackingRefBased/>
  <w15:docId w15:val="{5B1AEEB7-B4D2-45DA-9E0D-8AFA638C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spacing w:before="120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pPr>
      <w:keepNext/>
      <w:spacing w:before="120"/>
      <w:jc w:val="center"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spacing w:before="120"/>
      <w:jc w:val="center"/>
      <w:outlineLvl w:val="4"/>
    </w:pPr>
    <w:rPr>
      <w:b/>
      <w: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Pr>
      <w:sz w:val="20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8"/>
    </w:rPr>
  </w:style>
  <w:style w:type="paragraph" w:styleId="Zkladntext">
    <w:name w:val="Body Text"/>
    <w:basedOn w:val="Normln"/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E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1E97"/>
    <w:rPr>
      <w:rFonts w:ascii="Segoe UI" w:hAnsi="Segoe UI" w:cs="Segoe UI"/>
      <w:sz w:val="18"/>
      <w:szCs w:val="18"/>
    </w:rPr>
  </w:style>
  <w:style w:type="paragraph" w:styleId="Bezmezer">
    <w:name w:val="No Spacing"/>
    <w:link w:val="BezmezerChar"/>
    <w:qFormat/>
    <w:rsid w:val="00D75AF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D75A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B1639-D148-427C-A821-7B8A0281F8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2012-07-11T12:02:00Z</cp:lastPrinted>
  <dcterms:created xsi:type="dcterms:W3CDTF">2023-12-04T09:50:00Z</dcterms:created>
  <dcterms:modified xsi:type="dcterms:W3CDTF">2024-07-29T08:39:00Z</dcterms:modified>
</cp:coreProperties>
</file>