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7C1DA" w14:textId="6FD4881E" w:rsidR="009F71BC" w:rsidRPr="004C6BA1" w:rsidRDefault="009F71BC" w:rsidP="009F71BC">
      <w:pPr>
        <w:jc w:val="center"/>
        <w:rPr>
          <w:rFonts w:cs="Arial"/>
          <w:b/>
          <w:sz w:val="20"/>
        </w:rPr>
      </w:pPr>
      <w:r w:rsidRPr="004C6BA1">
        <w:rPr>
          <w:rFonts w:cs="Arial"/>
          <w:b/>
          <w:sz w:val="20"/>
        </w:rPr>
        <w:t>TECHNICKÉ VYBAVENÍ</w:t>
      </w:r>
    </w:p>
    <w:p w14:paraId="3869A134" w14:textId="77777777" w:rsidR="009F71BC" w:rsidRPr="004C6BA1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4C6BA1" w:rsidRDefault="009F71BC" w:rsidP="005212F3">
      <w:pPr>
        <w:rPr>
          <w:rFonts w:cs="Arial"/>
          <w:sz w:val="20"/>
        </w:rPr>
      </w:pPr>
    </w:p>
    <w:p w14:paraId="2AD9AE85" w14:textId="1010141F" w:rsidR="00F70F31" w:rsidRPr="004C6BA1" w:rsidRDefault="006276A1" w:rsidP="007F1960">
      <w:pPr>
        <w:rPr>
          <w:rFonts w:cs="Arial"/>
          <w:i/>
          <w:snapToGrid w:val="0"/>
          <w:sz w:val="20"/>
        </w:rPr>
      </w:pPr>
      <w:r>
        <w:rPr>
          <w:rFonts w:cs="Arial"/>
          <w:b/>
          <w:bCs/>
          <w:szCs w:val="24"/>
        </w:rPr>
        <w:t>Elektromontážní práce II – Stavby</w:t>
      </w:r>
      <w:r w:rsidR="005329D2" w:rsidRPr="006E1414">
        <w:rPr>
          <w:rFonts w:cs="Arial"/>
          <w:b/>
          <w:bCs/>
          <w:szCs w:val="24"/>
        </w:rPr>
        <w:t>, běžné opravy a odstraňování poruch na zařízení VN, NN a DTS</w:t>
      </w:r>
    </w:p>
    <w:p w14:paraId="6BA1B166" w14:textId="7A7749EB" w:rsidR="007F1960" w:rsidRDefault="00F70F31" w:rsidP="007F1960">
      <w:pPr>
        <w:rPr>
          <w:rFonts w:cs="Arial"/>
          <w:b/>
          <w:bCs/>
          <w:snapToGrid w:val="0"/>
          <w:sz w:val="20"/>
        </w:rPr>
      </w:pPr>
      <w:r w:rsidRPr="006E1414">
        <w:rPr>
          <w:rFonts w:cs="Arial"/>
          <w:b/>
          <w:bCs/>
          <w:snapToGrid w:val="0"/>
          <w:sz w:val="20"/>
        </w:rPr>
        <w:t xml:space="preserve">Zhotovitel </w:t>
      </w:r>
      <w:r w:rsidR="00F95225">
        <w:rPr>
          <w:rFonts w:cs="Arial"/>
          <w:b/>
          <w:bCs/>
          <w:snapToGrid w:val="0"/>
          <w:sz w:val="20"/>
        </w:rPr>
        <w:t xml:space="preserve">je </w:t>
      </w:r>
      <w:r w:rsidR="00F95225" w:rsidRPr="00F95225">
        <w:rPr>
          <w:rFonts w:cs="Arial"/>
          <w:b/>
          <w:bCs/>
          <w:snapToGrid w:val="0"/>
          <w:sz w:val="20"/>
        </w:rPr>
        <w:t xml:space="preserve"> povinen si zajistit min. níže uvedené vybavení pro plnění z rámcové dohody:</w:t>
      </w:r>
    </w:p>
    <w:p w14:paraId="734108A4" w14:textId="77777777" w:rsidR="003F3C17" w:rsidRDefault="003F3C17" w:rsidP="007F1960">
      <w:pPr>
        <w:rPr>
          <w:rFonts w:cs="Arial"/>
          <w:b/>
          <w:bCs/>
          <w:snapToGrid w:val="0"/>
          <w:sz w:val="20"/>
        </w:rPr>
      </w:pPr>
    </w:p>
    <w:p w14:paraId="1071D9EB" w14:textId="2CB43A52" w:rsidR="006C1090" w:rsidDel="006276A1" w:rsidRDefault="006C1090" w:rsidP="007F1960">
      <w:pPr>
        <w:rPr>
          <w:del w:id="0" w:author="Popelková, Lenka" w:date="2025-04-24T13:12:00Z" w16du:dateUtc="2025-04-24T11:12:00Z"/>
          <w:rFonts w:cs="Arial"/>
          <w:b/>
          <w:bCs/>
          <w:snapToGrid w:val="0"/>
          <w:sz w:val="20"/>
        </w:rPr>
      </w:pPr>
    </w:p>
    <w:p w14:paraId="503C2928" w14:textId="77777777" w:rsidR="00F95225" w:rsidRPr="004C6BA1" w:rsidRDefault="00F95225" w:rsidP="007F1960">
      <w:pPr>
        <w:rPr>
          <w:rFonts w:cs="Arial"/>
          <w:b/>
          <w:bCs/>
          <w:snapToGrid w:val="0"/>
          <w:sz w:val="20"/>
        </w:rPr>
      </w:pPr>
    </w:p>
    <w:p w14:paraId="1BF08959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bookmarkStart w:id="1" w:name="_Hlk48222758"/>
      <w:r w:rsidRPr="00DB4F4C">
        <w:rPr>
          <w:sz w:val="20"/>
        </w:rPr>
        <w:t xml:space="preserve">alespoň 1 pojízdná zdvihací pracovní plošina s deklarovanou schopností jízdy mimo zpevněné komunikace-pohon 4x4 a s dosahem manipulace minimálně 13 m, a zároveň </w:t>
      </w:r>
    </w:p>
    <w:p w14:paraId="75D1D65F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>alespoň 1 pojízdná zdvihací pracovní plošina s dosahem manipulace minimálně 13 m s vhodnou konstrukcí pro PPN (NN) nebo dodavatel musí doložit, že je vybaven bezpečnostními prostředky a OOPP a koš MP uzpůsobí tak, aby odpovídal požadovaným postupům PPN, a zároveň</w:t>
      </w:r>
    </w:p>
    <w:p w14:paraId="0E19FFD0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>alespoň 1 zařízení pro tahání vodičů (traktor, nákladní automobil), a zároveň</w:t>
      </w:r>
    </w:p>
    <w:p w14:paraId="16778770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>alespoň 1 bagr pro výkopové práce, a zároveň</w:t>
      </w:r>
    </w:p>
    <w:p w14:paraId="029381FF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>alespoň 1 vozidlo do 3,5t s deklarovanou schopností jízdy mimo zpevněné komunikace pohon 4x4 a zároveň</w:t>
      </w:r>
    </w:p>
    <w:p w14:paraId="6FEED0DA" w14:textId="230753F6" w:rsidR="00952632" w:rsidRPr="00DB4F4C" w:rsidRDefault="00854170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854170">
        <w:rPr>
          <w:sz w:val="20"/>
        </w:rPr>
        <w:t xml:space="preserve">ochranné pomůcky pro práci na elektrickém zařízení dle dokumentu „FO 776 Zásady               a povinnosti cizích fyzických nebo právnických osob na pracovišti E.ON 2021“ </w:t>
      </w:r>
      <w:r w:rsidR="00952632" w:rsidRPr="00DB4F4C">
        <w:rPr>
          <w:sz w:val="20"/>
        </w:rPr>
        <w:t>a zároveň</w:t>
      </w:r>
    </w:p>
    <w:p w14:paraId="37CF2466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>Elektromontážní nářadí a pomůcky vhodné pro práce pod napětím v rozsahu povolených pracovních postupů PPN NN, a zároveň</w:t>
      </w:r>
    </w:p>
    <w:p w14:paraId="20B42882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 xml:space="preserve">Prostředky osobního zajištění k ochraně proti pádu z výšky, a zároveň </w:t>
      </w:r>
    </w:p>
    <w:p w14:paraId="3A82D9B2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>Osobní ochranné pracovní prostředky (OOPP) dle požadavků RS-019 (bude poskytnuto vybranému zhotoviteli) a dle požadavků příslušných pracovních postupů PPN NN, a zároveň</w:t>
      </w:r>
    </w:p>
    <w:p w14:paraId="48E64CAB" w14:textId="77777777" w:rsidR="00952632" w:rsidRPr="00DB4F4C" w:rsidRDefault="00952632" w:rsidP="00952632">
      <w:pPr>
        <w:widowControl w:val="0"/>
        <w:numPr>
          <w:ilvl w:val="0"/>
          <w:numId w:val="48"/>
        </w:numPr>
        <w:spacing w:before="120" w:line="276" w:lineRule="auto"/>
        <w:ind w:left="1276" w:hanging="709"/>
        <w:rPr>
          <w:sz w:val="20"/>
        </w:rPr>
      </w:pPr>
      <w:r w:rsidRPr="00DB4F4C">
        <w:rPr>
          <w:sz w:val="20"/>
        </w:rPr>
        <w:t>Izolační žebřík musí být vyrobený a schválený pro práce pod napětím do napěťové hladiny minimálně 1000 V.</w:t>
      </w:r>
    </w:p>
    <w:p w14:paraId="46180F24" w14:textId="77777777" w:rsidR="00952632" w:rsidRPr="00DB4F4C" w:rsidRDefault="00952632" w:rsidP="00952632">
      <w:pPr>
        <w:widowControl w:val="0"/>
        <w:spacing w:before="120" w:line="276" w:lineRule="auto"/>
        <w:ind w:left="1428"/>
        <w:rPr>
          <w:sz w:val="20"/>
        </w:rPr>
      </w:pPr>
    </w:p>
    <w:bookmarkEnd w:id="1"/>
    <w:p w14:paraId="2409BBCF" w14:textId="77777777" w:rsidR="00952632" w:rsidRPr="00DB4F4C" w:rsidRDefault="00952632" w:rsidP="00952632">
      <w:pPr>
        <w:rPr>
          <w:sz w:val="20"/>
        </w:rPr>
      </w:pPr>
      <w:r w:rsidRPr="00DB4F4C">
        <w:rPr>
          <w:sz w:val="20"/>
        </w:rPr>
        <w:t>a dále, že dodavatel nebo jeho poddodavatelé budou disponovat dílenskými prostředky, příslušným nářadím k provádění sjednaných činností a postupů, přičemž tyto budou po celou dobu plnění z rámcové dohody vhodné pro práci, při které budou používány, a to včetně předepsaných kontrol, zkoušek, revizí a údržby.</w:t>
      </w:r>
    </w:p>
    <w:p w14:paraId="6C298B67" w14:textId="77777777" w:rsidR="006C1090" w:rsidRPr="00DB4F4C" w:rsidRDefault="006C1090" w:rsidP="009F71BC">
      <w:pPr>
        <w:spacing w:line="360" w:lineRule="auto"/>
        <w:jc w:val="left"/>
        <w:rPr>
          <w:rFonts w:cs="Arial"/>
          <w:b/>
          <w:sz w:val="22"/>
          <w:szCs w:val="22"/>
        </w:rPr>
      </w:pPr>
    </w:p>
    <w:p w14:paraId="7D58C817" w14:textId="7A3F2864" w:rsidR="008F2D0D" w:rsidRDefault="00854170" w:rsidP="009F71BC">
      <w:pPr>
        <w:spacing w:line="360" w:lineRule="auto"/>
        <w:jc w:val="left"/>
        <w:rPr>
          <w:rFonts w:cs="Arial"/>
          <w:b/>
          <w:sz w:val="20"/>
        </w:rPr>
      </w:pPr>
      <w:bookmarkStart w:id="2" w:name="_Hlk192509047"/>
      <w:r>
        <w:rPr>
          <w:rFonts w:cs="Arial"/>
          <w:b/>
          <w:sz w:val="20"/>
        </w:rPr>
        <w:t xml:space="preserve">Příloha   </w:t>
      </w:r>
      <w:r w:rsidRPr="00854170">
        <w:rPr>
          <w:rFonts w:cs="Arial"/>
          <w:bCs/>
          <w:sz w:val="20"/>
        </w:rPr>
        <w:t>FO 776</w:t>
      </w:r>
      <w:r w:rsidRPr="00854170">
        <w:rPr>
          <w:rFonts w:cs="Arial"/>
          <w:b/>
          <w:sz w:val="20"/>
        </w:rPr>
        <w:t xml:space="preserve"> </w:t>
      </w:r>
      <w:r w:rsidRPr="00DB4F4C">
        <w:rPr>
          <w:sz w:val="20"/>
        </w:rPr>
        <w:t>Zásady a povinnosti cizích fyzických nebo právnických osob na pracovišti E.ON_20</w:t>
      </w:r>
      <w:r>
        <w:rPr>
          <w:sz w:val="20"/>
        </w:rPr>
        <w:t>21</w:t>
      </w:r>
    </w:p>
    <w:bookmarkEnd w:id="2"/>
    <w:p w14:paraId="6384B271" w14:textId="5EC176DE" w:rsidR="008F2D0D" w:rsidRDefault="008F2D0D" w:rsidP="009F71BC">
      <w:pPr>
        <w:spacing w:line="360" w:lineRule="auto"/>
        <w:jc w:val="left"/>
        <w:rPr>
          <w:rFonts w:cs="Arial"/>
          <w:b/>
          <w:sz w:val="20"/>
        </w:rPr>
      </w:pPr>
    </w:p>
    <w:p w14:paraId="094617E1" w14:textId="77777777" w:rsidR="00F84AE0" w:rsidRDefault="00F84AE0" w:rsidP="009F71BC">
      <w:pPr>
        <w:spacing w:line="360" w:lineRule="auto"/>
        <w:jc w:val="left"/>
        <w:rPr>
          <w:rFonts w:cs="Arial"/>
          <w:b/>
          <w:sz w:val="20"/>
        </w:rPr>
      </w:pPr>
    </w:p>
    <w:bookmarkStart w:id="3" w:name="_MON_1798032262"/>
    <w:bookmarkEnd w:id="3"/>
    <w:p w14:paraId="0FC2B30D" w14:textId="602899F9" w:rsidR="00F84AE0" w:rsidRPr="009F71BC" w:rsidRDefault="00F84AE0" w:rsidP="009F71BC">
      <w:pPr>
        <w:spacing w:line="360" w:lineRule="auto"/>
        <w:jc w:val="left"/>
        <w:rPr>
          <w:rFonts w:cs="Arial"/>
          <w:b/>
          <w:sz w:val="20"/>
        </w:rPr>
      </w:pPr>
      <w:r>
        <w:rPr>
          <w:rFonts w:cs="Arial"/>
          <w:b/>
          <w:sz w:val="20"/>
        </w:rPr>
        <w:object w:dxaOrig="1538" w:dyaOrig="995" w14:anchorId="10A7BE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Word.Document.12" ShapeID="_x0000_i1025" DrawAspect="Icon" ObjectID="_1807086935" r:id="rId9">
            <o:FieldCodes>\s</o:FieldCodes>
          </o:OLEObject>
        </w:object>
      </w:r>
    </w:p>
    <w:sectPr w:rsidR="00F84AE0" w:rsidRPr="009F71BC" w:rsidSect="00F22A60">
      <w:footerReference w:type="default" r:id="rId10"/>
      <w:headerReference w:type="first" r:id="rId11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62342" w14:textId="77777777" w:rsidR="00B91477" w:rsidRDefault="00B91477" w:rsidP="007254DC">
      <w:r>
        <w:separator/>
      </w:r>
    </w:p>
  </w:endnote>
  <w:endnote w:type="continuationSeparator" w:id="0">
    <w:p w14:paraId="4CA3A6F3" w14:textId="77777777" w:rsidR="00B91477" w:rsidRDefault="00B9147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82980" w14:textId="77777777" w:rsidR="00B91477" w:rsidRDefault="00B91477" w:rsidP="007254DC">
      <w:r>
        <w:separator/>
      </w:r>
    </w:p>
  </w:footnote>
  <w:footnote w:type="continuationSeparator" w:id="0">
    <w:p w14:paraId="2FAED638" w14:textId="77777777" w:rsidR="00B91477" w:rsidRDefault="00B9147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160624D6" w:rsidR="00CB7722" w:rsidRPr="009F71BC" w:rsidRDefault="006276A1" w:rsidP="009D4745">
    <w:pPr>
      <w:pStyle w:val="Zhlav"/>
      <w:jc w:val="right"/>
      <w:rPr>
        <w:rFonts w:cs="Arial"/>
        <w:sz w:val="20"/>
      </w:rPr>
    </w:pPr>
    <w:r>
      <w:rPr>
        <w:rFonts w:cs="Arial"/>
        <w:sz w:val="20"/>
      </w:rPr>
      <w:t>01_</w:t>
    </w:r>
    <w:r w:rsidR="00947BEF" w:rsidRPr="009F71BC">
      <w:rPr>
        <w:rFonts w:cs="Arial"/>
        <w:sz w:val="20"/>
      </w:rPr>
      <w:t>Priloha_</w:t>
    </w:r>
    <w:r w:rsidR="004C6BA1">
      <w:rPr>
        <w:rFonts w:cs="Arial"/>
        <w:sz w:val="20"/>
      </w:rPr>
      <w:t>3</w:t>
    </w:r>
    <w:r w:rsidR="00930ED2">
      <w:rPr>
        <w:rFonts w:cs="Arial"/>
        <w:sz w:val="20"/>
      </w:rPr>
      <w:t>5</w:t>
    </w:r>
    <w:r w:rsidR="00947BEF" w:rsidRPr="009F71BC">
      <w:rPr>
        <w:rFonts w:cs="Arial"/>
        <w:sz w:val="20"/>
      </w:rPr>
      <w:t>_</w:t>
    </w:r>
    <w:r w:rsidR="005757F5" w:rsidDel="005757F5">
      <w:rPr>
        <w:rFonts w:cs="Arial"/>
        <w:sz w:val="20"/>
      </w:rPr>
      <w:t xml:space="preserve"> </w:t>
    </w:r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41C61"/>
    <w:multiLevelType w:val="hybridMultilevel"/>
    <w:tmpl w:val="F7B8E8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186B7545"/>
    <w:multiLevelType w:val="hybridMultilevel"/>
    <w:tmpl w:val="6C58C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03B74FB"/>
    <w:multiLevelType w:val="hybridMultilevel"/>
    <w:tmpl w:val="22C8C4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93A203A">
      <w:numFmt w:val="bullet"/>
      <w:lvlText w:val="•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2C6FCD"/>
    <w:multiLevelType w:val="multilevel"/>
    <w:tmpl w:val="1DE68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3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784694076">
    <w:abstractNumId w:val="23"/>
  </w:num>
  <w:num w:numId="2" w16cid:durableId="368146082">
    <w:abstractNumId w:val="33"/>
  </w:num>
  <w:num w:numId="3" w16cid:durableId="805198519">
    <w:abstractNumId w:val="34"/>
  </w:num>
  <w:num w:numId="4" w16cid:durableId="621379288">
    <w:abstractNumId w:val="38"/>
  </w:num>
  <w:num w:numId="5" w16cid:durableId="1849446681">
    <w:abstractNumId w:val="50"/>
  </w:num>
  <w:num w:numId="6" w16cid:durableId="386496798">
    <w:abstractNumId w:val="28"/>
  </w:num>
  <w:num w:numId="7" w16cid:durableId="512106442">
    <w:abstractNumId w:val="17"/>
  </w:num>
  <w:num w:numId="8" w16cid:durableId="2010600621">
    <w:abstractNumId w:val="49"/>
  </w:num>
  <w:num w:numId="9" w16cid:durableId="1879583666">
    <w:abstractNumId w:val="35"/>
  </w:num>
  <w:num w:numId="10" w16cid:durableId="1061905327">
    <w:abstractNumId w:val="4"/>
  </w:num>
  <w:num w:numId="11" w16cid:durableId="978265532">
    <w:abstractNumId w:val="5"/>
  </w:num>
  <w:num w:numId="12" w16cid:durableId="1063068862">
    <w:abstractNumId w:val="36"/>
  </w:num>
  <w:num w:numId="13" w16cid:durableId="499779910">
    <w:abstractNumId w:val="52"/>
  </w:num>
  <w:num w:numId="14" w16cid:durableId="1238708429">
    <w:abstractNumId w:val="10"/>
  </w:num>
  <w:num w:numId="15" w16cid:durableId="1585797096">
    <w:abstractNumId w:val="26"/>
  </w:num>
  <w:num w:numId="16" w16cid:durableId="19399433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4198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112478">
    <w:abstractNumId w:val="51"/>
  </w:num>
  <w:num w:numId="19" w16cid:durableId="1233854866">
    <w:abstractNumId w:val="22"/>
  </w:num>
  <w:num w:numId="20" w16cid:durableId="1905287198">
    <w:abstractNumId w:val="32"/>
  </w:num>
  <w:num w:numId="21" w16cid:durableId="1475878181">
    <w:abstractNumId w:val="40"/>
  </w:num>
  <w:num w:numId="22" w16cid:durableId="679311815">
    <w:abstractNumId w:val="3"/>
  </w:num>
  <w:num w:numId="23" w16cid:durableId="1217083772">
    <w:abstractNumId w:val="52"/>
    <w:lvlOverride w:ilvl="0">
      <w:startOverride w:val="1"/>
    </w:lvlOverride>
  </w:num>
  <w:num w:numId="24" w16cid:durableId="1738899022">
    <w:abstractNumId w:val="15"/>
  </w:num>
  <w:num w:numId="25" w16cid:durableId="846212574">
    <w:abstractNumId w:val="9"/>
  </w:num>
  <w:num w:numId="26" w16cid:durableId="899249466">
    <w:abstractNumId w:val="7"/>
  </w:num>
  <w:num w:numId="27" w16cid:durableId="1757314759">
    <w:abstractNumId w:val="31"/>
  </w:num>
  <w:num w:numId="28" w16cid:durableId="686370598">
    <w:abstractNumId w:val="19"/>
  </w:num>
  <w:num w:numId="29" w16cid:durableId="1088847714">
    <w:abstractNumId w:val="37"/>
  </w:num>
  <w:num w:numId="30" w16cid:durableId="45417405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11234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4410209">
    <w:abstractNumId w:val="2"/>
  </w:num>
  <w:num w:numId="33" w16cid:durableId="1984577807">
    <w:abstractNumId w:val="11"/>
  </w:num>
  <w:num w:numId="34" w16cid:durableId="240255589">
    <w:abstractNumId w:val="42"/>
  </w:num>
  <w:num w:numId="35" w16cid:durableId="958799142">
    <w:abstractNumId w:val="6"/>
  </w:num>
  <w:num w:numId="36" w16cid:durableId="775950992">
    <w:abstractNumId w:val="45"/>
  </w:num>
  <w:num w:numId="37" w16cid:durableId="1554535274">
    <w:abstractNumId w:val="44"/>
  </w:num>
  <w:num w:numId="38" w16cid:durableId="1499270775">
    <w:abstractNumId w:val="48"/>
  </w:num>
  <w:num w:numId="39" w16cid:durableId="10762435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3688183">
    <w:abstractNumId w:val="24"/>
  </w:num>
  <w:num w:numId="41" w16cid:durableId="2026789870">
    <w:abstractNumId w:val="41"/>
  </w:num>
  <w:num w:numId="42" w16cid:durableId="938214833">
    <w:abstractNumId w:val="18"/>
  </w:num>
  <w:num w:numId="43" w16cid:durableId="1411586698">
    <w:abstractNumId w:val="20"/>
  </w:num>
  <w:num w:numId="44" w16cid:durableId="1623802047">
    <w:abstractNumId w:val="46"/>
  </w:num>
  <w:num w:numId="45" w16cid:durableId="174394399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86207519">
    <w:abstractNumId w:val="43"/>
  </w:num>
  <w:num w:numId="47" w16cid:durableId="1424717397">
    <w:abstractNumId w:val="8"/>
  </w:num>
  <w:num w:numId="48" w16cid:durableId="32121516">
    <w:abstractNumId w:val="27"/>
  </w:num>
  <w:num w:numId="49" w16cid:durableId="697388168">
    <w:abstractNumId w:val="25"/>
  </w:num>
  <w:num w:numId="50" w16cid:durableId="1739160574">
    <w:abstractNumId w:val="30"/>
  </w:num>
  <w:num w:numId="51" w16cid:durableId="283853318">
    <w:abstractNumId w:val="47"/>
  </w:num>
  <w:num w:numId="52" w16cid:durableId="152259598">
    <w:abstractNumId w:val="13"/>
  </w:num>
  <w:num w:numId="53" w16cid:durableId="1900628775">
    <w:abstractNumId w:val="21"/>
  </w:num>
  <w:num w:numId="54" w16cid:durableId="1805611305">
    <w:abstractNumId w:val="14"/>
  </w:num>
  <w:num w:numId="55" w16cid:durableId="2135832267">
    <w:abstractNumId w:val="29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CyNe570ehzun1uInNPa3+fKxQ6kbhXiHqHFxrytyD+ZQIBw+uHOkoIg0W81Zf6LjUNE+A59VnsxWhi3I9gFmug==" w:salt="ItU6XwpY3oV6n0/ZXD7KSQ=="/>
  <w:defaultTabStop w:val="708"/>
  <w:hyphenationZone w:val="425"/>
  <w:characterSpacingControl w:val="doNotCompress"/>
  <w:hdrShapeDefaults>
    <o:shapedefaults v:ext="edit" spidmax="2051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128"/>
    <w:rsid w:val="00096B43"/>
    <w:rsid w:val="000A0472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1307B"/>
    <w:rsid w:val="00121E4F"/>
    <w:rsid w:val="001327B5"/>
    <w:rsid w:val="00135E18"/>
    <w:rsid w:val="00136BEE"/>
    <w:rsid w:val="00137920"/>
    <w:rsid w:val="001428F9"/>
    <w:rsid w:val="00142B13"/>
    <w:rsid w:val="00152CE4"/>
    <w:rsid w:val="00154596"/>
    <w:rsid w:val="00174A5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04684"/>
    <w:rsid w:val="00214C62"/>
    <w:rsid w:val="00215C61"/>
    <w:rsid w:val="00216985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3AE0"/>
    <w:rsid w:val="002F6075"/>
    <w:rsid w:val="002F65A3"/>
    <w:rsid w:val="0030025A"/>
    <w:rsid w:val="003203EB"/>
    <w:rsid w:val="00320AC9"/>
    <w:rsid w:val="003236FF"/>
    <w:rsid w:val="003301B7"/>
    <w:rsid w:val="00332643"/>
    <w:rsid w:val="00344A2F"/>
    <w:rsid w:val="00347B4E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A2D2B"/>
    <w:rsid w:val="003B0E31"/>
    <w:rsid w:val="003D47B1"/>
    <w:rsid w:val="003D74B7"/>
    <w:rsid w:val="003E63A2"/>
    <w:rsid w:val="003F3C17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C6BA1"/>
    <w:rsid w:val="004D23C0"/>
    <w:rsid w:val="004D5904"/>
    <w:rsid w:val="004E71E1"/>
    <w:rsid w:val="004F3ED3"/>
    <w:rsid w:val="005212F3"/>
    <w:rsid w:val="00524675"/>
    <w:rsid w:val="005329D2"/>
    <w:rsid w:val="005373DA"/>
    <w:rsid w:val="00540A0A"/>
    <w:rsid w:val="00547685"/>
    <w:rsid w:val="00552304"/>
    <w:rsid w:val="00554B69"/>
    <w:rsid w:val="00564EAE"/>
    <w:rsid w:val="00575505"/>
    <w:rsid w:val="005757F5"/>
    <w:rsid w:val="00575D57"/>
    <w:rsid w:val="0058380D"/>
    <w:rsid w:val="00587CB6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D1430"/>
    <w:rsid w:val="005E55E1"/>
    <w:rsid w:val="005E69FF"/>
    <w:rsid w:val="00601E73"/>
    <w:rsid w:val="006037C8"/>
    <w:rsid w:val="00603A77"/>
    <w:rsid w:val="0061696C"/>
    <w:rsid w:val="00621FF1"/>
    <w:rsid w:val="006239D1"/>
    <w:rsid w:val="006276A1"/>
    <w:rsid w:val="00642145"/>
    <w:rsid w:val="00642A31"/>
    <w:rsid w:val="00650C48"/>
    <w:rsid w:val="006620F1"/>
    <w:rsid w:val="0066357E"/>
    <w:rsid w:val="006636F4"/>
    <w:rsid w:val="00663DE7"/>
    <w:rsid w:val="00666EB3"/>
    <w:rsid w:val="0067117A"/>
    <w:rsid w:val="0067265E"/>
    <w:rsid w:val="0068312F"/>
    <w:rsid w:val="00695A86"/>
    <w:rsid w:val="00697F78"/>
    <w:rsid w:val="006A0061"/>
    <w:rsid w:val="006A284F"/>
    <w:rsid w:val="006B0CA9"/>
    <w:rsid w:val="006C1090"/>
    <w:rsid w:val="006C2ED3"/>
    <w:rsid w:val="006C5C38"/>
    <w:rsid w:val="006C76A2"/>
    <w:rsid w:val="006D2E3B"/>
    <w:rsid w:val="006D6934"/>
    <w:rsid w:val="006E141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32E81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40B4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170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8F2D0D"/>
    <w:rsid w:val="00905346"/>
    <w:rsid w:val="00910D13"/>
    <w:rsid w:val="0091108C"/>
    <w:rsid w:val="009118CE"/>
    <w:rsid w:val="00927B64"/>
    <w:rsid w:val="00930ED2"/>
    <w:rsid w:val="00933FF3"/>
    <w:rsid w:val="009343CD"/>
    <w:rsid w:val="00945B15"/>
    <w:rsid w:val="00947630"/>
    <w:rsid w:val="00947BEF"/>
    <w:rsid w:val="00950BA3"/>
    <w:rsid w:val="009516E1"/>
    <w:rsid w:val="00952632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441"/>
    <w:rsid w:val="009A39A6"/>
    <w:rsid w:val="009A48CC"/>
    <w:rsid w:val="009C6C7F"/>
    <w:rsid w:val="009D4745"/>
    <w:rsid w:val="009E093E"/>
    <w:rsid w:val="009E7321"/>
    <w:rsid w:val="009F0095"/>
    <w:rsid w:val="009F5CB1"/>
    <w:rsid w:val="009F71BC"/>
    <w:rsid w:val="00A10133"/>
    <w:rsid w:val="00A110B9"/>
    <w:rsid w:val="00A32317"/>
    <w:rsid w:val="00A37F1A"/>
    <w:rsid w:val="00A43B43"/>
    <w:rsid w:val="00A44968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C6279"/>
    <w:rsid w:val="00AD0512"/>
    <w:rsid w:val="00AE1C9D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1477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1442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5758"/>
    <w:rsid w:val="00CF6925"/>
    <w:rsid w:val="00CF6ACE"/>
    <w:rsid w:val="00CF7277"/>
    <w:rsid w:val="00D17F4E"/>
    <w:rsid w:val="00D20ED7"/>
    <w:rsid w:val="00D31AE0"/>
    <w:rsid w:val="00D3699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B4F4C"/>
    <w:rsid w:val="00DC02F7"/>
    <w:rsid w:val="00DC0324"/>
    <w:rsid w:val="00DC5EB2"/>
    <w:rsid w:val="00DC76D9"/>
    <w:rsid w:val="00DC79F5"/>
    <w:rsid w:val="00DD0476"/>
    <w:rsid w:val="00E067D5"/>
    <w:rsid w:val="00E13501"/>
    <w:rsid w:val="00E20C71"/>
    <w:rsid w:val="00E24C28"/>
    <w:rsid w:val="00E253EA"/>
    <w:rsid w:val="00E25FF5"/>
    <w:rsid w:val="00E27023"/>
    <w:rsid w:val="00E309BB"/>
    <w:rsid w:val="00E3209B"/>
    <w:rsid w:val="00E363E3"/>
    <w:rsid w:val="00E46ACB"/>
    <w:rsid w:val="00E46F4D"/>
    <w:rsid w:val="00E5429B"/>
    <w:rsid w:val="00E64C41"/>
    <w:rsid w:val="00E65EFF"/>
    <w:rsid w:val="00E677E9"/>
    <w:rsid w:val="00E8140A"/>
    <w:rsid w:val="00E819D0"/>
    <w:rsid w:val="00E842D0"/>
    <w:rsid w:val="00E869E7"/>
    <w:rsid w:val="00E90C10"/>
    <w:rsid w:val="00E93309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175A"/>
    <w:rsid w:val="00F73456"/>
    <w:rsid w:val="00F84AE0"/>
    <w:rsid w:val="00F93C91"/>
    <w:rsid w:val="00F93D5C"/>
    <w:rsid w:val="00F95225"/>
    <w:rsid w:val="00FA218C"/>
    <w:rsid w:val="00FB0FF2"/>
    <w:rsid w:val="00FB1302"/>
    <w:rsid w:val="00FB3369"/>
    <w:rsid w:val="00FC4086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4C6BA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54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Macháček, Stanislav</dc:creator>
  <cp:lastModifiedBy>Macháček, Stanislav</cp:lastModifiedBy>
  <cp:revision>3</cp:revision>
  <cp:lastPrinted>2019-06-04T11:19:00Z</cp:lastPrinted>
  <dcterms:created xsi:type="dcterms:W3CDTF">2025-04-25T09:45:00Z</dcterms:created>
  <dcterms:modified xsi:type="dcterms:W3CDTF">2025-04-25T09:49:00Z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