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15700" w14:textId="4F96D353" w:rsidR="000E132B" w:rsidRPr="004F18B0" w:rsidRDefault="009C02B8" w:rsidP="000E132B">
      <w:pPr>
        <w:tabs>
          <w:tab w:val="left" w:pos="6521"/>
        </w:tabs>
        <w:spacing w:before="120" w:after="120"/>
        <w:ind w:left="420"/>
        <w:rPr>
          <w:rFonts w:ascii="Arial" w:hAnsi="Arial" w:cs="Arial"/>
          <w:b/>
          <w:caps/>
          <w:u w:val="single"/>
        </w:rPr>
      </w:pPr>
      <w:r>
        <w:rPr>
          <w:rFonts w:ascii="Arial" w:hAnsi="Arial" w:cs="Arial"/>
          <w:b/>
          <w:caps/>
          <w:u w:val="single"/>
        </w:rPr>
        <w:t xml:space="preserve"> </w:t>
      </w:r>
      <w:bookmarkStart w:id="0" w:name="_GoBack"/>
      <w:bookmarkEnd w:id="0"/>
    </w:p>
    <w:p w14:paraId="42B344CF" w14:textId="77777777" w:rsidR="004F18B0" w:rsidRDefault="004F18B0" w:rsidP="00ED69C8">
      <w:p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4F18B0">
        <w:rPr>
          <w:rFonts w:ascii="Arial" w:hAnsi="Arial" w:cs="Arial"/>
          <w:b/>
          <w:caps/>
        </w:rPr>
        <w:t>IZOLÁTORY pro venkovní vedení a rozvodny velmi vysokého napětí – keramické tyčové izolátory</w:t>
      </w:r>
    </w:p>
    <w:p w14:paraId="7263A0AC" w14:textId="77777777" w:rsidR="002F4515" w:rsidRPr="004F18B0" w:rsidRDefault="002F4515" w:rsidP="002F4515">
      <w:pPr>
        <w:tabs>
          <w:tab w:val="left" w:pos="6521"/>
        </w:tabs>
        <w:spacing w:before="120" w:after="120"/>
        <w:ind w:left="567"/>
        <w:rPr>
          <w:rFonts w:ascii="Arial" w:hAnsi="Arial" w:cs="Arial"/>
          <w:b/>
          <w:caps/>
        </w:rPr>
      </w:pPr>
    </w:p>
    <w:p w14:paraId="7317EC3B" w14:textId="77777777" w:rsidR="004F18B0" w:rsidRPr="00C77CD9" w:rsidRDefault="004F18B0" w:rsidP="00ED69C8">
      <w:pPr>
        <w:pStyle w:val="Nadpis1"/>
      </w:pPr>
      <w:r w:rsidRPr="00C77CD9">
        <w:t>Popis předmětu</w:t>
      </w:r>
    </w:p>
    <w:p w14:paraId="77CE761C" w14:textId="77777777" w:rsidR="004F18B0" w:rsidRPr="004F18B0" w:rsidRDefault="004F18B0" w:rsidP="008240C3">
      <w:pPr>
        <w:spacing w:before="120" w:after="40"/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 xml:space="preserve">Technická specifikace je platná pro výrobu, dodávku a zkoušení keramických (porcelánových) tyčových izolátorů dle norem ČSN EN 60433, ČSN IEC 383-1, ČSN IEC 120 a ČSN IEC 471 pro venkovní vedení a transformovny velmi vysokého napětí 110 </w:t>
      </w:r>
      <w:proofErr w:type="spellStart"/>
      <w:r w:rsidRPr="004F18B0">
        <w:rPr>
          <w:rFonts w:ascii="Arial" w:hAnsi="Arial" w:cs="Arial"/>
        </w:rPr>
        <w:t>kV</w:t>
      </w:r>
      <w:proofErr w:type="spellEnd"/>
      <w:r w:rsidRPr="004F18B0">
        <w:rPr>
          <w:rFonts w:ascii="Arial" w:hAnsi="Arial" w:cs="Arial"/>
        </w:rPr>
        <w:t xml:space="preserve">.  </w:t>
      </w:r>
    </w:p>
    <w:p w14:paraId="0746B5E2" w14:textId="617A6D8C" w:rsidR="004F18B0" w:rsidRPr="004F18B0" w:rsidRDefault="004F18B0" w:rsidP="00ED69C8">
      <w:pPr>
        <w:spacing w:before="120" w:after="40"/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 xml:space="preserve">Tato technická specifikace je určena pro izolátory třídy A dle normy ČSN IEC 383-1 (tyčové izolátory), </w:t>
      </w:r>
      <w:r w:rsidR="008500C5" w:rsidRPr="004F18B0">
        <w:rPr>
          <w:rFonts w:ascii="Arial" w:hAnsi="Arial" w:cs="Arial"/>
        </w:rPr>
        <w:t xml:space="preserve">používané </w:t>
      </w:r>
      <w:r w:rsidR="008500C5">
        <w:rPr>
          <w:rFonts w:ascii="Arial" w:hAnsi="Arial" w:cs="Arial"/>
        </w:rPr>
        <w:t>v nosných</w:t>
      </w:r>
      <w:r w:rsidR="00173E50">
        <w:rPr>
          <w:rFonts w:ascii="Arial" w:hAnsi="Arial" w:cs="Arial"/>
        </w:rPr>
        <w:t xml:space="preserve"> a kotevních izolátorových závěsech</w:t>
      </w:r>
      <w:r w:rsidRPr="004F18B0">
        <w:rPr>
          <w:rFonts w:ascii="Arial" w:hAnsi="Arial" w:cs="Arial"/>
        </w:rPr>
        <w:t>.</w:t>
      </w:r>
    </w:p>
    <w:p w14:paraId="3EBC4FA8" w14:textId="5F5B3135" w:rsidR="004F18B0" w:rsidRPr="004F18B0" w:rsidRDefault="004F18B0" w:rsidP="00ED69C8">
      <w:pPr>
        <w:pStyle w:val="Nadpis1"/>
      </w:pPr>
      <w:r w:rsidRPr="004F18B0">
        <w:t xml:space="preserve">Všeobecné požadavky </w:t>
      </w:r>
      <w:r w:rsidR="002D4E19">
        <w:t>a normy</w:t>
      </w:r>
    </w:p>
    <w:p w14:paraId="545A8557" w14:textId="77777777" w:rsidR="004F18B0" w:rsidRPr="004F18B0" w:rsidRDefault="0046275D" w:rsidP="004F18B0">
      <w:pPr>
        <w:tabs>
          <w:tab w:val="left" w:pos="6521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4F18B0" w:rsidRPr="004F18B0">
        <w:rPr>
          <w:rFonts w:ascii="Arial" w:hAnsi="Arial" w:cs="Arial"/>
        </w:rPr>
        <w:t>ýrob</w:t>
      </w:r>
      <w:r>
        <w:rPr>
          <w:rFonts w:ascii="Arial" w:hAnsi="Arial" w:cs="Arial"/>
        </w:rPr>
        <w:t>a</w:t>
      </w:r>
      <w:r w:rsidR="004F18B0" w:rsidRPr="004F18B0">
        <w:rPr>
          <w:rFonts w:ascii="Arial" w:hAnsi="Arial" w:cs="Arial"/>
        </w:rPr>
        <w:t>, dodávk</w:t>
      </w:r>
      <w:r>
        <w:rPr>
          <w:rFonts w:ascii="Arial" w:hAnsi="Arial" w:cs="Arial"/>
        </w:rPr>
        <w:t>a</w:t>
      </w:r>
      <w:r w:rsidR="004F18B0" w:rsidRPr="004F18B0">
        <w:rPr>
          <w:rFonts w:ascii="Arial" w:hAnsi="Arial" w:cs="Arial"/>
        </w:rPr>
        <w:t xml:space="preserve"> a zkoušení tyčových </w:t>
      </w:r>
      <w:r>
        <w:rPr>
          <w:rFonts w:ascii="Arial" w:hAnsi="Arial" w:cs="Arial"/>
        </w:rPr>
        <w:t xml:space="preserve">keramických </w:t>
      </w:r>
      <w:r w:rsidR="004F18B0" w:rsidRPr="004F18B0">
        <w:rPr>
          <w:rFonts w:ascii="Arial" w:hAnsi="Arial" w:cs="Arial"/>
        </w:rPr>
        <w:t xml:space="preserve">izolátorů </w:t>
      </w:r>
      <w:r>
        <w:rPr>
          <w:rFonts w:ascii="Arial" w:hAnsi="Arial" w:cs="Arial"/>
        </w:rPr>
        <w:t>musí být v souladu s níže uvedenými</w:t>
      </w:r>
      <w:r w:rsidR="004F18B0" w:rsidRPr="004F18B0">
        <w:rPr>
          <w:rFonts w:ascii="Arial" w:hAnsi="Arial" w:cs="Arial"/>
        </w:rPr>
        <w:t xml:space="preserve"> platn</w:t>
      </w:r>
      <w:r>
        <w:rPr>
          <w:rFonts w:ascii="Arial" w:hAnsi="Arial" w:cs="Arial"/>
        </w:rPr>
        <w:t>ými</w:t>
      </w:r>
      <w:r w:rsidR="004F18B0" w:rsidRPr="004F18B0">
        <w:rPr>
          <w:rFonts w:ascii="Arial" w:hAnsi="Arial" w:cs="Arial"/>
        </w:rPr>
        <w:t xml:space="preserve"> norm</w:t>
      </w:r>
      <w:r>
        <w:rPr>
          <w:rFonts w:ascii="Arial" w:hAnsi="Arial" w:cs="Arial"/>
        </w:rPr>
        <w:t>ami</w:t>
      </w:r>
      <w:r w:rsidR="004F18B0" w:rsidRPr="004F18B0">
        <w:rPr>
          <w:rFonts w:ascii="Arial" w:hAnsi="Arial" w:cs="Arial"/>
        </w:rPr>
        <w:t xml:space="preserve">, pokud není v této specifikaci stanoveno jinak. </w:t>
      </w:r>
    </w:p>
    <w:p w14:paraId="2FBA4096" w14:textId="77777777" w:rsidR="004F18B0" w:rsidRPr="00C306DA" w:rsidRDefault="004F18B0" w:rsidP="004F18B0">
      <w:pPr>
        <w:tabs>
          <w:tab w:val="left" w:pos="6521"/>
        </w:tabs>
        <w:spacing w:before="120"/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Všechny uvedené normy a předpisy jsou uv</w:t>
      </w:r>
      <w:r w:rsidRPr="00C306DA">
        <w:rPr>
          <w:rFonts w:ascii="Arial" w:hAnsi="Arial" w:cs="Arial"/>
        </w:rPr>
        <w:t>ažovány v poslední platné edici.</w:t>
      </w:r>
    </w:p>
    <w:p w14:paraId="174C7623" w14:textId="77777777" w:rsidR="004F18B0" w:rsidRPr="008743CA" w:rsidRDefault="0046275D" w:rsidP="004F18B0">
      <w:pPr>
        <w:tabs>
          <w:tab w:val="left" w:pos="6521"/>
        </w:tabs>
        <w:spacing w:before="120"/>
        <w:jc w:val="both"/>
        <w:rPr>
          <w:rFonts w:ascii="Arial" w:hAnsi="Arial" w:cs="Arial"/>
        </w:rPr>
      </w:pPr>
      <w:r w:rsidRPr="00C306DA">
        <w:rPr>
          <w:rFonts w:ascii="Arial" w:hAnsi="Arial" w:cs="Arial"/>
        </w:rPr>
        <w:t>Všechny podklady, dokumenty a</w:t>
      </w:r>
      <w:r w:rsidR="004F18B0" w:rsidRPr="00C306DA">
        <w:rPr>
          <w:rFonts w:ascii="Arial" w:hAnsi="Arial" w:cs="Arial"/>
        </w:rPr>
        <w:t xml:space="preserve"> protokoly musí být v českém jazyce. K dokumentaci v cizím jazyce bude doložen doslovný úředně ověřený překlad v jazyce </w:t>
      </w:r>
      <w:r w:rsidR="005E231B" w:rsidRPr="00C306DA">
        <w:rPr>
          <w:rFonts w:ascii="Arial" w:hAnsi="Arial" w:cs="Arial"/>
        </w:rPr>
        <w:t>č</w:t>
      </w:r>
      <w:r w:rsidR="004F18B0" w:rsidRPr="00C306DA">
        <w:rPr>
          <w:rFonts w:ascii="Arial" w:hAnsi="Arial" w:cs="Arial"/>
        </w:rPr>
        <w:t>eském</w:t>
      </w:r>
      <w:r w:rsidR="009513E1">
        <w:rPr>
          <w:rFonts w:ascii="Arial" w:hAnsi="Arial" w:cs="Arial"/>
        </w:rPr>
        <w:t>.</w:t>
      </w:r>
      <w:r w:rsidR="006C0172" w:rsidRPr="00C306DA" w:rsidDel="006C0172">
        <w:rPr>
          <w:rFonts w:ascii="Arial" w:hAnsi="Arial" w:cs="Arial"/>
        </w:rPr>
        <w:t xml:space="preserve"> </w:t>
      </w:r>
    </w:p>
    <w:p w14:paraId="6B5CE6AB" w14:textId="77777777" w:rsidR="004F18B0" w:rsidRPr="008743CA" w:rsidRDefault="004F18B0" w:rsidP="00C306DA">
      <w:pPr>
        <w:spacing w:before="60"/>
        <w:jc w:val="both"/>
        <w:rPr>
          <w:rFonts w:ascii="Arial" w:hAnsi="Arial" w:cs="Arial"/>
        </w:rPr>
      </w:pPr>
      <w:r w:rsidRPr="008743CA">
        <w:rPr>
          <w:rFonts w:ascii="Arial" w:hAnsi="Arial" w:cs="Arial"/>
        </w:rPr>
        <w:t>Nabízené izolátory musí splňovat veškeré normy, předpisy, nařízení a zákony platné v České republice, i když nejsou výslovně požadovány v této specifikaci.</w:t>
      </w:r>
    </w:p>
    <w:p w14:paraId="660A12AC" w14:textId="77777777" w:rsidR="004F18B0" w:rsidRPr="004F18B0" w:rsidRDefault="004F18B0" w:rsidP="004F18B0">
      <w:pPr>
        <w:tabs>
          <w:tab w:val="left" w:pos="425"/>
        </w:tabs>
        <w:spacing w:after="60"/>
        <w:rPr>
          <w:rFonts w:ascii="Arial" w:hAnsi="Arial" w:cs="Arial"/>
        </w:rPr>
      </w:pPr>
    </w:p>
    <w:p w14:paraId="2B7B47B2" w14:textId="77777777" w:rsidR="009F3FFE" w:rsidRPr="004F18B0" w:rsidRDefault="004F18B0" w:rsidP="004F18B0">
      <w:pPr>
        <w:tabs>
          <w:tab w:val="left" w:pos="425"/>
        </w:tabs>
        <w:spacing w:after="60"/>
        <w:rPr>
          <w:rFonts w:ascii="Arial" w:hAnsi="Arial" w:cs="Arial"/>
        </w:rPr>
      </w:pPr>
      <w:r w:rsidRPr="004F18B0">
        <w:rPr>
          <w:rFonts w:ascii="Arial" w:hAnsi="Arial" w:cs="Arial"/>
        </w:rPr>
        <w:t>Izolátory musí splňovat požadavky těchto norem:</w:t>
      </w:r>
    </w:p>
    <w:tbl>
      <w:tblPr>
        <w:tblW w:w="97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7"/>
        <w:gridCol w:w="7350"/>
      </w:tblGrid>
      <w:tr w:rsidR="004F18B0" w:rsidRPr="004F18B0" w14:paraId="3BE9B6B5" w14:textId="77777777" w:rsidTr="0046275D">
        <w:trPr>
          <w:trHeight w:val="375"/>
        </w:trPr>
        <w:tc>
          <w:tcPr>
            <w:tcW w:w="242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7A5121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EN ISO 1461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7687342E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Zinkové povlaky nanášené žárově ponorem na ocelové a litinové výrobky -    Specifikace a zkušební metody</w:t>
            </w:r>
          </w:p>
        </w:tc>
      </w:tr>
      <w:tr w:rsidR="004F18B0" w:rsidRPr="004F18B0" w14:paraId="1622D6E7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130A1C" w14:textId="3A5CDF62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EN 156</w:t>
            </w:r>
            <w:r w:rsidR="00236A29">
              <w:rPr>
                <w:rFonts w:ascii="Arial" w:hAnsi="Arial" w:cs="Arial"/>
              </w:rPr>
              <w:t>2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45778B2B" w14:textId="4B792576" w:rsidR="004F18B0" w:rsidRPr="00236A29" w:rsidRDefault="00357A93" w:rsidP="00ED69C8">
            <w:pPr>
              <w:pStyle w:val="Nadpis1"/>
              <w:numPr>
                <w:ilvl w:val="0"/>
                <w:numId w:val="0"/>
              </w:numPr>
              <w:ind w:left="432" w:hanging="432"/>
            </w:pPr>
            <w:r w:rsidRPr="00ED69C8">
              <w:rPr>
                <w:rFonts w:cs="Arial"/>
                <w:b w:val="0"/>
                <w:caps w:val="0"/>
              </w:rPr>
              <w:t>Slévárenství - Temperované litiny</w:t>
            </w:r>
          </w:p>
        </w:tc>
      </w:tr>
      <w:tr w:rsidR="00DA4033" w:rsidRPr="004F18B0" w14:paraId="69482950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F42C06" w14:textId="72628026" w:rsidR="00DA4033" w:rsidRPr="004F18B0" w:rsidRDefault="00DA4033" w:rsidP="0046275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ČSN EN 1563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6149DA4A" w14:textId="148DDDFC" w:rsidR="00DA4033" w:rsidRPr="00DA4033" w:rsidDel="005A0CA9" w:rsidRDefault="00DA4033">
            <w:pPr>
              <w:pStyle w:val="Nadpis1"/>
              <w:numPr>
                <w:ilvl w:val="0"/>
                <w:numId w:val="0"/>
              </w:numPr>
              <w:ind w:left="432" w:hanging="432"/>
              <w:rPr>
                <w:rFonts w:cs="Arial"/>
                <w:b w:val="0"/>
                <w:caps w:val="0"/>
              </w:rPr>
            </w:pPr>
            <w:r>
              <w:rPr>
                <w:rFonts w:cs="Arial"/>
                <w:b w:val="0"/>
                <w:caps w:val="0"/>
              </w:rPr>
              <w:t xml:space="preserve">Slévárenství – </w:t>
            </w:r>
            <w:r w:rsidRPr="00ED69C8">
              <w:rPr>
                <w:rFonts w:cs="Arial"/>
                <w:b w:val="0"/>
                <w:caps w:val="0"/>
              </w:rPr>
              <w:t>Litina s kuličkovým grafitem</w:t>
            </w:r>
          </w:p>
        </w:tc>
      </w:tr>
      <w:tr w:rsidR="004F18B0" w:rsidRPr="004F18B0" w14:paraId="7DC56190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9B0D12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ISO 9001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44514B5F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Systémy managementu kvality - Požadavky</w:t>
            </w:r>
          </w:p>
        </w:tc>
      </w:tr>
      <w:tr w:rsidR="004F18B0" w:rsidRPr="004F18B0" w14:paraId="207E2748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3CBA4A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EN 50341-1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6CC36ECA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Elektrická venkovní vedení s napětím nad AC 45 </w:t>
            </w:r>
            <w:proofErr w:type="spellStart"/>
            <w:r w:rsidRPr="004F18B0">
              <w:rPr>
                <w:rFonts w:ascii="Arial" w:hAnsi="Arial" w:cs="Arial"/>
              </w:rPr>
              <w:t>kV</w:t>
            </w:r>
            <w:proofErr w:type="spellEnd"/>
            <w:r w:rsidRPr="004F18B0">
              <w:rPr>
                <w:rFonts w:ascii="Arial" w:hAnsi="Arial" w:cs="Arial"/>
              </w:rPr>
              <w:t xml:space="preserve"> - Část 1: Všeobecné požadavky - Společné specifikace</w:t>
            </w:r>
          </w:p>
        </w:tc>
      </w:tr>
      <w:tr w:rsidR="004F18B0" w:rsidRPr="004F18B0" w14:paraId="3E0AAE95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B5BE37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EN 50341-3-19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314EFB47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Elektrická venkovní vedení s napětím nad AC 45 </w:t>
            </w:r>
            <w:proofErr w:type="spellStart"/>
            <w:r w:rsidRPr="004F18B0">
              <w:rPr>
                <w:rFonts w:ascii="Arial" w:hAnsi="Arial" w:cs="Arial"/>
              </w:rPr>
              <w:t>kV</w:t>
            </w:r>
            <w:proofErr w:type="spellEnd"/>
            <w:r w:rsidRPr="004F18B0">
              <w:rPr>
                <w:rFonts w:ascii="Arial" w:hAnsi="Arial" w:cs="Arial"/>
              </w:rPr>
              <w:t xml:space="preserve"> – Národní dodatek Česká republika</w:t>
            </w:r>
          </w:p>
        </w:tc>
      </w:tr>
      <w:tr w:rsidR="004F18B0" w:rsidRPr="004F18B0" w14:paraId="1A87500A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D85129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IEC 120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17AE733B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Rozměry spojení paličky a pánvičky součástí izolátorového řetězce</w:t>
            </w:r>
          </w:p>
        </w:tc>
      </w:tr>
      <w:tr w:rsidR="004F18B0" w:rsidRPr="004F18B0" w14:paraId="2F670815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164C8C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IEC 372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76838A8C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Závlačky pro spojení paličky a pánvičky součástí izolátorového řetězce. Rozměry a zkoušky</w:t>
            </w:r>
          </w:p>
        </w:tc>
      </w:tr>
      <w:tr w:rsidR="004F18B0" w:rsidRPr="004F18B0" w14:paraId="58E3FE07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ADE4C6" w14:textId="2EA21822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IEC 383-1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102E3CED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Izolátory pro venkovní vedení se jmenovitým napětím nad 1000 V. Část 1: Keramické nebo skleněné izolátory pro soustavy se střídavým napětím. Definice, zkušební metody a přejímací kritéria</w:t>
            </w:r>
          </w:p>
        </w:tc>
      </w:tr>
      <w:tr w:rsidR="009756F7" w:rsidRPr="004F18B0" w14:paraId="2CD81CCC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635C1A" w14:textId="21245E0C" w:rsidR="009756F7" w:rsidRPr="004F18B0" w:rsidRDefault="009756F7" w:rsidP="0046275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PNE 33 3300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0DD12DD6" w14:textId="0E66384B" w:rsidR="009756F7" w:rsidRPr="004F18B0" w:rsidRDefault="009756F7" w:rsidP="0046275D">
            <w:pPr>
              <w:spacing w:before="60" w:after="60"/>
              <w:rPr>
                <w:rFonts w:ascii="Arial" w:hAnsi="Arial" w:cs="Arial"/>
              </w:rPr>
            </w:pPr>
            <w:r w:rsidRPr="005E3257">
              <w:rPr>
                <w:rFonts w:ascii="Arial" w:hAnsi="Arial" w:cs="Arial"/>
              </w:rPr>
              <w:t xml:space="preserve">Navrhování a stavba venkovních vedení nad AC 45 </w:t>
            </w:r>
            <w:proofErr w:type="spellStart"/>
            <w:r w:rsidRPr="005E3257">
              <w:rPr>
                <w:rFonts w:ascii="Arial" w:hAnsi="Arial" w:cs="Arial"/>
              </w:rPr>
              <w:t>kV</w:t>
            </w:r>
            <w:proofErr w:type="spellEnd"/>
          </w:p>
        </w:tc>
      </w:tr>
      <w:tr w:rsidR="004F18B0" w:rsidRPr="004F18B0" w14:paraId="1785F678" w14:textId="77777777" w:rsidTr="00ED69C8">
        <w:trPr>
          <w:trHeight w:val="588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9539A5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EN 60433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20D14663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Izolátory pro venkovní vedení se jmenovitým napětím nad 1 </w:t>
            </w:r>
            <w:proofErr w:type="spellStart"/>
            <w:r w:rsidRPr="004F18B0">
              <w:rPr>
                <w:rFonts w:ascii="Arial" w:hAnsi="Arial" w:cs="Arial"/>
              </w:rPr>
              <w:t>kV</w:t>
            </w:r>
            <w:proofErr w:type="spellEnd"/>
            <w:r w:rsidRPr="004F18B0">
              <w:rPr>
                <w:rFonts w:ascii="Arial" w:hAnsi="Arial" w:cs="Arial"/>
              </w:rPr>
              <w:t xml:space="preserve"> - Keramické izolátory pro sítě se střídavým napětím - Charakteristiky tyčových závěsných izolátorů</w:t>
            </w:r>
          </w:p>
        </w:tc>
      </w:tr>
      <w:tr w:rsidR="004F18B0" w:rsidRPr="004F18B0" w14:paraId="085E462D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4D1D68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lastRenderedPageBreak/>
              <w:t>ČSN IEC 471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6E6DE104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Rozměry spojení vidlice a oka součástí izolátorového řetězce</w:t>
            </w:r>
          </w:p>
        </w:tc>
      </w:tr>
      <w:tr w:rsidR="004F18B0" w:rsidRPr="004F18B0" w14:paraId="18E1AA2B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B6D93B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EN 60672-1,-2,-3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38B87EB5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Keramické a skleněné izolační materiály, Část 1,2,3</w:t>
            </w:r>
          </w:p>
        </w:tc>
      </w:tr>
      <w:tr w:rsidR="004F18B0" w:rsidRPr="004F18B0" w14:paraId="0B4B1F95" w14:textId="28BA3C9B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49E0E1" w14:textId="7A916CB7" w:rsidR="004F18B0" w:rsidRPr="004F18B0" w:rsidRDefault="00CF0D97" w:rsidP="0046275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PNE 33 0405-1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4144E67D" w14:textId="2682EAD7" w:rsidR="004F18B0" w:rsidRPr="004F18B0" w:rsidRDefault="00CF0D97" w:rsidP="0046275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Navrhování venkovní elektrické izolace podle stupně znečištění – Část 1: Porcelánové a skleněné izolátory pro sítě se střídavým napětím  </w:t>
            </w:r>
          </w:p>
        </w:tc>
      </w:tr>
      <w:tr w:rsidR="004F18B0" w:rsidRPr="004F18B0" w14:paraId="2E5391EA" w14:textId="6C8F1EC3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74642" w14:textId="0A0CD7A3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EN 60168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1E1F357C" w14:textId="45306492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Zkoušky vnitřních a venkovních staničních podpěrek z keramického materiálu nebo skla pro sítě se jmenovitým napětím nad 1 000 V</w:t>
            </w:r>
          </w:p>
        </w:tc>
      </w:tr>
      <w:tr w:rsidR="004F18B0" w:rsidRPr="004F18B0" w14:paraId="1414B1EE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119CDE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IEC 60050-471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59BBC8D6" w14:textId="0778142C" w:rsidR="004F18B0" w:rsidRPr="004F18B0" w:rsidRDefault="004F18B0" w:rsidP="0046275D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46275D">
              <w:rPr>
                <w:rFonts w:ascii="Arial" w:hAnsi="Arial" w:cs="Arial"/>
              </w:rPr>
              <w:t>Mezinárodní elektrotechnický slovník – Část 471: Izolátory</w:t>
            </w:r>
          </w:p>
        </w:tc>
      </w:tr>
      <w:tr w:rsidR="004F18B0" w:rsidRPr="004F18B0" w14:paraId="256A67C8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FAB86C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EN 60383-2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4581F395" w14:textId="77777777" w:rsidR="004F18B0" w:rsidRPr="004F18B0" w:rsidRDefault="004F18B0" w:rsidP="0046275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Izolátory pro venkovní vedení se jmenovitým napětím nad 1000 V. Část 2: Izolátorové řetězce a izolátorové závěsy pro soustavy se střídavým napětím. Definice, zkušební metody a přejímací kritéria</w:t>
            </w:r>
          </w:p>
        </w:tc>
      </w:tr>
      <w:tr w:rsidR="004F18B0" w:rsidRPr="004F18B0" w14:paraId="009420D6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1C3686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EN 60437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1B64AED7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  <w:b/>
              </w:rPr>
            </w:pPr>
            <w:r w:rsidRPr="0046275D">
              <w:rPr>
                <w:rFonts w:ascii="Arial" w:hAnsi="Arial" w:cs="Arial"/>
              </w:rPr>
              <w:t>Zkouška radiového rušení na izolátorech vysokého napětí</w:t>
            </w:r>
          </w:p>
        </w:tc>
      </w:tr>
      <w:tr w:rsidR="004F18B0" w:rsidRPr="004F18B0" w14:paraId="1C2234F3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BC6418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EN 61467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4F58C8F5" w14:textId="77777777" w:rsidR="004F18B0" w:rsidRPr="004F18B0" w:rsidRDefault="004F18B0" w:rsidP="0046275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Izolátory pro venkovní vedení – Izolátorové řetězce a závěsy pro vedení se jmenovitým napětím vyšším než 1 000 V – Zkoušky obloukovým zkratem.</w:t>
            </w:r>
          </w:p>
        </w:tc>
      </w:tr>
      <w:tr w:rsidR="004F18B0" w:rsidRPr="004F18B0" w14:paraId="6DC8CD46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60EDD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EN 61211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6B852427" w14:textId="77777777" w:rsidR="004F18B0" w:rsidRPr="004F18B0" w:rsidRDefault="004F18B0" w:rsidP="0046275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Izolátory z keramického materiálu nebo skla pro venkovní vedení se jmenovitým napětím vyšším než 1 000 V - Impulzní průrazné zkoušky ve vzduchu</w:t>
            </w:r>
          </w:p>
        </w:tc>
      </w:tr>
      <w:tr w:rsidR="004F18B0" w:rsidRPr="004F18B0" w14:paraId="615DED2D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77DFDA" w14:textId="77777777" w:rsidR="004F18B0" w:rsidRPr="004F18B0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EN 61284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50D39DEA" w14:textId="77777777" w:rsidR="004F18B0" w:rsidRPr="004F18B0" w:rsidRDefault="004F18B0" w:rsidP="0046275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Venkovní vedení – Požadavky na armatury a jejich zkoušky</w:t>
            </w:r>
          </w:p>
        </w:tc>
      </w:tr>
      <w:tr w:rsidR="004F18B0" w:rsidRPr="004F18B0" w14:paraId="25D7A4CB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60C903" w14:textId="77777777" w:rsidR="004F18B0" w:rsidRPr="003A041D" w:rsidRDefault="004F18B0" w:rsidP="0046275D">
            <w:pPr>
              <w:spacing w:before="60" w:after="60"/>
              <w:rPr>
                <w:rFonts w:ascii="Arial" w:hAnsi="Arial" w:cs="Arial"/>
              </w:rPr>
            </w:pPr>
            <w:r w:rsidRPr="003A041D">
              <w:rPr>
                <w:rFonts w:ascii="Arial" w:hAnsi="Arial" w:cs="Arial"/>
              </w:rPr>
              <w:t>ČSN 33 0405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7B0C66FB" w14:textId="77777777" w:rsidR="004F18B0" w:rsidRPr="003A041D" w:rsidRDefault="004F18B0" w:rsidP="0046275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3A041D">
              <w:rPr>
                <w:rFonts w:ascii="Arial" w:hAnsi="Arial" w:cs="Arial"/>
              </w:rPr>
              <w:t>Elektrotechnické předpisy. Navrhování venkovní elektrické izolace podle stupně znečištění.</w:t>
            </w:r>
          </w:p>
        </w:tc>
      </w:tr>
      <w:tr w:rsidR="004F18B0" w:rsidRPr="004F18B0" w14:paraId="43ECC495" w14:textId="77777777" w:rsidTr="0046275D">
        <w:trPr>
          <w:trHeight w:val="375"/>
        </w:trPr>
        <w:tc>
          <w:tcPr>
            <w:tcW w:w="242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D9D217" w14:textId="77777777" w:rsidR="004F18B0" w:rsidRPr="003A041D" w:rsidRDefault="00011451" w:rsidP="0046275D">
            <w:pPr>
              <w:spacing w:before="60" w:after="60"/>
              <w:rPr>
                <w:rFonts w:ascii="Arial" w:hAnsi="Arial" w:cs="Arial"/>
              </w:rPr>
            </w:pPr>
            <w:r w:rsidRPr="003A041D">
              <w:rPr>
                <w:rFonts w:ascii="Arial" w:hAnsi="Arial" w:cs="Arial"/>
              </w:rPr>
              <w:t>ČSN EN 60507</w:t>
            </w:r>
          </w:p>
        </w:tc>
        <w:tc>
          <w:tcPr>
            <w:tcW w:w="7350" w:type="dxa"/>
            <w:tcBorders>
              <w:left w:val="single" w:sz="12" w:space="0" w:color="auto"/>
            </w:tcBorders>
            <w:vAlign w:val="center"/>
          </w:tcPr>
          <w:p w14:paraId="2B5DAE19" w14:textId="77777777" w:rsidR="004F18B0" w:rsidRPr="003A041D" w:rsidRDefault="00011451" w:rsidP="0046275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3A041D">
              <w:rPr>
                <w:rFonts w:ascii="Arial" w:hAnsi="Arial" w:cs="Arial"/>
              </w:rPr>
              <w:t>Zkoušky vysokonapěťových keramických a skleněných izolátorů pro střídavé napětí při umělém znečištění</w:t>
            </w:r>
          </w:p>
        </w:tc>
      </w:tr>
    </w:tbl>
    <w:p w14:paraId="6D3E5740" w14:textId="77777777" w:rsidR="004F18B0" w:rsidRPr="004F18B0" w:rsidRDefault="004F18B0" w:rsidP="004F18B0">
      <w:pPr>
        <w:spacing w:before="60"/>
        <w:jc w:val="both"/>
        <w:rPr>
          <w:rFonts w:ascii="Arial" w:hAnsi="Arial" w:cs="Arial"/>
        </w:rPr>
      </w:pPr>
    </w:p>
    <w:p w14:paraId="0BA62B43" w14:textId="77777777" w:rsidR="004F18B0" w:rsidRPr="004F18B0" w:rsidRDefault="004F18B0" w:rsidP="00ED69C8">
      <w:pPr>
        <w:pStyle w:val="Nadpis1"/>
      </w:pPr>
      <w:r w:rsidRPr="004F18B0">
        <w:t>Upřesňující požadavky</w:t>
      </w:r>
    </w:p>
    <w:p w14:paraId="3CB8F852" w14:textId="24AA9C33" w:rsidR="000E132B" w:rsidRPr="00F35445" w:rsidRDefault="004F18B0" w:rsidP="00ED69C8">
      <w:pPr>
        <w:pStyle w:val="Nadpis3"/>
        <w:numPr>
          <w:ilvl w:val="0"/>
          <w:numId w:val="0"/>
        </w:numPr>
        <w:ind w:left="720" w:hanging="720"/>
      </w:pPr>
      <w:r w:rsidRPr="00C77CD9">
        <w:t>Parametry sítě</w:t>
      </w:r>
    </w:p>
    <w:tbl>
      <w:tblPr>
        <w:tblW w:w="963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="004F18B0" w:rsidRPr="004F18B0" w14:paraId="541D66F5" w14:textId="77777777" w:rsidTr="0046275D">
        <w:tc>
          <w:tcPr>
            <w:tcW w:w="41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1B2E4B" w14:textId="77777777" w:rsidR="004F18B0" w:rsidRPr="004F18B0" w:rsidRDefault="004F18B0">
            <w:pPr>
              <w:spacing w:before="30" w:after="3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Název údaje</w:t>
            </w:r>
          </w:p>
        </w:tc>
        <w:tc>
          <w:tcPr>
            <w:tcW w:w="55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CBC3A4" w14:textId="77777777" w:rsidR="004F18B0" w:rsidRPr="004F18B0" w:rsidRDefault="004F18B0">
            <w:pPr>
              <w:spacing w:before="30" w:after="3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Požadovaná hodnota</w:t>
            </w:r>
          </w:p>
        </w:tc>
      </w:tr>
      <w:tr w:rsidR="004F18B0" w:rsidRPr="004F18B0" w14:paraId="30D0972B" w14:textId="77777777" w:rsidTr="0046275D">
        <w:tc>
          <w:tcPr>
            <w:tcW w:w="4111" w:type="dxa"/>
            <w:tcBorders>
              <w:top w:val="single" w:sz="12" w:space="0" w:color="auto"/>
            </w:tcBorders>
            <w:vAlign w:val="center"/>
          </w:tcPr>
          <w:p w14:paraId="0703B2ED" w14:textId="77777777" w:rsidR="004F18B0" w:rsidRPr="004F18B0" w:rsidRDefault="004F18B0">
            <w:pPr>
              <w:spacing w:before="30" w:after="3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Jmenovité napětí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vAlign w:val="center"/>
          </w:tcPr>
          <w:p w14:paraId="33F3F37B" w14:textId="77777777" w:rsidR="004F18B0" w:rsidRPr="004F18B0" w:rsidRDefault="004F18B0">
            <w:pPr>
              <w:spacing w:before="30" w:after="3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3 ~ 110 000 V</w:t>
            </w:r>
          </w:p>
        </w:tc>
      </w:tr>
      <w:tr w:rsidR="004F18B0" w:rsidRPr="004F18B0" w14:paraId="1E3AADE7" w14:textId="77777777" w:rsidTr="0046275D">
        <w:tc>
          <w:tcPr>
            <w:tcW w:w="4111" w:type="dxa"/>
            <w:vAlign w:val="center"/>
          </w:tcPr>
          <w:p w14:paraId="4D440C29" w14:textId="77777777" w:rsidR="004F18B0" w:rsidRPr="004F18B0" w:rsidRDefault="004F18B0">
            <w:pPr>
              <w:spacing w:before="30" w:after="3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Nejvyšší napětí sítě</w:t>
            </w:r>
          </w:p>
        </w:tc>
        <w:tc>
          <w:tcPr>
            <w:tcW w:w="5528" w:type="dxa"/>
            <w:vAlign w:val="center"/>
          </w:tcPr>
          <w:p w14:paraId="46935BEF" w14:textId="77777777" w:rsidR="004F18B0" w:rsidRPr="004F18B0" w:rsidRDefault="004F18B0">
            <w:pPr>
              <w:spacing w:before="30" w:after="3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123 000 V</w:t>
            </w:r>
          </w:p>
        </w:tc>
      </w:tr>
      <w:tr w:rsidR="004F18B0" w:rsidRPr="004F18B0" w14:paraId="47B07C16" w14:textId="77777777" w:rsidTr="0046275D">
        <w:tc>
          <w:tcPr>
            <w:tcW w:w="4111" w:type="dxa"/>
            <w:vAlign w:val="center"/>
          </w:tcPr>
          <w:p w14:paraId="4C2E34BC" w14:textId="77777777" w:rsidR="004F18B0" w:rsidRPr="004F18B0" w:rsidRDefault="004F18B0">
            <w:pPr>
              <w:spacing w:before="30" w:after="3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Jmenovitý kmitočet</w:t>
            </w:r>
          </w:p>
        </w:tc>
        <w:tc>
          <w:tcPr>
            <w:tcW w:w="5528" w:type="dxa"/>
            <w:vAlign w:val="center"/>
          </w:tcPr>
          <w:p w14:paraId="23A9E485" w14:textId="77777777" w:rsidR="004F18B0" w:rsidRPr="004F18B0" w:rsidRDefault="004F18B0">
            <w:pPr>
              <w:spacing w:before="30" w:after="3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50 Hz</w:t>
            </w:r>
          </w:p>
        </w:tc>
      </w:tr>
      <w:tr w:rsidR="004F18B0" w:rsidRPr="004F18B0" w14:paraId="48017199" w14:textId="77777777" w:rsidTr="0046275D">
        <w:tc>
          <w:tcPr>
            <w:tcW w:w="4111" w:type="dxa"/>
            <w:vAlign w:val="center"/>
          </w:tcPr>
          <w:p w14:paraId="5895338E" w14:textId="77777777" w:rsidR="004F18B0" w:rsidRPr="004F18B0" w:rsidRDefault="004F18B0">
            <w:pPr>
              <w:spacing w:before="30" w:after="3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Počet fází</w:t>
            </w:r>
          </w:p>
        </w:tc>
        <w:tc>
          <w:tcPr>
            <w:tcW w:w="5528" w:type="dxa"/>
            <w:vAlign w:val="center"/>
          </w:tcPr>
          <w:p w14:paraId="6EE7A713" w14:textId="77777777" w:rsidR="004F18B0" w:rsidRPr="004F18B0" w:rsidRDefault="004F18B0">
            <w:pPr>
              <w:spacing w:before="30" w:after="3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3</w:t>
            </w:r>
          </w:p>
        </w:tc>
      </w:tr>
      <w:tr w:rsidR="004F18B0" w:rsidRPr="004F18B0" w14:paraId="65098631" w14:textId="77777777" w:rsidTr="0046275D">
        <w:tc>
          <w:tcPr>
            <w:tcW w:w="4111" w:type="dxa"/>
            <w:vAlign w:val="center"/>
          </w:tcPr>
          <w:p w14:paraId="7A6FD16C" w14:textId="77777777" w:rsidR="004F18B0" w:rsidRPr="004F18B0" w:rsidRDefault="004F18B0">
            <w:pPr>
              <w:spacing w:before="30" w:after="3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Druh distribuční sítě</w:t>
            </w:r>
          </w:p>
        </w:tc>
        <w:tc>
          <w:tcPr>
            <w:tcW w:w="5528" w:type="dxa"/>
            <w:vAlign w:val="center"/>
          </w:tcPr>
          <w:p w14:paraId="2EC20A15" w14:textId="77777777" w:rsidR="004F18B0" w:rsidRPr="004F18B0" w:rsidRDefault="004F18B0">
            <w:pPr>
              <w:spacing w:before="30" w:after="3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TT(r)</w:t>
            </w:r>
          </w:p>
        </w:tc>
      </w:tr>
      <w:tr w:rsidR="004F18B0" w:rsidRPr="004F18B0" w14:paraId="5AE91923" w14:textId="77777777" w:rsidTr="0046275D">
        <w:tc>
          <w:tcPr>
            <w:tcW w:w="4111" w:type="dxa"/>
            <w:vAlign w:val="center"/>
          </w:tcPr>
          <w:p w14:paraId="396DF957" w14:textId="77777777" w:rsidR="004F18B0" w:rsidRPr="004F18B0" w:rsidRDefault="0046275D">
            <w:pPr>
              <w:spacing w:before="30" w:after="3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Prostředí</w:t>
            </w:r>
          </w:p>
        </w:tc>
        <w:tc>
          <w:tcPr>
            <w:tcW w:w="5528" w:type="dxa"/>
            <w:vAlign w:val="center"/>
          </w:tcPr>
          <w:p w14:paraId="4B035BE4" w14:textId="77777777" w:rsidR="004F18B0" w:rsidRPr="004F18B0" w:rsidRDefault="004F18B0">
            <w:pPr>
              <w:spacing w:before="30" w:after="3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Dle PNE 33 0000-2 viz níže</w:t>
            </w:r>
          </w:p>
        </w:tc>
      </w:tr>
    </w:tbl>
    <w:p w14:paraId="40036F27" w14:textId="77777777" w:rsidR="000E132B" w:rsidRDefault="000E132B" w:rsidP="00ED69C8">
      <w:pPr>
        <w:spacing w:after="60"/>
        <w:contextualSpacing/>
        <w:jc w:val="both"/>
        <w:rPr>
          <w:rFonts w:ascii="Arial" w:hAnsi="Arial" w:cs="Arial"/>
          <w:b/>
        </w:rPr>
      </w:pPr>
    </w:p>
    <w:p w14:paraId="5644943D" w14:textId="40371D8E" w:rsidR="000E132B" w:rsidRPr="00F35445" w:rsidRDefault="004F18B0" w:rsidP="00ED69C8">
      <w:pPr>
        <w:pStyle w:val="Nadpis2"/>
      </w:pPr>
      <w:r w:rsidRPr="00247BAF">
        <w:t>Charakteristika pracovního prostředí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5528"/>
      </w:tblGrid>
      <w:tr w:rsidR="004F18B0" w:rsidRPr="004F18B0" w14:paraId="5C18DED1" w14:textId="77777777" w:rsidTr="0046275D">
        <w:tc>
          <w:tcPr>
            <w:tcW w:w="41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F7D27C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Název a třída dle PNE 33 0000-2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52AF39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Odkazy na související předpisy + údaje </w:t>
            </w:r>
          </w:p>
        </w:tc>
      </w:tr>
      <w:tr w:rsidR="004F18B0" w:rsidRPr="004F18B0" w14:paraId="7DCBDAA2" w14:textId="77777777" w:rsidTr="00ED69C8">
        <w:trPr>
          <w:trHeight w:val="254"/>
        </w:trPr>
        <w:tc>
          <w:tcPr>
            <w:tcW w:w="411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28F236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Prostředí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E0D157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VI - venkovní prostor dle PNE 33 0000-2</w:t>
            </w:r>
          </w:p>
        </w:tc>
      </w:tr>
      <w:tr w:rsidR="004F18B0" w:rsidRPr="004F18B0" w14:paraId="219BA6FF" w14:textId="77777777" w:rsidTr="0046275D"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08F6580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Atmosférické podmínky v okolí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835A1A9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AB8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87B924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dle ČSN IEC 721-2-1 mírné WT</w:t>
            </w:r>
          </w:p>
          <w:p w14:paraId="2DD697BC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teplota -30° až +40°C,</w:t>
            </w:r>
          </w:p>
          <w:p w14:paraId="1C87D24D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nejvyšší teplota při relativní vlhkosti 95% +27°C, nejvyšší absolutní vlhkost 25 g/m</w:t>
            </w:r>
            <w:r w:rsidRPr="00DA6764">
              <w:rPr>
                <w:rFonts w:ascii="Arial" w:hAnsi="Arial" w:cs="Arial"/>
                <w:vertAlign w:val="superscript"/>
              </w:rPr>
              <w:t>3</w:t>
            </w:r>
          </w:p>
        </w:tc>
      </w:tr>
      <w:tr w:rsidR="004F18B0" w:rsidRPr="004F18B0" w14:paraId="7A3516AB" w14:textId="77777777" w:rsidTr="0046275D"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B624200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Nadmořská výška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38AF123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AC1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519E5C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do 1000 metrů dle ČSN EN 50341-19</w:t>
            </w:r>
          </w:p>
        </w:tc>
      </w:tr>
      <w:tr w:rsidR="004F18B0" w:rsidRPr="004F18B0" w14:paraId="0D46189F" w14:textId="77777777" w:rsidTr="0046275D"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1B3AA03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Výskyt vody</w:t>
            </w:r>
          </w:p>
          <w:p w14:paraId="448E13B9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stříkající všemi směry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99789DC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AD4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9074BE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dle ČSN EN 60721-3-4</w:t>
            </w:r>
          </w:p>
          <w:p w14:paraId="71DB8339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intenzita deště 6 mm/min </w:t>
            </w:r>
          </w:p>
        </w:tc>
      </w:tr>
      <w:tr w:rsidR="004F18B0" w:rsidRPr="004F18B0" w14:paraId="55E641A5" w14:textId="77777777" w:rsidTr="0046275D">
        <w:trPr>
          <w:trHeight w:val="577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2B496D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Výskyt cizích pevných těles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8ACC73E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AE4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7647DE7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dle ČSN 33 0405 – II. stupeň znečištění</w:t>
            </w:r>
          </w:p>
          <w:p w14:paraId="053EBB72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Oblasti s průmyslem s nízkými exhalacemi a průměrnou hustotou domů.</w:t>
            </w:r>
          </w:p>
          <w:p w14:paraId="52A9C48D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Oblasti s velkou hustotou domů a průmyslu vystavené častým větrům a dešťům.</w:t>
            </w:r>
          </w:p>
        </w:tc>
      </w:tr>
      <w:tr w:rsidR="004F18B0" w:rsidRPr="004F18B0" w14:paraId="3403AE38" w14:textId="77777777" w:rsidTr="0046275D"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D712A68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Výskyt korozívních nebo znečišťujících látek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974E551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AF3</w:t>
            </w:r>
          </w:p>
        </w:tc>
        <w:tc>
          <w:tcPr>
            <w:tcW w:w="552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8E5947" w14:textId="77777777" w:rsidR="004F18B0" w:rsidRPr="004F18B0" w:rsidRDefault="004F18B0" w:rsidP="0046275D">
            <w:pPr>
              <w:rPr>
                <w:rFonts w:ascii="Arial" w:hAnsi="Arial" w:cs="Arial"/>
              </w:rPr>
            </w:pPr>
          </w:p>
        </w:tc>
      </w:tr>
      <w:tr w:rsidR="004F18B0" w:rsidRPr="004F18B0" w14:paraId="611995C6" w14:textId="77777777" w:rsidTr="0046275D"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C3F6161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Mechanické namáhání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6878134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AG2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74A638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dle ČSN EN 60433 do hodnoty specifického mechanického zatížení (SML)</w:t>
            </w:r>
          </w:p>
        </w:tc>
      </w:tr>
      <w:tr w:rsidR="004F18B0" w:rsidRPr="004F18B0" w14:paraId="0362594E" w14:textId="77777777" w:rsidTr="0046275D"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D93A832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lastRenderedPageBreak/>
              <w:t>Vibrace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4A842C9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AH1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16CA7A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dle ČSN ISO 2041 – 2.4 náhodné, stochastické (okamžitá hodnota nemůže být předem určena) </w:t>
            </w:r>
          </w:p>
        </w:tc>
      </w:tr>
      <w:tr w:rsidR="004F18B0" w:rsidRPr="004F18B0" w14:paraId="3F45565E" w14:textId="77777777" w:rsidTr="0046275D"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F08B48A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Výskyt rostlinstva nebo plísní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C02FC9B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AK2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A1A47E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dle ČSN EN 60721-3-4</w:t>
            </w:r>
          </w:p>
          <w:p w14:paraId="29305BFA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4B2 – přítomnost plísní a hub</w:t>
            </w:r>
          </w:p>
        </w:tc>
      </w:tr>
      <w:tr w:rsidR="004F18B0" w:rsidRPr="004F18B0" w14:paraId="3F2B3823" w14:textId="77777777" w:rsidTr="0046275D"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0F381A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Výskyt živočichů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CE8231F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AL2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9848C1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dle ČSN EN 60721-3-4</w:t>
            </w:r>
          </w:p>
          <w:p w14:paraId="1D2C14EB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4B2 –</w:t>
            </w:r>
            <w:r w:rsidR="00DA6764">
              <w:rPr>
                <w:rFonts w:ascii="Arial" w:hAnsi="Arial" w:cs="Arial"/>
              </w:rPr>
              <w:t xml:space="preserve"> </w:t>
            </w:r>
            <w:r w:rsidRPr="004F18B0">
              <w:rPr>
                <w:rFonts w:ascii="Arial" w:hAnsi="Arial" w:cs="Arial"/>
              </w:rPr>
              <w:t>přítomnost hlodavců nebo jiných živočichů škodících výrobkům</w:t>
            </w:r>
          </w:p>
        </w:tc>
      </w:tr>
      <w:tr w:rsidR="004F18B0" w:rsidRPr="004F18B0" w14:paraId="6EF4E651" w14:textId="77777777" w:rsidTr="0046275D"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8157C77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Elektromagnetická, elektrostatická</w:t>
            </w:r>
          </w:p>
          <w:p w14:paraId="6B54D4B1" w14:textId="77777777" w:rsidR="004F18B0" w:rsidRPr="004F18B0" w:rsidRDefault="004F18B0" w:rsidP="0046275D">
            <w:pPr>
              <w:rPr>
                <w:rFonts w:ascii="Arial" w:hAnsi="Arial" w:cs="Arial"/>
              </w:rPr>
            </w:pPr>
          </w:p>
          <w:p w14:paraId="3070870F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nebo ionizující působení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7FA0E8F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AM1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0D620E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dle Nařízení vlády 106/2010 Sb. o ochraně zdraví před neionizujícím zářením</w:t>
            </w:r>
          </w:p>
          <w:p w14:paraId="3F77B8AF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dle vyhlášky Státního úřadu pro jadernou bezpečnost č. 307/2002 Sb. o radiační ochraně</w:t>
            </w:r>
          </w:p>
        </w:tc>
      </w:tr>
      <w:tr w:rsidR="004F18B0" w:rsidRPr="004F18B0" w14:paraId="2A7698FB" w14:textId="77777777" w:rsidTr="0046275D"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44349BF9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Sluneční záření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14:paraId="315084B0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AN3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8FF169F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dle ČSN EN 60721-1</w:t>
            </w:r>
          </w:p>
          <w:p w14:paraId="6D13C4ED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intenzita 1000 W/m</w:t>
            </w:r>
            <w:r w:rsidRPr="00DA6764">
              <w:rPr>
                <w:rFonts w:ascii="Arial" w:hAnsi="Arial" w:cs="Arial"/>
                <w:vertAlign w:val="superscript"/>
              </w:rPr>
              <w:t>2</w:t>
            </w:r>
            <w:r w:rsidRPr="004F18B0">
              <w:rPr>
                <w:rFonts w:ascii="Arial" w:hAnsi="Arial" w:cs="Arial"/>
              </w:rPr>
              <w:t xml:space="preserve"> </w:t>
            </w:r>
          </w:p>
        </w:tc>
      </w:tr>
      <w:tr w:rsidR="004F18B0" w:rsidRPr="004F18B0" w14:paraId="7D9AB8EA" w14:textId="77777777" w:rsidTr="0046275D">
        <w:tc>
          <w:tcPr>
            <w:tcW w:w="3402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2D7A9C8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UV záření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69913E7" w14:textId="77777777" w:rsidR="004F18B0" w:rsidRPr="004F18B0" w:rsidRDefault="004F18B0" w:rsidP="0046275D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9D723C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dle Českého hydrometeorologického ústavu</w:t>
            </w:r>
          </w:p>
          <w:p w14:paraId="28346887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intenzita 0,25 W/m</w:t>
            </w:r>
            <w:r w:rsidRPr="00DA6764">
              <w:rPr>
                <w:rFonts w:ascii="Arial" w:hAnsi="Arial" w:cs="Arial"/>
                <w:vertAlign w:val="superscript"/>
              </w:rPr>
              <w:t>2</w:t>
            </w:r>
            <w:r w:rsidRPr="004F18B0">
              <w:rPr>
                <w:rFonts w:ascii="Arial" w:hAnsi="Arial" w:cs="Arial"/>
              </w:rPr>
              <w:t xml:space="preserve">  </w:t>
            </w:r>
          </w:p>
        </w:tc>
      </w:tr>
      <w:tr w:rsidR="004F18B0" w:rsidRPr="004F18B0" w14:paraId="632D9EEA" w14:textId="77777777" w:rsidTr="0046275D"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3B4D9DA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Seismické účinky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C1648F4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AP1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F97A6E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dle ČSN IEC 721-2-6</w:t>
            </w:r>
          </w:p>
          <w:p w14:paraId="26DA93DF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stupeň 3 dle upravené </w:t>
            </w:r>
            <w:proofErr w:type="spellStart"/>
            <w:r w:rsidRPr="004F18B0">
              <w:rPr>
                <w:rFonts w:ascii="Arial" w:hAnsi="Arial" w:cs="Arial"/>
              </w:rPr>
              <w:t>Mercalliho</w:t>
            </w:r>
            <w:proofErr w:type="spellEnd"/>
            <w:r w:rsidRPr="004F18B0">
              <w:rPr>
                <w:rFonts w:ascii="Arial" w:hAnsi="Arial" w:cs="Arial"/>
              </w:rPr>
              <w:t xml:space="preserve"> stupnice</w:t>
            </w:r>
          </w:p>
          <w:p w14:paraId="2A67978C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lehké vibrace, zavěšené předměty se kývají</w:t>
            </w:r>
          </w:p>
        </w:tc>
      </w:tr>
      <w:tr w:rsidR="004F18B0" w:rsidRPr="004F18B0" w14:paraId="40DE86AD" w14:textId="77777777" w:rsidTr="0046275D"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83654AB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Bouřková činnost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75AFFE9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AQ3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1854AD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dle Českého hydrometeorologického ústavu</w:t>
            </w:r>
          </w:p>
          <w:p w14:paraId="4575522E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proofErr w:type="spellStart"/>
            <w:r w:rsidRPr="004F18B0">
              <w:rPr>
                <w:rFonts w:ascii="Arial" w:hAnsi="Arial" w:cs="Arial"/>
              </w:rPr>
              <w:t>izokeraunická</w:t>
            </w:r>
            <w:proofErr w:type="spellEnd"/>
            <w:r w:rsidRPr="004F18B0">
              <w:rPr>
                <w:rFonts w:ascii="Arial" w:hAnsi="Arial" w:cs="Arial"/>
              </w:rPr>
              <w:t xml:space="preserve"> mapa </w:t>
            </w:r>
          </w:p>
        </w:tc>
      </w:tr>
      <w:tr w:rsidR="004F18B0" w:rsidRPr="004F18B0" w14:paraId="0701940C" w14:textId="77777777" w:rsidTr="00ED69C8">
        <w:trPr>
          <w:trHeight w:val="728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3E17E21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Vítr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CB08550" w14:textId="77777777" w:rsidR="004F18B0" w:rsidRPr="004F18B0" w:rsidRDefault="004F18B0" w:rsidP="0046275D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F73949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dle ČSN EN 50341-2-19</w:t>
            </w:r>
          </w:p>
          <w:p w14:paraId="095D7CAA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střední (10 minut) – 36,0 m/s,</w:t>
            </w:r>
          </w:p>
          <w:p w14:paraId="628442BF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nárazy (2 sekundy) – 68 m/s </w:t>
            </w:r>
          </w:p>
        </w:tc>
      </w:tr>
      <w:tr w:rsidR="004F18B0" w:rsidRPr="004F18B0" w14:paraId="395032AC" w14:textId="77777777" w:rsidTr="00ED69C8">
        <w:trPr>
          <w:trHeight w:val="376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995118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Sněhová pokrývka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EC90386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AT3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99048B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dle ČSN EN 1991-1-3  4,0 </w:t>
            </w:r>
            <w:proofErr w:type="spellStart"/>
            <w:r w:rsidRPr="004F18B0">
              <w:rPr>
                <w:rFonts w:ascii="Arial" w:hAnsi="Arial" w:cs="Arial"/>
              </w:rPr>
              <w:t>kN</w:t>
            </w:r>
            <w:proofErr w:type="spellEnd"/>
            <w:r w:rsidRPr="004F18B0">
              <w:rPr>
                <w:rFonts w:ascii="Arial" w:hAnsi="Arial" w:cs="Arial"/>
              </w:rPr>
              <w:t>/m</w:t>
            </w:r>
            <w:r w:rsidRPr="00DA6764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4F18B0" w:rsidRPr="004F18B0" w14:paraId="5694A78D" w14:textId="77777777" w:rsidTr="00ED69C8">
        <w:trPr>
          <w:trHeight w:val="410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4B4B2CC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Námraza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33C0C6F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AU4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B5CD60" w14:textId="77777777" w:rsidR="004F18B0" w:rsidRPr="004F18B0" w:rsidRDefault="004F18B0" w:rsidP="0046275D">
            <w:pPr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I-18 (176,58 N/m) dle ČSN EN 50341-2-19</w:t>
            </w:r>
          </w:p>
        </w:tc>
      </w:tr>
    </w:tbl>
    <w:p w14:paraId="1FECB799" w14:textId="77777777" w:rsidR="004D10B2" w:rsidRDefault="004D10B2" w:rsidP="00ED69C8">
      <w:pPr>
        <w:tabs>
          <w:tab w:val="left" w:pos="6521"/>
        </w:tabs>
        <w:spacing w:before="120" w:after="120"/>
        <w:rPr>
          <w:rFonts w:ascii="Arial" w:hAnsi="Arial" w:cs="Arial"/>
          <w:b/>
        </w:rPr>
      </w:pPr>
    </w:p>
    <w:p w14:paraId="1F8989DB" w14:textId="1D759FF0" w:rsidR="0046275D" w:rsidRPr="00247BAF" w:rsidRDefault="004F18B0" w:rsidP="00ED69C8">
      <w:pPr>
        <w:pStyle w:val="Nadpis2"/>
      </w:pPr>
      <w:r w:rsidRPr="00247BAF">
        <w:t>Konstrukce těla izolátoru</w:t>
      </w:r>
    </w:p>
    <w:p w14:paraId="7A7A495B" w14:textId="519B4BE3" w:rsidR="004F18B0" w:rsidRPr="004F18B0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Keramický povrch těla izolátoru musí být pokryt hnědou glazurou dle ČSN EN 60672-1</w:t>
      </w:r>
      <w:r w:rsidR="006103F4">
        <w:rPr>
          <w:rFonts w:ascii="Arial" w:hAnsi="Arial" w:cs="Arial"/>
        </w:rPr>
        <w:t>,2,3</w:t>
      </w:r>
      <w:r w:rsidR="00F2638D">
        <w:rPr>
          <w:rFonts w:ascii="Arial" w:hAnsi="Arial" w:cs="Arial"/>
        </w:rPr>
        <w:t>.</w:t>
      </w:r>
      <w:r w:rsidRPr="004F18B0">
        <w:rPr>
          <w:rFonts w:ascii="Arial" w:hAnsi="Arial" w:cs="Arial"/>
        </w:rPr>
        <w:t>. Barva musí</w:t>
      </w:r>
      <w:r w:rsidR="005D7F5C">
        <w:rPr>
          <w:rFonts w:ascii="Arial" w:hAnsi="Arial" w:cs="Arial"/>
        </w:rPr>
        <w:t xml:space="preserve"> být</w:t>
      </w:r>
      <w:r w:rsidRPr="004F18B0">
        <w:rPr>
          <w:rFonts w:ascii="Arial" w:hAnsi="Arial" w:cs="Arial"/>
        </w:rPr>
        <w:t xml:space="preserve"> odstín RAL 8016</w:t>
      </w:r>
      <w:r w:rsidR="00BF0B78">
        <w:rPr>
          <w:rFonts w:ascii="Arial" w:hAnsi="Arial" w:cs="Arial"/>
        </w:rPr>
        <w:t xml:space="preserve"> (</w:t>
      </w:r>
      <w:r w:rsidR="00BA5D76">
        <w:rPr>
          <w:rFonts w:ascii="Arial" w:hAnsi="Arial" w:cs="Arial"/>
        </w:rPr>
        <w:t>přípustná</w:t>
      </w:r>
      <w:r w:rsidR="006103F4">
        <w:rPr>
          <w:rFonts w:ascii="Arial" w:hAnsi="Arial" w:cs="Arial"/>
        </w:rPr>
        <w:t xml:space="preserve"> RAL 8017</w:t>
      </w:r>
      <w:r w:rsidR="00BF0B78">
        <w:rPr>
          <w:rFonts w:ascii="Arial" w:hAnsi="Arial" w:cs="Arial"/>
        </w:rPr>
        <w:t>)</w:t>
      </w:r>
      <w:r w:rsidRPr="004F18B0">
        <w:rPr>
          <w:rFonts w:ascii="Arial" w:hAnsi="Arial" w:cs="Arial"/>
        </w:rPr>
        <w:t>. Průměr stříšky izolátoru je stanoven normou ČSN EN 60433</w:t>
      </w:r>
      <w:r w:rsidR="004D10B2">
        <w:rPr>
          <w:rFonts w:ascii="Arial" w:hAnsi="Arial" w:cs="Arial"/>
        </w:rPr>
        <w:t xml:space="preserve">, parametry stříšek musí být v souladu s </w:t>
      </w:r>
      <w:r w:rsidR="00CF0D97">
        <w:rPr>
          <w:rFonts w:ascii="Arial" w:hAnsi="Arial" w:cs="Arial"/>
        </w:rPr>
        <w:t>PNE 33 0405-1</w:t>
      </w:r>
      <w:r w:rsidRPr="004F18B0">
        <w:rPr>
          <w:rFonts w:ascii="Arial" w:hAnsi="Arial" w:cs="Arial"/>
        </w:rPr>
        <w:t xml:space="preserve">. </w:t>
      </w:r>
    </w:p>
    <w:p w14:paraId="405D2E1B" w14:textId="4DBB1B0E" w:rsidR="004F18B0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Kužel těla izolátoru u koncové armatury musí překrývat celou čelní plochu a musí být bez jakýchkoliv ostrých hran. Hrany kuželu (okraje) musí být kulaté a glazované</w:t>
      </w:r>
      <w:r w:rsidR="006103F4">
        <w:rPr>
          <w:rFonts w:ascii="Arial" w:hAnsi="Arial" w:cs="Arial"/>
        </w:rPr>
        <w:t xml:space="preserve"> (nemusí být glazov</w:t>
      </w:r>
      <w:r w:rsidR="00892BCA">
        <w:rPr>
          <w:rFonts w:ascii="Arial" w:hAnsi="Arial" w:cs="Arial"/>
        </w:rPr>
        <w:t>a</w:t>
      </w:r>
      <w:r w:rsidR="006103F4">
        <w:rPr>
          <w:rFonts w:ascii="Arial" w:hAnsi="Arial" w:cs="Arial"/>
        </w:rPr>
        <w:t>né, pouze bez ostrých hran)</w:t>
      </w:r>
      <w:r w:rsidRPr="004F18B0">
        <w:rPr>
          <w:rFonts w:ascii="Arial" w:hAnsi="Arial" w:cs="Arial"/>
        </w:rPr>
        <w:t>. Vnější rádius musí být minimálně tak velký, jako vnitřní rádius armatury. Povrch kuželu musí být hladký a bez výstupků, nerovností, trhlin či stop po opracování.</w:t>
      </w:r>
    </w:p>
    <w:p w14:paraId="51BE9A00" w14:textId="77777777" w:rsidR="0046275D" w:rsidRPr="004F18B0" w:rsidRDefault="0046275D" w:rsidP="004F18B0">
      <w:pPr>
        <w:jc w:val="both"/>
        <w:rPr>
          <w:rFonts w:ascii="Arial" w:hAnsi="Arial" w:cs="Arial"/>
        </w:rPr>
      </w:pPr>
    </w:p>
    <w:p w14:paraId="1826C3D3" w14:textId="77777777" w:rsidR="004F18B0" w:rsidRPr="00F35445" w:rsidRDefault="004F18B0" w:rsidP="00ED69C8">
      <w:pPr>
        <w:pStyle w:val="Nadpis3"/>
      </w:pPr>
      <w:r w:rsidRPr="00F35445">
        <w:t>Konstrukce koncové armatury izolátoru a její tmelení</w:t>
      </w:r>
    </w:p>
    <w:p w14:paraId="2233369E" w14:textId="3342DEB9" w:rsidR="004F18B0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 xml:space="preserve">Koncové armatury izolátoru musí být v souladu s požadavky normy ČSN IEC 120 spojení palička-pánvička nebo dle ČSN IEC 471 spojení vidlice-oko. Konstrukce koncové armatury musí být dle požadavků </w:t>
      </w:r>
      <w:r w:rsidR="0089366E">
        <w:rPr>
          <w:rFonts w:ascii="Arial" w:hAnsi="Arial" w:cs="Arial"/>
        </w:rPr>
        <w:t xml:space="preserve">Přílohy </w:t>
      </w:r>
      <w:r w:rsidR="004D10B2">
        <w:rPr>
          <w:rFonts w:ascii="Arial" w:hAnsi="Arial" w:cs="Arial"/>
        </w:rPr>
        <w:t>3</w:t>
      </w:r>
      <w:r w:rsidR="0089366E">
        <w:rPr>
          <w:rFonts w:ascii="Arial" w:hAnsi="Arial" w:cs="Arial"/>
        </w:rPr>
        <w:t xml:space="preserve"> smlouvy</w:t>
      </w:r>
      <w:r w:rsidRPr="004F18B0">
        <w:rPr>
          <w:rFonts w:ascii="Arial" w:hAnsi="Arial" w:cs="Arial"/>
        </w:rPr>
        <w:t>. Rozměry spojovacích částí musí být v souladu s ČSN IEC 120 pro spojení palička-pánvička a s ČSN IEC 471 pro spojení vidlice-oko. Koncové armatury musejí být žárově zinkované dle ČSN EN ISO 1461 s označením výrobce na armatuře.</w:t>
      </w:r>
    </w:p>
    <w:p w14:paraId="21C31162" w14:textId="77777777" w:rsidR="008240C3" w:rsidRPr="004F18B0" w:rsidRDefault="008240C3" w:rsidP="004F18B0">
      <w:pPr>
        <w:jc w:val="both"/>
        <w:rPr>
          <w:rFonts w:ascii="Arial" w:hAnsi="Arial" w:cs="Arial"/>
        </w:rPr>
      </w:pPr>
    </w:p>
    <w:p w14:paraId="537EA91A" w14:textId="77777777" w:rsidR="004F18B0" w:rsidRPr="004F18B0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 xml:space="preserve">Pro koncové armatury s vidlicí může být úhlová výchylka spojovacích částí maximálně 4°, v případě koncové armatury s pánvičkou může být úhlová výchylka spojovacích částí maximálně 15°. </w:t>
      </w:r>
    </w:p>
    <w:p w14:paraId="3D2A35BE" w14:textId="77777777" w:rsidR="004F18B0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 xml:space="preserve">Dalším prvkem koncové armatury typu pánvička je zajišťovací zařízení dle ČSN IEC 372. Zajišťovací zařízení musí být součástí každé pánvičky. </w:t>
      </w:r>
    </w:p>
    <w:p w14:paraId="175C9810" w14:textId="77777777" w:rsidR="008240C3" w:rsidRPr="004F18B0" w:rsidRDefault="008240C3" w:rsidP="004F18B0">
      <w:pPr>
        <w:jc w:val="both"/>
        <w:rPr>
          <w:rFonts w:ascii="Arial" w:hAnsi="Arial" w:cs="Arial"/>
        </w:rPr>
      </w:pPr>
    </w:p>
    <w:p w14:paraId="56424FB7" w14:textId="7612580A" w:rsidR="004F18B0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Pro tmelení koncové armatury se použije slitina olova a antimonu PbSb</w:t>
      </w:r>
      <w:r w:rsidR="00F50C45">
        <w:rPr>
          <w:rFonts w:ascii="Arial" w:hAnsi="Arial" w:cs="Arial"/>
        </w:rPr>
        <w:t>-</w:t>
      </w:r>
      <w:r w:rsidRPr="004F18B0">
        <w:rPr>
          <w:rFonts w:ascii="Arial" w:hAnsi="Arial" w:cs="Arial"/>
        </w:rPr>
        <w:t>10. Plocha kuželu izolátoru musí být kompletně obklopena tmelícím materiálem, na povrchu přední části izolátoru musí být naneseno minimálně 70 % tmelícího materiálu. Pro mechanickou ochranu kuželu izolátoru bude vložen před odlitím izolátoru mezi koncovou armaturu a přední část kuželu měkký olověný disk o průměrné tloušťce 3 mm. Tmelící materiál nesmí obsahovat dutiny. Nerovnosti vzniklé po odlití okolo koncové armatury musí být odstraněny, aby bylo dosaženo rovnoměrného povrchu odlitku.</w:t>
      </w:r>
    </w:p>
    <w:p w14:paraId="48F8F845" w14:textId="77777777" w:rsidR="008240C3" w:rsidRDefault="008240C3" w:rsidP="004F18B0">
      <w:pPr>
        <w:jc w:val="both"/>
        <w:rPr>
          <w:rFonts w:ascii="Arial" w:hAnsi="Arial" w:cs="Arial"/>
        </w:rPr>
      </w:pPr>
    </w:p>
    <w:p w14:paraId="7F113A69" w14:textId="0940D33B" w:rsidR="006E66F1" w:rsidRPr="004F18B0" w:rsidRDefault="004D10B2" w:rsidP="004D10B2">
      <w:pPr>
        <w:jc w:val="both"/>
        <w:rPr>
          <w:rFonts w:ascii="Arial" w:hAnsi="Arial" w:cs="Arial"/>
        </w:rPr>
      </w:pPr>
      <w:r w:rsidRPr="00D97461">
        <w:rPr>
          <w:rFonts w:ascii="Arial" w:hAnsi="Arial" w:cs="Arial"/>
        </w:rPr>
        <w:t>Výrobce</w:t>
      </w:r>
      <w:r w:rsidR="00897F86">
        <w:rPr>
          <w:rFonts w:ascii="Arial" w:hAnsi="Arial" w:cs="Arial"/>
        </w:rPr>
        <w:t xml:space="preserve"> (prodávající)</w:t>
      </w:r>
      <w:r w:rsidRPr="00D97461">
        <w:rPr>
          <w:rFonts w:ascii="Arial" w:hAnsi="Arial" w:cs="Arial"/>
        </w:rPr>
        <w:t xml:space="preserve"> izolátoru musí dodat protokol o kvalitě armatur (protokol výstupní kontroly) dle příslušných ČSN </w:t>
      </w:r>
      <w:r w:rsidR="004E40D9">
        <w:rPr>
          <w:rFonts w:ascii="Arial" w:hAnsi="Arial" w:cs="Arial"/>
        </w:rPr>
        <w:t>definovaných v bodech</w:t>
      </w:r>
      <w:r w:rsidRPr="00D97461">
        <w:rPr>
          <w:rFonts w:ascii="Arial" w:hAnsi="Arial" w:cs="Arial"/>
        </w:rPr>
        <w:t xml:space="preserve"> 2 </w:t>
      </w:r>
      <w:r w:rsidR="00843655">
        <w:rPr>
          <w:rFonts w:ascii="Arial" w:hAnsi="Arial" w:cs="Arial"/>
        </w:rPr>
        <w:t>a 3.</w:t>
      </w:r>
      <w:r w:rsidR="00826472">
        <w:rPr>
          <w:rFonts w:ascii="Arial" w:hAnsi="Arial" w:cs="Arial"/>
        </w:rPr>
        <w:t>3</w:t>
      </w:r>
      <w:r w:rsidR="00843655">
        <w:rPr>
          <w:rFonts w:ascii="Arial" w:hAnsi="Arial" w:cs="Arial"/>
        </w:rPr>
        <w:t>.2</w:t>
      </w:r>
      <w:r w:rsidR="00246F84">
        <w:rPr>
          <w:rFonts w:ascii="Arial" w:hAnsi="Arial" w:cs="Arial"/>
        </w:rPr>
        <w:t xml:space="preserve"> této specifikace</w:t>
      </w:r>
      <w:r w:rsidR="00843655">
        <w:rPr>
          <w:rFonts w:ascii="Arial" w:hAnsi="Arial" w:cs="Arial"/>
        </w:rPr>
        <w:t>.</w:t>
      </w:r>
      <w:r w:rsidR="008240C3">
        <w:rPr>
          <w:rFonts w:ascii="Arial" w:hAnsi="Arial" w:cs="Arial"/>
        </w:rPr>
        <w:t xml:space="preserve"> </w:t>
      </w:r>
      <w:r w:rsidRPr="00D97461">
        <w:rPr>
          <w:rFonts w:ascii="Arial" w:hAnsi="Arial" w:cs="Arial"/>
        </w:rPr>
        <w:t>Na jednom izolátoru mohou být osazeny pouze armatury stejného výrobce.</w:t>
      </w:r>
      <w:r w:rsidRPr="004F18B0">
        <w:rPr>
          <w:rFonts w:ascii="Arial" w:hAnsi="Arial" w:cs="Arial"/>
        </w:rPr>
        <w:t xml:space="preserve">   </w:t>
      </w:r>
    </w:p>
    <w:p w14:paraId="07B60DCB" w14:textId="77777777" w:rsidR="004D10B2" w:rsidRPr="004F18B0" w:rsidRDefault="004D10B2" w:rsidP="004F18B0">
      <w:pPr>
        <w:jc w:val="both"/>
        <w:rPr>
          <w:rFonts w:ascii="Arial" w:hAnsi="Arial" w:cs="Arial"/>
        </w:rPr>
      </w:pPr>
    </w:p>
    <w:p w14:paraId="6E3BC75C" w14:textId="77777777" w:rsidR="004F18B0" w:rsidRPr="00F35445" w:rsidRDefault="004F18B0" w:rsidP="00ED69C8">
      <w:pPr>
        <w:pStyle w:val="Nadpis3"/>
      </w:pPr>
      <w:r w:rsidRPr="00F35445">
        <w:t xml:space="preserve">Ověření rozměrů </w:t>
      </w:r>
    </w:p>
    <w:p w14:paraId="065C117B" w14:textId="77777777" w:rsidR="004F18B0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 xml:space="preserve">Měření délek se musí provádět </w:t>
      </w:r>
      <w:r w:rsidR="00D97461" w:rsidRPr="004F18B0">
        <w:rPr>
          <w:rFonts w:ascii="Arial" w:hAnsi="Arial" w:cs="Arial"/>
        </w:rPr>
        <w:t xml:space="preserve">vhodným </w:t>
      </w:r>
      <w:r w:rsidR="00D97461">
        <w:rPr>
          <w:rFonts w:ascii="Arial" w:hAnsi="Arial" w:cs="Arial"/>
        </w:rPr>
        <w:t>měřidlem</w:t>
      </w:r>
      <w:r w:rsidRPr="004F18B0">
        <w:rPr>
          <w:rFonts w:ascii="Arial" w:hAnsi="Arial" w:cs="Arial"/>
        </w:rPr>
        <w:t xml:space="preserve"> s</w:t>
      </w:r>
      <w:r w:rsidR="006D03E4">
        <w:rPr>
          <w:rFonts w:ascii="Arial" w:hAnsi="Arial" w:cs="Arial"/>
        </w:rPr>
        <w:t> </w:t>
      </w:r>
      <w:r w:rsidRPr="004F18B0">
        <w:rPr>
          <w:rFonts w:ascii="Arial" w:hAnsi="Arial" w:cs="Arial"/>
        </w:rPr>
        <w:t>pevnou délkou, aby bylo dosaženo požadované přesnosti. Izolátory budou rozděleny do tří skupin tolerancí s ohledem na jejich délku. Tolerance se vztahují na jmenovité délky udávané výrobcem</w:t>
      </w:r>
      <w:r w:rsidR="00D97461">
        <w:rPr>
          <w:rFonts w:ascii="Arial" w:hAnsi="Arial" w:cs="Arial"/>
        </w:rPr>
        <w:t xml:space="preserve"> (dle </w:t>
      </w:r>
      <w:r w:rsidR="00D97461" w:rsidRPr="004F18B0">
        <w:rPr>
          <w:rFonts w:ascii="Arial" w:hAnsi="Arial" w:cs="Arial"/>
        </w:rPr>
        <w:t>ČSN IEC 383-1</w:t>
      </w:r>
      <w:r w:rsidR="00D97461">
        <w:rPr>
          <w:rFonts w:ascii="Arial" w:hAnsi="Arial" w:cs="Arial"/>
        </w:rPr>
        <w:t>)</w:t>
      </w:r>
      <w:r w:rsidRPr="004F18B0">
        <w:rPr>
          <w:rFonts w:ascii="Arial" w:hAnsi="Arial" w:cs="Arial"/>
        </w:rPr>
        <w:t>. Označení se provede pomocí barevného bodu na dolní armatuře, trvanlivost tohoto značení musí být minimálně 5 let.</w:t>
      </w:r>
    </w:p>
    <w:p w14:paraId="1517554E" w14:textId="77777777" w:rsidR="006D2487" w:rsidRPr="004F18B0" w:rsidRDefault="006D2487" w:rsidP="004F18B0">
      <w:pPr>
        <w:jc w:val="both"/>
        <w:rPr>
          <w:rFonts w:ascii="Arial" w:hAnsi="Arial" w:cs="Arial"/>
        </w:rPr>
      </w:pPr>
    </w:p>
    <w:tbl>
      <w:tblPr>
        <w:tblW w:w="0" w:type="auto"/>
        <w:tblInd w:w="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6"/>
        <w:gridCol w:w="1418"/>
      </w:tblGrid>
      <w:tr w:rsidR="004F18B0" w:rsidRPr="004F18B0" w14:paraId="2EB68007" w14:textId="77777777" w:rsidTr="0046275D">
        <w:trPr>
          <w:trHeight w:val="146"/>
        </w:trPr>
        <w:tc>
          <w:tcPr>
            <w:tcW w:w="2196" w:type="dxa"/>
            <w:tcBorders>
              <w:top w:val="single" w:sz="12" w:space="0" w:color="auto"/>
              <w:bottom w:val="single" w:sz="12" w:space="0" w:color="auto"/>
            </w:tcBorders>
          </w:tcPr>
          <w:p w14:paraId="3B305EF6" w14:textId="77777777" w:rsidR="004F18B0" w:rsidRPr="004F18B0" w:rsidRDefault="004F18B0" w:rsidP="0046275D">
            <w:pPr>
              <w:pStyle w:val="Standard"/>
              <w:rPr>
                <w:color w:val="000000"/>
                <w:sz w:val="20"/>
                <w:szCs w:val="20"/>
              </w:rPr>
            </w:pPr>
            <w:r w:rsidRPr="004F18B0">
              <w:rPr>
                <w:color w:val="000000"/>
                <w:sz w:val="20"/>
                <w:szCs w:val="20"/>
              </w:rPr>
              <w:t xml:space="preserve">Tolerance [%] 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49B7E419" w14:textId="77777777" w:rsidR="004F18B0" w:rsidRPr="004F18B0" w:rsidRDefault="004F18B0" w:rsidP="0046275D">
            <w:pPr>
              <w:pStyle w:val="Standard"/>
              <w:rPr>
                <w:color w:val="000000"/>
                <w:sz w:val="20"/>
                <w:szCs w:val="20"/>
              </w:rPr>
            </w:pPr>
            <w:r w:rsidRPr="004F18B0">
              <w:rPr>
                <w:color w:val="000000"/>
                <w:sz w:val="20"/>
                <w:szCs w:val="20"/>
              </w:rPr>
              <w:t>Barva</w:t>
            </w:r>
          </w:p>
        </w:tc>
      </w:tr>
      <w:tr w:rsidR="004F18B0" w:rsidRPr="004F18B0" w14:paraId="645D9FEA" w14:textId="77777777" w:rsidTr="0046275D">
        <w:trPr>
          <w:trHeight w:val="146"/>
        </w:trPr>
        <w:tc>
          <w:tcPr>
            <w:tcW w:w="2196" w:type="dxa"/>
            <w:tcBorders>
              <w:top w:val="single" w:sz="12" w:space="0" w:color="auto"/>
            </w:tcBorders>
          </w:tcPr>
          <w:p w14:paraId="2A5A6A6E" w14:textId="77777777" w:rsidR="004F18B0" w:rsidRPr="004F18B0" w:rsidRDefault="004F18B0" w:rsidP="0046275D">
            <w:pPr>
              <w:pStyle w:val="Standard"/>
              <w:rPr>
                <w:color w:val="000000"/>
                <w:sz w:val="20"/>
                <w:szCs w:val="20"/>
              </w:rPr>
            </w:pPr>
            <w:r w:rsidRPr="004F18B0">
              <w:rPr>
                <w:color w:val="000000"/>
                <w:sz w:val="20"/>
                <w:szCs w:val="20"/>
              </w:rPr>
              <w:t xml:space="preserve">-3 až -1 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69B1C84A" w14:textId="77777777" w:rsidR="004F18B0" w:rsidRPr="004F18B0" w:rsidRDefault="004F18B0" w:rsidP="0046275D">
            <w:pPr>
              <w:pStyle w:val="Standard"/>
              <w:rPr>
                <w:color w:val="000000"/>
                <w:sz w:val="20"/>
                <w:szCs w:val="20"/>
              </w:rPr>
            </w:pPr>
            <w:r w:rsidRPr="004F18B0">
              <w:rPr>
                <w:color w:val="000000"/>
                <w:sz w:val="20"/>
                <w:szCs w:val="20"/>
              </w:rPr>
              <w:t>červená</w:t>
            </w:r>
          </w:p>
        </w:tc>
      </w:tr>
      <w:tr w:rsidR="004F18B0" w:rsidRPr="004F18B0" w14:paraId="346AD2C1" w14:textId="77777777" w:rsidTr="0046275D">
        <w:trPr>
          <w:trHeight w:val="146"/>
        </w:trPr>
        <w:tc>
          <w:tcPr>
            <w:tcW w:w="2196" w:type="dxa"/>
          </w:tcPr>
          <w:p w14:paraId="76CCB676" w14:textId="77777777" w:rsidR="004F18B0" w:rsidRPr="004F18B0" w:rsidRDefault="004F18B0" w:rsidP="0046275D">
            <w:pPr>
              <w:pStyle w:val="Standard"/>
              <w:rPr>
                <w:color w:val="000000"/>
                <w:sz w:val="20"/>
                <w:szCs w:val="20"/>
              </w:rPr>
            </w:pPr>
            <w:r w:rsidRPr="004F18B0">
              <w:rPr>
                <w:color w:val="000000"/>
                <w:sz w:val="20"/>
                <w:szCs w:val="20"/>
              </w:rPr>
              <w:t xml:space="preserve">-1 až +1 </w:t>
            </w:r>
          </w:p>
        </w:tc>
        <w:tc>
          <w:tcPr>
            <w:tcW w:w="1418" w:type="dxa"/>
          </w:tcPr>
          <w:p w14:paraId="2680C0A2" w14:textId="77777777" w:rsidR="004F18B0" w:rsidRPr="004F18B0" w:rsidRDefault="004F18B0" w:rsidP="0046275D">
            <w:pPr>
              <w:pStyle w:val="Standard"/>
              <w:rPr>
                <w:color w:val="000000"/>
                <w:sz w:val="20"/>
                <w:szCs w:val="20"/>
              </w:rPr>
            </w:pPr>
            <w:r w:rsidRPr="004F18B0">
              <w:rPr>
                <w:color w:val="000000"/>
                <w:sz w:val="20"/>
                <w:szCs w:val="20"/>
              </w:rPr>
              <w:t xml:space="preserve">žlutá </w:t>
            </w:r>
          </w:p>
        </w:tc>
      </w:tr>
      <w:tr w:rsidR="004F18B0" w:rsidRPr="004F18B0" w14:paraId="743EA157" w14:textId="77777777" w:rsidTr="0046275D">
        <w:trPr>
          <w:trHeight w:val="146"/>
        </w:trPr>
        <w:tc>
          <w:tcPr>
            <w:tcW w:w="2196" w:type="dxa"/>
          </w:tcPr>
          <w:p w14:paraId="01241008" w14:textId="77777777" w:rsidR="004F18B0" w:rsidRPr="004F18B0" w:rsidRDefault="004F18B0" w:rsidP="0046275D">
            <w:pPr>
              <w:pStyle w:val="Standard"/>
              <w:rPr>
                <w:color w:val="000000"/>
                <w:sz w:val="20"/>
                <w:szCs w:val="20"/>
              </w:rPr>
            </w:pPr>
            <w:r w:rsidRPr="004F18B0">
              <w:rPr>
                <w:color w:val="000000"/>
                <w:sz w:val="20"/>
                <w:szCs w:val="20"/>
              </w:rPr>
              <w:t xml:space="preserve">+1 až +3 </w:t>
            </w:r>
          </w:p>
        </w:tc>
        <w:tc>
          <w:tcPr>
            <w:tcW w:w="1418" w:type="dxa"/>
          </w:tcPr>
          <w:p w14:paraId="5F87B52E" w14:textId="77777777" w:rsidR="004F18B0" w:rsidRPr="004F18B0" w:rsidRDefault="004F18B0" w:rsidP="0046275D">
            <w:pPr>
              <w:pStyle w:val="Standard"/>
              <w:rPr>
                <w:color w:val="000000"/>
                <w:sz w:val="20"/>
                <w:szCs w:val="20"/>
              </w:rPr>
            </w:pPr>
            <w:r w:rsidRPr="004F18B0">
              <w:rPr>
                <w:color w:val="000000"/>
                <w:sz w:val="20"/>
                <w:szCs w:val="20"/>
              </w:rPr>
              <w:t>modrá</w:t>
            </w:r>
          </w:p>
        </w:tc>
      </w:tr>
    </w:tbl>
    <w:p w14:paraId="21C08709" w14:textId="77777777" w:rsidR="004F18B0" w:rsidRDefault="004F18B0" w:rsidP="004F18B0">
      <w:pPr>
        <w:jc w:val="both"/>
        <w:rPr>
          <w:rFonts w:ascii="Arial" w:hAnsi="Arial" w:cs="Arial"/>
        </w:rPr>
      </w:pPr>
    </w:p>
    <w:p w14:paraId="720924A1" w14:textId="77777777" w:rsidR="002C3619" w:rsidRPr="004F18B0" w:rsidRDefault="002C3619" w:rsidP="004F18B0">
      <w:pPr>
        <w:jc w:val="both"/>
        <w:rPr>
          <w:rFonts w:ascii="Arial" w:hAnsi="Arial" w:cs="Arial"/>
        </w:rPr>
      </w:pPr>
    </w:p>
    <w:p w14:paraId="63CF35D0" w14:textId="77777777" w:rsidR="004F18B0" w:rsidRPr="00C77CD9" w:rsidRDefault="004F18B0" w:rsidP="00ED69C8">
      <w:pPr>
        <w:pStyle w:val="Nadpis3"/>
      </w:pPr>
      <w:r w:rsidRPr="00C77CD9">
        <w:t>Značení</w:t>
      </w:r>
    </w:p>
    <w:p w14:paraId="1F505A2F" w14:textId="16F42E77" w:rsidR="004F18B0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Dle ČSN EN 60433 musí být provedeno označení izolátoru na horní stříšce. Označení všech izolátor</w:t>
      </w:r>
      <w:r w:rsidR="00BA5D76">
        <w:rPr>
          <w:rFonts w:ascii="Arial" w:hAnsi="Arial" w:cs="Arial"/>
        </w:rPr>
        <w:t>ů</w:t>
      </w:r>
      <w:r w:rsidRPr="004F18B0">
        <w:rPr>
          <w:rFonts w:ascii="Arial" w:hAnsi="Arial" w:cs="Arial"/>
        </w:rPr>
        <w:t xml:space="preserve"> musí být provedeno písmem o velikosti </w:t>
      </w:r>
      <w:r w:rsidR="006D03E4">
        <w:rPr>
          <w:rFonts w:ascii="Arial" w:hAnsi="Arial" w:cs="Arial"/>
        </w:rPr>
        <w:t>min.</w:t>
      </w:r>
      <w:r w:rsidRPr="004F18B0">
        <w:rPr>
          <w:rFonts w:ascii="Arial" w:hAnsi="Arial" w:cs="Arial"/>
        </w:rPr>
        <w:t xml:space="preserve"> 8 mm</w:t>
      </w:r>
      <w:r w:rsidR="000C61C9">
        <w:rPr>
          <w:rFonts w:ascii="Arial" w:hAnsi="Arial" w:cs="Arial"/>
        </w:rPr>
        <w:t>,</w:t>
      </w:r>
      <w:r w:rsidRPr="004F18B0">
        <w:rPr>
          <w:rFonts w:ascii="Arial" w:hAnsi="Arial" w:cs="Arial"/>
        </w:rPr>
        <w:t xml:space="preserve"> tloušťky </w:t>
      </w:r>
      <w:r w:rsidR="006D03E4">
        <w:rPr>
          <w:rFonts w:ascii="Arial" w:hAnsi="Arial" w:cs="Arial"/>
        </w:rPr>
        <w:t>min.</w:t>
      </w:r>
      <w:r w:rsidRPr="004F18B0">
        <w:rPr>
          <w:rFonts w:ascii="Arial" w:hAnsi="Arial" w:cs="Arial"/>
        </w:rPr>
        <w:t xml:space="preserve"> 1 mm s trvanlivostí po dobu životnosti izolátoru. Označení musí obsahovat následující informace:</w:t>
      </w:r>
    </w:p>
    <w:p w14:paraId="68A08CF2" w14:textId="77777777" w:rsidR="0031463A" w:rsidRPr="004F18B0" w:rsidRDefault="0031463A" w:rsidP="004F18B0">
      <w:pPr>
        <w:jc w:val="both"/>
        <w:rPr>
          <w:rFonts w:ascii="Arial" w:hAnsi="Arial" w:cs="Arial"/>
        </w:rPr>
      </w:pPr>
    </w:p>
    <w:p w14:paraId="724C11E1" w14:textId="77777777" w:rsidR="004F18B0" w:rsidRPr="004F18B0" w:rsidRDefault="004F18B0" w:rsidP="00DF5B3E">
      <w:pPr>
        <w:numPr>
          <w:ilvl w:val="0"/>
          <w:numId w:val="8"/>
        </w:numPr>
        <w:spacing w:after="120"/>
        <w:ind w:hanging="796"/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Výrobce</w:t>
      </w:r>
      <w:r w:rsidR="000C61C9">
        <w:rPr>
          <w:rFonts w:ascii="Arial" w:hAnsi="Arial" w:cs="Arial"/>
        </w:rPr>
        <w:t xml:space="preserve"> </w:t>
      </w:r>
      <w:r w:rsidRPr="004F18B0">
        <w:rPr>
          <w:rFonts w:ascii="Arial" w:hAnsi="Arial" w:cs="Arial"/>
        </w:rPr>
        <w:t>/ logo výrobce</w:t>
      </w:r>
    </w:p>
    <w:p w14:paraId="6B56C924" w14:textId="1D98BAD9" w:rsidR="004F18B0" w:rsidRPr="004F18B0" w:rsidRDefault="004F18B0" w:rsidP="00DF5B3E">
      <w:pPr>
        <w:numPr>
          <w:ilvl w:val="0"/>
          <w:numId w:val="8"/>
        </w:numPr>
        <w:spacing w:after="120"/>
        <w:ind w:hanging="796"/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Typ</w:t>
      </w:r>
      <w:r w:rsidR="006D03E4">
        <w:rPr>
          <w:rFonts w:ascii="Arial" w:hAnsi="Arial" w:cs="Arial"/>
        </w:rPr>
        <w:t>ové označení</w:t>
      </w:r>
      <w:r w:rsidRPr="004F18B0">
        <w:rPr>
          <w:rFonts w:ascii="Arial" w:hAnsi="Arial" w:cs="Arial"/>
        </w:rPr>
        <w:t xml:space="preserve"> izolátoru</w:t>
      </w:r>
      <w:r w:rsidR="006D03E4">
        <w:rPr>
          <w:rFonts w:ascii="Arial" w:hAnsi="Arial" w:cs="Arial"/>
        </w:rPr>
        <w:t xml:space="preserve"> dle normy</w:t>
      </w:r>
      <w:r w:rsidR="00D3372A">
        <w:rPr>
          <w:rFonts w:ascii="Arial" w:hAnsi="Arial" w:cs="Arial"/>
        </w:rPr>
        <w:t xml:space="preserve"> ČSN EN 60433 popř. dle DIN 48006</w:t>
      </w:r>
      <w:r w:rsidRPr="004F18B0">
        <w:rPr>
          <w:rFonts w:ascii="Arial" w:hAnsi="Arial" w:cs="Arial"/>
        </w:rPr>
        <w:t xml:space="preserve"> </w:t>
      </w:r>
      <w:r w:rsidR="00D3372A">
        <w:rPr>
          <w:rFonts w:ascii="Arial" w:hAnsi="Arial" w:cs="Arial"/>
        </w:rPr>
        <w:br/>
      </w:r>
      <w:r w:rsidRPr="004F18B0">
        <w:rPr>
          <w:rFonts w:ascii="Arial" w:hAnsi="Arial" w:cs="Arial"/>
        </w:rPr>
        <w:t>(např. L</w:t>
      </w:r>
      <w:r w:rsidRPr="004F18B0">
        <w:rPr>
          <w:rFonts w:ascii="Arial" w:hAnsi="Arial" w:cs="Arial"/>
          <w:spacing w:val="-1"/>
        </w:rPr>
        <w:t xml:space="preserve"> </w:t>
      </w:r>
      <w:r w:rsidRPr="004F18B0">
        <w:rPr>
          <w:rFonts w:ascii="Arial" w:hAnsi="Arial" w:cs="Arial"/>
        </w:rPr>
        <w:t>100</w:t>
      </w:r>
      <w:r w:rsidRPr="004F18B0">
        <w:rPr>
          <w:rFonts w:ascii="Arial" w:hAnsi="Arial" w:cs="Arial"/>
          <w:spacing w:val="-4"/>
        </w:rPr>
        <w:t xml:space="preserve"> </w:t>
      </w:r>
      <w:r w:rsidRPr="004F18B0">
        <w:rPr>
          <w:rFonts w:ascii="Arial" w:hAnsi="Arial" w:cs="Arial"/>
        </w:rPr>
        <w:t>C</w:t>
      </w:r>
      <w:r w:rsidRPr="004F18B0">
        <w:rPr>
          <w:rFonts w:ascii="Arial" w:hAnsi="Arial" w:cs="Arial"/>
          <w:spacing w:val="-5"/>
        </w:rPr>
        <w:t xml:space="preserve"> </w:t>
      </w:r>
      <w:r w:rsidRPr="004F18B0">
        <w:rPr>
          <w:rFonts w:ascii="Arial" w:hAnsi="Arial" w:cs="Arial"/>
        </w:rPr>
        <w:t>550</w:t>
      </w:r>
      <w:r w:rsidR="00D3372A">
        <w:rPr>
          <w:rFonts w:ascii="Arial" w:hAnsi="Arial" w:cs="Arial"/>
        </w:rPr>
        <w:t>, LG 60/22/1200</w:t>
      </w:r>
      <w:r w:rsidRPr="004F18B0">
        <w:rPr>
          <w:rFonts w:ascii="Arial" w:hAnsi="Arial" w:cs="Arial"/>
        </w:rPr>
        <w:t>)</w:t>
      </w:r>
    </w:p>
    <w:p w14:paraId="7B6F5333" w14:textId="77777777" w:rsidR="004F18B0" w:rsidRPr="004F18B0" w:rsidRDefault="004F18B0" w:rsidP="00DF5B3E">
      <w:pPr>
        <w:numPr>
          <w:ilvl w:val="0"/>
          <w:numId w:val="8"/>
        </w:numPr>
        <w:spacing w:after="120"/>
        <w:ind w:hanging="796"/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Datum výroby (údaj</w:t>
      </w:r>
      <w:r w:rsidR="0031463A">
        <w:rPr>
          <w:rFonts w:ascii="Arial" w:hAnsi="Arial" w:cs="Arial"/>
        </w:rPr>
        <w:t>,</w:t>
      </w:r>
      <w:r w:rsidRPr="004F18B0">
        <w:rPr>
          <w:rFonts w:ascii="Arial" w:hAnsi="Arial" w:cs="Arial"/>
        </w:rPr>
        <w:t xml:space="preserve"> z</w:t>
      </w:r>
      <w:r w:rsidR="0031463A">
        <w:rPr>
          <w:rFonts w:ascii="Arial" w:hAnsi="Arial" w:cs="Arial"/>
        </w:rPr>
        <w:t>e</w:t>
      </w:r>
      <w:r w:rsidRPr="004F18B0">
        <w:rPr>
          <w:rFonts w:ascii="Arial" w:hAnsi="Arial" w:cs="Arial"/>
        </w:rPr>
        <w:t> kterého lze stanovit měsíc a rok)</w:t>
      </w:r>
    </w:p>
    <w:p w14:paraId="78D7C5BB" w14:textId="77777777" w:rsidR="004F18B0" w:rsidRDefault="004F18B0" w:rsidP="00DF5B3E">
      <w:pPr>
        <w:numPr>
          <w:ilvl w:val="0"/>
          <w:numId w:val="8"/>
        </w:numPr>
        <w:spacing w:after="120"/>
        <w:ind w:hanging="796"/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Porušující mechanické zatížení v</w:t>
      </w:r>
      <w:r w:rsidR="006D2487">
        <w:rPr>
          <w:rFonts w:ascii="Arial" w:hAnsi="Arial" w:cs="Arial"/>
        </w:rPr>
        <w:t> </w:t>
      </w:r>
      <w:r w:rsidRPr="004F18B0">
        <w:rPr>
          <w:rFonts w:ascii="Arial" w:hAnsi="Arial" w:cs="Arial"/>
        </w:rPr>
        <w:t>tahu</w:t>
      </w:r>
    </w:p>
    <w:p w14:paraId="08C9A108" w14:textId="77777777" w:rsidR="006D2487" w:rsidRPr="004F18B0" w:rsidRDefault="006D2487" w:rsidP="00ED69C8">
      <w:pPr>
        <w:spacing w:after="120"/>
        <w:ind w:left="284"/>
        <w:jc w:val="both"/>
        <w:rPr>
          <w:rFonts w:ascii="Arial" w:hAnsi="Arial" w:cs="Arial"/>
        </w:rPr>
      </w:pPr>
    </w:p>
    <w:p w14:paraId="3A335A64" w14:textId="77777777" w:rsidR="004F18B0" w:rsidRPr="00F35445" w:rsidRDefault="004F18B0" w:rsidP="00ED69C8">
      <w:pPr>
        <w:pStyle w:val="Nadpis3"/>
      </w:pPr>
      <w:r w:rsidRPr="00F35445">
        <w:t>Porušující mechanické zatížení v tahu a zkušební zatížení při kusové zkoušce</w:t>
      </w:r>
    </w:p>
    <w:p w14:paraId="5F1F87CA" w14:textId="77777777" w:rsidR="004F18B0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 xml:space="preserve">Následující zkušební zatížení při kusové zkoušce a mechanické porušující zatížení v tahu </w:t>
      </w:r>
      <w:r w:rsidR="006D03E4">
        <w:rPr>
          <w:rFonts w:ascii="Arial" w:hAnsi="Arial" w:cs="Arial"/>
        </w:rPr>
        <w:t>dle ČSN IEC</w:t>
      </w:r>
      <w:r w:rsidR="006D03E4" w:rsidRPr="004F18B0">
        <w:rPr>
          <w:rFonts w:ascii="Arial" w:hAnsi="Arial" w:cs="Arial"/>
        </w:rPr>
        <w:t xml:space="preserve"> </w:t>
      </w:r>
      <w:r w:rsidR="006D03E4">
        <w:rPr>
          <w:rFonts w:ascii="Arial" w:hAnsi="Arial" w:cs="Arial"/>
        </w:rPr>
        <w:br/>
      </w:r>
      <w:r w:rsidR="006D03E4" w:rsidRPr="004F18B0">
        <w:rPr>
          <w:rFonts w:ascii="Arial" w:hAnsi="Arial" w:cs="Arial"/>
        </w:rPr>
        <w:t>383-1</w:t>
      </w:r>
      <w:r w:rsidR="006D03E4">
        <w:rPr>
          <w:rFonts w:ascii="Arial" w:hAnsi="Arial" w:cs="Arial"/>
        </w:rPr>
        <w:t xml:space="preserve"> </w:t>
      </w:r>
      <w:r w:rsidRPr="004F18B0">
        <w:rPr>
          <w:rFonts w:ascii="Arial" w:hAnsi="Arial" w:cs="Arial"/>
        </w:rPr>
        <w:t>musí být splněno pro všechny uvedené tyčové izolátory:</w:t>
      </w:r>
    </w:p>
    <w:p w14:paraId="57A94BF0" w14:textId="77777777" w:rsidR="006D03E4" w:rsidRPr="004F18B0" w:rsidRDefault="006D03E4" w:rsidP="004F18B0">
      <w:pPr>
        <w:jc w:val="both"/>
        <w:rPr>
          <w:rFonts w:ascii="Arial" w:hAnsi="Arial" w:cs="Arial"/>
        </w:rPr>
      </w:pPr>
    </w:p>
    <w:tbl>
      <w:tblPr>
        <w:tblW w:w="9564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7"/>
        <w:gridCol w:w="1780"/>
        <w:gridCol w:w="3018"/>
        <w:gridCol w:w="2429"/>
      </w:tblGrid>
      <w:tr w:rsidR="004F18B0" w:rsidRPr="004F18B0" w14:paraId="2C572EEA" w14:textId="77777777" w:rsidTr="00ED69C8">
        <w:trPr>
          <w:trHeight w:hRule="exact" w:val="786"/>
        </w:trPr>
        <w:tc>
          <w:tcPr>
            <w:tcW w:w="2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D3242F" w14:textId="77777777" w:rsidR="004F18B0" w:rsidRPr="004F18B0" w:rsidRDefault="004F18B0" w:rsidP="0046275D">
            <w:pPr>
              <w:autoSpaceDE w:val="0"/>
              <w:autoSpaceDN w:val="0"/>
              <w:adjustRightInd w:val="0"/>
              <w:spacing w:line="254" w:lineRule="exact"/>
              <w:ind w:left="137" w:right="315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Značení dle </w:t>
            </w:r>
          </w:p>
          <w:p w14:paraId="031FEB6E" w14:textId="77777777" w:rsidR="004F18B0" w:rsidRPr="004F18B0" w:rsidRDefault="004F18B0" w:rsidP="0046275D">
            <w:pPr>
              <w:autoSpaceDE w:val="0"/>
              <w:autoSpaceDN w:val="0"/>
              <w:adjustRightInd w:val="0"/>
              <w:spacing w:line="254" w:lineRule="exact"/>
              <w:ind w:left="137" w:right="315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ČSN EN</w:t>
            </w:r>
            <w:r w:rsidRPr="004F18B0">
              <w:rPr>
                <w:rFonts w:ascii="Arial" w:hAnsi="Arial" w:cs="Arial"/>
                <w:spacing w:val="-3"/>
              </w:rPr>
              <w:t xml:space="preserve"> </w:t>
            </w:r>
            <w:r w:rsidRPr="004F18B0">
              <w:rPr>
                <w:rFonts w:ascii="Arial" w:hAnsi="Arial" w:cs="Arial"/>
              </w:rPr>
              <w:t>60433</w:t>
            </w:r>
          </w:p>
        </w:tc>
        <w:tc>
          <w:tcPr>
            <w:tcW w:w="1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9791F4" w14:textId="77777777" w:rsidR="004F18B0" w:rsidRPr="004F18B0" w:rsidRDefault="004F18B0" w:rsidP="0046275D">
            <w:pPr>
              <w:autoSpaceDE w:val="0"/>
              <w:autoSpaceDN w:val="0"/>
              <w:adjustRightInd w:val="0"/>
              <w:spacing w:line="254" w:lineRule="exact"/>
              <w:ind w:left="136" w:right="315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Značení dle </w:t>
            </w:r>
          </w:p>
          <w:p w14:paraId="23C74A49" w14:textId="77777777" w:rsidR="004F18B0" w:rsidRPr="004F18B0" w:rsidRDefault="004F18B0" w:rsidP="0046275D">
            <w:pPr>
              <w:autoSpaceDE w:val="0"/>
              <w:autoSpaceDN w:val="0"/>
              <w:adjustRightInd w:val="0"/>
              <w:spacing w:line="254" w:lineRule="exact"/>
              <w:ind w:left="136" w:right="315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DIN</w:t>
            </w:r>
            <w:r w:rsidRPr="004F18B0">
              <w:rPr>
                <w:rFonts w:ascii="Arial" w:hAnsi="Arial" w:cs="Arial"/>
                <w:spacing w:val="-4"/>
              </w:rPr>
              <w:t xml:space="preserve"> </w:t>
            </w:r>
            <w:r w:rsidRPr="004F18B0">
              <w:rPr>
                <w:rFonts w:ascii="Arial" w:hAnsi="Arial" w:cs="Arial"/>
              </w:rPr>
              <w:t>48006</w:t>
            </w:r>
          </w:p>
        </w:tc>
        <w:tc>
          <w:tcPr>
            <w:tcW w:w="30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799AAD" w14:textId="77777777" w:rsidR="004F18B0" w:rsidRPr="004F18B0" w:rsidRDefault="004F18B0" w:rsidP="0046275D">
            <w:pPr>
              <w:autoSpaceDE w:val="0"/>
              <w:autoSpaceDN w:val="0"/>
              <w:adjustRightInd w:val="0"/>
              <w:spacing w:line="254" w:lineRule="exact"/>
              <w:ind w:left="131" w:right="12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Mechanické porušující zatížení v tahu</w:t>
            </w:r>
            <w:r w:rsidRPr="004F18B0">
              <w:rPr>
                <w:rFonts w:ascii="Arial" w:hAnsi="Arial" w:cs="Arial"/>
                <w:spacing w:val="-5"/>
              </w:rPr>
              <w:t xml:space="preserve"> </w:t>
            </w:r>
            <w:r w:rsidRPr="004F18B0">
              <w:rPr>
                <w:rFonts w:ascii="Arial" w:hAnsi="Arial" w:cs="Arial"/>
                <w:w w:val="99"/>
              </w:rPr>
              <w:t>[</w:t>
            </w:r>
            <w:proofErr w:type="spellStart"/>
            <w:r w:rsidRPr="004F18B0">
              <w:rPr>
                <w:rFonts w:ascii="Arial" w:hAnsi="Arial" w:cs="Arial"/>
                <w:w w:val="99"/>
              </w:rPr>
              <w:t>kN</w:t>
            </w:r>
            <w:proofErr w:type="spellEnd"/>
            <w:r w:rsidRPr="004F18B0">
              <w:rPr>
                <w:rFonts w:ascii="Arial" w:hAnsi="Arial" w:cs="Arial"/>
                <w:w w:val="99"/>
              </w:rPr>
              <w:t>]</w:t>
            </w:r>
          </w:p>
        </w:tc>
        <w:tc>
          <w:tcPr>
            <w:tcW w:w="2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2FB59D" w14:textId="77777777" w:rsidR="004F18B0" w:rsidRPr="004F18B0" w:rsidRDefault="004F18B0" w:rsidP="00ED69C8">
            <w:pPr>
              <w:autoSpaceDE w:val="0"/>
              <w:autoSpaceDN w:val="0"/>
              <w:adjustRightInd w:val="0"/>
              <w:spacing w:after="120" w:line="254" w:lineRule="exact"/>
              <w:ind w:left="159" w:right="45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Zkušební zatížení při kusové zkoušce</w:t>
            </w:r>
            <w:r w:rsidRPr="004F18B0">
              <w:rPr>
                <w:rFonts w:ascii="Arial" w:hAnsi="Arial" w:cs="Arial"/>
                <w:spacing w:val="-5"/>
              </w:rPr>
              <w:t xml:space="preserve"> </w:t>
            </w:r>
            <w:r w:rsidRPr="004F18B0">
              <w:rPr>
                <w:rFonts w:ascii="Arial" w:hAnsi="Arial" w:cs="Arial"/>
                <w:w w:val="99"/>
              </w:rPr>
              <w:t>[</w:t>
            </w:r>
            <w:proofErr w:type="spellStart"/>
            <w:r w:rsidRPr="004F18B0">
              <w:rPr>
                <w:rFonts w:ascii="Arial" w:hAnsi="Arial" w:cs="Arial"/>
                <w:w w:val="99"/>
              </w:rPr>
              <w:t>kN</w:t>
            </w:r>
            <w:proofErr w:type="spellEnd"/>
            <w:r w:rsidRPr="004F18B0">
              <w:rPr>
                <w:rFonts w:ascii="Arial" w:hAnsi="Arial" w:cs="Arial"/>
                <w:w w:val="99"/>
              </w:rPr>
              <w:t>] (RTL)</w:t>
            </w:r>
          </w:p>
        </w:tc>
      </w:tr>
      <w:tr w:rsidR="004F18B0" w:rsidRPr="004F18B0" w14:paraId="496A0C55" w14:textId="77777777" w:rsidTr="0046275D">
        <w:trPr>
          <w:trHeight w:hRule="exact" w:val="405"/>
        </w:trPr>
        <w:tc>
          <w:tcPr>
            <w:tcW w:w="23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378074C" w14:textId="05134005" w:rsidR="004F18B0" w:rsidRPr="004F18B0" w:rsidRDefault="004F18B0" w:rsidP="00FC4EC9">
            <w:pPr>
              <w:autoSpaceDE w:val="0"/>
              <w:autoSpaceDN w:val="0"/>
              <w:adjustRightInd w:val="0"/>
              <w:spacing w:before="60"/>
              <w:ind w:left="137" w:right="-2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L</w:t>
            </w:r>
            <w:r w:rsidRPr="004F18B0">
              <w:rPr>
                <w:rFonts w:ascii="Arial" w:hAnsi="Arial" w:cs="Arial"/>
                <w:spacing w:val="-1"/>
              </w:rPr>
              <w:t xml:space="preserve"> </w:t>
            </w:r>
            <w:r w:rsidRPr="004F18B0">
              <w:rPr>
                <w:rFonts w:ascii="Arial" w:hAnsi="Arial" w:cs="Arial"/>
              </w:rPr>
              <w:t>1</w:t>
            </w:r>
            <w:r w:rsidR="00FC4EC9">
              <w:rPr>
                <w:rFonts w:ascii="Arial" w:hAnsi="Arial" w:cs="Arial"/>
              </w:rPr>
              <w:t>2</w:t>
            </w:r>
            <w:r w:rsidRPr="004F18B0">
              <w:rPr>
                <w:rFonts w:ascii="Arial" w:hAnsi="Arial" w:cs="Arial"/>
              </w:rPr>
              <w:t>0</w:t>
            </w:r>
            <w:r w:rsidRPr="004F18B0">
              <w:rPr>
                <w:rFonts w:ascii="Arial" w:hAnsi="Arial" w:cs="Arial"/>
                <w:spacing w:val="-4"/>
              </w:rPr>
              <w:t xml:space="preserve"> </w:t>
            </w:r>
            <w:r w:rsidRPr="004F18B0">
              <w:rPr>
                <w:rFonts w:ascii="Arial" w:hAnsi="Arial" w:cs="Arial"/>
              </w:rPr>
              <w:t>B</w:t>
            </w:r>
            <w:r w:rsidR="00CF0D97">
              <w:rPr>
                <w:rFonts w:ascii="Arial" w:hAnsi="Arial" w:cs="Arial"/>
                <w:spacing w:val="-4"/>
              </w:rPr>
              <w:t xml:space="preserve"> </w:t>
            </w:r>
            <w:r w:rsidRPr="004F18B0">
              <w:rPr>
                <w:rFonts w:ascii="Arial" w:hAnsi="Arial" w:cs="Arial"/>
              </w:rPr>
              <w:t>550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EBCAA54" w14:textId="77777777" w:rsidR="004F18B0" w:rsidRPr="004F18B0" w:rsidRDefault="004F18B0" w:rsidP="0046275D">
            <w:pPr>
              <w:autoSpaceDE w:val="0"/>
              <w:autoSpaceDN w:val="0"/>
              <w:adjustRightInd w:val="0"/>
              <w:spacing w:before="60"/>
              <w:ind w:left="135" w:right="-2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LP</w:t>
            </w:r>
            <w:r w:rsidRPr="004F18B0">
              <w:rPr>
                <w:rFonts w:ascii="Arial" w:hAnsi="Arial" w:cs="Arial"/>
                <w:spacing w:val="-3"/>
              </w:rPr>
              <w:t xml:space="preserve"> </w:t>
            </w:r>
            <w:r w:rsidRPr="004F18B0">
              <w:rPr>
                <w:rFonts w:ascii="Arial" w:hAnsi="Arial" w:cs="Arial"/>
              </w:rPr>
              <w:t>60/22/1170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6DF2970" w14:textId="77777777" w:rsidR="004F18B0" w:rsidRPr="004F18B0" w:rsidRDefault="004F18B0" w:rsidP="00FC4EC9">
            <w:pPr>
              <w:autoSpaceDE w:val="0"/>
              <w:autoSpaceDN w:val="0"/>
              <w:adjustRightInd w:val="0"/>
              <w:spacing w:before="60"/>
              <w:ind w:left="958" w:right="839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  <w:w w:val="99"/>
              </w:rPr>
              <w:t>1</w:t>
            </w:r>
            <w:r w:rsidR="00FC4EC9">
              <w:rPr>
                <w:rFonts w:ascii="Arial" w:hAnsi="Arial" w:cs="Arial"/>
                <w:w w:val="99"/>
              </w:rPr>
              <w:t>2</w:t>
            </w:r>
            <w:r w:rsidRPr="004F18B0">
              <w:rPr>
                <w:rFonts w:ascii="Arial" w:hAnsi="Arial" w:cs="Arial"/>
                <w:w w:val="99"/>
              </w:rPr>
              <w:t>0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A458E1F" w14:textId="77777777" w:rsidR="004F18B0" w:rsidRPr="004F18B0" w:rsidRDefault="00FC4EC9" w:rsidP="00FC4EC9">
            <w:pPr>
              <w:autoSpaceDE w:val="0"/>
              <w:autoSpaceDN w:val="0"/>
              <w:adjustRightInd w:val="0"/>
              <w:spacing w:before="60"/>
              <w:ind w:left="1018" w:right="90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w w:val="99"/>
              </w:rPr>
              <w:t>96</w:t>
            </w:r>
          </w:p>
        </w:tc>
      </w:tr>
      <w:tr w:rsidR="004F18B0" w:rsidRPr="004F18B0" w14:paraId="17000206" w14:textId="77777777" w:rsidTr="0046275D">
        <w:trPr>
          <w:trHeight w:hRule="exact" w:val="405"/>
        </w:trPr>
        <w:tc>
          <w:tcPr>
            <w:tcW w:w="23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4680741" w14:textId="600E1A0E" w:rsidR="004F18B0" w:rsidRPr="004F18B0" w:rsidRDefault="004F18B0" w:rsidP="0046275D">
            <w:pPr>
              <w:autoSpaceDE w:val="0"/>
              <w:autoSpaceDN w:val="0"/>
              <w:adjustRightInd w:val="0"/>
              <w:spacing w:before="68"/>
              <w:ind w:left="137" w:right="-20"/>
              <w:rPr>
                <w:rFonts w:ascii="Arial" w:hAnsi="Arial" w:cs="Arial"/>
                <w:color w:val="FF0000"/>
              </w:rPr>
            </w:pPr>
            <w:r w:rsidRPr="004F18B0">
              <w:rPr>
                <w:rFonts w:ascii="Arial" w:hAnsi="Arial" w:cs="Arial"/>
              </w:rPr>
              <w:t>L 120 C 550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5EAEB15" w14:textId="77777777" w:rsidR="004F18B0" w:rsidRPr="004F18B0" w:rsidRDefault="004F18B0" w:rsidP="0046275D">
            <w:pPr>
              <w:autoSpaceDE w:val="0"/>
              <w:autoSpaceDN w:val="0"/>
              <w:adjustRightInd w:val="0"/>
              <w:spacing w:before="68"/>
              <w:ind w:left="135" w:right="-2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LG</w:t>
            </w:r>
            <w:r w:rsidRPr="004F18B0">
              <w:rPr>
                <w:rFonts w:ascii="Arial" w:hAnsi="Arial" w:cs="Arial"/>
                <w:spacing w:val="-3"/>
              </w:rPr>
              <w:t xml:space="preserve"> </w:t>
            </w:r>
            <w:r w:rsidRPr="004F18B0">
              <w:rPr>
                <w:rFonts w:ascii="Arial" w:hAnsi="Arial" w:cs="Arial"/>
              </w:rPr>
              <w:t>60/22/1200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0494D62" w14:textId="77777777" w:rsidR="004F18B0" w:rsidRPr="004F18B0" w:rsidRDefault="004F18B0" w:rsidP="0046275D">
            <w:pPr>
              <w:autoSpaceDE w:val="0"/>
              <w:autoSpaceDN w:val="0"/>
              <w:adjustRightInd w:val="0"/>
              <w:spacing w:before="68"/>
              <w:ind w:left="958" w:right="838"/>
              <w:jc w:val="center"/>
              <w:rPr>
                <w:rFonts w:ascii="Arial" w:hAnsi="Arial" w:cs="Arial"/>
                <w:w w:val="99"/>
              </w:rPr>
            </w:pPr>
            <w:r w:rsidRPr="004F18B0">
              <w:rPr>
                <w:rFonts w:ascii="Arial" w:hAnsi="Arial" w:cs="Arial"/>
                <w:w w:val="99"/>
              </w:rPr>
              <w:t>120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72A90C0" w14:textId="77777777" w:rsidR="004F18B0" w:rsidRPr="004F18B0" w:rsidRDefault="004F18B0" w:rsidP="0046275D">
            <w:pPr>
              <w:autoSpaceDE w:val="0"/>
              <w:autoSpaceDN w:val="0"/>
              <w:adjustRightInd w:val="0"/>
              <w:spacing w:before="68"/>
              <w:ind w:left="1018" w:right="901"/>
              <w:jc w:val="center"/>
              <w:rPr>
                <w:rFonts w:ascii="Arial" w:hAnsi="Arial" w:cs="Arial"/>
                <w:w w:val="99"/>
              </w:rPr>
            </w:pPr>
            <w:r w:rsidRPr="004F18B0">
              <w:rPr>
                <w:rFonts w:ascii="Arial" w:hAnsi="Arial" w:cs="Arial"/>
                <w:w w:val="99"/>
              </w:rPr>
              <w:t>96</w:t>
            </w:r>
          </w:p>
        </w:tc>
      </w:tr>
      <w:tr w:rsidR="004F18B0" w:rsidRPr="004F18B0" w14:paraId="4C6C5CD2" w14:textId="77777777" w:rsidTr="0046275D">
        <w:trPr>
          <w:trHeight w:hRule="exact" w:val="438"/>
        </w:trPr>
        <w:tc>
          <w:tcPr>
            <w:tcW w:w="23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5A65B6" w14:textId="3849F01F" w:rsidR="004F18B0" w:rsidRPr="004F18B0" w:rsidRDefault="004F18B0" w:rsidP="0046275D">
            <w:pPr>
              <w:autoSpaceDE w:val="0"/>
              <w:autoSpaceDN w:val="0"/>
              <w:adjustRightInd w:val="0"/>
              <w:spacing w:before="60"/>
              <w:ind w:left="137" w:right="-2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L</w:t>
            </w:r>
            <w:r w:rsidRPr="004F18B0">
              <w:rPr>
                <w:rFonts w:ascii="Arial" w:hAnsi="Arial" w:cs="Arial"/>
                <w:spacing w:val="-1"/>
              </w:rPr>
              <w:t xml:space="preserve"> </w:t>
            </w:r>
            <w:r w:rsidRPr="004F18B0">
              <w:rPr>
                <w:rFonts w:ascii="Arial" w:hAnsi="Arial" w:cs="Arial"/>
              </w:rPr>
              <w:t>160</w:t>
            </w:r>
            <w:r w:rsidRPr="004F18B0">
              <w:rPr>
                <w:rFonts w:ascii="Arial" w:hAnsi="Arial" w:cs="Arial"/>
                <w:spacing w:val="-4"/>
              </w:rPr>
              <w:t xml:space="preserve"> </w:t>
            </w:r>
            <w:r w:rsidRPr="004F18B0">
              <w:rPr>
                <w:rFonts w:ascii="Arial" w:hAnsi="Arial" w:cs="Arial"/>
              </w:rPr>
              <w:t>C</w:t>
            </w:r>
            <w:r w:rsidRPr="004F18B0">
              <w:rPr>
                <w:rFonts w:ascii="Arial" w:hAnsi="Arial" w:cs="Arial"/>
                <w:spacing w:val="-5"/>
              </w:rPr>
              <w:t xml:space="preserve"> </w:t>
            </w:r>
            <w:r w:rsidRPr="004F18B0">
              <w:rPr>
                <w:rFonts w:ascii="Arial" w:hAnsi="Arial" w:cs="Arial"/>
              </w:rPr>
              <w:t>550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CE68A" w14:textId="77777777" w:rsidR="004F18B0" w:rsidRPr="004F18B0" w:rsidRDefault="004F18B0" w:rsidP="0046275D">
            <w:pPr>
              <w:autoSpaceDE w:val="0"/>
              <w:autoSpaceDN w:val="0"/>
              <w:adjustRightInd w:val="0"/>
              <w:spacing w:before="60"/>
              <w:ind w:left="135" w:right="-2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LG</w:t>
            </w:r>
            <w:r w:rsidRPr="004F18B0">
              <w:rPr>
                <w:rFonts w:ascii="Arial" w:hAnsi="Arial" w:cs="Arial"/>
                <w:spacing w:val="-3"/>
              </w:rPr>
              <w:t xml:space="preserve"> </w:t>
            </w:r>
            <w:r w:rsidRPr="004F18B0">
              <w:rPr>
                <w:rFonts w:ascii="Arial" w:hAnsi="Arial" w:cs="Arial"/>
              </w:rPr>
              <w:t>75/22/1270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24F380" w14:textId="77777777" w:rsidR="004F18B0" w:rsidRPr="004F18B0" w:rsidRDefault="004F18B0" w:rsidP="0046275D">
            <w:pPr>
              <w:autoSpaceDE w:val="0"/>
              <w:autoSpaceDN w:val="0"/>
              <w:adjustRightInd w:val="0"/>
              <w:spacing w:before="60"/>
              <w:ind w:left="958" w:right="838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  <w:w w:val="99"/>
              </w:rPr>
              <w:t>160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9E7E9F" w14:textId="77777777" w:rsidR="004F18B0" w:rsidRPr="004F18B0" w:rsidRDefault="004F18B0" w:rsidP="0046275D">
            <w:pPr>
              <w:autoSpaceDE w:val="0"/>
              <w:autoSpaceDN w:val="0"/>
              <w:adjustRightInd w:val="0"/>
              <w:spacing w:before="60"/>
              <w:ind w:left="957" w:right="84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  <w:w w:val="99"/>
              </w:rPr>
              <w:t>128</w:t>
            </w:r>
          </w:p>
        </w:tc>
      </w:tr>
    </w:tbl>
    <w:p w14:paraId="369C4407" w14:textId="77777777" w:rsidR="006D2487" w:rsidRPr="004F18B0" w:rsidRDefault="006D2487" w:rsidP="004F18B0">
      <w:pPr>
        <w:jc w:val="both"/>
        <w:rPr>
          <w:rFonts w:ascii="Arial" w:hAnsi="Arial" w:cs="Arial"/>
        </w:rPr>
      </w:pPr>
    </w:p>
    <w:p w14:paraId="78A4C51E" w14:textId="078DA870" w:rsidR="006D03E4" w:rsidRPr="00247BAF" w:rsidRDefault="004F18B0" w:rsidP="00ED69C8">
      <w:pPr>
        <w:pStyle w:val="Nadpis2"/>
      </w:pPr>
      <w:r w:rsidRPr="00247BAF">
        <w:t>Materiály</w:t>
      </w:r>
    </w:p>
    <w:p w14:paraId="642B08E8" w14:textId="77777777" w:rsidR="004F18B0" w:rsidRPr="00F35445" w:rsidRDefault="004F18B0" w:rsidP="00ED69C8">
      <w:pPr>
        <w:pStyle w:val="Nadpis3"/>
      </w:pPr>
      <w:r w:rsidRPr="00F35445">
        <w:t>Porcelán</w:t>
      </w:r>
    </w:p>
    <w:p w14:paraId="6201939B" w14:textId="5A3CE567" w:rsidR="004F18B0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 xml:space="preserve">Tělo izolátoru musí být vyrobeno z </w:t>
      </w:r>
      <w:proofErr w:type="spellStart"/>
      <w:r w:rsidRPr="004F18B0">
        <w:rPr>
          <w:rFonts w:ascii="Arial" w:hAnsi="Arial" w:cs="Arial"/>
        </w:rPr>
        <w:t>korundovaného</w:t>
      </w:r>
      <w:proofErr w:type="spellEnd"/>
      <w:r w:rsidRPr="004F18B0">
        <w:rPr>
          <w:rFonts w:ascii="Arial" w:hAnsi="Arial" w:cs="Arial"/>
        </w:rPr>
        <w:t xml:space="preserve"> (vysoce hlinitého) porcelánu dle ČSN EN 60672-1 a</w:t>
      </w:r>
      <w:r w:rsidR="008D2806">
        <w:rPr>
          <w:rFonts w:ascii="Arial" w:hAnsi="Arial" w:cs="Arial"/>
        </w:rPr>
        <w:t>ž</w:t>
      </w:r>
      <w:r w:rsidRPr="004F18B0">
        <w:rPr>
          <w:rFonts w:ascii="Arial" w:hAnsi="Arial" w:cs="Arial"/>
        </w:rPr>
        <w:t xml:space="preserve"> -3. Třída použitého porcelánu musí odpovídat hodnotě podskupiny C120 až C130. </w:t>
      </w:r>
    </w:p>
    <w:p w14:paraId="71888DA7" w14:textId="77777777" w:rsidR="006D2487" w:rsidRPr="004F18B0" w:rsidRDefault="006D2487" w:rsidP="004F18B0">
      <w:pPr>
        <w:jc w:val="both"/>
        <w:rPr>
          <w:rFonts w:ascii="Arial" w:hAnsi="Arial" w:cs="Arial"/>
        </w:rPr>
      </w:pPr>
    </w:p>
    <w:p w14:paraId="1EAF3289" w14:textId="77777777" w:rsidR="004F18B0" w:rsidRPr="0043083C" w:rsidRDefault="004F18B0" w:rsidP="00ED69C8">
      <w:pPr>
        <w:pStyle w:val="Nadpis3"/>
      </w:pPr>
      <w:r w:rsidRPr="0043083C">
        <w:t>Armatury a zajišťovací zařízení</w:t>
      </w:r>
    </w:p>
    <w:p w14:paraId="423276C7" w14:textId="2A7B0DEF" w:rsidR="004F18B0" w:rsidRPr="004F18B0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Armatury</w:t>
      </w:r>
      <w:r w:rsidR="00867F84">
        <w:rPr>
          <w:rFonts w:ascii="Arial" w:hAnsi="Arial" w:cs="Arial"/>
        </w:rPr>
        <w:t xml:space="preserve"> a zajišťovací zařízení</w:t>
      </w:r>
      <w:r w:rsidRPr="004F18B0">
        <w:rPr>
          <w:rFonts w:ascii="Arial" w:hAnsi="Arial" w:cs="Arial"/>
        </w:rPr>
        <w:t xml:space="preserve"> musí být vyrobeny dle ČSN IEC 120 a ČSN IEC 471 z</w:t>
      </w:r>
      <w:r w:rsidR="003526CB">
        <w:rPr>
          <w:rFonts w:ascii="Arial" w:hAnsi="Arial" w:cs="Arial"/>
        </w:rPr>
        <w:t> </w:t>
      </w:r>
      <w:r w:rsidRPr="004F18B0">
        <w:rPr>
          <w:rFonts w:ascii="Arial" w:hAnsi="Arial" w:cs="Arial"/>
        </w:rPr>
        <w:t>litiny</w:t>
      </w:r>
      <w:r w:rsidR="003526CB">
        <w:rPr>
          <w:rFonts w:ascii="Arial" w:hAnsi="Arial" w:cs="Arial"/>
        </w:rPr>
        <w:t xml:space="preserve"> odolné proti korozi</w:t>
      </w:r>
      <w:r w:rsidRPr="004F18B0">
        <w:rPr>
          <w:rFonts w:ascii="Arial" w:hAnsi="Arial" w:cs="Arial"/>
        </w:rPr>
        <w:t xml:space="preserve"> dle ČSN EN 156</w:t>
      </w:r>
      <w:r w:rsidR="00867F84">
        <w:rPr>
          <w:rFonts w:ascii="Arial" w:hAnsi="Arial" w:cs="Arial"/>
        </w:rPr>
        <w:t>2</w:t>
      </w:r>
      <w:r w:rsidR="00DA4033">
        <w:rPr>
          <w:rFonts w:ascii="Arial" w:hAnsi="Arial" w:cs="Arial"/>
        </w:rPr>
        <w:t xml:space="preserve"> nebo ČSN EN 1563</w:t>
      </w:r>
      <w:r w:rsidRPr="004F18B0">
        <w:rPr>
          <w:rFonts w:ascii="Arial" w:hAnsi="Arial" w:cs="Arial"/>
        </w:rPr>
        <w:t>. Žárové zinkování armatur musí být v souladu s ČSN EN ISO 1461.</w:t>
      </w:r>
    </w:p>
    <w:p w14:paraId="2503954C" w14:textId="77777777" w:rsidR="004F18B0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Zajišťovací zařízení pro armatury typu pánvička musí být v souladu s ČSN IEC 372. Zajišťovací zařízení musí být vyrobeno ze slitiny mědi nebo nerezové oceli.</w:t>
      </w:r>
    </w:p>
    <w:p w14:paraId="158358C2" w14:textId="77777777" w:rsidR="006D2487" w:rsidRPr="004F18B0" w:rsidRDefault="006D2487" w:rsidP="004F18B0">
      <w:pPr>
        <w:jc w:val="both"/>
        <w:rPr>
          <w:rFonts w:ascii="Arial" w:hAnsi="Arial" w:cs="Arial"/>
        </w:rPr>
      </w:pPr>
    </w:p>
    <w:p w14:paraId="6AF0BD47" w14:textId="77777777" w:rsidR="004F18B0" w:rsidRPr="006D4BED" w:rsidRDefault="004F18B0" w:rsidP="00ED69C8">
      <w:pPr>
        <w:pStyle w:val="Nadpis3"/>
      </w:pPr>
      <w:r w:rsidRPr="0043083C">
        <w:t>Tmelení armatury</w:t>
      </w:r>
    </w:p>
    <w:p w14:paraId="09A33C5B" w14:textId="3494D063" w:rsidR="00F45EE7" w:rsidRDefault="004F18B0" w:rsidP="00ED69C8">
      <w:pPr>
        <w:spacing w:after="240"/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Pro tmelení armatury se musí použít slitina olova a antimonu PbSb</w:t>
      </w:r>
      <w:r w:rsidR="00F50C45">
        <w:rPr>
          <w:rFonts w:ascii="Arial" w:hAnsi="Arial" w:cs="Arial"/>
        </w:rPr>
        <w:t>-</w:t>
      </w:r>
      <w:r w:rsidRPr="004F18B0">
        <w:rPr>
          <w:rFonts w:ascii="Arial" w:hAnsi="Arial" w:cs="Arial"/>
        </w:rPr>
        <w:t>10.</w:t>
      </w:r>
    </w:p>
    <w:p w14:paraId="2D5B6F7B" w14:textId="61593DD9" w:rsidR="00912D5A" w:rsidRPr="00247BAF" w:rsidRDefault="004F18B0" w:rsidP="00ED69C8">
      <w:pPr>
        <w:pStyle w:val="Nadpis1"/>
      </w:pPr>
      <w:r w:rsidRPr="004F18B0">
        <w:lastRenderedPageBreak/>
        <w:t>Zkoušky a certifikáty</w:t>
      </w:r>
    </w:p>
    <w:p w14:paraId="166B6679" w14:textId="165B3B14" w:rsidR="00843655" w:rsidRPr="00C77CD9" w:rsidRDefault="004F18B0" w:rsidP="00ED69C8">
      <w:pPr>
        <w:pStyle w:val="Nadpis2"/>
      </w:pPr>
      <w:r w:rsidRPr="00F35445">
        <w:t>Zkoušky</w:t>
      </w:r>
    </w:p>
    <w:p w14:paraId="3146F5F1" w14:textId="44F6233D" w:rsidR="007E64AB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Pro zajištění nepřetržitého sledování kvality musí</w:t>
      </w:r>
      <w:r w:rsidR="00F764A0">
        <w:rPr>
          <w:rFonts w:ascii="Arial" w:hAnsi="Arial" w:cs="Arial"/>
        </w:rPr>
        <w:t xml:space="preserve"> prodávající</w:t>
      </w:r>
      <w:r w:rsidRPr="004F18B0">
        <w:rPr>
          <w:rFonts w:ascii="Arial" w:hAnsi="Arial" w:cs="Arial"/>
        </w:rPr>
        <w:t xml:space="preserve"> provádět</w:t>
      </w:r>
      <w:r w:rsidR="006D03E4">
        <w:rPr>
          <w:rFonts w:ascii="Arial" w:hAnsi="Arial" w:cs="Arial"/>
        </w:rPr>
        <w:t xml:space="preserve"> typové, </w:t>
      </w:r>
      <w:r w:rsidRPr="004F18B0">
        <w:rPr>
          <w:rFonts w:ascii="Arial" w:hAnsi="Arial" w:cs="Arial"/>
        </w:rPr>
        <w:t xml:space="preserve">kusové a výběrové zkoušky.  Tyto zkoušky, pokud není </w:t>
      </w:r>
      <w:r w:rsidR="006D03E4">
        <w:rPr>
          <w:rFonts w:ascii="Arial" w:hAnsi="Arial" w:cs="Arial"/>
        </w:rPr>
        <w:t xml:space="preserve">v této technické specifikaci </w:t>
      </w:r>
      <w:r w:rsidRPr="004F18B0">
        <w:rPr>
          <w:rFonts w:ascii="Arial" w:hAnsi="Arial" w:cs="Arial"/>
        </w:rPr>
        <w:t>požadováno jinak, musí být prováděny v souladu s ČSN IEC 383-1</w:t>
      </w:r>
      <w:r w:rsidR="00843655">
        <w:rPr>
          <w:rFonts w:ascii="Arial" w:hAnsi="Arial" w:cs="Arial"/>
        </w:rPr>
        <w:t xml:space="preserve"> a dále viz</w:t>
      </w:r>
      <w:r w:rsidR="00246F84">
        <w:rPr>
          <w:rFonts w:ascii="Arial" w:hAnsi="Arial" w:cs="Arial"/>
        </w:rPr>
        <w:t xml:space="preserve"> bod</w:t>
      </w:r>
      <w:r w:rsidR="00843655">
        <w:rPr>
          <w:rFonts w:ascii="Arial" w:hAnsi="Arial" w:cs="Arial"/>
        </w:rPr>
        <w:t xml:space="preserve"> </w:t>
      </w:r>
      <w:r w:rsidR="00016BFB">
        <w:rPr>
          <w:rFonts w:ascii="Arial" w:hAnsi="Arial" w:cs="Arial"/>
        </w:rPr>
        <w:t>2</w:t>
      </w:r>
      <w:r w:rsidR="00246F84">
        <w:rPr>
          <w:rFonts w:ascii="Arial" w:hAnsi="Arial" w:cs="Arial"/>
        </w:rPr>
        <w:t xml:space="preserve"> této specifikace</w:t>
      </w:r>
      <w:r w:rsidRPr="004F18B0">
        <w:rPr>
          <w:rFonts w:ascii="Arial" w:hAnsi="Arial" w:cs="Arial"/>
        </w:rPr>
        <w:t>. Izolátory musí splňovat veškeré zkoušky a parametry uvedené v této technické specifikaci.</w:t>
      </w:r>
      <w:r w:rsidR="002A489B">
        <w:rPr>
          <w:rFonts w:ascii="Arial" w:hAnsi="Arial" w:cs="Arial"/>
        </w:rPr>
        <w:t xml:space="preserve"> </w:t>
      </w:r>
    </w:p>
    <w:p w14:paraId="20820C96" w14:textId="0762E3A8" w:rsidR="0053479C" w:rsidRDefault="002A489B" w:rsidP="00ED69C8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Zadavatel si vyhrazuje právo účastnit se všech v této technické specifikaci uvedených zkoušek. Stejně tak si vyhrazuje právo nechat ověřit požadované parametry v akreditované </w:t>
      </w:r>
      <w:r w:rsidR="00843655">
        <w:rPr>
          <w:rFonts w:ascii="Arial" w:hAnsi="Arial" w:cs="Arial"/>
        </w:rPr>
        <w:t>zkušebně</w:t>
      </w:r>
      <w:r>
        <w:rPr>
          <w:rFonts w:ascii="Arial" w:hAnsi="Arial" w:cs="Arial"/>
        </w:rPr>
        <w:t>.</w:t>
      </w:r>
    </w:p>
    <w:p w14:paraId="055CC6DB" w14:textId="77777777" w:rsidR="000E132B" w:rsidRPr="000E132B" w:rsidRDefault="000E132B" w:rsidP="004F18B0">
      <w:pPr>
        <w:jc w:val="both"/>
        <w:rPr>
          <w:rFonts w:ascii="Arial" w:hAnsi="Arial" w:cs="Arial"/>
          <w:u w:val="single"/>
        </w:rPr>
      </w:pPr>
    </w:p>
    <w:p w14:paraId="53457176" w14:textId="77777777" w:rsidR="004F18B0" w:rsidRPr="00B10D1A" w:rsidRDefault="004F18B0" w:rsidP="00ED69C8">
      <w:pPr>
        <w:pStyle w:val="Nadpis3"/>
      </w:pPr>
      <w:r w:rsidRPr="00F35445">
        <w:t>Typová zkouška</w:t>
      </w:r>
    </w:p>
    <w:p w14:paraId="2F8FEE85" w14:textId="602A2031" w:rsidR="000E132B" w:rsidRPr="000E132B" w:rsidRDefault="00F764A0" w:rsidP="004F18B0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Dokládá se </w:t>
      </w:r>
      <w:r w:rsidR="004F18B0" w:rsidRPr="004F18B0">
        <w:rPr>
          <w:rFonts w:ascii="Arial" w:hAnsi="Arial" w:cs="Arial"/>
        </w:rPr>
        <w:t>protokol</w:t>
      </w:r>
      <w:r>
        <w:rPr>
          <w:rFonts w:ascii="Arial" w:hAnsi="Arial" w:cs="Arial"/>
        </w:rPr>
        <w:t>em</w:t>
      </w:r>
      <w:r w:rsidR="004F18B0" w:rsidRPr="004F18B0">
        <w:rPr>
          <w:rFonts w:ascii="Arial" w:hAnsi="Arial" w:cs="Arial"/>
        </w:rPr>
        <w:t xml:space="preserve"> o typových zkouškách dle normy ČSN EN 383-1, aby byly prověřeny hlavní parametry izolátoru. Každý nový typ izolátoru musí splňovat požadované zkoušky.</w:t>
      </w:r>
      <w:r w:rsidR="002F3041">
        <w:rPr>
          <w:rFonts w:ascii="Arial" w:hAnsi="Arial" w:cs="Arial"/>
        </w:rPr>
        <w:t xml:space="preserve"> Protokoly mechanických zkoušek nesmí být starší 10 let.  </w:t>
      </w:r>
      <w:r w:rsidR="004F18B0" w:rsidRPr="004F18B0">
        <w:rPr>
          <w:rFonts w:ascii="Arial" w:hAnsi="Arial" w:cs="Arial"/>
        </w:rPr>
        <w:t xml:space="preserve"> </w:t>
      </w:r>
    </w:p>
    <w:p w14:paraId="3FBE2D5F" w14:textId="77777777" w:rsidR="004F18B0" w:rsidRPr="00B10D1A" w:rsidRDefault="004F18B0" w:rsidP="00ED69C8">
      <w:pPr>
        <w:pStyle w:val="Nadpis3"/>
      </w:pPr>
      <w:r w:rsidRPr="00F35445">
        <w:t>Kusová zkouška</w:t>
      </w:r>
    </w:p>
    <w:p w14:paraId="0D35BB95" w14:textId="4B21F41B" w:rsidR="008D1A54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Kusov</w:t>
      </w:r>
      <w:r w:rsidR="00062A3D">
        <w:rPr>
          <w:rFonts w:ascii="Arial" w:hAnsi="Arial" w:cs="Arial"/>
        </w:rPr>
        <w:t>é</w:t>
      </w:r>
      <w:r w:rsidRPr="004F18B0">
        <w:rPr>
          <w:rFonts w:ascii="Arial" w:hAnsi="Arial" w:cs="Arial"/>
        </w:rPr>
        <w:t xml:space="preserve"> zkoušk</w:t>
      </w:r>
      <w:r w:rsidR="00062A3D">
        <w:rPr>
          <w:rFonts w:ascii="Arial" w:hAnsi="Arial" w:cs="Arial"/>
        </w:rPr>
        <w:t>y</w:t>
      </w:r>
      <w:r w:rsidRPr="004F18B0">
        <w:rPr>
          <w:rFonts w:ascii="Arial" w:hAnsi="Arial" w:cs="Arial"/>
        </w:rPr>
        <w:t xml:space="preserve"> musí být proveden</w:t>
      </w:r>
      <w:r w:rsidR="006639AC">
        <w:rPr>
          <w:rFonts w:ascii="Arial" w:hAnsi="Arial" w:cs="Arial"/>
        </w:rPr>
        <w:t>y</w:t>
      </w:r>
      <w:r w:rsidRPr="004F18B0">
        <w:rPr>
          <w:rFonts w:ascii="Arial" w:hAnsi="Arial" w:cs="Arial"/>
        </w:rPr>
        <w:t xml:space="preserve"> dle normy ČSN IEC 383-1 u všech dodaných izolátorů.</w:t>
      </w:r>
      <w:r w:rsidR="002F3041">
        <w:rPr>
          <w:rFonts w:ascii="Arial" w:hAnsi="Arial" w:cs="Arial"/>
        </w:rPr>
        <w:t xml:space="preserve">  Kusové zkoušky jsou určeny pro vyřazení vadných kusů a provádí se během výrobního procesu.</w:t>
      </w:r>
      <w:r w:rsidR="00062A3D">
        <w:rPr>
          <w:rFonts w:ascii="Arial" w:hAnsi="Arial" w:cs="Arial"/>
        </w:rPr>
        <w:t xml:space="preserve"> Níže jsou uvedeny zkoušky s upřesněnými požadavky na </w:t>
      </w:r>
      <w:r w:rsidR="00CB4E4D">
        <w:rPr>
          <w:rFonts w:ascii="Arial" w:hAnsi="Arial" w:cs="Arial"/>
        </w:rPr>
        <w:t xml:space="preserve">provedení </w:t>
      </w:r>
      <w:r w:rsidR="00062A3D">
        <w:rPr>
          <w:rFonts w:ascii="Arial" w:hAnsi="Arial" w:cs="Arial"/>
        </w:rPr>
        <w:t>zkouš</w:t>
      </w:r>
      <w:r w:rsidR="00CB4E4D">
        <w:rPr>
          <w:rFonts w:ascii="Arial" w:hAnsi="Arial" w:cs="Arial"/>
        </w:rPr>
        <w:t>e</w:t>
      </w:r>
      <w:r w:rsidR="00062A3D">
        <w:rPr>
          <w:rFonts w:ascii="Arial" w:hAnsi="Arial" w:cs="Arial"/>
        </w:rPr>
        <w:t xml:space="preserve">k </w:t>
      </w:r>
      <w:r w:rsidR="00CB4E4D">
        <w:rPr>
          <w:rFonts w:ascii="Arial" w:hAnsi="Arial" w:cs="Arial"/>
        </w:rPr>
        <w:t xml:space="preserve">dle </w:t>
      </w:r>
      <w:r w:rsidR="00062A3D">
        <w:rPr>
          <w:rFonts w:ascii="Arial" w:hAnsi="Arial" w:cs="Arial"/>
        </w:rPr>
        <w:t>ČSN IEC 383-1.</w:t>
      </w:r>
      <w:r w:rsidR="002F3041">
        <w:rPr>
          <w:rFonts w:ascii="Arial" w:hAnsi="Arial" w:cs="Arial"/>
        </w:rPr>
        <w:t xml:space="preserve"> </w:t>
      </w:r>
    </w:p>
    <w:p w14:paraId="00523AC7" w14:textId="77777777" w:rsidR="000E132B" w:rsidRPr="00ED69C8" w:rsidRDefault="000E132B" w:rsidP="004F18B0">
      <w:pPr>
        <w:jc w:val="both"/>
        <w:rPr>
          <w:rFonts w:ascii="Arial" w:hAnsi="Arial" w:cs="Arial"/>
          <w:u w:val="single"/>
        </w:rPr>
      </w:pPr>
    </w:p>
    <w:p w14:paraId="6DA58509" w14:textId="77777777" w:rsidR="004F18B0" w:rsidRPr="00ED69C8" w:rsidRDefault="004F18B0" w:rsidP="00ED69C8">
      <w:pPr>
        <w:spacing w:after="120"/>
        <w:jc w:val="both"/>
        <w:rPr>
          <w:rFonts w:ascii="Arial" w:hAnsi="Arial" w:cs="Arial"/>
          <w:sz w:val="18"/>
          <w:szCs w:val="18"/>
          <w:u w:val="single"/>
        </w:rPr>
      </w:pPr>
      <w:r w:rsidRPr="00ED69C8">
        <w:rPr>
          <w:rFonts w:ascii="Arial" w:hAnsi="Arial" w:cs="Arial"/>
          <w:sz w:val="18"/>
          <w:szCs w:val="18"/>
          <w:u w:val="single"/>
        </w:rPr>
        <w:t>Vizuální prohlídka</w:t>
      </w:r>
    </w:p>
    <w:p w14:paraId="01ED9293" w14:textId="709E96C2" w:rsidR="004F18B0" w:rsidRPr="004F18B0" w:rsidRDefault="00062A3D" w:rsidP="004F18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keramických izolátorů v rámci kusové vizuální prohlídky </w:t>
      </w:r>
      <w:r w:rsidR="004F18B0" w:rsidRPr="004F18B0">
        <w:rPr>
          <w:rFonts w:ascii="Arial" w:hAnsi="Arial" w:cs="Arial"/>
        </w:rPr>
        <w:t>jsou obecně nepřípustné vady na glazurovaném povrchu izolátoru</w:t>
      </w:r>
      <w:r w:rsidR="006639AC">
        <w:rPr>
          <w:rFonts w:ascii="Arial" w:hAnsi="Arial" w:cs="Arial"/>
        </w:rPr>
        <w:t>,</w:t>
      </w:r>
      <w:r w:rsidR="004F18B0" w:rsidRPr="004F18B0">
        <w:rPr>
          <w:rFonts w:ascii="Arial" w:hAnsi="Arial" w:cs="Arial"/>
        </w:rPr>
        <w:t xml:space="preserve"> jak na těle izolátoru, tak na stříškách. Celková plocha vady glazury na každém izolátoru nesmí přesáhnout uvedenou toleranci:</w:t>
      </w:r>
    </w:p>
    <w:p w14:paraId="121CCD46" w14:textId="77777777" w:rsidR="004F18B0" w:rsidRPr="004F18B0" w:rsidRDefault="004F18B0" w:rsidP="004F18B0">
      <w:pPr>
        <w:jc w:val="both"/>
        <w:rPr>
          <w:rFonts w:ascii="Arial" w:hAnsi="Arial" w:cs="Arial"/>
          <w:color w:val="000000"/>
        </w:rPr>
      </w:pPr>
      <w:r w:rsidRPr="004F18B0"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 wp14:anchorId="5CA1F391" wp14:editId="4C09E8F7">
            <wp:simplePos x="0" y="0"/>
            <wp:positionH relativeFrom="column">
              <wp:posOffset>238125</wp:posOffset>
            </wp:positionH>
            <wp:positionV relativeFrom="paragraph">
              <wp:posOffset>38735</wp:posOffset>
            </wp:positionV>
            <wp:extent cx="1280160" cy="57277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18B0">
        <w:rPr>
          <w:rFonts w:ascii="Arial" w:hAnsi="Arial" w:cs="Arial"/>
          <w:color w:val="000000"/>
        </w:rPr>
        <w:tab/>
      </w:r>
      <w:r w:rsidRPr="004F18B0">
        <w:rPr>
          <w:rFonts w:ascii="Arial" w:hAnsi="Arial" w:cs="Arial"/>
          <w:color w:val="000000"/>
        </w:rPr>
        <w:tab/>
      </w:r>
      <w:r w:rsidRPr="004F18B0">
        <w:rPr>
          <w:rFonts w:ascii="Arial" w:hAnsi="Arial" w:cs="Arial"/>
          <w:color w:val="000000"/>
        </w:rPr>
        <w:tab/>
      </w:r>
      <w:r w:rsidRPr="004F18B0">
        <w:rPr>
          <w:rFonts w:ascii="Arial" w:hAnsi="Arial" w:cs="Arial"/>
          <w:color w:val="000000"/>
        </w:rPr>
        <w:tab/>
      </w:r>
      <w:r w:rsidRPr="004F18B0">
        <w:rPr>
          <w:rFonts w:ascii="Arial" w:hAnsi="Arial" w:cs="Arial"/>
          <w:color w:val="000000"/>
        </w:rPr>
        <w:tab/>
      </w:r>
    </w:p>
    <w:p w14:paraId="75FBAEED" w14:textId="77777777" w:rsidR="004F18B0" w:rsidRPr="004F18B0" w:rsidRDefault="004F18B0" w:rsidP="004F18B0">
      <w:pPr>
        <w:ind w:left="2268" w:firstLine="567"/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D – největší průměr izolátoru [mm</w:t>
      </w:r>
      <w:r w:rsidRPr="006639AC">
        <w:rPr>
          <w:rFonts w:ascii="Arial" w:hAnsi="Arial" w:cs="Arial"/>
          <w:vertAlign w:val="superscript"/>
        </w:rPr>
        <w:t>2</w:t>
      </w:r>
      <w:r w:rsidRPr="004F18B0">
        <w:rPr>
          <w:rFonts w:ascii="Arial" w:hAnsi="Arial" w:cs="Arial"/>
        </w:rPr>
        <w:t>]</w:t>
      </w:r>
    </w:p>
    <w:p w14:paraId="5372A94A" w14:textId="73DC1570" w:rsidR="004F18B0" w:rsidRDefault="004F18B0" w:rsidP="004F18B0">
      <w:pPr>
        <w:ind w:left="2268" w:firstLine="567"/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F – povrchová cesta izolátoru [mm]</w:t>
      </w:r>
    </w:p>
    <w:p w14:paraId="5B75DA3C" w14:textId="77777777" w:rsidR="00145F77" w:rsidRDefault="00145F77" w:rsidP="004F18B0">
      <w:pPr>
        <w:ind w:left="2268" w:firstLine="567"/>
        <w:jc w:val="both"/>
        <w:rPr>
          <w:rFonts w:ascii="Arial" w:hAnsi="Arial" w:cs="Arial"/>
        </w:rPr>
      </w:pPr>
    </w:p>
    <w:p w14:paraId="70D56B00" w14:textId="77777777" w:rsidR="00843655" w:rsidRPr="004F18B0" w:rsidRDefault="00843655" w:rsidP="005E3257">
      <w:pPr>
        <w:jc w:val="both"/>
        <w:rPr>
          <w:rFonts w:ascii="Arial" w:hAnsi="Arial" w:cs="Arial"/>
        </w:rPr>
      </w:pPr>
    </w:p>
    <w:p w14:paraId="4676C726" w14:textId="77777777" w:rsidR="004F18B0" w:rsidRDefault="004F18B0" w:rsidP="004F18B0">
      <w:pPr>
        <w:ind w:left="1701" w:firstLine="567"/>
        <w:jc w:val="both"/>
        <w:rPr>
          <w:rFonts w:ascii="Arial" w:hAnsi="Arial" w:cs="Arial"/>
        </w:rPr>
      </w:pPr>
    </w:p>
    <w:p w14:paraId="55C2E93A" w14:textId="0F0A8059" w:rsidR="004F18B0" w:rsidRPr="00ED69C8" w:rsidRDefault="004F18B0" w:rsidP="00ED69C8">
      <w:pPr>
        <w:spacing w:after="120"/>
        <w:jc w:val="both"/>
        <w:rPr>
          <w:rFonts w:ascii="Arial" w:hAnsi="Arial" w:cs="Arial"/>
          <w:sz w:val="18"/>
          <w:u w:val="single"/>
        </w:rPr>
      </w:pPr>
      <w:r w:rsidRPr="00ED69C8">
        <w:rPr>
          <w:rFonts w:ascii="Arial" w:hAnsi="Arial" w:cs="Arial"/>
          <w:sz w:val="18"/>
          <w:u w:val="single"/>
        </w:rPr>
        <w:t>Mechanická kusová zkouška</w:t>
      </w:r>
    </w:p>
    <w:p w14:paraId="317A298B" w14:textId="77777777" w:rsidR="004F18B0" w:rsidRPr="00071053" w:rsidRDefault="004F18B0" w:rsidP="004F18B0">
      <w:pPr>
        <w:jc w:val="both"/>
        <w:rPr>
          <w:rFonts w:ascii="Arial" w:hAnsi="Arial" w:cs="Arial"/>
        </w:rPr>
      </w:pPr>
      <w:r w:rsidRPr="00071053">
        <w:rPr>
          <w:rFonts w:ascii="Arial" w:hAnsi="Arial" w:cs="Arial"/>
        </w:rPr>
        <w:t>I.</w:t>
      </w:r>
    </w:p>
    <w:p w14:paraId="36987A4F" w14:textId="1D2F3C9A" w:rsidR="00244B85" w:rsidRPr="00071053" w:rsidRDefault="004F18B0" w:rsidP="004F18B0">
      <w:pPr>
        <w:jc w:val="both"/>
        <w:rPr>
          <w:rFonts w:ascii="Arial" w:hAnsi="Arial" w:cs="Arial"/>
        </w:rPr>
      </w:pPr>
      <w:r w:rsidRPr="00071053">
        <w:rPr>
          <w:rFonts w:ascii="Arial" w:hAnsi="Arial" w:cs="Arial"/>
        </w:rPr>
        <w:t>Jako první musí být proveden ultrazvukový podélný a příčný test každého</w:t>
      </w:r>
      <w:r w:rsidR="00CA4026" w:rsidRPr="00071053">
        <w:rPr>
          <w:rFonts w:ascii="Arial" w:hAnsi="Arial" w:cs="Arial"/>
        </w:rPr>
        <w:t xml:space="preserve"> z vybraných </w:t>
      </w:r>
      <w:r w:rsidRPr="00071053">
        <w:rPr>
          <w:rFonts w:ascii="Arial" w:hAnsi="Arial" w:cs="Arial"/>
        </w:rPr>
        <w:t xml:space="preserve">izolátoru dle </w:t>
      </w:r>
      <w:r w:rsidRPr="00071053">
        <w:rPr>
          <w:rFonts w:ascii="Arial" w:hAnsi="Arial" w:cs="Arial"/>
        </w:rPr>
        <w:br/>
        <w:t xml:space="preserve">ČSN IEC 383-1. Frekvenční rozsah pro ultrazvukový test musí být mezi 1 a 5 MHz (doporučená hodnota rychlosti </w:t>
      </w:r>
      <w:r w:rsidR="00CB4E4D" w:rsidRPr="00071053">
        <w:rPr>
          <w:rFonts w:ascii="Arial" w:hAnsi="Arial" w:cs="Arial"/>
        </w:rPr>
        <w:t>šíření ultra</w:t>
      </w:r>
      <w:r w:rsidRPr="00071053">
        <w:rPr>
          <w:rFonts w:ascii="Arial" w:hAnsi="Arial" w:cs="Arial"/>
        </w:rPr>
        <w:t xml:space="preserve">zvuku 6000 m/s). </w:t>
      </w:r>
    </w:p>
    <w:p w14:paraId="1299071D" w14:textId="77777777" w:rsidR="004F18B0" w:rsidRPr="00071053" w:rsidRDefault="004F18B0" w:rsidP="004F18B0">
      <w:pPr>
        <w:jc w:val="both"/>
        <w:rPr>
          <w:rFonts w:ascii="Arial" w:hAnsi="Arial" w:cs="Arial"/>
        </w:rPr>
      </w:pPr>
      <w:r w:rsidRPr="00071053">
        <w:rPr>
          <w:rFonts w:ascii="Arial" w:hAnsi="Arial" w:cs="Arial"/>
        </w:rPr>
        <w:t xml:space="preserve"> </w:t>
      </w:r>
    </w:p>
    <w:p w14:paraId="13B291EB" w14:textId="77777777" w:rsidR="004F18B0" w:rsidRPr="00071053" w:rsidRDefault="004F18B0" w:rsidP="004F18B0">
      <w:pPr>
        <w:jc w:val="both"/>
        <w:rPr>
          <w:rFonts w:ascii="Arial" w:hAnsi="Arial" w:cs="Arial"/>
        </w:rPr>
      </w:pPr>
      <w:r w:rsidRPr="00071053">
        <w:rPr>
          <w:rFonts w:ascii="Arial" w:hAnsi="Arial" w:cs="Arial"/>
        </w:rPr>
        <w:t>II.</w:t>
      </w:r>
    </w:p>
    <w:p w14:paraId="12DB850A" w14:textId="77777777" w:rsidR="00476CA8" w:rsidRDefault="004F18B0" w:rsidP="004F18B0">
      <w:pPr>
        <w:jc w:val="both"/>
        <w:rPr>
          <w:rFonts w:ascii="Arial" w:hAnsi="Arial" w:cs="Arial"/>
        </w:rPr>
      </w:pPr>
      <w:r w:rsidRPr="00D30246">
        <w:rPr>
          <w:rFonts w:ascii="Arial" w:hAnsi="Arial" w:cs="Arial"/>
        </w:rPr>
        <w:t xml:space="preserve">V průběhu následné mechanické tahové zkoušky musí být izolátor namáhán silou v tahu </w:t>
      </w:r>
      <w:r w:rsidRPr="00D30246">
        <w:rPr>
          <w:rFonts w:ascii="Arial" w:hAnsi="Arial" w:cs="Arial"/>
        </w:rPr>
        <w:br/>
        <w:t>(80% porušující mechanické síly po dobu nejméně jedné minuty)</w:t>
      </w:r>
      <w:r w:rsidR="007F608F">
        <w:rPr>
          <w:rFonts w:ascii="Arial" w:hAnsi="Arial" w:cs="Arial"/>
        </w:rPr>
        <w:t>.</w:t>
      </w:r>
      <w:r w:rsidRPr="00D30246">
        <w:rPr>
          <w:rFonts w:ascii="Arial" w:hAnsi="Arial" w:cs="Arial"/>
        </w:rPr>
        <w:t xml:space="preserve"> </w:t>
      </w:r>
    </w:p>
    <w:p w14:paraId="4494A88E" w14:textId="53590FCB" w:rsidR="004F18B0" w:rsidRPr="00071053" w:rsidRDefault="004F18B0" w:rsidP="004F18B0">
      <w:pPr>
        <w:jc w:val="both"/>
        <w:rPr>
          <w:rFonts w:ascii="Arial" w:hAnsi="Arial" w:cs="Arial"/>
        </w:rPr>
      </w:pPr>
    </w:p>
    <w:p w14:paraId="161334AB" w14:textId="77777777" w:rsidR="00244B85" w:rsidRPr="00071053" w:rsidRDefault="00244B85" w:rsidP="004F18B0">
      <w:pPr>
        <w:jc w:val="both"/>
        <w:rPr>
          <w:rFonts w:ascii="Arial" w:hAnsi="Arial" w:cs="Arial"/>
        </w:rPr>
      </w:pPr>
    </w:p>
    <w:p w14:paraId="79D838DE" w14:textId="77777777" w:rsidR="004F18B0" w:rsidRPr="00071053" w:rsidRDefault="004F18B0" w:rsidP="004F18B0">
      <w:pPr>
        <w:jc w:val="both"/>
        <w:rPr>
          <w:rFonts w:ascii="Arial" w:hAnsi="Arial" w:cs="Arial"/>
        </w:rPr>
      </w:pPr>
      <w:r w:rsidRPr="00071053">
        <w:rPr>
          <w:rFonts w:ascii="Arial" w:hAnsi="Arial" w:cs="Arial"/>
        </w:rPr>
        <w:t>III.</w:t>
      </w:r>
    </w:p>
    <w:p w14:paraId="5A050CFB" w14:textId="4B356057" w:rsidR="000E132B" w:rsidRDefault="004F18B0" w:rsidP="004F18B0">
      <w:pPr>
        <w:jc w:val="both"/>
        <w:rPr>
          <w:rFonts w:ascii="Arial" w:hAnsi="Arial" w:cs="Arial"/>
        </w:rPr>
      </w:pPr>
      <w:r w:rsidRPr="00071053">
        <w:rPr>
          <w:rFonts w:ascii="Arial" w:hAnsi="Arial" w:cs="Arial"/>
        </w:rPr>
        <w:t>Po mechanické zkoušce musí být proveden ultrazvukový test na obou kovových částech (test prasklin stříšky-ruptury disku); (frekvence a doporučená hodnota rychlosti</w:t>
      </w:r>
      <w:r w:rsidR="00CB4E4D" w:rsidRPr="00071053">
        <w:rPr>
          <w:rFonts w:ascii="Arial" w:hAnsi="Arial" w:cs="Arial"/>
        </w:rPr>
        <w:t xml:space="preserve"> šíření</w:t>
      </w:r>
      <w:r w:rsidRPr="00071053">
        <w:rPr>
          <w:rFonts w:ascii="Arial" w:hAnsi="Arial" w:cs="Arial"/>
        </w:rPr>
        <w:t xml:space="preserve"> </w:t>
      </w:r>
      <w:r w:rsidR="00CB4E4D" w:rsidRPr="00071053">
        <w:rPr>
          <w:rFonts w:ascii="Arial" w:hAnsi="Arial" w:cs="Arial"/>
        </w:rPr>
        <w:t>ultra</w:t>
      </w:r>
      <w:r w:rsidRPr="00071053">
        <w:rPr>
          <w:rFonts w:ascii="Arial" w:hAnsi="Arial" w:cs="Arial"/>
        </w:rPr>
        <w:t xml:space="preserve">zvuku </w:t>
      </w:r>
      <w:r w:rsidR="00F764A0" w:rsidRPr="00071053">
        <w:rPr>
          <w:rFonts w:ascii="Arial" w:hAnsi="Arial" w:cs="Arial"/>
        </w:rPr>
        <w:t>dle bodu</w:t>
      </w:r>
      <w:r w:rsidRPr="00071053">
        <w:rPr>
          <w:rFonts w:ascii="Arial" w:hAnsi="Arial" w:cs="Arial"/>
        </w:rPr>
        <w:t xml:space="preserve"> I.).</w:t>
      </w:r>
    </w:p>
    <w:p w14:paraId="0ECFD8B8" w14:textId="77777777" w:rsidR="004F18B0" w:rsidRPr="00F35445" w:rsidRDefault="004F18B0" w:rsidP="00ED69C8">
      <w:pPr>
        <w:pStyle w:val="Nadpis3"/>
      </w:pPr>
      <w:r w:rsidRPr="00F35445">
        <w:t>Výběrové zkoušky</w:t>
      </w:r>
    </w:p>
    <w:p w14:paraId="56B9D506" w14:textId="77777777" w:rsidR="004F18B0" w:rsidRPr="004F18B0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Výběrové zkoušky musí být provedeny v souladu s požadavky uvedenými norm</w:t>
      </w:r>
      <w:r w:rsidR="00CA4026">
        <w:rPr>
          <w:rFonts w:ascii="Arial" w:hAnsi="Arial" w:cs="Arial"/>
        </w:rPr>
        <w:t>ě</w:t>
      </w:r>
      <w:r w:rsidRPr="004F18B0">
        <w:rPr>
          <w:rFonts w:ascii="Arial" w:hAnsi="Arial" w:cs="Arial"/>
        </w:rPr>
        <w:t xml:space="preserve"> ČSN IEC 383-1</w:t>
      </w:r>
      <w:r w:rsidR="00123C09">
        <w:rPr>
          <w:rFonts w:ascii="Arial" w:hAnsi="Arial" w:cs="Arial"/>
        </w:rPr>
        <w:t>.</w:t>
      </w:r>
      <w:r w:rsidRPr="004F18B0">
        <w:rPr>
          <w:rFonts w:ascii="Arial" w:hAnsi="Arial" w:cs="Arial"/>
        </w:rPr>
        <w:t xml:space="preserve"> Tyto zkoušky se provádějí na vzorku izolátorů náhodně vybraných z dodávky, která vyhověla požadavkům příslušných kusových zkoušek. Množství vzorků E1 a E2 je dáno norm</w:t>
      </w:r>
      <w:r w:rsidR="00B932EC">
        <w:rPr>
          <w:rFonts w:ascii="Arial" w:hAnsi="Arial" w:cs="Arial"/>
        </w:rPr>
        <w:t>ou</w:t>
      </w:r>
      <w:r w:rsidRPr="004F18B0">
        <w:rPr>
          <w:rFonts w:ascii="Arial" w:hAnsi="Arial" w:cs="Arial"/>
        </w:rPr>
        <w:t xml:space="preserve"> ČSN IEC 383-1.</w:t>
      </w:r>
    </w:p>
    <w:p w14:paraId="322E1A47" w14:textId="77777777" w:rsidR="004F18B0" w:rsidRPr="004F18B0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Výběrové zkoušky musí být prov</w:t>
      </w:r>
      <w:r w:rsidR="00325087">
        <w:rPr>
          <w:rFonts w:ascii="Arial" w:hAnsi="Arial" w:cs="Arial"/>
        </w:rPr>
        <w:t>á</w:t>
      </w:r>
      <w:r w:rsidRPr="004F18B0">
        <w:rPr>
          <w:rFonts w:ascii="Arial" w:hAnsi="Arial" w:cs="Arial"/>
        </w:rPr>
        <w:t>d</w:t>
      </w:r>
      <w:r w:rsidR="00325087">
        <w:rPr>
          <w:rFonts w:ascii="Arial" w:hAnsi="Arial" w:cs="Arial"/>
        </w:rPr>
        <w:t>ě</w:t>
      </w:r>
      <w:r w:rsidRPr="004F18B0">
        <w:rPr>
          <w:rFonts w:ascii="Arial" w:hAnsi="Arial" w:cs="Arial"/>
        </w:rPr>
        <w:t xml:space="preserve">ny nezávisle na přítomnosti zadavatele. Obecně platí, že zadavatel si vyhrazuje právo zúčastnit se výběrových zkoušek ve výrobním závodě pro každou dodávku izolátorů. </w:t>
      </w:r>
    </w:p>
    <w:p w14:paraId="4C5E5791" w14:textId="48EE2A5D" w:rsidR="00F339F2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 xml:space="preserve">Nezávisle na kontrole prováděné zadavatelem ve výrobním závodě musí </w:t>
      </w:r>
      <w:r w:rsidR="005C6F22">
        <w:rPr>
          <w:rFonts w:ascii="Arial" w:hAnsi="Arial" w:cs="Arial"/>
        </w:rPr>
        <w:t>prodávající</w:t>
      </w:r>
      <w:r w:rsidR="000F2A3F" w:rsidRPr="004F18B0">
        <w:rPr>
          <w:rFonts w:ascii="Arial" w:hAnsi="Arial" w:cs="Arial"/>
        </w:rPr>
        <w:t xml:space="preserve"> </w:t>
      </w:r>
      <w:r w:rsidRPr="004F18B0">
        <w:rPr>
          <w:rFonts w:ascii="Arial" w:hAnsi="Arial" w:cs="Arial"/>
        </w:rPr>
        <w:t xml:space="preserve">vždy předat dvě kopie všech protokolů provedených výběrových zkoušek </w:t>
      </w:r>
      <w:r w:rsidR="000F2A3F">
        <w:rPr>
          <w:rFonts w:ascii="Arial" w:hAnsi="Arial" w:cs="Arial"/>
        </w:rPr>
        <w:t xml:space="preserve">zástupci </w:t>
      </w:r>
      <w:r w:rsidRPr="004F18B0">
        <w:rPr>
          <w:rFonts w:ascii="Arial" w:hAnsi="Arial" w:cs="Arial"/>
        </w:rPr>
        <w:t>zadavatel</w:t>
      </w:r>
      <w:r w:rsidR="000F2A3F">
        <w:rPr>
          <w:rFonts w:ascii="Arial" w:hAnsi="Arial" w:cs="Arial"/>
        </w:rPr>
        <w:t>e</w:t>
      </w:r>
      <w:r w:rsidRPr="004F18B0">
        <w:rPr>
          <w:rFonts w:ascii="Arial" w:hAnsi="Arial" w:cs="Arial"/>
        </w:rPr>
        <w:t xml:space="preserve"> společně s ostatní </w:t>
      </w:r>
      <w:r w:rsidR="00843655">
        <w:rPr>
          <w:rFonts w:ascii="Arial" w:hAnsi="Arial" w:cs="Arial"/>
        </w:rPr>
        <w:t xml:space="preserve">požadovanou </w:t>
      </w:r>
      <w:r w:rsidRPr="004F18B0">
        <w:rPr>
          <w:rFonts w:ascii="Arial" w:hAnsi="Arial" w:cs="Arial"/>
        </w:rPr>
        <w:t>dokumentací při dodání izolátorů. V těchto protokolech musí být jasně uvedeny výsledky požadovaných zkoušek v porovnání s požadovanými hodnotami. Při přejímce vyrobených izolátor</w:t>
      </w:r>
      <w:r w:rsidR="001F10BD">
        <w:rPr>
          <w:rFonts w:ascii="Arial" w:hAnsi="Arial" w:cs="Arial"/>
        </w:rPr>
        <w:t>ů</w:t>
      </w:r>
      <w:r w:rsidRPr="004F18B0">
        <w:rPr>
          <w:rFonts w:ascii="Arial" w:hAnsi="Arial" w:cs="Arial"/>
        </w:rPr>
        <w:t xml:space="preserve"> musí být na požádání předloženy všechny certifikáty a protokoly použitých materiálů, stejn</w:t>
      </w:r>
      <w:r w:rsidR="00B932EC">
        <w:rPr>
          <w:rFonts w:ascii="Arial" w:hAnsi="Arial" w:cs="Arial"/>
        </w:rPr>
        <w:t>ě</w:t>
      </w:r>
      <w:r w:rsidRPr="004F18B0">
        <w:rPr>
          <w:rFonts w:ascii="Arial" w:hAnsi="Arial" w:cs="Arial"/>
        </w:rPr>
        <w:t xml:space="preserve"> tak výrobní protokoly. Všechny várky použitých materiálů musí být podrobeny vstupní prohlídce před použitím ve výrobě.</w:t>
      </w:r>
    </w:p>
    <w:p w14:paraId="77E022F1" w14:textId="77777777" w:rsidR="00595605" w:rsidRDefault="00595605" w:rsidP="004F18B0">
      <w:pPr>
        <w:jc w:val="both"/>
        <w:rPr>
          <w:rFonts w:ascii="Arial" w:hAnsi="Arial" w:cs="Arial"/>
        </w:rPr>
      </w:pPr>
    </w:p>
    <w:p w14:paraId="6DDA8F91" w14:textId="77777777" w:rsidR="004F18B0" w:rsidRPr="00ED69C8" w:rsidRDefault="004F18B0" w:rsidP="00ED69C8">
      <w:pPr>
        <w:spacing w:after="120"/>
        <w:jc w:val="both"/>
        <w:rPr>
          <w:rFonts w:ascii="Arial" w:hAnsi="Arial" w:cs="Arial"/>
          <w:sz w:val="18"/>
          <w:u w:val="single"/>
        </w:rPr>
      </w:pPr>
      <w:r w:rsidRPr="00ED69C8">
        <w:rPr>
          <w:rFonts w:ascii="Arial" w:hAnsi="Arial" w:cs="Arial"/>
          <w:sz w:val="18"/>
          <w:u w:val="single"/>
        </w:rPr>
        <w:t xml:space="preserve">Zkouška mechanickou porušující silou </w:t>
      </w:r>
    </w:p>
    <w:p w14:paraId="74C2AD0D" w14:textId="77777777" w:rsidR="004F18B0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lastRenderedPageBreak/>
        <w:t>Zkoušky izolátorů s ohledem na dosažení požadované mechanické porušující síly stejně tak jako vyhodnocení zkoušky musí být provedeno dle bodu 19 normy ČSN IEC 383-1. Všechny zkoušené izolátory musí vyhovět podmínce na požadovanou minimální porušující sílu.</w:t>
      </w:r>
    </w:p>
    <w:p w14:paraId="6B75C3D5" w14:textId="77777777" w:rsidR="000F2A3F" w:rsidRDefault="000F2A3F" w:rsidP="004F18B0">
      <w:pPr>
        <w:jc w:val="both"/>
        <w:rPr>
          <w:rFonts w:ascii="Arial" w:hAnsi="Arial" w:cs="Arial"/>
        </w:rPr>
      </w:pPr>
    </w:p>
    <w:p w14:paraId="1FE6A2D0" w14:textId="6155CEB2" w:rsidR="004F18B0" w:rsidRPr="00ED69C8" w:rsidRDefault="004F18B0" w:rsidP="00ED69C8">
      <w:pPr>
        <w:spacing w:after="120"/>
        <w:jc w:val="both"/>
        <w:rPr>
          <w:rFonts w:ascii="Arial" w:hAnsi="Arial" w:cs="Arial"/>
          <w:sz w:val="18"/>
          <w:u w:val="single"/>
        </w:rPr>
      </w:pPr>
      <w:r w:rsidRPr="00ED69C8">
        <w:rPr>
          <w:rFonts w:ascii="Arial" w:hAnsi="Arial" w:cs="Arial"/>
          <w:sz w:val="18"/>
          <w:u w:val="single"/>
        </w:rPr>
        <w:t>Test pórovitosti (průlinčivosti)</w:t>
      </w:r>
    </w:p>
    <w:p w14:paraId="05B0BC22" w14:textId="33E7645F" w:rsidR="008D1A54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 xml:space="preserve">Zkouška pórovitosti (průlinčivosti) musí být provedena dle postupu popsaného </w:t>
      </w:r>
      <w:r w:rsidR="00B932EC">
        <w:rPr>
          <w:rFonts w:ascii="Arial" w:hAnsi="Arial" w:cs="Arial"/>
        </w:rPr>
        <w:t xml:space="preserve">v </w:t>
      </w:r>
      <w:r w:rsidRPr="004F18B0">
        <w:rPr>
          <w:rFonts w:ascii="Arial" w:hAnsi="Arial" w:cs="Arial"/>
        </w:rPr>
        <w:t>norm</w:t>
      </w:r>
      <w:r w:rsidR="00B932EC">
        <w:rPr>
          <w:rFonts w:ascii="Arial" w:hAnsi="Arial" w:cs="Arial"/>
        </w:rPr>
        <w:t>ě</w:t>
      </w:r>
      <w:r w:rsidRPr="004F18B0">
        <w:rPr>
          <w:rFonts w:ascii="Arial" w:hAnsi="Arial" w:cs="Arial"/>
        </w:rPr>
        <w:t xml:space="preserve"> ČSN </w:t>
      </w:r>
      <w:r w:rsidR="00B932EC">
        <w:rPr>
          <w:rFonts w:ascii="Arial" w:hAnsi="Arial" w:cs="Arial"/>
        </w:rPr>
        <w:t>IEC</w:t>
      </w:r>
      <w:r w:rsidRPr="004F18B0">
        <w:rPr>
          <w:rFonts w:ascii="Arial" w:hAnsi="Arial" w:cs="Arial"/>
        </w:rPr>
        <w:t xml:space="preserve"> </w:t>
      </w:r>
      <w:r w:rsidR="00B932EC">
        <w:rPr>
          <w:rFonts w:ascii="Arial" w:hAnsi="Arial" w:cs="Arial"/>
        </w:rPr>
        <w:t>383-1</w:t>
      </w:r>
      <w:r w:rsidRPr="004F18B0">
        <w:rPr>
          <w:rFonts w:ascii="Arial" w:hAnsi="Arial" w:cs="Arial"/>
        </w:rPr>
        <w:t>. Po předchozí dohodě může být tento test proveden pomocí ultrazvuku.</w:t>
      </w:r>
    </w:p>
    <w:p w14:paraId="3139D318" w14:textId="77777777" w:rsidR="000E132B" w:rsidRPr="004F18B0" w:rsidRDefault="000E132B" w:rsidP="004F18B0">
      <w:pPr>
        <w:jc w:val="both"/>
        <w:rPr>
          <w:rFonts w:ascii="Arial" w:hAnsi="Arial" w:cs="Arial"/>
        </w:rPr>
      </w:pPr>
    </w:p>
    <w:p w14:paraId="12640495" w14:textId="29E7D9AE" w:rsidR="004F18B0" w:rsidRPr="00ED69C8" w:rsidRDefault="004F18B0" w:rsidP="00ED69C8">
      <w:pPr>
        <w:spacing w:after="120"/>
        <w:jc w:val="both"/>
        <w:rPr>
          <w:rFonts w:ascii="Arial" w:hAnsi="Arial" w:cs="Arial"/>
          <w:sz w:val="18"/>
          <w:u w:val="single"/>
        </w:rPr>
      </w:pPr>
      <w:r w:rsidRPr="00ED69C8">
        <w:rPr>
          <w:rFonts w:ascii="Arial" w:hAnsi="Arial" w:cs="Arial"/>
          <w:sz w:val="18"/>
          <w:u w:val="single"/>
        </w:rPr>
        <w:t xml:space="preserve">Zkouška pevnosti v ohybu – </w:t>
      </w:r>
      <w:r w:rsidR="00294560" w:rsidRPr="00ED69C8">
        <w:rPr>
          <w:rFonts w:ascii="Arial" w:hAnsi="Arial" w:cs="Arial"/>
          <w:sz w:val="18"/>
          <w:u w:val="single"/>
        </w:rPr>
        <w:t>3</w:t>
      </w:r>
      <w:r w:rsidRPr="00ED69C8">
        <w:rPr>
          <w:rFonts w:ascii="Arial" w:hAnsi="Arial" w:cs="Arial"/>
          <w:sz w:val="18"/>
          <w:u w:val="single"/>
        </w:rPr>
        <w:t xml:space="preserve"> bodový ohyb</w:t>
      </w:r>
    </w:p>
    <w:p w14:paraId="221078D6" w14:textId="251AC59C" w:rsidR="002A489B" w:rsidRPr="00ED69C8" w:rsidRDefault="00593618" w:rsidP="006F185B">
      <w:pPr>
        <w:jc w:val="both"/>
        <w:rPr>
          <w:rFonts w:ascii="Arial" w:hAnsi="Arial" w:cs="Arial"/>
        </w:rPr>
      </w:pPr>
      <w:r w:rsidRPr="00ED69C8">
        <w:rPr>
          <w:rFonts w:ascii="Arial" w:hAnsi="Arial" w:cs="Arial"/>
        </w:rPr>
        <w:t>Z</w:t>
      </w:r>
      <w:r w:rsidR="002A489B" w:rsidRPr="00ED69C8">
        <w:rPr>
          <w:rFonts w:ascii="Arial" w:hAnsi="Arial" w:cs="Arial"/>
        </w:rPr>
        <w:t>koušky pevnosti v ohybu (</w:t>
      </w:r>
      <w:r w:rsidR="00294560" w:rsidRPr="00ED69C8">
        <w:rPr>
          <w:rFonts w:ascii="Arial" w:hAnsi="Arial" w:cs="Arial"/>
        </w:rPr>
        <w:t>3</w:t>
      </w:r>
      <w:r w:rsidR="002A489B" w:rsidRPr="00ED69C8">
        <w:rPr>
          <w:rFonts w:ascii="Arial" w:hAnsi="Arial" w:cs="Arial"/>
        </w:rPr>
        <w:t xml:space="preserve"> bodový ohyb) dle</w:t>
      </w:r>
      <w:r w:rsidR="00B8715D" w:rsidRPr="00ED69C8">
        <w:rPr>
          <w:rFonts w:ascii="Arial" w:hAnsi="Arial" w:cs="Arial"/>
        </w:rPr>
        <w:t xml:space="preserve"> </w:t>
      </w:r>
      <w:r w:rsidR="002A489B" w:rsidRPr="00ED69C8">
        <w:rPr>
          <w:rFonts w:ascii="Arial" w:hAnsi="Arial" w:cs="Arial"/>
        </w:rPr>
        <w:t>ČSN EN 60672</w:t>
      </w:r>
      <w:r w:rsidR="009D6882">
        <w:rPr>
          <w:rFonts w:ascii="Arial" w:hAnsi="Arial" w:cs="Arial"/>
        </w:rPr>
        <w:t xml:space="preserve"> </w:t>
      </w:r>
      <w:r w:rsidR="002A489B" w:rsidRPr="00ED69C8">
        <w:rPr>
          <w:rFonts w:ascii="Arial" w:hAnsi="Arial" w:cs="Arial"/>
        </w:rPr>
        <w:t>-</w:t>
      </w:r>
      <w:r w:rsidR="00AA10F2">
        <w:rPr>
          <w:rFonts w:ascii="Arial" w:hAnsi="Arial" w:cs="Arial"/>
        </w:rPr>
        <w:t>1,</w:t>
      </w:r>
      <w:r w:rsidR="009D6882">
        <w:rPr>
          <w:rFonts w:ascii="Arial" w:hAnsi="Arial" w:cs="Arial"/>
        </w:rPr>
        <w:t xml:space="preserve"> </w:t>
      </w:r>
      <w:r w:rsidR="00AA10F2">
        <w:rPr>
          <w:rFonts w:ascii="Arial" w:hAnsi="Arial" w:cs="Arial"/>
        </w:rPr>
        <w:t>-</w:t>
      </w:r>
      <w:r w:rsidR="002A489B" w:rsidRPr="00ED69C8">
        <w:rPr>
          <w:rFonts w:ascii="Arial" w:hAnsi="Arial" w:cs="Arial"/>
        </w:rPr>
        <w:t>2</w:t>
      </w:r>
      <w:r w:rsidR="00AA10F2">
        <w:rPr>
          <w:rFonts w:ascii="Arial" w:hAnsi="Arial" w:cs="Arial"/>
        </w:rPr>
        <w:t>,</w:t>
      </w:r>
      <w:r w:rsidR="009D6882">
        <w:rPr>
          <w:rFonts w:ascii="Arial" w:hAnsi="Arial" w:cs="Arial"/>
        </w:rPr>
        <w:t xml:space="preserve"> </w:t>
      </w:r>
      <w:r w:rsidR="00AA10F2">
        <w:rPr>
          <w:rFonts w:ascii="Arial" w:hAnsi="Arial" w:cs="Arial"/>
        </w:rPr>
        <w:t>-3</w:t>
      </w:r>
      <w:r w:rsidR="002A489B" w:rsidRPr="00ED69C8">
        <w:rPr>
          <w:rFonts w:ascii="Arial" w:hAnsi="Arial" w:cs="Arial"/>
        </w:rPr>
        <w:t xml:space="preserve">. Zkouška musí být provedena na nejméně 10 ks </w:t>
      </w:r>
      <w:r w:rsidR="00731993" w:rsidRPr="00ED69C8">
        <w:rPr>
          <w:rFonts w:ascii="Arial" w:hAnsi="Arial" w:cs="Arial"/>
        </w:rPr>
        <w:t>zkušebních kusů</w:t>
      </w:r>
      <w:r w:rsidR="00212413">
        <w:rPr>
          <w:rFonts w:ascii="Arial" w:hAnsi="Arial" w:cs="Arial"/>
        </w:rPr>
        <w:t xml:space="preserve"> jež </w:t>
      </w:r>
      <w:r w:rsidR="00731993" w:rsidRPr="00ED69C8">
        <w:rPr>
          <w:rFonts w:ascii="Arial" w:hAnsi="Arial" w:cs="Arial"/>
        </w:rPr>
        <w:t>definuje ČSN EN 60672</w:t>
      </w:r>
      <w:r w:rsidR="009D6882">
        <w:rPr>
          <w:rFonts w:ascii="Arial" w:hAnsi="Arial" w:cs="Arial"/>
        </w:rPr>
        <w:t xml:space="preserve"> </w:t>
      </w:r>
      <w:r w:rsidR="00AA10F2">
        <w:rPr>
          <w:rFonts w:ascii="Arial" w:hAnsi="Arial" w:cs="Arial"/>
        </w:rPr>
        <w:t>-1,</w:t>
      </w:r>
      <w:r w:rsidR="009D6882">
        <w:rPr>
          <w:rFonts w:ascii="Arial" w:hAnsi="Arial" w:cs="Arial"/>
        </w:rPr>
        <w:t xml:space="preserve"> </w:t>
      </w:r>
      <w:r w:rsidR="00731993" w:rsidRPr="00ED69C8">
        <w:rPr>
          <w:rFonts w:ascii="Arial" w:hAnsi="Arial" w:cs="Arial"/>
        </w:rPr>
        <w:t>-2</w:t>
      </w:r>
      <w:r w:rsidR="00AA10F2">
        <w:rPr>
          <w:rFonts w:ascii="Arial" w:hAnsi="Arial" w:cs="Arial"/>
        </w:rPr>
        <w:t>,</w:t>
      </w:r>
      <w:r w:rsidR="009D6882">
        <w:rPr>
          <w:rFonts w:ascii="Arial" w:hAnsi="Arial" w:cs="Arial"/>
        </w:rPr>
        <w:t xml:space="preserve"> </w:t>
      </w:r>
      <w:r w:rsidR="00AA10F2">
        <w:rPr>
          <w:rFonts w:ascii="Arial" w:hAnsi="Arial" w:cs="Arial"/>
        </w:rPr>
        <w:t>-3</w:t>
      </w:r>
      <w:r w:rsidR="00731993" w:rsidRPr="00ED69C8">
        <w:rPr>
          <w:rFonts w:ascii="Arial" w:hAnsi="Arial" w:cs="Arial"/>
        </w:rPr>
        <w:t>.</w:t>
      </w:r>
      <w:r w:rsidR="002A489B" w:rsidRPr="00ED69C8">
        <w:rPr>
          <w:rFonts w:ascii="Arial" w:hAnsi="Arial" w:cs="Arial"/>
        </w:rPr>
        <w:t xml:space="preserve"> Musí být prokázána minimální požadovaná pevnost v ohybu a statický modul pružnosti.</w:t>
      </w:r>
    </w:p>
    <w:p w14:paraId="0BCA2621" w14:textId="2D74F595" w:rsidR="000E132B" w:rsidRPr="004F18B0" w:rsidRDefault="006D4535" w:rsidP="004F18B0">
      <w:pPr>
        <w:jc w:val="both"/>
        <w:rPr>
          <w:rFonts w:ascii="Arial" w:hAnsi="Arial" w:cs="Arial"/>
        </w:rPr>
      </w:pPr>
      <w:r w:rsidRPr="006F185B">
        <w:rPr>
          <w:rFonts w:ascii="Arial" w:hAnsi="Arial" w:cs="Arial"/>
        </w:rPr>
        <w:t>Zkouška bude provedena na základě</w:t>
      </w:r>
      <w:r w:rsidR="0035390F" w:rsidRPr="006F185B">
        <w:rPr>
          <w:rFonts w:ascii="Arial" w:hAnsi="Arial" w:cs="Arial"/>
        </w:rPr>
        <w:t xml:space="preserve"> požadavku zadavatele</w:t>
      </w:r>
      <w:r w:rsidR="00070745" w:rsidRPr="001B5FBF">
        <w:rPr>
          <w:rFonts w:ascii="Arial" w:hAnsi="Arial" w:cs="Arial"/>
        </w:rPr>
        <w:t>.</w:t>
      </w:r>
      <w:r w:rsidR="004F18B0" w:rsidRPr="002D4E19">
        <w:rPr>
          <w:rFonts w:ascii="Arial" w:hAnsi="Arial" w:cs="Arial"/>
        </w:rPr>
        <w:t xml:space="preserve"> </w:t>
      </w:r>
    </w:p>
    <w:p w14:paraId="65257496" w14:textId="77777777" w:rsidR="004F18B0" w:rsidRPr="00F35445" w:rsidRDefault="004F18B0" w:rsidP="00ED69C8">
      <w:pPr>
        <w:pStyle w:val="Nadpis3"/>
      </w:pPr>
      <w:r w:rsidRPr="00F35445">
        <w:t xml:space="preserve">Přejímka izolátorů </w:t>
      </w:r>
    </w:p>
    <w:p w14:paraId="02AB27F8" w14:textId="04934F50" w:rsidR="00B8715D" w:rsidRPr="004F18B0" w:rsidRDefault="00B8715D" w:rsidP="004F18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Přejímka izolátorů je prováděna v souladu s touto technickou specifikací a zkouškami dle ČSN IEC</w:t>
      </w:r>
      <w:r w:rsidRPr="004F18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383-1. Pokud izolátory nevyhoví zkouškám </w:t>
      </w:r>
      <w:r w:rsidR="007F608F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viz požadavky dle </w:t>
      </w:r>
      <w:r w:rsidRPr="004F18B0">
        <w:rPr>
          <w:rFonts w:ascii="Arial" w:hAnsi="Arial" w:cs="Arial"/>
        </w:rPr>
        <w:t xml:space="preserve">ČSN </w:t>
      </w:r>
      <w:r>
        <w:rPr>
          <w:rFonts w:ascii="Arial" w:hAnsi="Arial" w:cs="Arial"/>
        </w:rPr>
        <w:t>IEC</w:t>
      </w:r>
      <w:r w:rsidRPr="004F18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383-1</w:t>
      </w:r>
      <w:r w:rsidR="007F608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musí být celá dodávka izolátorů stažena prodávajícím.  </w:t>
      </w:r>
    </w:p>
    <w:p w14:paraId="7B291262" w14:textId="77777777" w:rsidR="004F18B0" w:rsidRPr="00B10D1A" w:rsidRDefault="004F18B0" w:rsidP="00ED69C8">
      <w:pPr>
        <w:pStyle w:val="Nadpis3"/>
      </w:pPr>
      <w:r w:rsidRPr="00F35445">
        <w:t xml:space="preserve">Zkoušky izolátorového </w:t>
      </w:r>
      <w:r w:rsidR="00363C4B" w:rsidRPr="00B10D1A">
        <w:t>záv</w:t>
      </w:r>
      <w:r w:rsidR="00A83E22" w:rsidRPr="00B10D1A">
        <w:t>ě</w:t>
      </w:r>
      <w:r w:rsidR="00363C4B" w:rsidRPr="00B10D1A">
        <w:t>su</w:t>
      </w:r>
    </w:p>
    <w:p w14:paraId="71B329C5" w14:textId="77777777" w:rsidR="00FE54F5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Níže j</w:t>
      </w:r>
      <w:r w:rsidR="00B8715D">
        <w:rPr>
          <w:rFonts w:ascii="Arial" w:hAnsi="Arial" w:cs="Arial"/>
        </w:rPr>
        <w:t xml:space="preserve">sou </w:t>
      </w:r>
      <w:r w:rsidRPr="004F18B0">
        <w:rPr>
          <w:rFonts w:ascii="Arial" w:hAnsi="Arial" w:cs="Arial"/>
        </w:rPr>
        <w:t>uveden</w:t>
      </w:r>
      <w:r w:rsidR="00B8715D">
        <w:rPr>
          <w:rFonts w:ascii="Arial" w:hAnsi="Arial" w:cs="Arial"/>
        </w:rPr>
        <w:t>y sestavy</w:t>
      </w:r>
      <w:r w:rsidRPr="004F18B0">
        <w:rPr>
          <w:rFonts w:ascii="Arial" w:hAnsi="Arial" w:cs="Arial"/>
        </w:rPr>
        <w:t xml:space="preserve"> </w:t>
      </w:r>
      <w:r w:rsidR="00B8715D">
        <w:rPr>
          <w:rFonts w:ascii="Arial" w:hAnsi="Arial" w:cs="Arial"/>
        </w:rPr>
        <w:t xml:space="preserve">izolátorových </w:t>
      </w:r>
      <w:r w:rsidR="00B130BD">
        <w:rPr>
          <w:rFonts w:ascii="Arial" w:hAnsi="Arial" w:cs="Arial"/>
        </w:rPr>
        <w:t>závěsů</w:t>
      </w:r>
      <w:r w:rsidR="00B130BD" w:rsidRPr="004F18B0">
        <w:rPr>
          <w:rFonts w:ascii="Arial" w:hAnsi="Arial" w:cs="Arial"/>
        </w:rPr>
        <w:t xml:space="preserve"> </w:t>
      </w:r>
      <w:r w:rsidRPr="004F18B0">
        <w:rPr>
          <w:rFonts w:ascii="Arial" w:hAnsi="Arial" w:cs="Arial"/>
        </w:rPr>
        <w:t xml:space="preserve">pro zkoušky dle uvedených ČSN. V sestavě </w:t>
      </w:r>
      <w:r w:rsidR="001350DE">
        <w:rPr>
          <w:rFonts w:ascii="Arial" w:hAnsi="Arial" w:cs="Arial"/>
        </w:rPr>
        <w:t>závěs</w:t>
      </w:r>
      <w:r w:rsidR="00A83E22">
        <w:rPr>
          <w:rFonts w:ascii="Arial" w:hAnsi="Arial" w:cs="Arial"/>
        </w:rPr>
        <w:t>ů</w:t>
      </w:r>
      <w:r w:rsidR="001350DE" w:rsidRPr="004F18B0">
        <w:rPr>
          <w:rFonts w:ascii="Arial" w:hAnsi="Arial" w:cs="Arial"/>
        </w:rPr>
        <w:t xml:space="preserve">  </w:t>
      </w:r>
      <w:r w:rsidRPr="004F18B0">
        <w:rPr>
          <w:rFonts w:ascii="Arial" w:hAnsi="Arial" w:cs="Arial"/>
        </w:rPr>
        <w:t>budou použity armatury od výrobců, které jsou dlouhodobě používány na vedení 110 kV či transformovnách 110 kV v</w:t>
      </w:r>
      <w:r w:rsidR="00FE54F5">
        <w:rPr>
          <w:rFonts w:ascii="Arial" w:hAnsi="Arial" w:cs="Arial"/>
        </w:rPr>
        <w:t xml:space="preserve"> distribuční soustavě v majetku </w:t>
      </w:r>
      <w:r w:rsidRPr="004F18B0">
        <w:rPr>
          <w:rFonts w:ascii="Arial" w:hAnsi="Arial" w:cs="Arial"/>
        </w:rPr>
        <w:t>E.ON</w:t>
      </w:r>
      <w:r w:rsidR="00FE54F5">
        <w:rPr>
          <w:rFonts w:ascii="Arial" w:hAnsi="Arial" w:cs="Arial"/>
        </w:rPr>
        <w:t xml:space="preserve"> Distribuce, a.s.</w:t>
      </w:r>
      <w:r w:rsidRPr="004F18B0">
        <w:rPr>
          <w:rFonts w:ascii="Arial" w:hAnsi="Arial" w:cs="Arial"/>
        </w:rPr>
        <w:t xml:space="preserve"> </w:t>
      </w:r>
      <w:r w:rsidR="0035390F">
        <w:rPr>
          <w:rFonts w:ascii="Arial" w:hAnsi="Arial" w:cs="Arial"/>
        </w:rPr>
        <w:t xml:space="preserve">a </w:t>
      </w:r>
      <w:r w:rsidR="0035390F" w:rsidRPr="0035390F">
        <w:rPr>
          <w:rFonts w:ascii="Arial" w:hAnsi="Arial" w:cs="Arial"/>
        </w:rPr>
        <w:t>to ELBA, a. s. a RIBE ČR, s.r.o</w:t>
      </w:r>
      <w:r w:rsidRPr="004F18B0">
        <w:rPr>
          <w:rFonts w:ascii="Arial" w:hAnsi="Arial" w:cs="Arial"/>
        </w:rPr>
        <w:t xml:space="preserve">. </w:t>
      </w:r>
    </w:p>
    <w:p w14:paraId="01565831" w14:textId="77777777" w:rsidR="00B8715D" w:rsidRDefault="004F18B0" w:rsidP="004F18B0">
      <w:pPr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 xml:space="preserve"> </w:t>
      </w:r>
    </w:p>
    <w:p w14:paraId="34E3AE51" w14:textId="2C9ED806" w:rsidR="009D6882" w:rsidRPr="00B83FE3" w:rsidRDefault="006B6B5D" w:rsidP="004F18B0">
      <w:pPr>
        <w:jc w:val="both"/>
        <w:rPr>
          <w:rFonts w:ascii="Arial" w:hAnsi="Arial" w:cs="Arial"/>
        </w:rPr>
      </w:pPr>
      <w:r w:rsidRPr="00B83FE3">
        <w:rPr>
          <w:rFonts w:ascii="Arial" w:hAnsi="Arial" w:cs="Arial"/>
        </w:rPr>
        <w:t>Zkoušky budou provedeny pouze s </w:t>
      </w:r>
      <w:r w:rsidR="008F26D2">
        <w:rPr>
          <w:rFonts w:ascii="Arial" w:hAnsi="Arial" w:cs="Arial"/>
        </w:rPr>
        <w:t>i</w:t>
      </w:r>
      <w:r w:rsidRPr="00B83FE3">
        <w:rPr>
          <w:rFonts w:ascii="Arial" w:hAnsi="Arial" w:cs="Arial"/>
        </w:rPr>
        <w:t xml:space="preserve">zolátorem typu:  LG 60/22/1200 – </w:t>
      </w:r>
      <w:r w:rsidR="001B5FBF">
        <w:rPr>
          <w:rFonts w:ascii="Arial" w:hAnsi="Arial" w:cs="Arial"/>
        </w:rPr>
        <w:t>120</w:t>
      </w:r>
      <w:r w:rsidR="001B5FBF" w:rsidRPr="00B83FE3">
        <w:rPr>
          <w:rFonts w:ascii="Arial" w:hAnsi="Arial" w:cs="Arial"/>
        </w:rPr>
        <w:t xml:space="preserve"> </w:t>
      </w:r>
      <w:proofErr w:type="spellStart"/>
      <w:r w:rsidR="0016432B" w:rsidRPr="00B83FE3">
        <w:rPr>
          <w:rFonts w:ascii="Arial" w:hAnsi="Arial" w:cs="Arial"/>
        </w:rPr>
        <w:t>kN</w:t>
      </w:r>
      <w:proofErr w:type="spellEnd"/>
    </w:p>
    <w:p w14:paraId="3A5EFABC" w14:textId="77777777" w:rsidR="009545C3" w:rsidRPr="004F18B0" w:rsidRDefault="009545C3" w:rsidP="004F18B0">
      <w:pPr>
        <w:jc w:val="both"/>
        <w:rPr>
          <w:rFonts w:ascii="Arial" w:hAnsi="Arial" w:cs="Arial"/>
          <w:strike/>
        </w:rPr>
      </w:pPr>
    </w:p>
    <w:p w14:paraId="58FEFC84" w14:textId="77777777" w:rsidR="004F18B0" w:rsidRPr="004F18B0" w:rsidRDefault="004F18B0" w:rsidP="00ED69C8">
      <w:pPr>
        <w:spacing w:after="120"/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Požadov</w:t>
      </w:r>
      <w:r w:rsidR="005C6F22">
        <w:rPr>
          <w:rFonts w:ascii="Arial" w:hAnsi="Arial" w:cs="Arial"/>
        </w:rPr>
        <w:t>á</w:t>
      </w:r>
      <w:r w:rsidRPr="004F18B0">
        <w:rPr>
          <w:rFonts w:ascii="Arial" w:hAnsi="Arial" w:cs="Arial"/>
        </w:rPr>
        <w:t>ny jsou následující zkoušk</w:t>
      </w:r>
      <w:r w:rsidR="00A03DB9">
        <w:rPr>
          <w:rFonts w:ascii="Arial" w:hAnsi="Arial" w:cs="Arial"/>
        </w:rPr>
        <w:t>y</w:t>
      </w:r>
      <w:r w:rsidRPr="004F18B0">
        <w:rPr>
          <w:rFonts w:ascii="Arial" w:hAnsi="Arial" w:cs="Arial"/>
        </w:rPr>
        <w:t>:</w:t>
      </w:r>
    </w:p>
    <w:p w14:paraId="492A356F" w14:textId="77777777" w:rsidR="004F18B0" w:rsidRPr="004F18B0" w:rsidRDefault="004F18B0" w:rsidP="00DF5B3E">
      <w:pPr>
        <w:numPr>
          <w:ilvl w:val="0"/>
          <w:numId w:val="4"/>
        </w:numPr>
        <w:contextualSpacing/>
        <w:jc w:val="both"/>
        <w:rPr>
          <w:rFonts w:ascii="Arial" w:hAnsi="Arial" w:cs="Arial"/>
          <w:noProof/>
        </w:rPr>
      </w:pPr>
      <w:r w:rsidRPr="004F18B0">
        <w:rPr>
          <w:rFonts w:ascii="Arial" w:hAnsi="Arial" w:cs="Arial"/>
          <w:noProof/>
        </w:rPr>
        <w:t>Zkouška atmosferickým impulsním napětím (</w:t>
      </w:r>
      <w:r w:rsidR="001E0672" w:rsidRPr="001E0672">
        <w:rPr>
          <w:rFonts w:ascii="Arial" w:hAnsi="Arial" w:cs="Arial"/>
          <w:noProof/>
        </w:rPr>
        <w:t>dle ČSN EN 60383-2</w:t>
      </w:r>
      <w:r w:rsidRPr="004F18B0">
        <w:rPr>
          <w:rFonts w:ascii="Arial" w:hAnsi="Arial" w:cs="Arial"/>
          <w:noProof/>
        </w:rPr>
        <w:t>)</w:t>
      </w:r>
    </w:p>
    <w:p w14:paraId="7350C939" w14:textId="77777777" w:rsidR="004F18B0" w:rsidRPr="004F18B0" w:rsidRDefault="004F18B0" w:rsidP="00DF5B3E">
      <w:pPr>
        <w:numPr>
          <w:ilvl w:val="0"/>
          <w:numId w:val="4"/>
        </w:numPr>
        <w:contextualSpacing/>
        <w:jc w:val="both"/>
        <w:rPr>
          <w:rFonts w:ascii="Arial" w:hAnsi="Arial" w:cs="Arial"/>
          <w:noProof/>
        </w:rPr>
      </w:pPr>
      <w:r w:rsidRPr="004F18B0">
        <w:rPr>
          <w:rFonts w:ascii="Arial" w:hAnsi="Arial" w:cs="Arial"/>
          <w:noProof/>
        </w:rPr>
        <w:t>Zkouška střídavým napětí průmyslového kmitoč</w:t>
      </w:r>
      <w:r w:rsidR="00314ADB">
        <w:rPr>
          <w:rFonts w:ascii="Arial" w:hAnsi="Arial" w:cs="Arial"/>
          <w:noProof/>
        </w:rPr>
        <w:t>t</w:t>
      </w:r>
      <w:r w:rsidRPr="004F18B0">
        <w:rPr>
          <w:rFonts w:ascii="Arial" w:hAnsi="Arial" w:cs="Arial"/>
          <w:noProof/>
        </w:rPr>
        <w:t>u za deště (</w:t>
      </w:r>
      <w:r w:rsidR="001E0672" w:rsidRPr="001E0672">
        <w:rPr>
          <w:rFonts w:ascii="Arial" w:hAnsi="Arial" w:cs="Arial"/>
          <w:noProof/>
        </w:rPr>
        <w:t>dle ČSN EN 60383-2</w:t>
      </w:r>
      <w:r w:rsidRPr="004F18B0">
        <w:rPr>
          <w:rFonts w:ascii="Arial" w:hAnsi="Arial" w:cs="Arial"/>
          <w:noProof/>
        </w:rPr>
        <w:t>)</w:t>
      </w:r>
    </w:p>
    <w:p w14:paraId="7D44911B" w14:textId="77777777" w:rsidR="004F18B0" w:rsidRPr="004F18B0" w:rsidRDefault="004F18B0" w:rsidP="00DF5B3E">
      <w:pPr>
        <w:numPr>
          <w:ilvl w:val="0"/>
          <w:numId w:val="4"/>
        </w:numPr>
        <w:contextualSpacing/>
        <w:jc w:val="both"/>
        <w:rPr>
          <w:rFonts w:ascii="Arial" w:hAnsi="Arial" w:cs="Arial"/>
          <w:noProof/>
        </w:rPr>
      </w:pPr>
      <w:r w:rsidRPr="004F18B0">
        <w:rPr>
          <w:rFonts w:ascii="Arial" w:hAnsi="Arial" w:cs="Arial"/>
          <w:noProof/>
        </w:rPr>
        <w:t>Zkouška koróny (dle ČSN EN 61284)</w:t>
      </w:r>
    </w:p>
    <w:p w14:paraId="4A7FAD52" w14:textId="2ADC4C6E" w:rsidR="004F18B0" w:rsidRPr="004F18B0" w:rsidRDefault="004F18B0" w:rsidP="00DF5B3E">
      <w:pPr>
        <w:numPr>
          <w:ilvl w:val="0"/>
          <w:numId w:val="4"/>
        </w:numPr>
        <w:contextualSpacing/>
        <w:jc w:val="both"/>
        <w:rPr>
          <w:rFonts w:ascii="Arial" w:hAnsi="Arial" w:cs="Arial"/>
          <w:noProof/>
        </w:rPr>
      </w:pPr>
      <w:r w:rsidRPr="004F18B0">
        <w:rPr>
          <w:rFonts w:ascii="Arial" w:hAnsi="Arial" w:cs="Arial"/>
          <w:noProof/>
        </w:rPr>
        <w:t>Typová zkouška radiového rušení na izolátorech vysokého napětí (dle ČSN EN 60437)</w:t>
      </w:r>
    </w:p>
    <w:p w14:paraId="1F290E04" w14:textId="6F9735C9" w:rsidR="004F18B0" w:rsidRPr="004F18B0" w:rsidRDefault="004F18B0" w:rsidP="00DF5B3E">
      <w:pPr>
        <w:numPr>
          <w:ilvl w:val="0"/>
          <w:numId w:val="4"/>
        </w:numPr>
        <w:contextualSpacing/>
        <w:jc w:val="both"/>
        <w:rPr>
          <w:rFonts w:ascii="Arial" w:hAnsi="Arial" w:cs="Arial"/>
          <w:noProof/>
        </w:rPr>
      </w:pPr>
      <w:r w:rsidRPr="004F18B0">
        <w:rPr>
          <w:rFonts w:ascii="Arial" w:hAnsi="Arial" w:cs="Arial"/>
          <w:noProof/>
        </w:rPr>
        <w:t>Zkouška obloukovým zkratem (</w:t>
      </w:r>
      <w:r w:rsidR="00726A57">
        <w:rPr>
          <w:rFonts w:ascii="Arial" w:hAnsi="Arial" w:cs="Arial"/>
          <w:noProof/>
        </w:rPr>
        <w:t>40</w:t>
      </w:r>
      <w:r w:rsidR="00363C4B">
        <w:rPr>
          <w:rFonts w:ascii="Arial" w:hAnsi="Arial" w:cs="Arial"/>
          <w:noProof/>
        </w:rPr>
        <w:t xml:space="preserve"> </w:t>
      </w:r>
      <w:r w:rsidRPr="004F18B0">
        <w:rPr>
          <w:rFonts w:ascii="Arial" w:hAnsi="Arial" w:cs="Arial"/>
          <w:noProof/>
        </w:rPr>
        <w:t>kA, dle ČSN EN 61467)</w:t>
      </w:r>
    </w:p>
    <w:p w14:paraId="77FD9D2D" w14:textId="77777777" w:rsidR="004662EA" w:rsidRDefault="004662EA" w:rsidP="004F18B0">
      <w:pPr>
        <w:ind w:left="360"/>
        <w:jc w:val="both"/>
        <w:rPr>
          <w:rFonts w:ascii="Arial" w:hAnsi="Arial" w:cs="Arial"/>
        </w:rPr>
      </w:pPr>
    </w:p>
    <w:p w14:paraId="49DCE2E8" w14:textId="77777777" w:rsidR="00145F77" w:rsidRDefault="00002E1C" w:rsidP="005E325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</w:p>
    <w:p w14:paraId="15F30789" w14:textId="50BA8A66" w:rsidR="00145F77" w:rsidRPr="005E3257" w:rsidRDefault="00145F77" w:rsidP="00145F77">
      <w:pPr>
        <w:spacing w:after="120"/>
        <w:jc w:val="both"/>
        <w:rPr>
          <w:rFonts w:ascii="Arial" w:hAnsi="Arial" w:cs="Arial"/>
          <w:noProof/>
        </w:rPr>
      </w:pPr>
      <w:r w:rsidRPr="005E3257">
        <w:rPr>
          <w:rFonts w:ascii="Arial" w:hAnsi="Arial" w:cs="Arial"/>
        </w:rPr>
        <w:t>Z</w:t>
      </w:r>
      <w:r w:rsidR="00002E1C" w:rsidRPr="005E3257">
        <w:rPr>
          <w:rFonts w:ascii="Arial" w:hAnsi="Arial" w:cs="Arial"/>
        </w:rPr>
        <w:t xml:space="preserve">kouška </w:t>
      </w:r>
      <w:r w:rsidR="00002E1C" w:rsidRPr="005E3257">
        <w:rPr>
          <w:rFonts w:ascii="Arial" w:hAnsi="Arial" w:cs="Arial"/>
          <w:noProof/>
        </w:rPr>
        <w:t>obloukovým zkratem bude provedena pouze na závěs</w:t>
      </w:r>
      <w:r w:rsidR="00B7778F" w:rsidRPr="005E3257">
        <w:rPr>
          <w:rFonts w:ascii="Arial" w:hAnsi="Arial" w:cs="Arial"/>
          <w:noProof/>
        </w:rPr>
        <w:t>u</w:t>
      </w:r>
      <w:r w:rsidR="00002E1C" w:rsidRPr="005E3257">
        <w:rPr>
          <w:rFonts w:ascii="Arial" w:hAnsi="Arial" w:cs="Arial"/>
          <w:noProof/>
        </w:rPr>
        <w:t xml:space="preserve"> typu JN</w:t>
      </w:r>
      <w:r w:rsidR="00F339F2" w:rsidRPr="005E3257">
        <w:rPr>
          <w:rFonts w:ascii="Arial" w:hAnsi="Arial" w:cs="Arial"/>
          <w:noProof/>
        </w:rPr>
        <w:t>.</w:t>
      </w:r>
    </w:p>
    <w:p w14:paraId="308EE74A" w14:textId="1676BAEE" w:rsidR="00145F77" w:rsidRPr="005E3257" w:rsidRDefault="00145F77" w:rsidP="00145F77">
      <w:pPr>
        <w:pStyle w:val="Normal1"/>
        <w:ind w:left="0"/>
        <w:jc w:val="both"/>
        <w:rPr>
          <w:rFonts w:ascii="Arial" w:hAnsi="Arial" w:cs="Arial"/>
          <w:sz w:val="20"/>
          <w:szCs w:val="20"/>
        </w:rPr>
      </w:pPr>
      <w:r w:rsidRPr="005E3257">
        <w:rPr>
          <w:rFonts w:ascii="Arial" w:hAnsi="Arial" w:cs="Arial"/>
          <w:sz w:val="20"/>
          <w:szCs w:val="20"/>
        </w:rPr>
        <w:t xml:space="preserve">Základním požadavkem je, že všechny komponenty typového izolátorového závěsu (izolátory, spojovací a ochranné armatury, nosné a kotevní svorky) musí odpovídat všem požadavkům příslušných norem pro konstrukční a typové zkoušky (seznam norem - viz kapitola </w:t>
      </w:r>
      <w:r w:rsidR="009756F7" w:rsidRPr="005E3257">
        <w:rPr>
          <w:rFonts w:ascii="Arial" w:hAnsi="Arial" w:cs="Arial"/>
          <w:sz w:val="20"/>
          <w:szCs w:val="20"/>
        </w:rPr>
        <w:t>2</w:t>
      </w:r>
      <w:r w:rsidRPr="005E3257">
        <w:rPr>
          <w:rFonts w:ascii="Arial" w:hAnsi="Arial" w:cs="Arial"/>
          <w:sz w:val="20"/>
          <w:szCs w:val="20"/>
        </w:rPr>
        <w:t>).</w:t>
      </w:r>
    </w:p>
    <w:p w14:paraId="0C455AEB" w14:textId="2B727B7F" w:rsidR="00145F77" w:rsidRPr="005E3257" w:rsidRDefault="00145F77" w:rsidP="005E3257">
      <w:pPr>
        <w:pStyle w:val="Normal1"/>
        <w:ind w:left="0"/>
        <w:jc w:val="both"/>
        <w:rPr>
          <w:rFonts w:ascii="Arial" w:hAnsi="Arial" w:cs="Arial"/>
        </w:rPr>
      </w:pPr>
      <w:r w:rsidRPr="005E3257">
        <w:rPr>
          <w:rFonts w:ascii="Arial" w:hAnsi="Arial" w:cs="Arial"/>
          <w:sz w:val="20"/>
          <w:szCs w:val="20"/>
        </w:rPr>
        <w:t>Za vyhovující je považován izolátorový závěs, sestavený podle příslušných výkresů typizovaných závěsů, uvedených v</w:t>
      </w:r>
      <w:r w:rsidR="00B47119" w:rsidRPr="005E3257">
        <w:rPr>
          <w:rFonts w:ascii="Arial" w:hAnsi="Arial" w:cs="Arial"/>
          <w:sz w:val="20"/>
          <w:szCs w:val="20"/>
        </w:rPr>
        <w:t> </w:t>
      </w:r>
      <w:r w:rsidRPr="005E3257">
        <w:rPr>
          <w:rFonts w:ascii="Arial" w:hAnsi="Arial" w:cs="Arial"/>
          <w:sz w:val="20"/>
          <w:szCs w:val="20"/>
        </w:rPr>
        <w:t>této</w:t>
      </w:r>
      <w:r w:rsidR="00B47119" w:rsidRPr="005E3257">
        <w:rPr>
          <w:rFonts w:ascii="Arial" w:hAnsi="Arial" w:cs="Arial"/>
          <w:sz w:val="20"/>
          <w:szCs w:val="20"/>
        </w:rPr>
        <w:t xml:space="preserve"> technické specifikaci</w:t>
      </w:r>
      <w:r w:rsidR="00CE58C0" w:rsidRPr="005E3257">
        <w:rPr>
          <w:rFonts w:ascii="Arial" w:hAnsi="Arial" w:cs="Arial"/>
          <w:sz w:val="20"/>
          <w:szCs w:val="20"/>
        </w:rPr>
        <w:t>.</w:t>
      </w:r>
      <w:r w:rsidR="00B47119" w:rsidRPr="005E3257">
        <w:rPr>
          <w:rFonts w:ascii="Arial" w:hAnsi="Arial" w:cs="Arial"/>
          <w:sz w:val="20"/>
          <w:szCs w:val="20"/>
        </w:rPr>
        <w:t xml:space="preserve"> </w:t>
      </w:r>
      <w:r w:rsidR="00CE58C0" w:rsidRPr="005E3257">
        <w:rPr>
          <w:rFonts w:ascii="Arial" w:hAnsi="Arial" w:cs="Arial"/>
          <w:sz w:val="20"/>
          <w:szCs w:val="20"/>
        </w:rPr>
        <w:t>Musí</w:t>
      </w:r>
      <w:r w:rsidR="00B47119" w:rsidRPr="005E3257">
        <w:rPr>
          <w:rFonts w:ascii="Arial" w:hAnsi="Arial" w:cs="Arial"/>
          <w:sz w:val="20"/>
          <w:szCs w:val="20"/>
        </w:rPr>
        <w:t xml:space="preserve"> být dodrženy jednotlivé</w:t>
      </w:r>
      <w:r w:rsidR="00CE58C0" w:rsidRPr="005E3257">
        <w:rPr>
          <w:rFonts w:ascii="Arial" w:hAnsi="Arial" w:cs="Arial"/>
          <w:sz w:val="20"/>
          <w:szCs w:val="20"/>
        </w:rPr>
        <w:t xml:space="preserve"> rozměrové, materiálové</w:t>
      </w:r>
      <w:r w:rsidR="00B47119" w:rsidRPr="005E3257">
        <w:rPr>
          <w:rFonts w:ascii="Arial" w:hAnsi="Arial" w:cs="Arial"/>
          <w:sz w:val="20"/>
          <w:szCs w:val="20"/>
        </w:rPr>
        <w:t xml:space="preserve"> parametry uvedené v </w:t>
      </w:r>
      <w:r w:rsidR="00CE58C0" w:rsidRPr="005E3257">
        <w:rPr>
          <w:rFonts w:ascii="Arial" w:hAnsi="Arial" w:cs="Arial"/>
          <w:sz w:val="20"/>
          <w:szCs w:val="20"/>
        </w:rPr>
        <w:t>této</w:t>
      </w:r>
      <w:r w:rsidR="00B47119" w:rsidRPr="005E3257">
        <w:rPr>
          <w:rFonts w:ascii="Arial" w:hAnsi="Arial" w:cs="Arial"/>
          <w:sz w:val="20"/>
          <w:szCs w:val="20"/>
        </w:rPr>
        <w:t> technické specifikaci</w:t>
      </w:r>
      <w:r w:rsidR="007040A9">
        <w:rPr>
          <w:rFonts w:ascii="Arial" w:hAnsi="Arial" w:cs="Arial"/>
          <w:sz w:val="20"/>
          <w:szCs w:val="20"/>
        </w:rPr>
        <w:t xml:space="preserve"> a doložený příslušné protokoly a certifikáty ke zkouškám.</w:t>
      </w:r>
    </w:p>
    <w:p w14:paraId="45F2BF26" w14:textId="2E68CA5A" w:rsidR="00145F77" w:rsidRDefault="00145F77" w:rsidP="005E3257">
      <w:pPr>
        <w:pStyle w:val="Zkladntext"/>
        <w:overflowPunct w:val="0"/>
        <w:autoSpaceDE w:val="0"/>
        <w:autoSpaceDN w:val="0"/>
        <w:adjustRightInd w:val="0"/>
        <w:spacing w:after="120"/>
        <w:jc w:val="left"/>
        <w:textAlignment w:val="baseline"/>
        <w:rPr>
          <w:rFonts w:cs="Arial"/>
          <w:bCs/>
        </w:rPr>
      </w:pPr>
    </w:p>
    <w:p w14:paraId="0527A49B" w14:textId="5CE293D7" w:rsidR="007040A9" w:rsidRDefault="007040A9" w:rsidP="005E3257">
      <w:pPr>
        <w:pStyle w:val="Zkladntext"/>
        <w:overflowPunct w:val="0"/>
        <w:autoSpaceDE w:val="0"/>
        <w:autoSpaceDN w:val="0"/>
        <w:adjustRightInd w:val="0"/>
        <w:spacing w:after="120"/>
        <w:jc w:val="left"/>
        <w:textAlignment w:val="baseline"/>
        <w:rPr>
          <w:rFonts w:cs="Arial"/>
          <w:bCs/>
        </w:rPr>
      </w:pPr>
    </w:p>
    <w:p w14:paraId="7B4E8E85" w14:textId="0FBE8858" w:rsidR="007040A9" w:rsidRDefault="007040A9" w:rsidP="005E3257">
      <w:pPr>
        <w:pStyle w:val="Zkladntext"/>
        <w:overflowPunct w:val="0"/>
        <w:autoSpaceDE w:val="0"/>
        <w:autoSpaceDN w:val="0"/>
        <w:adjustRightInd w:val="0"/>
        <w:spacing w:after="120"/>
        <w:jc w:val="left"/>
        <w:textAlignment w:val="baseline"/>
        <w:rPr>
          <w:rFonts w:cs="Arial"/>
          <w:bCs/>
        </w:rPr>
      </w:pPr>
    </w:p>
    <w:p w14:paraId="1B814D8C" w14:textId="77777777" w:rsidR="007040A9" w:rsidRDefault="007040A9" w:rsidP="005E3257">
      <w:pPr>
        <w:pStyle w:val="Zkladntext"/>
        <w:overflowPunct w:val="0"/>
        <w:autoSpaceDE w:val="0"/>
        <w:autoSpaceDN w:val="0"/>
        <w:adjustRightInd w:val="0"/>
        <w:spacing w:after="120"/>
        <w:jc w:val="left"/>
        <w:textAlignment w:val="baseline"/>
        <w:rPr>
          <w:rFonts w:cs="Arial"/>
          <w:bCs/>
        </w:rPr>
      </w:pPr>
    </w:p>
    <w:p w14:paraId="6A72F5B4" w14:textId="030BE881" w:rsidR="007040A9" w:rsidRDefault="007040A9" w:rsidP="005E3257">
      <w:pPr>
        <w:pStyle w:val="Zkladntext"/>
        <w:overflowPunct w:val="0"/>
        <w:autoSpaceDE w:val="0"/>
        <w:autoSpaceDN w:val="0"/>
        <w:adjustRightInd w:val="0"/>
        <w:spacing w:after="120"/>
        <w:jc w:val="left"/>
        <w:textAlignment w:val="baseline"/>
        <w:rPr>
          <w:rFonts w:cs="Arial"/>
          <w:bCs/>
        </w:rPr>
      </w:pPr>
    </w:p>
    <w:p w14:paraId="7AE33E81" w14:textId="77777777" w:rsidR="007040A9" w:rsidRDefault="007040A9" w:rsidP="005E3257">
      <w:pPr>
        <w:pStyle w:val="Zkladntext"/>
        <w:overflowPunct w:val="0"/>
        <w:autoSpaceDE w:val="0"/>
        <w:autoSpaceDN w:val="0"/>
        <w:adjustRightInd w:val="0"/>
        <w:spacing w:after="120"/>
        <w:jc w:val="left"/>
        <w:textAlignment w:val="baseline"/>
        <w:rPr>
          <w:rFonts w:cs="Arial"/>
          <w:bCs/>
        </w:rPr>
      </w:pPr>
    </w:p>
    <w:p w14:paraId="24219DA5" w14:textId="38A98C12" w:rsidR="007040A9" w:rsidRDefault="007040A9" w:rsidP="005E3257">
      <w:pPr>
        <w:pStyle w:val="Zkladntext"/>
        <w:overflowPunct w:val="0"/>
        <w:autoSpaceDE w:val="0"/>
        <w:autoSpaceDN w:val="0"/>
        <w:adjustRightInd w:val="0"/>
        <w:spacing w:after="120"/>
        <w:jc w:val="left"/>
        <w:textAlignment w:val="baseline"/>
        <w:rPr>
          <w:rFonts w:cs="Arial"/>
          <w:bCs/>
        </w:rPr>
      </w:pPr>
    </w:p>
    <w:p w14:paraId="5B6F732B" w14:textId="5DA21049" w:rsidR="007040A9" w:rsidRDefault="007040A9" w:rsidP="005E3257">
      <w:pPr>
        <w:pStyle w:val="Zkladntext"/>
        <w:overflowPunct w:val="0"/>
        <w:autoSpaceDE w:val="0"/>
        <w:autoSpaceDN w:val="0"/>
        <w:adjustRightInd w:val="0"/>
        <w:spacing w:after="120"/>
        <w:jc w:val="left"/>
        <w:textAlignment w:val="baseline"/>
        <w:rPr>
          <w:rFonts w:cs="Arial"/>
          <w:bCs/>
        </w:rPr>
      </w:pPr>
    </w:p>
    <w:p w14:paraId="2D57AE4A" w14:textId="17C62AB2" w:rsidR="007040A9" w:rsidRDefault="007040A9" w:rsidP="005E3257">
      <w:pPr>
        <w:pStyle w:val="Zkladntext"/>
        <w:overflowPunct w:val="0"/>
        <w:autoSpaceDE w:val="0"/>
        <w:autoSpaceDN w:val="0"/>
        <w:adjustRightInd w:val="0"/>
        <w:spacing w:after="120"/>
        <w:jc w:val="left"/>
        <w:textAlignment w:val="baseline"/>
        <w:rPr>
          <w:rFonts w:cs="Arial"/>
          <w:bCs/>
        </w:rPr>
      </w:pPr>
    </w:p>
    <w:p w14:paraId="2860B207" w14:textId="209A7556" w:rsidR="007040A9" w:rsidRDefault="007040A9" w:rsidP="005E3257">
      <w:pPr>
        <w:pStyle w:val="Zkladntext"/>
        <w:overflowPunct w:val="0"/>
        <w:autoSpaceDE w:val="0"/>
        <w:autoSpaceDN w:val="0"/>
        <w:adjustRightInd w:val="0"/>
        <w:spacing w:after="120"/>
        <w:jc w:val="left"/>
        <w:textAlignment w:val="baseline"/>
        <w:rPr>
          <w:rFonts w:cs="Arial"/>
          <w:bCs/>
        </w:rPr>
      </w:pPr>
    </w:p>
    <w:p w14:paraId="60941FF5" w14:textId="2D9AF14B" w:rsidR="007040A9" w:rsidRDefault="007040A9" w:rsidP="005E3257">
      <w:pPr>
        <w:pStyle w:val="Zkladntext"/>
        <w:overflowPunct w:val="0"/>
        <w:autoSpaceDE w:val="0"/>
        <w:autoSpaceDN w:val="0"/>
        <w:adjustRightInd w:val="0"/>
        <w:spacing w:after="120"/>
        <w:jc w:val="left"/>
        <w:textAlignment w:val="baseline"/>
        <w:rPr>
          <w:rFonts w:cs="Arial"/>
          <w:bCs/>
        </w:rPr>
      </w:pPr>
    </w:p>
    <w:p w14:paraId="2C278451" w14:textId="77777777" w:rsidR="007040A9" w:rsidRPr="00F50C45" w:rsidRDefault="007040A9" w:rsidP="005E3257">
      <w:pPr>
        <w:pStyle w:val="Zkladntext"/>
        <w:overflowPunct w:val="0"/>
        <w:autoSpaceDE w:val="0"/>
        <w:autoSpaceDN w:val="0"/>
        <w:adjustRightInd w:val="0"/>
        <w:spacing w:after="120"/>
        <w:jc w:val="left"/>
        <w:textAlignment w:val="baseline"/>
        <w:rPr>
          <w:rFonts w:cs="Arial"/>
          <w:bCs/>
        </w:rPr>
      </w:pPr>
    </w:p>
    <w:p w14:paraId="3BCD4DA2" w14:textId="564F290D" w:rsidR="004F18B0" w:rsidRPr="00ED5DB0" w:rsidRDefault="004F18B0" w:rsidP="005E3257">
      <w:pPr>
        <w:pStyle w:val="Zkladntext"/>
        <w:numPr>
          <w:ilvl w:val="0"/>
          <w:numId w:val="19"/>
        </w:numPr>
        <w:overflowPunct w:val="0"/>
        <w:autoSpaceDE w:val="0"/>
        <w:autoSpaceDN w:val="0"/>
        <w:adjustRightInd w:val="0"/>
        <w:spacing w:after="120"/>
        <w:ind w:left="714" w:hanging="357"/>
        <w:jc w:val="left"/>
        <w:textAlignment w:val="baseline"/>
        <w:rPr>
          <w:u w:val="single"/>
        </w:rPr>
      </w:pPr>
      <w:r w:rsidRPr="00ED5DB0">
        <w:rPr>
          <w:u w:val="single"/>
        </w:rPr>
        <w:lastRenderedPageBreak/>
        <w:t xml:space="preserve">Jednoduchý izolátorový </w:t>
      </w:r>
      <w:r w:rsidR="00E67E2C">
        <w:rPr>
          <w:u w:val="single"/>
        </w:rPr>
        <w:t>závěs</w:t>
      </w:r>
      <w:r w:rsidR="00E67E2C" w:rsidRPr="00ED5DB0">
        <w:rPr>
          <w:u w:val="single"/>
        </w:rPr>
        <w:t xml:space="preserve"> </w:t>
      </w:r>
      <w:r w:rsidRPr="00ED5DB0">
        <w:rPr>
          <w:u w:val="single"/>
        </w:rPr>
        <w:t xml:space="preserve">nosný:  </w:t>
      </w:r>
    </w:p>
    <w:p w14:paraId="4E28047C" w14:textId="77777777" w:rsidR="00056513" w:rsidRDefault="00056513" w:rsidP="00D73A3D">
      <w:pPr>
        <w:jc w:val="center"/>
        <w:rPr>
          <w:rFonts w:ascii="Arial" w:hAnsi="Arial" w:cs="Arial"/>
          <w:noProof/>
        </w:rPr>
      </w:pPr>
    </w:p>
    <w:p w14:paraId="7040F192" w14:textId="77777777" w:rsidR="007235E7" w:rsidRDefault="00A56B0F" w:rsidP="00D73A3D">
      <w:pPr>
        <w:jc w:val="center"/>
        <w:rPr>
          <w:rFonts w:ascii="Arial" w:hAnsi="Arial" w:cs="Arial"/>
          <w:noProof/>
        </w:rPr>
      </w:pPr>
      <w:r>
        <w:rPr>
          <w:noProof/>
        </w:rPr>
        <w:drawing>
          <wp:inline distT="0" distB="0" distL="0" distR="0" wp14:anchorId="325D8047" wp14:editId="7C7930BA">
            <wp:extent cx="5573136" cy="5001904"/>
            <wp:effectExtent l="0" t="0" r="889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24195" cy="504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3CE13" w14:textId="77777777" w:rsidR="0043083C" w:rsidRPr="00D73A3D" w:rsidRDefault="0043083C" w:rsidP="00ED5DB0">
      <w:pPr>
        <w:jc w:val="both"/>
        <w:rPr>
          <w:rFonts w:ascii="Arial" w:hAnsi="Arial" w:cs="Arial"/>
        </w:rPr>
      </w:pPr>
    </w:p>
    <w:p w14:paraId="7EC376FB" w14:textId="77777777" w:rsidR="00577E08" w:rsidRDefault="00577E08" w:rsidP="00ED69C8">
      <w:pPr>
        <w:spacing w:after="60"/>
        <w:jc w:val="both"/>
        <w:rPr>
          <w:rFonts w:ascii="Arial" w:hAnsi="Arial" w:cs="Arial"/>
        </w:rPr>
      </w:pPr>
    </w:p>
    <w:p w14:paraId="6011AEBF" w14:textId="77777777" w:rsidR="00577E08" w:rsidRDefault="00577E08" w:rsidP="00ED69C8">
      <w:pPr>
        <w:spacing w:after="60"/>
        <w:jc w:val="both"/>
        <w:rPr>
          <w:rFonts w:ascii="Arial" w:hAnsi="Arial" w:cs="Arial"/>
        </w:rPr>
      </w:pPr>
    </w:p>
    <w:p w14:paraId="70F518E6" w14:textId="77777777" w:rsidR="00577E08" w:rsidRDefault="00577E08" w:rsidP="00ED69C8">
      <w:pPr>
        <w:spacing w:after="60"/>
        <w:jc w:val="both"/>
        <w:rPr>
          <w:rFonts w:ascii="Arial" w:hAnsi="Arial" w:cs="Arial"/>
        </w:rPr>
      </w:pPr>
    </w:p>
    <w:p w14:paraId="126AD4F4" w14:textId="77777777" w:rsidR="00577E08" w:rsidRDefault="00577E08" w:rsidP="00ED69C8">
      <w:pPr>
        <w:spacing w:after="60"/>
        <w:jc w:val="both"/>
        <w:rPr>
          <w:rFonts w:ascii="Arial" w:hAnsi="Arial" w:cs="Arial"/>
        </w:rPr>
      </w:pPr>
    </w:p>
    <w:p w14:paraId="4D620DD6" w14:textId="77777777" w:rsidR="00577E08" w:rsidRDefault="00577E08" w:rsidP="00ED69C8">
      <w:pPr>
        <w:spacing w:after="60"/>
        <w:jc w:val="both"/>
        <w:rPr>
          <w:rFonts w:ascii="Arial" w:hAnsi="Arial" w:cs="Arial"/>
        </w:rPr>
      </w:pPr>
    </w:p>
    <w:p w14:paraId="7E561503" w14:textId="77777777" w:rsidR="00577E08" w:rsidRDefault="00577E08" w:rsidP="00ED69C8">
      <w:pPr>
        <w:spacing w:after="60"/>
        <w:jc w:val="both"/>
        <w:rPr>
          <w:rFonts w:ascii="Arial" w:hAnsi="Arial" w:cs="Arial"/>
        </w:rPr>
      </w:pPr>
    </w:p>
    <w:p w14:paraId="58387229" w14:textId="77777777" w:rsidR="00577E08" w:rsidRDefault="00577E08" w:rsidP="00ED69C8">
      <w:pPr>
        <w:spacing w:after="60"/>
        <w:jc w:val="both"/>
        <w:rPr>
          <w:rFonts w:ascii="Arial" w:hAnsi="Arial" w:cs="Arial"/>
        </w:rPr>
      </w:pPr>
    </w:p>
    <w:p w14:paraId="66289720" w14:textId="477114D1" w:rsidR="00A03DB9" w:rsidRPr="00D73A3D" w:rsidRDefault="00A03DB9" w:rsidP="00ED69C8">
      <w:pPr>
        <w:spacing w:after="60"/>
        <w:jc w:val="both"/>
        <w:rPr>
          <w:rFonts w:ascii="Arial" w:hAnsi="Arial" w:cs="Arial"/>
        </w:rPr>
      </w:pPr>
      <w:r w:rsidRPr="00D73A3D">
        <w:rPr>
          <w:rFonts w:ascii="Arial" w:hAnsi="Arial" w:cs="Arial"/>
        </w:rPr>
        <w:t xml:space="preserve">Popis </w:t>
      </w:r>
      <w:r w:rsidR="00E67E2C">
        <w:rPr>
          <w:rFonts w:ascii="Arial" w:hAnsi="Arial" w:cs="Arial"/>
        </w:rPr>
        <w:t>závěsu</w:t>
      </w:r>
      <w:r w:rsidRPr="00D73A3D">
        <w:rPr>
          <w:rFonts w:ascii="Arial" w:hAnsi="Arial" w:cs="Arial"/>
        </w:rPr>
        <w:t>:</w:t>
      </w:r>
    </w:p>
    <w:tbl>
      <w:tblPr>
        <w:tblW w:w="8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2406"/>
        <w:gridCol w:w="1497"/>
        <w:gridCol w:w="1251"/>
        <w:gridCol w:w="1619"/>
        <w:gridCol w:w="728"/>
      </w:tblGrid>
      <w:tr w:rsidR="001A2B6E" w:rsidRPr="00D73A3D" w14:paraId="0FF18206" w14:textId="77777777" w:rsidTr="00ED69C8">
        <w:trPr>
          <w:trHeight w:val="406"/>
        </w:trPr>
        <w:tc>
          <w:tcPr>
            <w:tcW w:w="850" w:type="dxa"/>
            <w:shd w:val="clear" w:color="auto" w:fill="auto"/>
            <w:vAlign w:val="center"/>
          </w:tcPr>
          <w:p w14:paraId="3E3A8F3A" w14:textId="77777777" w:rsidR="001A2B6E" w:rsidRPr="00D73A3D" w:rsidRDefault="001A2B6E" w:rsidP="006045B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Číslo pozice: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67956D6C" w14:textId="77777777" w:rsidR="001A2B6E" w:rsidRPr="00D73A3D" w:rsidRDefault="001A2B6E" w:rsidP="006045B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Název komponenty:</w:t>
            </w:r>
          </w:p>
        </w:tc>
        <w:tc>
          <w:tcPr>
            <w:tcW w:w="1497" w:type="dxa"/>
          </w:tcPr>
          <w:p w14:paraId="6A93C1C4" w14:textId="77777777" w:rsidR="001A2B6E" w:rsidRPr="00D73A3D" w:rsidRDefault="001A2B6E" w:rsidP="006045B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Označení</w:t>
            </w:r>
          </w:p>
          <w:p w14:paraId="417D6DDF" w14:textId="77777777" w:rsidR="001A2B6E" w:rsidRPr="00D73A3D" w:rsidRDefault="001A2B6E" w:rsidP="006045B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dle výrobce*</w:t>
            </w:r>
          </w:p>
        </w:tc>
        <w:tc>
          <w:tcPr>
            <w:tcW w:w="1251" w:type="dxa"/>
          </w:tcPr>
          <w:p w14:paraId="03ECCC8C" w14:textId="77777777" w:rsidR="001A2B6E" w:rsidRPr="00D73A3D" w:rsidRDefault="001A2B6E" w:rsidP="006045B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Únosnost SML [kN]</w:t>
            </w:r>
          </w:p>
        </w:tc>
        <w:tc>
          <w:tcPr>
            <w:tcW w:w="1619" w:type="dxa"/>
          </w:tcPr>
          <w:p w14:paraId="2E6FC3BE" w14:textId="77777777" w:rsidR="001A2B6E" w:rsidRPr="00D73A3D" w:rsidRDefault="001A2B6E" w:rsidP="006045BE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D73A3D">
              <w:rPr>
                <w:rFonts w:ascii="Arial" w:hAnsi="Arial" w:cs="Arial"/>
              </w:rPr>
              <w:t>Zkratová odolnost [kA</w:t>
            </w:r>
            <w:r w:rsidRPr="00D73A3D">
              <w:rPr>
                <w:rFonts w:ascii="Arial" w:hAnsi="Arial" w:cs="Arial"/>
                <w:lang w:val="en-US"/>
              </w:rPr>
              <w:t>]</w:t>
            </w:r>
          </w:p>
        </w:tc>
        <w:tc>
          <w:tcPr>
            <w:tcW w:w="728" w:type="dxa"/>
          </w:tcPr>
          <w:p w14:paraId="10B5224C" w14:textId="77777777" w:rsidR="001A2B6E" w:rsidRPr="00D73A3D" w:rsidRDefault="001A2B6E" w:rsidP="006045B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Počet</w:t>
            </w:r>
          </w:p>
        </w:tc>
      </w:tr>
      <w:tr w:rsidR="001A2B6E" w:rsidRPr="00D73A3D" w14:paraId="6DC150B8" w14:textId="77777777" w:rsidTr="00ED69C8">
        <w:tc>
          <w:tcPr>
            <w:tcW w:w="850" w:type="dxa"/>
            <w:shd w:val="clear" w:color="auto" w:fill="auto"/>
            <w:vAlign w:val="center"/>
          </w:tcPr>
          <w:p w14:paraId="3F15CD70" w14:textId="77777777" w:rsidR="001A2B6E" w:rsidRPr="00D73A3D" w:rsidRDefault="001A2B6E" w:rsidP="006045B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1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42771070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D73A3D">
              <w:rPr>
                <w:rFonts w:ascii="Arial" w:hAnsi="Arial" w:cs="Arial"/>
              </w:rPr>
              <w:t xml:space="preserve">ávěsný </w:t>
            </w:r>
            <w:r>
              <w:rPr>
                <w:rFonts w:ascii="Arial" w:hAnsi="Arial" w:cs="Arial"/>
              </w:rPr>
              <w:t xml:space="preserve">kloub </w:t>
            </w:r>
            <w:r w:rsidRPr="00D73A3D">
              <w:rPr>
                <w:rFonts w:ascii="Arial" w:hAnsi="Arial" w:cs="Arial"/>
              </w:rPr>
              <w:t>nosný</w:t>
            </w:r>
            <w:r w:rsidR="00D9515F">
              <w:rPr>
                <w:rFonts w:ascii="Arial" w:hAnsi="Arial" w:cs="Arial"/>
              </w:rPr>
              <w:t xml:space="preserve"> **</w:t>
            </w:r>
          </w:p>
        </w:tc>
        <w:tc>
          <w:tcPr>
            <w:tcW w:w="1497" w:type="dxa"/>
            <w:vAlign w:val="center"/>
          </w:tcPr>
          <w:p w14:paraId="6CBE6EDA" w14:textId="77777777" w:rsidR="001A2B6E" w:rsidRPr="00D73A3D" w:rsidRDefault="001A2B6E" w:rsidP="00D9515F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235 118</w:t>
            </w:r>
          </w:p>
        </w:tc>
        <w:tc>
          <w:tcPr>
            <w:tcW w:w="1251" w:type="dxa"/>
            <w:vAlign w:val="center"/>
          </w:tcPr>
          <w:p w14:paraId="60AF9D0D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</w:t>
            </w:r>
          </w:p>
        </w:tc>
        <w:tc>
          <w:tcPr>
            <w:tcW w:w="1619" w:type="dxa"/>
            <w:vAlign w:val="center"/>
          </w:tcPr>
          <w:p w14:paraId="4C28DF4D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728" w:type="dxa"/>
            <w:vAlign w:val="center"/>
          </w:tcPr>
          <w:p w14:paraId="570B762C" w14:textId="77777777" w:rsidR="001A2B6E" w:rsidRPr="00D73A3D" w:rsidRDefault="001A2B6E" w:rsidP="00062D21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1</w:t>
            </w:r>
          </w:p>
        </w:tc>
      </w:tr>
      <w:tr w:rsidR="001A2B6E" w:rsidRPr="00D73A3D" w14:paraId="4C76779B" w14:textId="77777777" w:rsidTr="00ED69C8">
        <w:tc>
          <w:tcPr>
            <w:tcW w:w="850" w:type="dxa"/>
            <w:shd w:val="clear" w:color="auto" w:fill="auto"/>
            <w:vAlign w:val="center"/>
          </w:tcPr>
          <w:p w14:paraId="2C42A1C6" w14:textId="77777777" w:rsidR="001A2B6E" w:rsidRPr="00D73A3D" w:rsidRDefault="001A2B6E" w:rsidP="006045B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2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1344F762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Dvojité oko křížové</w:t>
            </w:r>
          </w:p>
        </w:tc>
        <w:tc>
          <w:tcPr>
            <w:tcW w:w="1497" w:type="dxa"/>
            <w:vAlign w:val="center"/>
          </w:tcPr>
          <w:p w14:paraId="57D324E5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231 411.3</w:t>
            </w:r>
          </w:p>
        </w:tc>
        <w:tc>
          <w:tcPr>
            <w:tcW w:w="1251" w:type="dxa"/>
            <w:vAlign w:val="center"/>
          </w:tcPr>
          <w:p w14:paraId="5A3B4B2B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200</w:t>
            </w:r>
          </w:p>
        </w:tc>
        <w:tc>
          <w:tcPr>
            <w:tcW w:w="1619" w:type="dxa"/>
            <w:vAlign w:val="center"/>
          </w:tcPr>
          <w:p w14:paraId="2FBF92A1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35</w:t>
            </w:r>
          </w:p>
        </w:tc>
        <w:tc>
          <w:tcPr>
            <w:tcW w:w="728" w:type="dxa"/>
          </w:tcPr>
          <w:p w14:paraId="6368F471" w14:textId="77777777" w:rsidR="001A2B6E" w:rsidRPr="00D73A3D" w:rsidRDefault="001A2B6E" w:rsidP="0094104F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1A2B6E" w:rsidRPr="00D73A3D" w14:paraId="0F03101E" w14:textId="77777777" w:rsidTr="00ED69C8">
        <w:tc>
          <w:tcPr>
            <w:tcW w:w="850" w:type="dxa"/>
            <w:shd w:val="clear" w:color="auto" w:fill="auto"/>
            <w:vAlign w:val="center"/>
          </w:tcPr>
          <w:p w14:paraId="77D74601" w14:textId="77777777" w:rsidR="001A2B6E" w:rsidRPr="00D73A3D" w:rsidRDefault="001A2B6E" w:rsidP="006045B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3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18A58642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Ochranná armatura</w:t>
            </w:r>
          </w:p>
        </w:tc>
        <w:tc>
          <w:tcPr>
            <w:tcW w:w="1497" w:type="dxa"/>
            <w:vAlign w:val="center"/>
          </w:tcPr>
          <w:p w14:paraId="211C490D" w14:textId="77777777" w:rsidR="001A2B6E" w:rsidRPr="00D73A3D" w:rsidRDefault="00062D21" w:rsidP="00D73A3D">
            <w:pPr>
              <w:spacing w:before="60" w:after="60"/>
              <w:rPr>
                <w:rFonts w:ascii="Arial" w:hAnsi="Arial" w:cs="Arial"/>
              </w:rPr>
            </w:pPr>
            <w:r w:rsidRPr="00062D21">
              <w:rPr>
                <w:rFonts w:ascii="Arial" w:hAnsi="Arial" w:cs="Arial"/>
              </w:rPr>
              <w:t>102 113.1</w:t>
            </w:r>
          </w:p>
        </w:tc>
        <w:tc>
          <w:tcPr>
            <w:tcW w:w="1251" w:type="dxa"/>
            <w:vAlign w:val="center"/>
          </w:tcPr>
          <w:p w14:paraId="552B3E9B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-</w:t>
            </w:r>
          </w:p>
        </w:tc>
        <w:tc>
          <w:tcPr>
            <w:tcW w:w="1619" w:type="dxa"/>
            <w:vAlign w:val="center"/>
          </w:tcPr>
          <w:p w14:paraId="770D93B3" w14:textId="77777777" w:rsidR="001A2B6E" w:rsidRPr="00D73A3D" w:rsidRDefault="00062D21" w:rsidP="00D73A3D">
            <w:pPr>
              <w:spacing w:before="60" w:after="60"/>
              <w:rPr>
                <w:rFonts w:ascii="Arial" w:hAnsi="Arial" w:cs="Arial"/>
              </w:rPr>
            </w:pPr>
            <w:r w:rsidRPr="00062D21">
              <w:rPr>
                <w:rFonts w:ascii="Arial" w:hAnsi="Arial" w:cs="Arial"/>
              </w:rPr>
              <w:t>40</w:t>
            </w:r>
          </w:p>
        </w:tc>
        <w:tc>
          <w:tcPr>
            <w:tcW w:w="728" w:type="dxa"/>
          </w:tcPr>
          <w:p w14:paraId="5EE84099" w14:textId="77777777" w:rsidR="001A2B6E" w:rsidRPr="00D73A3D" w:rsidRDefault="001A2B6E" w:rsidP="0094104F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2</w:t>
            </w:r>
          </w:p>
        </w:tc>
      </w:tr>
      <w:tr w:rsidR="001A2B6E" w:rsidRPr="00D73A3D" w14:paraId="09947859" w14:textId="77777777" w:rsidTr="00ED69C8">
        <w:tc>
          <w:tcPr>
            <w:tcW w:w="850" w:type="dxa"/>
            <w:shd w:val="clear" w:color="auto" w:fill="auto"/>
            <w:vAlign w:val="center"/>
          </w:tcPr>
          <w:p w14:paraId="038DFCE9" w14:textId="77777777" w:rsidR="001A2B6E" w:rsidRPr="00D73A3D" w:rsidRDefault="001A2B6E" w:rsidP="006045BE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792C17FC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Svorník s maticí</w:t>
            </w:r>
          </w:p>
        </w:tc>
        <w:tc>
          <w:tcPr>
            <w:tcW w:w="1497" w:type="dxa"/>
            <w:vAlign w:val="center"/>
          </w:tcPr>
          <w:p w14:paraId="2BA1183B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219 302</w:t>
            </w:r>
          </w:p>
        </w:tc>
        <w:tc>
          <w:tcPr>
            <w:tcW w:w="1251" w:type="dxa"/>
            <w:vAlign w:val="center"/>
          </w:tcPr>
          <w:p w14:paraId="5E2B68AC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19" w:type="dxa"/>
            <w:vAlign w:val="center"/>
          </w:tcPr>
          <w:p w14:paraId="425B7523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28" w:type="dxa"/>
          </w:tcPr>
          <w:p w14:paraId="49A993B6" w14:textId="77777777" w:rsidR="001A2B6E" w:rsidRPr="00D73A3D" w:rsidRDefault="001A2B6E" w:rsidP="0094104F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1A2B6E" w:rsidRPr="00B83FE3" w14:paraId="06A072B4" w14:textId="77777777" w:rsidTr="00ED69C8">
        <w:tc>
          <w:tcPr>
            <w:tcW w:w="850" w:type="dxa"/>
            <w:shd w:val="clear" w:color="auto" w:fill="auto"/>
            <w:vAlign w:val="center"/>
          </w:tcPr>
          <w:p w14:paraId="1FD9AFE6" w14:textId="77777777" w:rsidR="001A2B6E" w:rsidRPr="00D73A3D" w:rsidRDefault="001A2B6E" w:rsidP="006045BE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7D3DBB8E" w14:textId="77777777" w:rsidR="001A2B6E" w:rsidRPr="00D73A3D" w:rsidRDefault="001A2B6E" w:rsidP="001A2B6E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Tyčový izolátor závěsný k</w:t>
            </w:r>
            <w:r w:rsidRPr="00D73A3D">
              <w:rPr>
                <w:rFonts w:ascii="Arial" w:hAnsi="Arial" w:cs="Arial"/>
              </w:rPr>
              <w:t xml:space="preserve">eramický </w:t>
            </w:r>
          </w:p>
        </w:tc>
        <w:tc>
          <w:tcPr>
            <w:tcW w:w="1497" w:type="dxa"/>
            <w:vAlign w:val="center"/>
          </w:tcPr>
          <w:p w14:paraId="44512ED9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LG 60/22/1200</w:t>
            </w:r>
          </w:p>
        </w:tc>
        <w:tc>
          <w:tcPr>
            <w:tcW w:w="1251" w:type="dxa"/>
            <w:vAlign w:val="center"/>
          </w:tcPr>
          <w:p w14:paraId="797F02D6" w14:textId="6FD8A831" w:rsidR="001A2B6E" w:rsidRPr="00D73A3D" w:rsidRDefault="001A2B6E" w:rsidP="001A2B6E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1</w:t>
            </w:r>
            <w:r w:rsidR="00476CA8">
              <w:rPr>
                <w:rFonts w:ascii="Arial" w:hAnsi="Arial" w:cs="Arial"/>
              </w:rPr>
              <w:t>2</w:t>
            </w:r>
            <w:r w:rsidRPr="00D73A3D">
              <w:rPr>
                <w:rFonts w:ascii="Arial" w:hAnsi="Arial" w:cs="Arial"/>
              </w:rPr>
              <w:t>0</w:t>
            </w:r>
          </w:p>
        </w:tc>
        <w:tc>
          <w:tcPr>
            <w:tcW w:w="1619" w:type="dxa"/>
            <w:vAlign w:val="center"/>
          </w:tcPr>
          <w:p w14:paraId="189CBAF0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-</w:t>
            </w:r>
          </w:p>
        </w:tc>
        <w:tc>
          <w:tcPr>
            <w:tcW w:w="728" w:type="dxa"/>
          </w:tcPr>
          <w:p w14:paraId="4FBC51F1" w14:textId="77777777" w:rsidR="001A2B6E" w:rsidRPr="00D73A3D" w:rsidRDefault="001A2B6E" w:rsidP="0094104F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1</w:t>
            </w:r>
          </w:p>
        </w:tc>
      </w:tr>
      <w:tr w:rsidR="001A2B6E" w:rsidRPr="00D73A3D" w14:paraId="1AC549ED" w14:textId="77777777" w:rsidTr="00ED69C8">
        <w:tc>
          <w:tcPr>
            <w:tcW w:w="850" w:type="dxa"/>
            <w:shd w:val="clear" w:color="auto" w:fill="auto"/>
            <w:vAlign w:val="center"/>
          </w:tcPr>
          <w:p w14:paraId="545D294C" w14:textId="77777777" w:rsidR="001A2B6E" w:rsidRPr="00D73A3D" w:rsidRDefault="001A2B6E" w:rsidP="006045BE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15063482" w14:textId="77777777" w:rsidR="001A2B6E" w:rsidRPr="00D73A3D" w:rsidRDefault="001A2B6E" w:rsidP="002C433B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 xml:space="preserve">Nosná svorka </w:t>
            </w:r>
            <w:r w:rsidR="00E820E7">
              <w:rPr>
                <w:rFonts w:ascii="Arial" w:hAnsi="Arial" w:cs="Arial"/>
              </w:rPr>
              <w:t>spirálová</w:t>
            </w:r>
            <w:r w:rsidR="00D9515F">
              <w:rPr>
                <w:rFonts w:ascii="Arial" w:hAnsi="Arial" w:cs="Arial"/>
              </w:rPr>
              <w:t xml:space="preserve"> ***</w:t>
            </w:r>
          </w:p>
        </w:tc>
        <w:tc>
          <w:tcPr>
            <w:tcW w:w="1497" w:type="dxa"/>
            <w:vAlign w:val="center"/>
          </w:tcPr>
          <w:p w14:paraId="2A192849" w14:textId="77777777" w:rsidR="001A2B6E" w:rsidRPr="00D73A3D" w:rsidRDefault="001A2B6E" w:rsidP="00D9515F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104206KB</w:t>
            </w:r>
          </w:p>
        </w:tc>
        <w:tc>
          <w:tcPr>
            <w:tcW w:w="1251" w:type="dxa"/>
            <w:vAlign w:val="center"/>
          </w:tcPr>
          <w:p w14:paraId="222B2FD2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</w:t>
            </w:r>
          </w:p>
        </w:tc>
        <w:tc>
          <w:tcPr>
            <w:tcW w:w="1619" w:type="dxa"/>
            <w:vAlign w:val="center"/>
          </w:tcPr>
          <w:p w14:paraId="6DD640B6" w14:textId="77777777" w:rsidR="001A2B6E" w:rsidRPr="00D73A3D" w:rsidRDefault="001A2B6E" w:rsidP="00D73A3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728" w:type="dxa"/>
            <w:vAlign w:val="center"/>
          </w:tcPr>
          <w:p w14:paraId="4F7D7383" w14:textId="77777777" w:rsidR="001A2B6E" w:rsidRPr="00D73A3D" w:rsidRDefault="001A2B6E" w:rsidP="00062D21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1</w:t>
            </w:r>
          </w:p>
        </w:tc>
      </w:tr>
    </w:tbl>
    <w:p w14:paraId="1DB1BAB4" w14:textId="77777777" w:rsidR="007F173A" w:rsidRDefault="007F173A" w:rsidP="00ED69C8">
      <w:pPr>
        <w:spacing w:before="120"/>
        <w:jc w:val="both"/>
        <w:rPr>
          <w:rFonts w:ascii="Arial" w:hAnsi="Arial" w:cs="Arial"/>
        </w:rPr>
      </w:pPr>
      <w:r w:rsidRPr="00D73A3D">
        <w:rPr>
          <w:rFonts w:ascii="Arial" w:hAnsi="Arial" w:cs="Arial"/>
        </w:rPr>
        <w:t>*Výrobce armatur 1,2,3,</w:t>
      </w:r>
      <w:r w:rsidR="006D1262">
        <w:rPr>
          <w:rFonts w:ascii="Arial" w:hAnsi="Arial" w:cs="Arial"/>
        </w:rPr>
        <w:t>4</w:t>
      </w:r>
      <w:r w:rsidRPr="00D73A3D">
        <w:rPr>
          <w:rFonts w:ascii="Arial" w:hAnsi="Arial" w:cs="Arial"/>
        </w:rPr>
        <w:t xml:space="preserve"> je společnost ELBA</w:t>
      </w:r>
    </w:p>
    <w:p w14:paraId="4654484F" w14:textId="77777777" w:rsidR="001A2B6E" w:rsidRDefault="001A2B6E" w:rsidP="007F17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</w:t>
      </w:r>
      <w:r w:rsidRPr="00D73A3D">
        <w:rPr>
          <w:rFonts w:ascii="Arial" w:hAnsi="Arial" w:cs="Arial"/>
        </w:rPr>
        <w:t>Dle rozměrů úchytu na konstrukci</w:t>
      </w:r>
    </w:p>
    <w:p w14:paraId="2A66CC07" w14:textId="77777777" w:rsidR="001A2B6E" w:rsidRDefault="001A2B6E" w:rsidP="007F17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***</w:t>
      </w:r>
      <w:r w:rsidRPr="00D73A3D">
        <w:rPr>
          <w:rFonts w:ascii="Arial" w:hAnsi="Arial" w:cs="Arial"/>
        </w:rPr>
        <w:t xml:space="preserve">Dle průměru vodiče </w:t>
      </w:r>
    </w:p>
    <w:p w14:paraId="44B13E44" w14:textId="77777777" w:rsidR="00577E08" w:rsidRDefault="00577E08" w:rsidP="00AD1D70">
      <w:pPr>
        <w:jc w:val="both"/>
        <w:rPr>
          <w:rFonts w:ascii="Arial" w:hAnsi="Arial" w:cs="Arial"/>
          <w:u w:val="single"/>
        </w:rPr>
      </w:pPr>
    </w:p>
    <w:p w14:paraId="6D42D039" w14:textId="77777777" w:rsidR="00F13357" w:rsidRDefault="00F13357" w:rsidP="00ED69C8">
      <w:pPr>
        <w:jc w:val="both"/>
        <w:rPr>
          <w:rFonts w:ascii="Arial" w:hAnsi="Arial" w:cs="Arial"/>
          <w:u w:val="single"/>
        </w:rPr>
      </w:pPr>
    </w:p>
    <w:p w14:paraId="134927BC" w14:textId="7C9775EE" w:rsidR="00ED5DB0" w:rsidRPr="00D73A3D" w:rsidRDefault="00ED5DB0" w:rsidP="00ED69C8">
      <w:pPr>
        <w:jc w:val="both"/>
        <w:rPr>
          <w:rFonts w:ascii="Arial" w:hAnsi="Arial" w:cs="Arial"/>
          <w:u w:val="single"/>
        </w:rPr>
      </w:pPr>
      <w:r w:rsidRPr="00D73A3D">
        <w:rPr>
          <w:rFonts w:ascii="Arial" w:hAnsi="Arial" w:cs="Arial"/>
          <w:u w:val="single"/>
        </w:rPr>
        <w:t xml:space="preserve">Dvojitý izolátorový </w:t>
      </w:r>
      <w:r w:rsidR="00E67E2C">
        <w:rPr>
          <w:rFonts w:ascii="Arial" w:hAnsi="Arial" w:cs="Arial"/>
          <w:u w:val="single"/>
        </w:rPr>
        <w:t>závěs</w:t>
      </w:r>
      <w:r w:rsidR="00E67E2C" w:rsidRPr="00D73A3D">
        <w:rPr>
          <w:rFonts w:ascii="Arial" w:hAnsi="Arial" w:cs="Arial"/>
          <w:u w:val="single"/>
        </w:rPr>
        <w:t xml:space="preserve"> </w:t>
      </w:r>
      <w:r w:rsidRPr="00D73A3D">
        <w:rPr>
          <w:rFonts w:ascii="Arial" w:hAnsi="Arial" w:cs="Arial"/>
          <w:u w:val="single"/>
        </w:rPr>
        <w:t>kotevní</w:t>
      </w:r>
      <w:r w:rsidR="00BF22CA" w:rsidRPr="00D73A3D">
        <w:rPr>
          <w:rFonts w:ascii="Arial" w:hAnsi="Arial" w:cs="Arial"/>
          <w:u w:val="single"/>
        </w:rPr>
        <w:t>:</w:t>
      </w:r>
    </w:p>
    <w:p w14:paraId="788609B8" w14:textId="77777777" w:rsidR="00ED5DB0" w:rsidRDefault="00ED5DB0" w:rsidP="00ED5DB0">
      <w:pPr>
        <w:ind w:left="360"/>
        <w:jc w:val="both"/>
        <w:rPr>
          <w:rFonts w:ascii="Arial" w:hAnsi="Arial" w:cs="Arial"/>
        </w:rPr>
      </w:pPr>
    </w:p>
    <w:p w14:paraId="492FE169" w14:textId="77777777" w:rsidR="00ED5DB0" w:rsidRDefault="00DE1279" w:rsidP="00DF486E">
      <w:pPr>
        <w:jc w:val="center"/>
        <w:rPr>
          <w:rFonts w:ascii="Arial" w:hAnsi="Arial" w:cs="Arial"/>
          <w:noProof/>
        </w:rPr>
      </w:pPr>
      <w:r>
        <w:rPr>
          <w:noProof/>
        </w:rPr>
        <w:drawing>
          <wp:inline distT="0" distB="0" distL="0" distR="0" wp14:anchorId="424F636A" wp14:editId="2BFAFB4D">
            <wp:extent cx="6044977" cy="473392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68929" cy="4752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DC2BA" w14:textId="77777777" w:rsidR="00577E08" w:rsidRDefault="00577E08" w:rsidP="00ED69C8">
      <w:pPr>
        <w:spacing w:after="60"/>
        <w:ind w:left="357"/>
        <w:jc w:val="both"/>
        <w:rPr>
          <w:rFonts w:ascii="Arial" w:hAnsi="Arial" w:cs="Arial"/>
        </w:rPr>
      </w:pPr>
    </w:p>
    <w:p w14:paraId="45D57C64" w14:textId="77777777" w:rsidR="00577E08" w:rsidRDefault="00577E08" w:rsidP="00ED69C8">
      <w:pPr>
        <w:spacing w:after="60"/>
        <w:ind w:left="357"/>
        <w:jc w:val="both"/>
        <w:rPr>
          <w:rFonts w:ascii="Arial" w:hAnsi="Arial" w:cs="Arial"/>
        </w:rPr>
      </w:pPr>
    </w:p>
    <w:p w14:paraId="0A4F669C" w14:textId="77777777" w:rsidR="00577E08" w:rsidRDefault="00577E08" w:rsidP="00ED69C8">
      <w:pPr>
        <w:spacing w:after="60"/>
        <w:ind w:left="357"/>
        <w:jc w:val="both"/>
        <w:rPr>
          <w:rFonts w:ascii="Arial" w:hAnsi="Arial" w:cs="Arial"/>
        </w:rPr>
      </w:pPr>
    </w:p>
    <w:p w14:paraId="2132AFD8" w14:textId="77777777" w:rsidR="00577E08" w:rsidRDefault="00577E08" w:rsidP="00ED69C8">
      <w:pPr>
        <w:spacing w:after="60"/>
        <w:ind w:left="357"/>
        <w:jc w:val="both"/>
        <w:rPr>
          <w:rFonts w:ascii="Arial" w:hAnsi="Arial" w:cs="Arial"/>
        </w:rPr>
      </w:pPr>
    </w:p>
    <w:p w14:paraId="2C6AC972" w14:textId="77777777" w:rsidR="00577E08" w:rsidRDefault="00577E08" w:rsidP="00ED69C8">
      <w:pPr>
        <w:spacing w:after="60"/>
        <w:ind w:left="357"/>
        <w:jc w:val="both"/>
        <w:rPr>
          <w:rFonts w:ascii="Arial" w:hAnsi="Arial" w:cs="Arial"/>
        </w:rPr>
      </w:pPr>
    </w:p>
    <w:p w14:paraId="4CE765DD" w14:textId="75F0A805" w:rsidR="001040FC" w:rsidRPr="00D73A3D" w:rsidRDefault="00BF22CA" w:rsidP="00ED69C8">
      <w:pPr>
        <w:spacing w:after="60"/>
        <w:ind w:left="357"/>
        <w:jc w:val="both"/>
        <w:rPr>
          <w:rFonts w:ascii="Arial" w:hAnsi="Arial" w:cs="Arial"/>
        </w:rPr>
      </w:pPr>
      <w:r w:rsidRPr="00D73A3D">
        <w:rPr>
          <w:rFonts w:ascii="Arial" w:hAnsi="Arial" w:cs="Arial"/>
        </w:rPr>
        <w:t xml:space="preserve">Popis </w:t>
      </w:r>
      <w:r w:rsidR="00E67E2C">
        <w:rPr>
          <w:rFonts w:ascii="Arial" w:hAnsi="Arial" w:cs="Arial"/>
        </w:rPr>
        <w:t>závěsu</w:t>
      </w:r>
      <w:r w:rsidRPr="00D73A3D">
        <w:rPr>
          <w:rFonts w:ascii="Arial" w:hAnsi="Arial" w:cs="Arial"/>
        </w:rPr>
        <w:t>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2126"/>
        <w:gridCol w:w="1134"/>
        <w:gridCol w:w="1843"/>
        <w:gridCol w:w="850"/>
      </w:tblGrid>
      <w:tr w:rsidR="009E44B1" w:rsidRPr="00D73A3D" w14:paraId="2F259DBF" w14:textId="77777777" w:rsidTr="009E44B1">
        <w:trPr>
          <w:trHeight w:val="406"/>
        </w:trPr>
        <w:tc>
          <w:tcPr>
            <w:tcW w:w="959" w:type="dxa"/>
            <w:shd w:val="clear" w:color="auto" w:fill="auto"/>
            <w:vAlign w:val="center"/>
          </w:tcPr>
          <w:p w14:paraId="643BBEA0" w14:textId="77777777" w:rsidR="009E44B1" w:rsidRPr="00D73A3D" w:rsidRDefault="009E44B1" w:rsidP="006045B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Číslo pozice: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CFD2E" w14:textId="77777777" w:rsidR="009E44B1" w:rsidRPr="00D73A3D" w:rsidRDefault="009E44B1" w:rsidP="006045B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Název komponenty:</w:t>
            </w:r>
          </w:p>
        </w:tc>
        <w:tc>
          <w:tcPr>
            <w:tcW w:w="2126" w:type="dxa"/>
            <w:vAlign w:val="center"/>
          </w:tcPr>
          <w:p w14:paraId="0459ADA0" w14:textId="77777777" w:rsidR="009E44B1" w:rsidRPr="00D73A3D" w:rsidRDefault="009E44B1" w:rsidP="00E718F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 xml:space="preserve">Označení </w:t>
            </w:r>
          </w:p>
          <w:p w14:paraId="7F66736A" w14:textId="77777777" w:rsidR="009E44B1" w:rsidRPr="00D73A3D" w:rsidRDefault="009E44B1" w:rsidP="00E718F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dle výrobce*</w:t>
            </w:r>
          </w:p>
        </w:tc>
        <w:tc>
          <w:tcPr>
            <w:tcW w:w="1134" w:type="dxa"/>
          </w:tcPr>
          <w:p w14:paraId="1866B4BA" w14:textId="77777777" w:rsidR="009E44B1" w:rsidRPr="00D73A3D" w:rsidRDefault="009E44B1" w:rsidP="006045B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Únosnost SML [kN]</w:t>
            </w:r>
          </w:p>
        </w:tc>
        <w:tc>
          <w:tcPr>
            <w:tcW w:w="1843" w:type="dxa"/>
          </w:tcPr>
          <w:p w14:paraId="373009EE" w14:textId="77777777" w:rsidR="009E44B1" w:rsidRPr="00D73A3D" w:rsidRDefault="009E44B1" w:rsidP="006045BE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D73A3D">
              <w:rPr>
                <w:rFonts w:ascii="Arial" w:hAnsi="Arial" w:cs="Arial"/>
              </w:rPr>
              <w:t>Zkratová odolnost [kA</w:t>
            </w:r>
            <w:r w:rsidRPr="00D73A3D">
              <w:rPr>
                <w:rFonts w:ascii="Arial" w:hAnsi="Arial" w:cs="Arial"/>
                <w:lang w:val="en-US"/>
              </w:rPr>
              <w:t>]</w:t>
            </w:r>
          </w:p>
        </w:tc>
        <w:tc>
          <w:tcPr>
            <w:tcW w:w="850" w:type="dxa"/>
          </w:tcPr>
          <w:p w14:paraId="48F9B871" w14:textId="77777777" w:rsidR="009E44B1" w:rsidRPr="00D73A3D" w:rsidRDefault="009E44B1" w:rsidP="006045B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Počet</w:t>
            </w:r>
          </w:p>
        </w:tc>
      </w:tr>
      <w:tr w:rsidR="009E44B1" w:rsidRPr="00D73A3D" w14:paraId="7A1A5D56" w14:textId="77777777" w:rsidTr="009E44B1">
        <w:tc>
          <w:tcPr>
            <w:tcW w:w="959" w:type="dxa"/>
            <w:shd w:val="clear" w:color="auto" w:fill="auto"/>
            <w:vAlign w:val="center"/>
          </w:tcPr>
          <w:p w14:paraId="512161EE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B6D47C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D73A3D">
              <w:rPr>
                <w:rFonts w:ascii="Arial" w:hAnsi="Arial" w:cs="Arial"/>
              </w:rPr>
              <w:t>ávěsný</w:t>
            </w:r>
            <w:r>
              <w:rPr>
                <w:rFonts w:ascii="Arial" w:hAnsi="Arial" w:cs="Arial"/>
              </w:rPr>
              <w:t xml:space="preserve"> k</w:t>
            </w:r>
            <w:r w:rsidRPr="00D73A3D">
              <w:rPr>
                <w:rFonts w:ascii="Arial" w:hAnsi="Arial" w:cs="Arial"/>
              </w:rPr>
              <w:t>loub kotevní</w:t>
            </w:r>
            <w:r>
              <w:rPr>
                <w:rFonts w:ascii="Arial" w:hAnsi="Arial" w:cs="Arial"/>
              </w:rPr>
              <w:t xml:space="preserve"> **</w:t>
            </w:r>
          </w:p>
        </w:tc>
        <w:tc>
          <w:tcPr>
            <w:tcW w:w="2126" w:type="dxa"/>
            <w:vAlign w:val="center"/>
          </w:tcPr>
          <w:p w14:paraId="69025789" w14:textId="77777777" w:rsidR="009E44B1" w:rsidRPr="00D73A3D" w:rsidRDefault="009E44B1" w:rsidP="009E44B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235 166.4</w:t>
            </w:r>
          </w:p>
        </w:tc>
        <w:tc>
          <w:tcPr>
            <w:tcW w:w="1134" w:type="dxa"/>
            <w:vAlign w:val="center"/>
          </w:tcPr>
          <w:p w14:paraId="19E50F58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</w:t>
            </w:r>
          </w:p>
        </w:tc>
        <w:tc>
          <w:tcPr>
            <w:tcW w:w="1843" w:type="dxa"/>
            <w:vAlign w:val="center"/>
          </w:tcPr>
          <w:p w14:paraId="038A5E04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850" w:type="dxa"/>
            <w:vAlign w:val="center"/>
          </w:tcPr>
          <w:p w14:paraId="6E457806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1</w:t>
            </w:r>
          </w:p>
        </w:tc>
      </w:tr>
      <w:tr w:rsidR="009E44B1" w:rsidRPr="00D73A3D" w14:paraId="1D1CA628" w14:textId="77777777" w:rsidTr="009E44B1">
        <w:tc>
          <w:tcPr>
            <w:tcW w:w="959" w:type="dxa"/>
            <w:shd w:val="clear" w:color="auto" w:fill="auto"/>
            <w:vAlign w:val="center"/>
          </w:tcPr>
          <w:p w14:paraId="607BA074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C777DB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Dvojité oko křížové</w:t>
            </w:r>
          </w:p>
        </w:tc>
        <w:tc>
          <w:tcPr>
            <w:tcW w:w="2126" w:type="dxa"/>
            <w:vAlign w:val="center"/>
          </w:tcPr>
          <w:p w14:paraId="5C4DCDBF" w14:textId="77777777" w:rsidR="009E44B1" w:rsidRPr="00D73A3D" w:rsidRDefault="00D95B87" w:rsidP="00E718F0">
            <w:pPr>
              <w:spacing w:before="60" w:after="60"/>
              <w:rPr>
                <w:rFonts w:ascii="Arial" w:hAnsi="Arial" w:cs="Arial"/>
              </w:rPr>
            </w:pPr>
            <w:r w:rsidRPr="00D95B87">
              <w:rPr>
                <w:rFonts w:ascii="Arial" w:hAnsi="Arial" w:cs="Arial"/>
              </w:rPr>
              <w:t>231 407</w:t>
            </w:r>
          </w:p>
        </w:tc>
        <w:tc>
          <w:tcPr>
            <w:tcW w:w="1134" w:type="dxa"/>
            <w:vAlign w:val="center"/>
          </w:tcPr>
          <w:p w14:paraId="2FDAF347" w14:textId="77777777" w:rsidR="009E44B1" w:rsidRPr="00D73A3D" w:rsidRDefault="00D95B87" w:rsidP="00E718F0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</w:t>
            </w:r>
          </w:p>
        </w:tc>
        <w:tc>
          <w:tcPr>
            <w:tcW w:w="1843" w:type="dxa"/>
            <w:vAlign w:val="center"/>
          </w:tcPr>
          <w:p w14:paraId="7DB3C1EE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35</w:t>
            </w:r>
          </w:p>
        </w:tc>
        <w:tc>
          <w:tcPr>
            <w:tcW w:w="850" w:type="dxa"/>
            <w:vAlign w:val="center"/>
          </w:tcPr>
          <w:p w14:paraId="7423D12D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2</w:t>
            </w:r>
          </w:p>
        </w:tc>
      </w:tr>
      <w:tr w:rsidR="009E44B1" w:rsidRPr="00D73A3D" w14:paraId="5DA88F66" w14:textId="77777777" w:rsidTr="009E44B1">
        <w:tc>
          <w:tcPr>
            <w:tcW w:w="959" w:type="dxa"/>
            <w:shd w:val="clear" w:color="auto" w:fill="auto"/>
            <w:vAlign w:val="center"/>
          </w:tcPr>
          <w:p w14:paraId="6F1F1B47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666F54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Rozpěrka</w:t>
            </w:r>
          </w:p>
        </w:tc>
        <w:tc>
          <w:tcPr>
            <w:tcW w:w="2126" w:type="dxa"/>
            <w:vAlign w:val="center"/>
          </w:tcPr>
          <w:p w14:paraId="4FC998CB" w14:textId="77777777" w:rsidR="009E44B1" w:rsidRPr="00D73A3D" w:rsidRDefault="009E44B1" w:rsidP="0048601B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233 </w:t>
            </w:r>
            <w:r w:rsidR="0048601B">
              <w:rPr>
                <w:rFonts w:ascii="Arial" w:hAnsi="Arial" w:cs="Arial"/>
              </w:rPr>
              <w:t>417</w:t>
            </w:r>
          </w:p>
        </w:tc>
        <w:tc>
          <w:tcPr>
            <w:tcW w:w="1134" w:type="dxa"/>
            <w:vAlign w:val="center"/>
          </w:tcPr>
          <w:p w14:paraId="03F79531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160</w:t>
            </w:r>
          </w:p>
        </w:tc>
        <w:tc>
          <w:tcPr>
            <w:tcW w:w="1843" w:type="dxa"/>
            <w:vAlign w:val="center"/>
          </w:tcPr>
          <w:p w14:paraId="4C232C6D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40</w:t>
            </w:r>
          </w:p>
        </w:tc>
        <w:tc>
          <w:tcPr>
            <w:tcW w:w="850" w:type="dxa"/>
            <w:vAlign w:val="center"/>
          </w:tcPr>
          <w:p w14:paraId="7C6C3134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2</w:t>
            </w:r>
          </w:p>
        </w:tc>
      </w:tr>
      <w:tr w:rsidR="009E44B1" w:rsidRPr="00D73A3D" w14:paraId="6BAE7472" w14:textId="77777777" w:rsidTr="009E44B1">
        <w:tc>
          <w:tcPr>
            <w:tcW w:w="959" w:type="dxa"/>
            <w:shd w:val="clear" w:color="auto" w:fill="auto"/>
            <w:vAlign w:val="center"/>
          </w:tcPr>
          <w:p w14:paraId="26923178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809445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Dvojité oko křížové</w:t>
            </w:r>
          </w:p>
        </w:tc>
        <w:tc>
          <w:tcPr>
            <w:tcW w:w="2126" w:type="dxa"/>
            <w:vAlign w:val="center"/>
          </w:tcPr>
          <w:p w14:paraId="4CC50670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231 411.3</w:t>
            </w:r>
          </w:p>
        </w:tc>
        <w:tc>
          <w:tcPr>
            <w:tcW w:w="1134" w:type="dxa"/>
            <w:vAlign w:val="center"/>
          </w:tcPr>
          <w:p w14:paraId="3D94DBB1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200</w:t>
            </w:r>
          </w:p>
        </w:tc>
        <w:tc>
          <w:tcPr>
            <w:tcW w:w="1843" w:type="dxa"/>
            <w:vAlign w:val="center"/>
          </w:tcPr>
          <w:p w14:paraId="12BCE973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35</w:t>
            </w:r>
          </w:p>
        </w:tc>
        <w:tc>
          <w:tcPr>
            <w:tcW w:w="850" w:type="dxa"/>
            <w:vAlign w:val="center"/>
          </w:tcPr>
          <w:p w14:paraId="74549393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4</w:t>
            </w:r>
          </w:p>
        </w:tc>
      </w:tr>
      <w:tr w:rsidR="009E44B1" w:rsidRPr="00D73A3D" w14:paraId="4622C82F" w14:textId="77777777" w:rsidTr="009E44B1">
        <w:tc>
          <w:tcPr>
            <w:tcW w:w="959" w:type="dxa"/>
            <w:shd w:val="clear" w:color="auto" w:fill="auto"/>
            <w:vAlign w:val="center"/>
          </w:tcPr>
          <w:p w14:paraId="1EB637F8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8DF6FD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Ochranná armatura</w:t>
            </w:r>
          </w:p>
        </w:tc>
        <w:tc>
          <w:tcPr>
            <w:tcW w:w="2126" w:type="dxa"/>
            <w:vAlign w:val="center"/>
          </w:tcPr>
          <w:p w14:paraId="14493635" w14:textId="77777777" w:rsidR="009E44B1" w:rsidRPr="00D73A3D" w:rsidRDefault="00D95B87" w:rsidP="00E718F0">
            <w:pPr>
              <w:spacing w:before="60" w:after="60"/>
              <w:rPr>
                <w:rFonts w:ascii="Arial" w:hAnsi="Arial" w:cs="Arial"/>
              </w:rPr>
            </w:pPr>
            <w:r w:rsidRPr="00D95B87">
              <w:rPr>
                <w:rFonts w:ascii="Arial" w:hAnsi="Arial" w:cs="Arial"/>
              </w:rPr>
              <w:t>102 113.1</w:t>
            </w:r>
          </w:p>
        </w:tc>
        <w:tc>
          <w:tcPr>
            <w:tcW w:w="1134" w:type="dxa"/>
            <w:vAlign w:val="center"/>
          </w:tcPr>
          <w:p w14:paraId="57B1511D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vAlign w:val="center"/>
          </w:tcPr>
          <w:p w14:paraId="4881B8C6" w14:textId="77777777" w:rsidR="009E44B1" w:rsidRPr="00D73A3D" w:rsidRDefault="00D95B87" w:rsidP="00E718F0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850" w:type="dxa"/>
            <w:vAlign w:val="center"/>
          </w:tcPr>
          <w:p w14:paraId="339A6BB5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4</w:t>
            </w:r>
          </w:p>
        </w:tc>
      </w:tr>
      <w:tr w:rsidR="0027569F" w:rsidRPr="00D73A3D" w14:paraId="4939EBB7" w14:textId="77777777" w:rsidTr="009E44B1">
        <w:tc>
          <w:tcPr>
            <w:tcW w:w="959" w:type="dxa"/>
            <w:shd w:val="clear" w:color="auto" w:fill="auto"/>
            <w:vAlign w:val="center"/>
          </w:tcPr>
          <w:p w14:paraId="3F668D37" w14:textId="77777777" w:rsidR="0027569F" w:rsidRPr="00D73A3D" w:rsidRDefault="0027569F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443E29" w14:textId="77777777" w:rsidR="0027569F" w:rsidRPr="00D73A3D" w:rsidRDefault="0027569F" w:rsidP="004C77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Svorník s maticí</w:t>
            </w:r>
          </w:p>
        </w:tc>
        <w:tc>
          <w:tcPr>
            <w:tcW w:w="2126" w:type="dxa"/>
            <w:vAlign w:val="center"/>
          </w:tcPr>
          <w:p w14:paraId="41119A2A" w14:textId="77777777" w:rsidR="0027569F" w:rsidRPr="00D73A3D" w:rsidRDefault="0027569F" w:rsidP="004C77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219 302</w:t>
            </w:r>
          </w:p>
        </w:tc>
        <w:tc>
          <w:tcPr>
            <w:tcW w:w="1134" w:type="dxa"/>
            <w:vAlign w:val="center"/>
          </w:tcPr>
          <w:p w14:paraId="5B540CFB" w14:textId="77777777" w:rsidR="0027569F" w:rsidRPr="00D73A3D" w:rsidRDefault="0027569F" w:rsidP="004C77BC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vAlign w:val="center"/>
          </w:tcPr>
          <w:p w14:paraId="4282DD37" w14:textId="77777777" w:rsidR="0027569F" w:rsidRPr="00D73A3D" w:rsidRDefault="0027569F" w:rsidP="004C77BC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-</w:t>
            </w:r>
          </w:p>
        </w:tc>
        <w:tc>
          <w:tcPr>
            <w:tcW w:w="850" w:type="dxa"/>
            <w:vAlign w:val="center"/>
          </w:tcPr>
          <w:p w14:paraId="316D4D44" w14:textId="77777777" w:rsidR="0027569F" w:rsidRPr="00D73A3D" w:rsidRDefault="0027569F" w:rsidP="004C77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27569F" w:rsidRPr="00D73A3D" w14:paraId="7C17F926" w14:textId="77777777" w:rsidTr="009E44B1">
        <w:tc>
          <w:tcPr>
            <w:tcW w:w="959" w:type="dxa"/>
            <w:shd w:val="clear" w:color="auto" w:fill="auto"/>
            <w:vAlign w:val="center"/>
          </w:tcPr>
          <w:p w14:paraId="4E14A64B" w14:textId="77777777" w:rsidR="0027569F" w:rsidRPr="00D73A3D" w:rsidRDefault="0027569F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3C6AC9" w14:textId="77777777" w:rsidR="0027569F" w:rsidRPr="00D73A3D" w:rsidRDefault="0027569F" w:rsidP="004C77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Tyčový izolátor závěsný k</w:t>
            </w:r>
            <w:r w:rsidRPr="00D73A3D">
              <w:rPr>
                <w:rFonts w:ascii="Arial" w:hAnsi="Arial" w:cs="Arial"/>
              </w:rPr>
              <w:t xml:space="preserve">eramický </w:t>
            </w:r>
          </w:p>
        </w:tc>
        <w:tc>
          <w:tcPr>
            <w:tcW w:w="2126" w:type="dxa"/>
            <w:vAlign w:val="center"/>
          </w:tcPr>
          <w:p w14:paraId="6DD944D5" w14:textId="77777777" w:rsidR="0027569F" w:rsidRPr="00D73A3D" w:rsidRDefault="0027569F" w:rsidP="004C77BC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LG 60/22/1200</w:t>
            </w:r>
          </w:p>
        </w:tc>
        <w:tc>
          <w:tcPr>
            <w:tcW w:w="1134" w:type="dxa"/>
            <w:vAlign w:val="center"/>
          </w:tcPr>
          <w:p w14:paraId="433298D6" w14:textId="036FB654" w:rsidR="0027569F" w:rsidRPr="00D73A3D" w:rsidRDefault="0027569F" w:rsidP="004C77BC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1</w:t>
            </w:r>
            <w:r w:rsidR="00E018EE">
              <w:rPr>
                <w:rFonts w:ascii="Arial" w:hAnsi="Arial" w:cs="Arial"/>
              </w:rPr>
              <w:t>2</w:t>
            </w:r>
            <w:r w:rsidRPr="00D73A3D">
              <w:rPr>
                <w:rFonts w:ascii="Arial" w:hAnsi="Arial" w:cs="Arial"/>
              </w:rPr>
              <w:t>0</w:t>
            </w:r>
          </w:p>
        </w:tc>
        <w:tc>
          <w:tcPr>
            <w:tcW w:w="1843" w:type="dxa"/>
            <w:vAlign w:val="center"/>
          </w:tcPr>
          <w:p w14:paraId="071E3485" w14:textId="77777777" w:rsidR="0027569F" w:rsidRPr="00D73A3D" w:rsidRDefault="0027569F" w:rsidP="004C77BC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-</w:t>
            </w:r>
          </w:p>
        </w:tc>
        <w:tc>
          <w:tcPr>
            <w:tcW w:w="850" w:type="dxa"/>
            <w:vAlign w:val="center"/>
          </w:tcPr>
          <w:p w14:paraId="2CD17F93" w14:textId="77777777" w:rsidR="0027569F" w:rsidRPr="00D73A3D" w:rsidRDefault="0027569F" w:rsidP="004C77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9E44B1" w:rsidRPr="00D73A3D" w14:paraId="29F435B0" w14:textId="77777777" w:rsidTr="009E44B1">
        <w:tc>
          <w:tcPr>
            <w:tcW w:w="959" w:type="dxa"/>
            <w:shd w:val="clear" w:color="auto" w:fill="auto"/>
            <w:vAlign w:val="center"/>
          </w:tcPr>
          <w:p w14:paraId="3EBE2356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5E6FE3" w14:textId="77777777" w:rsidR="009E44B1" w:rsidRPr="00D73A3D" w:rsidRDefault="009E44B1" w:rsidP="0027569F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Kotevní svorka klínová</w:t>
            </w:r>
            <w:r w:rsidR="0027569F">
              <w:rPr>
                <w:rFonts w:ascii="Arial" w:hAnsi="Arial" w:cs="Arial"/>
              </w:rPr>
              <w:t xml:space="preserve"> ***</w:t>
            </w:r>
          </w:p>
        </w:tc>
        <w:tc>
          <w:tcPr>
            <w:tcW w:w="2126" w:type="dxa"/>
            <w:vAlign w:val="center"/>
          </w:tcPr>
          <w:p w14:paraId="04F7228C" w14:textId="77777777" w:rsidR="009E44B1" w:rsidRPr="00D73A3D" w:rsidRDefault="0027569F" w:rsidP="00E718F0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B118223A01</w:t>
            </w:r>
          </w:p>
        </w:tc>
        <w:tc>
          <w:tcPr>
            <w:tcW w:w="1134" w:type="dxa"/>
            <w:vAlign w:val="center"/>
          </w:tcPr>
          <w:p w14:paraId="17F5087D" w14:textId="77777777" w:rsidR="009E44B1" w:rsidRPr="00D73A3D" w:rsidRDefault="0027569F" w:rsidP="00E718F0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vAlign w:val="center"/>
          </w:tcPr>
          <w:p w14:paraId="2E535CA8" w14:textId="77777777" w:rsidR="009E44B1" w:rsidRPr="00D73A3D" w:rsidRDefault="0027569F" w:rsidP="00E718F0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850" w:type="dxa"/>
            <w:vAlign w:val="center"/>
          </w:tcPr>
          <w:p w14:paraId="4F166A2E" w14:textId="77777777" w:rsidR="009E44B1" w:rsidRPr="00D73A3D" w:rsidRDefault="009E44B1" w:rsidP="00E718F0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1</w:t>
            </w:r>
          </w:p>
        </w:tc>
      </w:tr>
    </w:tbl>
    <w:p w14:paraId="18BC65A6" w14:textId="77777777" w:rsidR="00E718F0" w:rsidRDefault="00E718F0" w:rsidP="00ED69C8">
      <w:pPr>
        <w:spacing w:before="60"/>
        <w:jc w:val="both"/>
        <w:rPr>
          <w:rFonts w:ascii="Arial" w:hAnsi="Arial" w:cs="Arial"/>
        </w:rPr>
      </w:pPr>
      <w:r w:rsidRPr="00D73A3D">
        <w:rPr>
          <w:rFonts w:ascii="Arial" w:hAnsi="Arial" w:cs="Arial"/>
        </w:rPr>
        <w:t>*Výrobce armatur 1,2,3,4,5,</w:t>
      </w:r>
      <w:r w:rsidR="0027569F">
        <w:rPr>
          <w:rFonts w:ascii="Arial" w:hAnsi="Arial" w:cs="Arial"/>
        </w:rPr>
        <w:t>6</w:t>
      </w:r>
      <w:r w:rsidRPr="00D73A3D">
        <w:rPr>
          <w:rFonts w:ascii="Arial" w:hAnsi="Arial" w:cs="Arial"/>
        </w:rPr>
        <w:t>, je společnost ELBA</w:t>
      </w:r>
    </w:p>
    <w:p w14:paraId="0E945A70" w14:textId="77777777" w:rsidR="002317B4" w:rsidRDefault="002317B4" w:rsidP="00E718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</w:t>
      </w:r>
      <w:r w:rsidRPr="002317B4">
        <w:rPr>
          <w:rFonts w:ascii="Arial" w:hAnsi="Arial" w:cs="Arial"/>
        </w:rPr>
        <w:t xml:space="preserve"> </w:t>
      </w:r>
      <w:r w:rsidRPr="00D73A3D">
        <w:rPr>
          <w:rFonts w:ascii="Arial" w:hAnsi="Arial" w:cs="Arial"/>
        </w:rPr>
        <w:t xml:space="preserve">Dle rozměrů úchytu na konstrukci </w:t>
      </w:r>
    </w:p>
    <w:p w14:paraId="5A8E31EA" w14:textId="6FB25615" w:rsidR="00F45EE7" w:rsidRPr="00D73A3D" w:rsidRDefault="00D9515F" w:rsidP="00E718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***</w:t>
      </w:r>
      <w:r w:rsidRPr="00D9515F">
        <w:rPr>
          <w:rFonts w:ascii="Arial" w:hAnsi="Arial" w:cs="Arial"/>
        </w:rPr>
        <w:t xml:space="preserve"> </w:t>
      </w:r>
      <w:r w:rsidRPr="00D73A3D">
        <w:rPr>
          <w:rFonts w:ascii="Arial" w:hAnsi="Arial" w:cs="Arial"/>
        </w:rPr>
        <w:t xml:space="preserve">Dle průměru vodiče </w:t>
      </w:r>
      <w:r w:rsidR="00E018EE">
        <w:rPr>
          <w:rFonts w:ascii="Arial" w:hAnsi="Arial" w:cs="Arial"/>
        </w:rPr>
        <w:t>+</w:t>
      </w:r>
    </w:p>
    <w:p w14:paraId="40199B9C" w14:textId="77777777" w:rsidR="00994B08" w:rsidRDefault="00994B08" w:rsidP="00ED69C8">
      <w:pPr>
        <w:jc w:val="both"/>
        <w:rPr>
          <w:rFonts w:ascii="Arial" w:hAnsi="Arial" w:cs="Arial"/>
          <w:u w:val="single"/>
        </w:rPr>
      </w:pPr>
    </w:p>
    <w:p w14:paraId="3ECD5E42" w14:textId="77777777" w:rsidR="00901F75" w:rsidRDefault="001D746C" w:rsidP="00ED69C8">
      <w:pPr>
        <w:jc w:val="both"/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  <w:u w:val="single"/>
        </w:rPr>
        <w:t>P</w:t>
      </w:r>
      <w:r w:rsidRPr="00E718F0">
        <w:rPr>
          <w:rFonts w:ascii="Arial" w:hAnsi="Arial" w:cs="Arial"/>
          <w:u w:val="single"/>
        </w:rPr>
        <w:t>olokotevní</w:t>
      </w:r>
      <w:proofErr w:type="spellEnd"/>
      <w:r w:rsidRPr="00E718F0">
        <w:rPr>
          <w:rFonts w:ascii="Arial" w:hAnsi="Arial" w:cs="Arial"/>
          <w:u w:val="single"/>
        </w:rPr>
        <w:t xml:space="preserve"> </w:t>
      </w:r>
      <w:r w:rsidR="00901F75" w:rsidRPr="00E718F0">
        <w:rPr>
          <w:rFonts w:ascii="Arial" w:hAnsi="Arial" w:cs="Arial"/>
          <w:u w:val="single"/>
        </w:rPr>
        <w:t>závěs tvaru A:</w:t>
      </w:r>
    </w:p>
    <w:p w14:paraId="67A5CF6F" w14:textId="77777777" w:rsidR="00E718F0" w:rsidRDefault="00E718F0" w:rsidP="00670647">
      <w:pPr>
        <w:ind w:left="360"/>
        <w:jc w:val="center"/>
        <w:rPr>
          <w:rFonts w:ascii="Arial" w:hAnsi="Arial" w:cs="Arial"/>
          <w:noProof/>
        </w:rPr>
      </w:pPr>
    </w:p>
    <w:p w14:paraId="5F13BDC6" w14:textId="77777777" w:rsidR="007F2BC7" w:rsidRDefault="00DE1279" w:rsidP="007F2BC7">
      <w:pPr>
        <w:jc w:val="center"/>
        <w:rPr>
          <w:rFonts w:ascii="Arial" w:hAnsi="Arial" w:cs="Arial"/>
          <w:noProof/>
        </w:rPr>
      </w:pPr>
      <w:r>
        <w:rPr>
          <w:noProof/>
        </w:rPr>
        <w:drawing>
          <wp:inline distT="0" distB="0" distL="0" distR="0" wp14:anchorId="42D85AC1" wp14:editId="64A8B9F6">
            <wp:extent cx="6114645" cy="3695700"/>
            <wp:effectExtent l="0" t="0" r="63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826" cy="3699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436B7" w14:textId="77777777" w:rsidR="00A520AA" w:rsidRDefault="00A520AA" w:rsidP="007F2BC7">
      <w:pPr>
        <w:jc w:val="center"/>
        <w:rPr>
          <w:rFonts w:ascii="Arial" w:hAnsi="Arial" w:cs="Arial"/>
          <w:noProof/>
        </w:rPr>
      </w:pPr>
    </w:p>
    <w:p w14:paraId="0693BF89" w14:textId="77777777" w:rsidR="007F2BC7" w:rsidRDefault="007F2BC7" w:rsidP="00670647">
      <w:pPr>
        <w:ind w:left="360"/>
        <w:jc w:val="center"/>
        <w:rPr>
          <w:rFonts w:ascii="Arial" w:hAnsi="Arial" w:cs="Arial"/>
          <w:u w:val="single"/>
        </w:rPr>
      </w:pPr>
    </w:p>
    <w:p w14:paraId="2CB76136" w14:textId="77777777" w:rsidR="0016432B" w:rsidRDefault="0016432B" w:rsidP="00ED69C8">
      <w:pPr>
        <w:rPr>
          <w:rFonts w:ascii="Arial" w:hAnsi="Arial" w:cs="Arial"/>
          <w:u w:val="single"/>
        </w:rPr>
      </w:pPr>
    </w:p>
    <w:p w14:paraId="7FF4810C" w14:textId="77777777" w:rsidR="00577E08" w:rsidRDefault="00577E08" w:rsidP="00ED69C8">
      <w:pPr>
        <w:spacing w:after="60"/>
        <w:jc w:val="both"/>
        <w:rPr>
          <w:rFonts w:ascii="Arial" w:hAnsi="Arial" w:cs="Arial"/>
          <w:noProof/>
        </w:rPr>
      </w:pPr>
    </w:p>
    <w:p w14:paraId="5C009F79" w14:textId="77777777" w:rsidR="00577E08" w:rsidRDefault="00577E08" w:rsidP="00ED69C8">
      <w:pPr>
        <w:spacing w:after="60"/>
        <w:jc w:val="both"/>
        <w:rPr>
          <w:rFonts w:ascii="Arial" w:hAnsi="Arial" w:cs="Arial"/>
          <w:noProof/>
        </w:rPr>
      </w:pPr>
    </w:p>
    <w:p w14:paraId="6403ED75" w14:textId="77777777" w:rsidR="00577E08" w:rsidRDefault="00577E08" w:rsidP="00ED69C8">
      <w:pPr>
        <w:spacing w:after="60"/>
        <w:jc w:val="both"/>
        <w:rPr>
          <w:rFonts w:ascii="Arial" w:hAnsi="Arial" w:cs="Arial"/>
          <w:noProof/>
        </w:rPr>
      </w:pPr>
    </w:p>
    <w:p w14:paraId="12190DA4" w14:textId="1EF2CF35" w:rsidR="00901F75" w:rsidRPr="00670647" w:rsidRDefault="00297BD3" w:rsidP="00ED69C8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t xml:space="preserve"> </w:t>
      </w:r>
      <w:r w:rsidR="00585A92" w:rsidRPr="00670647">
        <w:rPr>
          <w:rFonts w:ascii="Arial" w:hAnsi="Arial" w:cs="Arial"/>
          <w:noProof/>
        </w:rPr>
        <w:t xml:space="preserve">Popis </w:t>
      </w:r>
      <w:r w:rsidR="00155E74">
        <w:rPr>
          <w:rFonts w:ascii="Arial" w:hAnsi="Arial" w:cs="Arial"/>
          <w:noProof/>
        </w:rPr>
        <w:t>závěsu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2126"/>
        <w:gridCol w:w="1134"/>
        <w:gridCol w:w="1701"/>
        <w:gridCol w:w="992"/>
      </w:tblGrid>
      <w:tr w:rsidR="00E408EC" w:rsidRPr="00670647" w14:paraId="351BD8C3" w14:textId="77777777" w:rsidTr="00E408EC">
        <w:trPr>
          <w:trHeight w:val="406"/>
        </w:trPr>
        <w:tc>
          <w:tcPr>
            <w:tcW w:w="959" w:type="dxa"/>
            <w:shd w:val="clear" w:color="auto" w:fill="auto"/>
            <w:vAlign w:val="center"/>
          </w:tcPr>
          <w:p w14:paraId="662D08D2" w14:textId="77777777" w:rsidR="00E408EC" w:rsidRPr="00670647" w:rsidRDefault="00E408EC" w:rsidP="006578E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Číslo pozice: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83BA0" w14:textId="77777777" w:rsidR="00E408EC" w:rsidRPr="00670647" w:rsidRDefault="00E408EC" w:rsidP="006578E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Název komponenty:</w:t>
            </w:r>
          </w:p>
        </w:tc>
        <w:tc>
          <w:tcPr>
            <w:tcW w:w="2126" w:type="dxa"/>
            <w:vAlign w:val="center"/>
          </w:tcPr>
          <w:p w14:paraId="7ED45312" w14:textId="77777777" w:rsidR="00E408EC" w:rsidRPr="00670647" w:rsidRDefault="00E408EC" w:rsidP="006578E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 xml:space="preserve">Označení </w:t>
            </w:r>
          </w:p>
          <w:p w14:paraId="3283D399" w14:textId="77777777" w:rsidR="00E408EC" w:rsidRPr="00670647" w:rsidRDefault="00E408EC" w:rsidP="006578E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dle výrobce*</w:t>
            </w:r>
          </w:p>
        </w:tc>
        <w:tc>
          <w:tcPr>
            <w:tcW w:w="1134" w:type="dxa"/>
          </w:tcPr>
          <w:p w14:paraId="06596A61" w14:textId="77777777" w:rsidR="00E408EC" w:rsidRPr="00670647" w:rsidRDefault="00E408EC" w:rsidP="006578E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Únosnost SML [kN]</w:t>
            </w:r>
          </w:p>
        </w:tc>
        <w:tc>
          <w:tcPr>
            <w:tcW w:w="1701" w:type="dxa"/>
          </w:tcPr>
          <w:p w14:paraId="2F52BDE4" w14:textId="77777777" w:rsidR="00E408EC" w:rsidRPr="00670647" w:rsidRDefault="00E408EC" w:rsidP="006578EA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670647">
              <w:rPr>
                <w:rFonts w:ascii="Arial" w:hAnsi="Arial" w:cs="Arial"/>
              </w:rPr>
              <w:t>Zkratová odolnost [kA</w:t>
            </w:r>
            <w:r w:rsidRPr="00670647">
              <w:rPr>
                <w:rFonts w:ascii="Arial" w:hAnsi="Arial" w:cs="Arial"/>
                <w:lang w:val="en-US"/>
              </w:rPr>
              <w:t>]</w:t>
            </w:r>
          </w:p>
        </w:tc>
        <w:tc>
          <w:tcPr>
            <w:tcW w:w="992" w:type="dxa"/>
          </w:tcPr>
          <w:p w14:paraId="144BA594" w14:textId="77777777" w:rsidR="00E408EC" w:rsidRPr="00670647" w:rsidRDefault="00E408EC" w:rsidP="006578E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Počet</w:t>
            </w:r>
          </w:p>
        </w:tc>
      </w:tr>
      <w:tr w:rsidR="00E408EC" w:rsidRPr="00670647" w14:paraId="36FA2695" w14:textId="77777777" w:rsidTr="00E408EC">
        <w:tc>
          <w:tcPr>
            <w:tcW w:w="959" w:type="dxa"/>
            <w:shd w:val="clear" w:color="auto" w:fill="auto"/>
            <w:vAlign w:val="center"/>
          </w:tcPr>
          <w:p w14:paraId="08577AF3" w14:textId="77777777" w:rsidR="00E408EC" w:rsidRPr="00670647" w:rsidRDefault="00E408EC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14620B" w14:textId="77777777" w:rsidR="00E408EC" w:rsidRPr="00670647" w:rsidRDefault="00E408EC" w:rsidP="00E408E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Třmen **</w:t>
            </w:r>
          </w:p>
        </w:tc>
        <w:tc>
          <w:tcPr>
            <w:tcW w:w="2126" w:type="dxa"/>
            <w:vAlign w:val="center"/>
          </w:tcPr>
          <w:p w14:paraId="6C020873" w14:textId="77777777" w:rsidR="00E408EC" w:rsidRPr="00A520AA" w:rsidRDefault="00CC5735" w:rsidP="00B619F3">
            <w:pPr>
              <w:spacing w:before="60" w:after="60"/>
              <w:rPr>
                <w:rFonts w:ascii="Arial" w:hAnsi="Arial" w:cs="Arial"/>
              </w:rPr>
            </w:pPr>
            <w:r w:rsidRPr="00CC5735">
              <w:rPr>
                <w:rFonts w:ascii="Arial" w:hAnsi="Arial" w:cs="Arial"/>
              </w:rPr>
              <w:t>235 544</w:t>
            </w:r>
          </w:p>
        </w:tc>
        <w:tc>
          <w:tcPr>
            <w:tcW w:w="1134" w:type="dxa"/>
            <w:vAlign w:val="center"/>
          </w:tcPr>
          <w:p w14:paraId="250B166B" w14:textId="77777777" w:rsidR="00E408EC" w:rsidRPr="00A520AA" w:rsidRDefault="00CC5735" w:rsidP="00CC5735">
            <w:pPr>
              <w:spacing w:before="60" w:after="60"/>
              <w:rPr>
                <w:rFonts w:ascii="Arial" w:hAnsi="Arial" w:cs="Arial"/>
              </w:rPr>
            </w:pPr>
            <w:r w:rsidRPr="00A520A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</w:t>
            </w:r>
          </w:p>
        </w:tc>
        <w:tc>
          <w:tcPr>
            <w:tcW w:w="1701" w:type="dxa"/>
            <w:vAlign w:val="center"/>
          </w:tcPr>
          <w:p w14:paraId="3567DD6A" w14:textId="77777777" w:rsidR="00E408EC" w:rsidRPr="00A520AA" w:rsidRDefault="00CC5735" w:rsidP="00E408E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92" w:type="dxa"/>
            <w:vAlign w:val="center"/>
          </w:tcPr>
          <w:p w14:paraId="6CA5FD7A" w14:textId="77777777" w:rsidR="00E408EC" w:rsidRPr="00670647" w:rsidRDefault="00E408EC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1</w:t>
            </w:r>
          </w:p>
        </w:tc>
      </w:tr>
      <w:tr w:rsidR="00E408EC" w:rsidRPr="00670647" w14:paraId="76E598A6" w14:textId="77777777" w:rsidTr="00E408EC">
        <w:tc>
          <w:tcPr>
            <w:tcW w:w="959" w:type="dxa"/>
            <w:shd w:val="clear" w:color="auto" w:fill="auto"/>
            <w:vAlign w:val="center"/>
          </w:tcPr>
          <w:p w14:paraId="35A7064F" w14:textId="77777777" w:rsidR="00E408EC" w:rsidRPr="00670647" w:rsidRDefault="00E408EC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A9D8EB" w14:textId="77777777" w:rsidR="00E408EC" w:rsidRPr="00670647" w:rsidRDefault="00E408EC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Dvojité oko přímé</w:t>
            </w:r>
          </w:p>
        </w:tc>
        <w:tc>
          <w:tcPr>
            <w:tcW w:w="2126" w:type="dxa"/>
            <w:vAlign w:val="center"/>
          </w:tcPr>
          <w:p w14:paraId="05F38F82" w14:textId="77777777" w:rsidR="00E408EC" w:rsidRPr="00670647" w:rsidRDefault="00CC5735" w:rsidP="00B619F3">
            <w:pPr>
              <w:spacing w:before="60" w:after="60"/>
              <w:rPr>
                <w:rFonts w:ascii="Arial" w:hAnsi="Arial" w:cs="Arial"/>
              </w:rPr>
            </w:pPr>
            <w:r w:rsidRPr="00CC5735">
              <w:rPr>
                <w:rFonts w:ascii="Arial" w:hAnsi="Arial" w:cs="Arial"/>
              </w:rPr>
              <w:t>231 544</w:t>
            </w:r>
          </w:p>
        </w:tc>
        <w:tc>
          <w:tcPr>
            <w:tcW w:w="1134" w:type="dxa"/>
            <w:vAlign w:val="center"/>
          </w:tcPr>
          <w:p w14:paraId="6BD5236C" w14:textId="77777777" w:rsidR="00E408EC" w:rsidRPr="00670647" w:rsidRDefault="00CC5735" w:rsidP="00CC5735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  <w:r w:rsidRPr="00670647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vAlign w:val="center"/>
          </w:tcPr>
          <w:p w14:paraId="6ABCE516" w14:textId="77777777" w:rsidR="00E408EC" w:rsidRPr="00670647" w:rsidRDefault="00CC5735" w:rsidP="006578E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92" w:type="dxa"/>
            <w:vAlign w:val="center"/>
          </w:tcPr>
          <w:p w14:paraId="6BAD6AC3" w14:textId="77777777" w:rsidR="00E408EC" w:rsidRPr="00670647" w:rsidRDefault="006512BB" w:rsidP="006578E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E408EC" w:rsidRPr="00670647" w14:paraId="7B4C2182" w14:textId="77777777" w:rsidTr="00E408EC">
        <w:tc>
          <w:tcPr>
            <w:tcW w:w="959" w:type="dxa"/>
            <w:shd w:val="clear" w:color="auto" w:fill="auto"/>
            <w:vAlign w:val="center"/>
          </w:tcPr>
          <w:p w14:paraId="611E0207" w14:textId="77777777" w:rsidR="00E408EC" w:rsidRPr="00670647" w:rsidRDefault="006512BB" w:rsidP="006578E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40ABC5" w14:textId="77777777" w:rsidR="00E408EC" w:rsidRPr="00670647" w:rsidRDefault="00E408EC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Rozpěrka</w:t>
            </w:r>
          </w:p>
        </w:tc>
        <w:tc>
          <w:tcPr>
            <w:tcW w:w="2126" w:type="dxa"/>
            <w:vAlign w:val="center"/>
          </w:tcPr>
          <w:p w14:paraId="670A8D9D" w14:textId="77777777" w:rsidR="00E408EC" w:rsidRPr="00670647" w:rsidRDefault="00E408EC" w:rsidP="000807DE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2</w:t>
            </w:r>
            <w:r w:rsidR="000807DE">
              <w:rPr>
                <w:rFonts w:ascii="Arial" w:hAnsi="Arial" w:cs="Arial"/>
              </w:rPr>
              <w:t>33 623.3</w:t>
            </w:r>
          </w:p>
        </w:tc>
        <w:tc>
          <w:tcPr>
            <w:tcW w:w="1134" w:type="dxa"/>
            <w:vAlign w:val="center"/>
          </w:tcPr>
          <w:p w14:paraId="1AE7B334" w14:textId="77777777" w:rsidR="00E408EC" w:rsidRPr="00670647" w:rsidRDefault="00E408EC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160</w:t>
            </w:r>
          </w:p>
        </w:tc>
        <w:tc>
          <w:tcPr>
            <w:tcW w:w="1701" w:type="dxa"/>
            <w:vAlign w:val="center"/>
          </w:tcPr>
          <w:p w14:paraId="45D28C56" w14:textId="77777777" w:rsidR="00E408EC" w:rsidRPr="00670647" w:rsidRDefault="00E408EC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40</w:t>
            </w:r>
          </w:p>
        </w:tc>
        <w:tc>
          <w:tcPr>
            <w:tcW w:w="992" w:type="dxa"/>
            <w:vAlign w:val="center"/>
          </w:tcPr>
          <w:p w14:paraId="395E8CCB" w14:textId="77777777" w:rsidR="00E408EC" w:rsidRPr="00670647" w:rsidRDefault="00E408EC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1</w:t>
            </w:r>
          </w:p>
        </w:tc>
      </w:tr>
      <w:tr w:rsidR="00E408EC" w:rsidRPr="00670647" w14:paraId="32293896" w14:textId="77777777" w:rsidTr="00E408EC">
        <w:tc>
          <w:tcPr>
            <w:tcW w:w="959" w:type="dxa"/>
            <w:shd w:val="clear" w:color="auto" w:fill="auto"/>
            <w:vAlign w:val="center"/>
          </w:tcPr>
          <w:p w14:paraId="32AE694B" w14:textId="77777777" w:rsidR="00E408EC" w:rsidRPr="00670647" w:rsidRDefault="006512BB" w:rsidP="006578E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0A3FD4" w14:textId="77777777" w:rsidR="00E408EC" w:rsidRPr="00670647" w:rsidRDefault="00E408EC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Dvojité oko křížové</w:t>
            </w:r>
          </w:p>
        </w:tc>
        <w:tc>
          <w:tcPr>
            <w:tcW w:w="2126" w:type="dxa"/>
            <w:vAlign w:val="center"/>
          </w:tcPr>
          <w:p w14:paraId="6C3FA332" w14:textId="77777777" w:rsidR="00E408EC" w:rsidRPr="00670647" w:rsidRDefault="00E408EC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231 411.3</w:t>
            </w:r>
          </w:p>
        </w:tc>
        <w:tc>
          <w:tcPr>
            <w:tcW w:w="1134" w:type="dxa"/>
            <w:vAlign w:val="center"/>
          </w:tcPr>
          <w:p w14:paraId="6064A6AE" w14:textId="77777777" w:rsidR="00E408EC" w:rsidRPr="00670647" w:rsidRDefault="00E408EC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vAlign w:val="center"/>
          </w:tcPr>
          <w:p w14:paraId="105B423F" w14:textId="77777777" w:rsidR="00E408EC" w:rsidRPr="00670647" w:rsidRDefault="00E408EC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35</w:t>
            </w:r>
          </w:p>
        </w:tc>
        <w:tc>
          <w:tcPr>
            <w:tcW w:w="992" w:type="dxa"/>
            <w:vAlign w:val="center"/>
          </w:tcPr>
          <w:p w14:paraId="180926FB" w14:textId="77777777" w:rsidR="00E408EC" w:rsidRPr="00670647" w:rsidRDefault="00E408EC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4</w:t>
            </w:r>
          </w:p>
        </w:tc>
      </w:tr>
      <w:tr w:rsidR="006512BB" w:rsidRPr="00670647" w14:paraId="07166709" w14:textId="77777777" w:rsidTr="00E408EC">
        <w:tc>
          <w:tcPr>
            <w:tcW w:w="959" w:type="dxa"/>
            <w:shd w:val="clear" w:color="auto" w:fill="auto"/>
            <w:vAlign w:val="center"/>
          </w:tcPr>
          <w:p w14:paraId="726C9E51" w14:textId="77777777" w:rsidR="006512BB" w:rsidRPr="00670647" w:rsidRDefault="006512BB" w:rsidP="004C77BC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0282BC" w14:textId="77777777" w:rsidR="006512BB" w:rsidRPr="00670647" w:rsidRDefault="006512BB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Ochranná armatura</w:t>
            </w:r>
          </w:p>
        </w:tc>
        <w:tc>
          <w:tcPr>
            <w:tcW w:w="2126" w:type="dxa"/>
            <w:vAlign w:val="center"/>
          </w:tcPr>
          <w:p w14:paraId="175E4323" w14:textId="77777777" w:rsidR="006512BB" w:rsidRPr="00670647" w:rsidRDefault="006512BB" w:rsidP="000807DE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10</w:t>
            </w:r>
            <w:r w:rsidR="000807DE">
              <w:rPr>
                <w:rFonts w:ascii="Arial" w:hAnsi="Arial" w:cs="Arial"/>
              </w:rPr>
              <w:t>2 113.1</w:t>
            </w:r>
          </w:p>
        </w:tc>
        <w:tc>
          <w:tcPr>
            <w:tcW w:w="1134" w:type="dxa"/>
            <w:vAlign w:val="center"/>
          </w:tcPr>
          <w:p w14:paraId="16424B37" w14:textId="77777777" w:rsidR="006512BB" w:rsidRPr="00670647" w:rsidRDefault="006512BB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vAlign w:val="center"/>
          </w:tcPr>
          <w:p w14:paraId="084C4AFC" w14:textId="77777777" w:rsidR="006512BB" w:rsidRPr="00670647" w:rsidRDefault="000807DE" w:rsidP="006578E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92" w:type="dxa"/>
            <w:vAlign w:val="center"/>
          </w:tcPr>
          <w:p w14:paraId="71E55C64" w14:textId="77777777" w:rsidR="006512BB" w:rsidRPr="00670647" w:rsidRDefault="006512BB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4</w:t>
            </w:r>
          </w:p>
        </w:tc>
      </w:tr>
      <w:tr w:rsidR="00D65902" w:rsidRPr="00670647" w14:paraId="02189127" w14:textId="77777777" w:rsidTr="00E408EC">
        <w:tc>
          <w:tcPr>
            <w:tcW w:w="959" w:type="dxa"/>
            <w:shd w:val="clear" w:color="auto" w:fill="auto"/>
            <w:vAlign w:val="center"/>
          </w:tcPr>
          <w:p w14:paraId="017B7DBE" w14:textId="77777777" w:rsidR="00D65902" w:rsidRPr="00670647" w:rsidRDefault="00D65902" w:rsidP="004C77BC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93A1B6" w14:textId="77777777" w:rsidR="00D65902" w:rsidRPr="00D73A3D" w:rsidRDefault="00D65902" w:rsidP="004C77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Svorník s maticí</w:t>
            </w:r>
          </w:p>
        </w:tc>
        <w:tc>
          <w:tcPr>
            <w:tcW w:w="2126" w:type="dxa"/>
            <w:vAlign w:val="center"/>
          </w:tcPr>
          <w:p w14:paraId="2FAFAC18" w14:textId="77777777" w:rsidR="00D65902" w:rsidRPr="00D73A3D" w:rsidRDefault="00D65902" w:rsidP="004C77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219 302</w:t>
            </w:r>
          </w:p>
        </w:tc>
        <w:tc>
          <w:tcPr>
            <w:tcW w:w="1134" w:type="dxa"/>
            <w:vAlign w:val="center"/>
          </w:tcPr>
          <w:p w14:paraId="0169E62C" w14:textId="77777777" w:rsidR="00D65902" w:rsidRPr="00D73A3D" w:rsidRDefault="00D65902" w:rsidP="004C77BC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vAlign w:val="center"/>
          </w:tcPr>
          <w:p w14:paraId="56AFC41B" w14:textId="77777777" w:rsidR="00D65902" w:rsidRPr="00D73A3D" w:rsidRDefault="00D65902" w:rsidP="004C77BC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vAlign w:val="center"/>
          </w:tcPr>
          <w:p w14:paraId="30031A66" w14:textId="77777777" w:rsidR="00D65902" w:rsidRPr="00D73A3D" w:rsidRDefault="00D65902" w:rsidP="004C77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D65902" w:rsidRPr="00670647" w14:paraId="2BF7F31C" w14:textId="77777777" w:rsidTr="00E408EC">
        <w:tc>
          <w:tcPr>
            <w:tcW w:w="959" w:type="dxa"/>
            <w:shd w:val="clear" w:color="auto" w:fill="auto"/>
            <w:vAlign w:val="center"/>
          </w:tcPr>
          <w:p w14:paraId="03852D55" w14:textId="77777777" w:rsidR="00D65902" w:rsidRPr="00670647" w:rsidRDefault="00D65902" w:rsidP="004C77BC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28D725" w14:textId="77777777" w:rsidR="00D65902" w:rsidRPr="00D73A3D" w:rsidRDefault="00D65902" w:rsidP="004C77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Tyčový izolátor závěsný k</w:t>
            </w:r>
            <w:r w:rsidRPr="00D73A3D">
              <w:rPr>
                <w:rFonts w:ascii="Arial" w:hAnsi="Arial" w:cs="Arial"/>
              </w:rPr>
              <w:t xml:space="preserve">eramický </w:t>
            </w:r>
          </w:p>
        </w:tc>
        <w:tc>
          <w:tcPr>
            <w:tcW w:w="2126" w:type="dxa"/>
            <w:vAlign w:val="center"/>
          </w:tcPr>
          <w:p w14:paraId="64D278ED" w14:textId="77777777" w:rsidR="00D65902" w:rsidRPr="00D73A3D" w:rsidRDefault="00D65902" w:rsidP="004C77BC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LG 60/22/1200</w:t>
            </w:r>
          </w:p>
        </w:tc>
        <w:tc>
          <w:tcPr>
            <w:tcW w:w="1134" w:type="dxa"/>
            <w:vAlign w:val="center"/>
          </w:tcPr>
          <w:p w14:paraId="79760C86" w14:textId="5873DD82" w:rsidR="00D65902" w:rsidRPr="00D73A3D" w:rsidRDefault="00D65902" w:rsidP="004C77BC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1</w:t>
            </w:r>
            <w:r w:rsidR="00476CA8">
              <w:rPr>
                <w:rFonts w:ascii="Arial" w:hAnsi="Arial" w:cs="Arial"/>
              </w:rPr>
              <w:t>2</w:t>
            </w:r>
            <w:r w:rsidRPr="00D73A3D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vAlign w:val="center"/>
          </w:tcPr>
          <w:p w14:paraId="40CB72E8" w14:textId="77777777" w:rsidR="00D65902" w:rsidRPr="00D73A3D" w:rsidRDefault="00D65902" w:rsidP="004C77BC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vAlign w:val="center"/>
          </w:tcPr>
          <w:p w14:paraId="5803FC6E" w14:textId="77777777" w:rsidR="00D65902" w:rsidRPr="00D73A3D" w:rsidRDefault="00D65902" w:rsidP="004C77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6512BB" w:rsidRPr="00670647" w14:paraId="6A98FF75" w14:textId="77777777" w:rsidTr="00E408EC">
        <w:tc>
          <w:tcPr>
            <w:tcW w:w="959" w:type="dxa"/>
            <w:shd w:val="clear" w:color="auto" w:fill="auto"/>
            <w:vAlign w:val="center"/>
          </w:tcPr>
          <w:p w14:paraId="62364945" w14:textId="77777777" w:rsidR="006512BB" w:rsidRPr="00670647" w:rsidRDefault="006512BB" w:rsidP="004C77BC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A5BC93" w14:textId="77777777" w:rsidR="006512BB" w:rsidRPr="00670647" w:rsidRDefault="00D65902" w:rsidP="00002787">
            <w:pPr>
              <w:spacing w:before="60" w:after="60"/>
              <w:rPr>
                <w:rFonts w:ascii="Arial" w:hAnsi="Arial" w:cs="Arial"/>
              </w:rPr>
            </w:pPr>
            <w:r w:rsidRPr="00D73A3D">
              <w:rPr>
                <w:rFonts w:ascii="Arial" w:hAnsi="Arial" w:cs="Arial"/>
              </w:rPr>
              <w:t xml:space="preserve">Nosná svorka </w:t>
            </w:r>
            <w:r>
              <w:rPr>
                <w:rFonts w:ascii="Arial" w:hAnsi="Arial" w:cs="Arial"/>
              </w:rPr>
              <w:t>***</w:t>
            </w:r>
          </w:p>
        </w:tc>
        <w:tc>
          <w:tcPr>
            <w:tcW w:w="2126" w:type="dxa"/>
            <w:vAlign w:val="center"/>
          </w:tcPr>
          <w:p w14:paraId="0C402B72" w14:textId="77777777" w:rsidR="006512BB" w:rsidRPr="00670647" w:rsidRDefault="00002787" w:rsidP="00585A92">
            <w:pPr>
              <w:spacing w:before="60" w:after="60"/>
              <w:rPr>
                <w:rFonts w:ascii="Arial" w:hAnsi="Arial" w:cs="Arial"/>
              </w:rPr>
            </w:pPr>
            <w:r w:rsidRPr="00002787">
              <w:rPr>
                <w:rFonts w:ascii="Arial" w:hAnsi="Arial" w:cs="Arial"/>
              </w:rPr>
              <w:t>F03228-80</w:t>
            </w:r>
          </w:p>
        </w:tc>
        <w:tc>
          <w:tcPr>
            <w:tcW w:w="1134" w:type="dxa"/>
            <w:vAlign w:val="center"/>
          </w:tcPr>
          <w:p w14:paraId="14CF784D" w14:textId="77777777" w:rsidR="006512BB" w:rsidRPr="00670647" w:rsidRDefault="000807DE" w:rsidP="006578E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</w:t>
            </w:r>
          </w:p>
        </w:tc>
        <w:tc>
          <w:tcPr>
            <w:tcW w:w="1701" w:type="dxa"/>
            <w:vAlign w:val="center"/>
          </w:tcPr>
          <w:p w14:paraId="7646EB2D" w14:textId="77777777" w:rsidR="006512BB" w:rsidRPr="00670647" w:rsidRDefault="000807DE" w:rsidP="006578E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92" w:type="dxa"/>
            <w:vAlign w:val="center"/>
          </w:tcPr>
          <w:p w14:paraId="19B908F3" w14:textId="77777777" w:rsidR="006512BB" w:rsidRPr="00670647" w:rsidRDefault="006512BB" w:rsidP="006578EA">
            <w:pPr>
              <w:spacing w:before="60" w:after="60"/>
              <w:rPr>
                <w:rFonts w:ascii="Arial" w:hAnsi="Arial" w:cs="Arial"/>
              </w:rPr>
            </w:pPr>
            <w:r w:rsidRPr="00670647">
              <w:rPr>
                <w:rFonts w:ascii="Arial" w:hAnsi="Arial" w:cs="Arial"/>
              </w:rPr>
              <w:t>2</w:t>
            </w:r>
          </w:p>
        </w:tc>
      </w:tr>
      <w:tr w:rsidR="00002787" w:rsidRPr="00670647" w14:paraId="799F77B2" w14:textId="77777777" w:rsidTr="00E408EC">
        <w:tc>
          <w:tcPr>
            <w:tcW w:w="959" w:type="dxa"/>
            <w:shd w:val="clear" w:color="auto" w:fill="auto"/>
            <w:vAlign w:val="center"/>
          </w:tcPr>
          <w:p w14:paraId="0A8D19A7" w14:textId="77777777" w:rsidR="00002787" w:rsidRPr="00670647" w:rsidRDefault="00002787" w:rsidP="004C77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1DCF97" w14:textId="77777777" w:rsidR="00002787" w:rsidRPr="00D73A3D" w:rsidRDefault="00002787" w:rsidP="0000278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Ochranná spirála***</w:t>
            </w:r>
          </w:p>
        </w:tc>
        <w:tc>
          <w:tcPr>
            <w:tcW w:w="2126" w:type="dxa"/>
            <w:vAlign w:val="center"/>
          </w:tcPr>
          <w:p w14:paraId="2CB1CF57" w14:textId="77777777" w:rsidR="00002787" w:rsidRPr="00002787" w:rsidRDefault="00002787" w:rsidP="00585A92">
            <w:pPr>
              <w:spacing w:before="60" w:after="60"/>
              <w:rPr>
                <w:rFonts w:ascii="Arial" w:hAnsi="Arial" w:cs="Arial"/>
              </w:rPr>
            </w:pPr>
            <w:r w:rsidRPr="00002787">
              <w:rPr>
                <w:rFonts w:ascii="Arial" w:hAnsi="Arial" w:cs="Arial"/>
              </w:rPr>
              <w:t>SA224321s</w:t>
            </w:r>
          </w:p>
        </w:tc>
        <w:tc>
          <w:tcPr>
            <w:tcW w:w="1134" w:type="dxa"/>
            <w:vAlign w:val="center"/>
          </w:tcPr>
          <w:p w14:paraId="3C6BFD45" w14:textId="77777777" w:rsidR="00002787" w:rsidRDefault="00002787" w:rsidP="006578E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vAlign w:val="center"/>
          </w:tcPr>
          <w:p w14:paraId="15E0108B" w14:textId="77777777" w:rsidR="00002787" w:rsidRDefault="00002787" w:rsidP="006578E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vAlign w:val="center"/>
          </w:tcPr>
          <w:p w14:paraId="4FE75B1E" w14:textId="77777777" w:rsidR="00002787" w:rsidRPr="00670647" w:rsidRDefault="00002787" w:rsidP="006578E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14:paraId="75BFD3C8" w14:textId="77777777" w:rsidR="00901F75" w:rsidRDefault="00585A92" w:rsidP="00ED69C8">
      <w:pPr>
        <w:spacing w:before="120"/>
        <w:jc w:val="both"/>
        <w:rPr>
          <w:rFonts w:ascii="Arial" w:hAnsi="Arial" w:cs="Arial"/>
        </w:rPr>
      </w:pPr>
      <w:r w:rsidRPr="00670647">
        <w:rPr>
          <w:rFonts w:ascii="Arial" w:hAnsi="Arial" w:cs="Arial"/>
        </w:rPr>
        <w:t>*Výrobce armatur 1,2,3,4,5,6 je společnost ELBA</w:t>
      </w:r>
    </w:p>
    <w:p w14:paraId="5B2CA40E" w14:textId="77777777" w:rsidR="005B16B2" w:rsidRDefault="005B16B2" w:rsidP="0067064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</w:t>
      </w:r>
      <w:r w:rsidRPr="005B16B2">
        <w:rPr>
          <w:rFonts w:ascii="Arial" w:hAnsi="Arial" w:cs="Arial"/>
        </w:rPr>
        <w:t xml:space="preserve"> </w:t>
      </w:r>
      <w:r w:rsidRPr="00670647">
        <w:rPr>
          <w:rFonts w:ascii="Arial" w:hAnsi="Arial" w:cs="Arial"/>
        </w:rPr>
        <w:t xml:space="preserve">Dle rozměrů úchytu na konstrukci a požadované únosnosti </w:t>
      </w:r>
    </w:p>
    <w:p w14:paraId="5A9E856D" w14:textId="77777777" w:rsidR="00D65902" w:rsidRPr="00670647" w:rsidRDefault="00D65902" w:rsidP="0067064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***</w:t>
      </w:r>
      <w:r w:rsidRPr="00D65902">
        <w:rPr>
          <w:rFonts w:ascii="Arial" w:hAnsi="Arial" w:cs="Arial"/>
        </w:rPr>
        <w:t xml:space="preserve"> </w:t>
      </w:r>
      <w:r w:rsidRPr="00670647">
        <w:rPr>
          <w:rFonts w:ascii="Arial" w:hAnsi="Arial" w:cs="Arial"/>
        </w:rPr>
        <w:t xml:space="preserve">Dle průměru vodiče </w:t>
      </w:r>
    </w:p>
    <w:p w14:paraId="477484B7" w14:textId="77777777" w:rsidR="00212413" w:rsidRDefault="00212413" w:rsidP="00ED69C8">
      <w:pPr>
        <w:jc w:val="both"/>
        <w:rPr>
          <w:rFonts w:ascii="Arial" w:hAnsi="Arial" w:cs="Arial"/>
        </w:rPr>
      </w:pPr>
    </w:p>
    <w:p w14:paraId="6171BD77" w14:textId="77777777" w:rsidR="00994B08" w:rsidRDefault="00994B08" w:rsidP="0016432B">
      <w:pPr>
        <w:jc w:val="both"/>
        <w:rPr>
          <w:rFonts w:ascii="Arial" w:hAnsi="Arial" w:cs="Arial"/>
        </w:rPr>
      </w:pPr>
    </w:p>
    <w:p w14:paraId="343C3025" w14:textId="029D23C4" w:rsidR="005E075D" w:rsidRDefault="005E075D" w:rsidP="001643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Zadavatel požaduje provedení zkoušek dle typizovaných izolátorových závěsů na náklady prodávajícího. </w:t>
      </w:r>
      <w:r w:rsidR="00643CC8">
        <w:rPr>
          <w:rFonts w:ascii="Arial" w:hAnsi="Arial" w:cs="Arial"/>
        </w:rPr>
        <w:t>Zadavatel</w:t>
      </w:r>
      <w:r>
        <w:rPr>
          <w:rFonts w:ascii="Arial" w:hAnsi="Arial" w:cs="Arial"/>
        </w:rPr>
        <w:t xml:space="preserve"> si vyhrazuje právo účastnit se těchto zkoušek</w:t>
      </w:r>
      <w:r w:rsidR="00DF1372">
        <w:rPr>
          <w:rFonts w:ascii="Arial" w:hAnsi="Arial" w:cs="Arial"/>
        </w:rPr>
        <w:t xml:space="preserve"> v souladu se smluvními podmínkami</w:t>
      </w:r>
      <w:r w:rsidR="00D92E57">
        <w:rPr>
          <w:rFonts w:ascii="Arial" w:hAnsi="Arial" w:cs="Arial"/>
        </w:rPr>
        <w:t xml:space="preserve"> plnění</w:t>
      </w:r>
      <w:r>
        <w:rPr>
          <w:rFonts w:ascii="Arial" w:hAnsi="Arial" w:cs="Arial"/>
        </w:rPr>
        <w:t>.</w:t>
      </w:r>
    </w:p>
    <w:p w14:paraId="040FC22D" w14:textId="7005B2F8" w:rsidR="0008397E" w:rsidRPr="008F7942" w:rsidRDefault="0008397E" w:rsidP="0008397E">
      <w:pPr>
        <w:jc w:val="both"/>
        <w:rPr>
          <w:rFonts w:ascii="Arial" w:hAnsi="Arial" w:cs="Arial"/>
        </w:rPr>
      </w:pPr>
      <w:r w:rsidRPr="008F7942">
        <w:rPr>
          <w:rFonts w:ascii="Arial" w:hAnsi="Arial" w:cs="Arial"/>
        </w:rPr>
        <w:t xml:space="preserve">Na vyžádání poskytne </w:t>
      </w:r>
      <w:r>
        <w:rPr>
          <w:rFonts w:ascii="Arial" w:hAnsi="Arial" w:cs="Arial"/>
        </w:rPr>
        <w:t>P</w:t>
      </w:r>
      <w:r w:rsidRPr="008F7942">
        <w:rPr>
          <w:rFonts w:ascii="Arial" w:hAnsi="Arial" w:cs="Arial"/>
        </w:rPr>
        <w:t xml:space="preserve">rodávající 1 ks izolátoru typu </w:t>
      </w:r>
      <w:r w:rsidRPr="009513E1">
        <w:rPr>
          <w:rFonts w:ascii="Arial" w:eastAsiaTheme="minorHAnsi" w:hAnsi="Arial" w:cs="Arial"/>
          <w:lang w:eastAsia="en-US"/>
        </w:rPr>
        <w:t xml:space="preserve">LG 60/22/1200 </w:t>
      </w:r>
      <w:r>
        <w:rPr>
          <w:rFonts w:ascii="Arial" w:eastAsiaTheme="minorHAnsi" w:hAnsi="Arial" w:cs="Arial"/>
          <w:lang w:eastAsia="en-US"/>
        </w:rPr>
        <w:t>–</w:t>
      </w:r>
      <w:r w:rsidRPr="009513E1">
        <w:rPr>
          <w:rFonts w:ascii="Arial" w:eastAsiaTheme="minorHAnsi" w:hAnsi="Arial" w:cs="Arial"/>
          <w:lang w:eastAsia="en-US"/>
        </w:rPr>
        <w:t xml:space="preserve"> 1</w:t>
      </w:r>
      <w:r w:rsidR="00903A03">
        <w:rPr>
          <w:rFonts w:ascii="Arial" w:eastAsiaTheme="minorHAnsi" w:hAnsi="Arial" w:cs="Arial"/>
          <w:lang w:eastAsia="en-US"/>
        </w:rPr>
        <w:t>2</w:t>
      </w:r>
      <w:r w:rsidRPr="009513E1">
        <w:rPr>
          <w:rFonts w:ascii="Arial" w:eastAsiaTheme="minorHAnsi" w:hAnsi="Arial" w:cs="Arial"/>
          <w:lang w:eastAsia="en-US"/>
        </w:rPr>
        <w:t>0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F7942">
        <w:rPr>
          <w:rFonts w:ascii="Arial" w:hAnsi="Arial" w:cs="Arial"/>
        </w:rPr>
        <w:t xml:space="preserve">zdarma, který bude použit pro budoucí dodávky jako etalon, tj. referenční vzorek, který bude </w:t>
      </w:r>
      <w:r>
        <w:rPr>
          <w:rFonts w:ascii="Arial" w:hAnsi="Arial" w:cs="Arial"/>
        </w:rPr>
        <w:t>v případě potřeby použit</w:t>
      </w:r>
      <w:r w:rsidRPr="008F7942">
        <w:rPr>
          <w:rFonts w:ascii="Arial" w:hAnsi="Arial" w:cs="Arial"/>
        </w:rPr>
        <w:t xml:space="preserve"> pro porovnání s ostatními dodávanými izolátory, případně pro provedení dodatečných zkoušek za účelem ověření deklarovaných parametrů. Přičemž cena za tyto</w:t>
      </w:r>
      <w:r>
        <w:rPr>
          <w:rFonts w:ascii="Arial" w:hAnsi="Arial" w:cs="Arial"/>
        </w:rPr>
        <w:t xml:space="preserve"> případné</w:t>
      </w:r>
      <w:r w:rsidRPr="008F7942">
        <w:rPr>
          <w:rFonts w:ascii="Arial" w:hAnsi="Arial" w:cs="Arial"/>
        </w:rPr>
        <w:t xml:space="preserve"> zkoušky bude hrazena </w:t>
      </w:r>
      <w:r>
        <w:rPr>
          <w:rFonts w:ascii="Arial" w:hAnsi="Arial" w:cs="Arial"/>
        </w:rPr>
        <w:t>Kupujícím</w:t>
      </w:r>
      <w:r w:rsidRPr="008F7942">
        <w:rPr>
          <w:rFonts w:ascii="Arial" w:hAnsi="Arial" w:cs="Arial"/>
        </w:rPr>
        <w:t xml:space="preserve"> v případě, že izolátor zkoušce vyhoví. Jestliže izolátor zkoušce nevyhoví, cenu za provedené zkoušky hradí </w:t>
      </w:r>
      <w:r>
        <w:rPr>
          <w:rFonts w:ascii="Arial" w:hAnsi="Arial" w:cs="Arial"/>
        </w:rPr>
        <w:t>P</w:t>
      </w:r>
      <w:r w:rsidRPr="008F7942">
        <w:rPr>
          <w:rFonts w:ascii="Arial" w:hAnsi="Arial" w:cs="Arial"/>
        </w:rPr>
        <w:t>rodávající.</w:t>
      </w:r>
    </w:p>
    <w:p w14:paraId="6B98FDCE" w14:textId="77777777" w:rsidR="00F014BC" w:rsidRDefault="00F014BC" w:rsidP="004F18B0">
      <w:pPr>
        <w:ind w:left="360"/>
        <w:jc w:val="both"/>
        <w:rPr>
          <w:rFonts w:ascii="Arial" w:hAnsi="Arial" w:cs="Arial"/>
        </w:rPr>
      </w:pPr>
    </w:p>
    <w:p w14:paraId="674DB049" w14:textId="77777777" w:rsidR="00F014BC" w:rsidRPr="004F18B0" w:rsidRDefault="00F014BC" w:rsidP="004F18B0">
      <w:pPr>
        <w:ind w:left="360"/>
        <w:jc w:val="both"/>
        <w:rPr>
          <w:rFonts w:ascii="Arial" w:hAnsi="Arial" w:cs="Arial"/>
        </w:rPr>
      </w:pPr>
    </w:p>
    <w:p w14:paraId="2A70C274" w14:textId="77777777" w:rsidR="004F18B0" w:rsidRPr="00CF067B" w:rsidRDefault="003A7D0D" w:rsidP="00ED69C8">
      <w:pPr>
        <w:pStyle w:val="Nadpis1"/>
      </w:pPr>
      <w:r>
        <w:t xml:space="preserve">Specifikace dokumentace </w:t>
      </w:r>
      <w:r w:rsidR="00064970">
        <w:t>k předmětu plnění</w:t>
      </w:r>
      <w:r>
        <w:t xml:space="preserve"> </w:t>
      </w:r>
    </w:p>
    <w:p w14:paraId="42E09F20" w14:textId="77777777" w:rsidR="00CF067B" w:rsidRDefault="003A7D0D" w:rsidP="00CF067B">
      <w:pPr>
        <w:spacing w:after="120"/>
        <w:jc w:val="both"/>
        <w:rPr>
          <w:rFonts w:ascii="Arial" w:hAnsi="Arial" w:cs="Arial"/>
          <w:snapToGrid w:val="0"/>
          <w:color w:val="000000"/>
          <w:szCs w:val="22"/>
        </w:rPr>
      </w:pPr>
      <w:r>
        <w:rPr>
          <w:rFonts w:ascii="Arial" w:hAnsi="Arial" w:cs="Arial"/>
          <w:snapToGrid w:val="0"/>
          <w:color w:val="000000"/>
          <w:szCs w:val="22"/>
        </w:rPr>
        <w:t>Dokumentace o</w:t>
      </w:r>
      <w:r w:rsidR="00CF067B">
        <w:rPr>
          <w:rFonts w:ascii="Arial" w:hAnsi="Arial" w:cs="Arial"/>
          <w:snapToGrid w:val="0"/>
          <w:color w:val="000000"/>
          <w:szCs w:val="22"/>
        </w:rPr>
        <w:t>bsahuje zejména:</w:t>
      </w:r>
    </w:p>
    <w:p w14:paraId="3E45774D" w14:textId="77777777" w:rsidR="00027581" w:rsidRDefault="00CF067B" w:rsidP="00CB5E69">
      <w:pPr>
        <w:numPr>
          <w:ilvl w:val="0"/>
          <w:numId w:val="3"/>
        </w:numPr>
        <w:tabs>
          <w:tab w:val="clear" w:pos="360"/>
          <w:tab w:val="num" w:pos="709"/>
        </w:tabs>
        <w:ind w:left="709" w:hanging="357"/>
        <w:jc w:val="both"/>
        <w:rPr>
          <w:rFonts w:ascii="Arial" w:hAnsi="Arial" w:cs="Arial"/>
          <w:snapToGrid w:val="0"/>
          <w:color w:val="000000"/>
          <w:szCs w:val="22"/>
        </w:rPr>
      </w:pPr>
      <w:r w:rsidRPr="00EC335D">
        <w:rPr>
          <w:rFonts w:ascii="Arial" w:hAnsi="Arial" w:cs="Arial"/>
          <w:snapToGrid w:val="0"/>
          <w:color w:val="000000"/>
          <w:szCs w:val="22"/>
        </w:rPr>
        <w:t>přesné typové označení, výrobce a zemi původu</w:t>
      </w:r>
    </w:p>
    <w:p w14:paraId="09FE954D" w14:textId="77777777" w:rsidR="00D0302A" w:rsidRDefault="004266F8" w:rsidP="00CB5E69">
      <w:pPr>
        <w:numPr>
          <w:ilvl w:val="0"/>
          <w:numId w:val="3"/>
        </w:numPr>
        <w:tabs>
          <w:tab w:val="clear" w:pos="360"/>
          <w:tab w:val="num" w:pos="709"/>
        </w:tabs>
        <w:ind w:left="709" w:hanging="357"/>
        <w:jc w:val="both"/>
        <w:rPr>
          <w:rFonts w:ascii="Arial" w:hAnsi="Arial" w:cs="Arial"/>
          <w:snapToGrid w:val="0"/>
          <w:color w:val="000000"/>
          <w:szCs w:val="22"/>
        </w:rPr>
      </w:pPr>
      <w:r w:rsidRPr="004266F8">
        <w:rPr>
          <w:rFonts w:ascii="Arial" w:hAnsi="Arial" w:cs="Arial"/>
          <w:snapToGrid w:val="0"/>
          <w:color w:val="000000"/>
          <w:szCs w:val="22"/>
        </w:rPr>
        <w:t>dobu technické životnosti všech typů nabízených zařízení při zachování technických parametrů</w:t>
      </w:r>
    </w:p>
    <w:p w14:paraId="06B253AA" w14:textId="77777777" w:rsidR="00D0302A" w:rsidRDefault="00D0302A" w:rsidP="00CB5E69">
      <w:pPr>
        <w:numPr>
          <w:ilvl w:val="0"/>
          <w:numId w:val="3"/>
        </w:numPr>
        <w:tabs>
          <w:tab w:val="clear" w:pos="360"/>
          <w:tab w:val="num" w:pos="709"/>
        </w:tabs>
        <w:ind w:left="709" w:hanging="357"/>
        <w:jc w:val="both"/>
        <w:rPr>
          <w:rFonts w:ascii="Arial" w:hAnsi="Arial" w:cs="Arial"/>
          <w:snapToGrid w:val="0"/>
          <w:color w:val="000000"/>
          <w:szCs w:val="22"/>
        </w:rPr>
      </w:pPr>
      <w:r w:rsidRPr="00D0302A">
        <w:rPr>
          <w:rFonts w:ascii="Arial" w:hAnsi="Arial" w:cs="Arial"/>
        </w:rPr>
        <w:t xml:space="preserve">návod </w:t>
      </w:r>
      <w:r w:rsidRPr="00D0302A">
        <w:rPr>
          <w:rFonts w:ascii="Arial" w:hAnsi="Arial" w:cs="Arial"/>
          <w:szCs w:val="22"/>
        </w:rPr>
        <w:t>na montáž nabízeného zařízení</w:t>
      </w:r>
    </w:p>
    <w:p w14:paraId="02404614" w14:textId="77777777" w:rsidR="00D0302A" w:rsidRDefault="00D0302A" w:rsidP="00CB5E69">
      <w:pPr>
        <w:numPr>
          <w:ilvl w:val="0"/>
          <w:numId w:val="3"/>
        </w:numPr>
        <w:tabs>
          <w:tab w:val="clear" w:pos="360"/>
          <w:tab w:val="num" w:pos="709"/>
        </w:tabs>
        <w:ind w:left="709" w:hanging="357"/>
        <w:jc w:val="both"/>
        <w:rPr>
          <w:rFonts w:ascii="Arial" w:hAnsi="Arial" w:cs="Arial"/>
          <w:snapToGrid w:val="0"/>
          <w:color w:val="000000"/>
          <w:szCs w:val="22"/>
        </w:rPr>
      </w:pPr>
      <w:r w:rsidRPr="00D0302A">
        <w:rPr>
          <w:rFonts w:ascii="Arial" w:hAnsi="Arial" w:cs="Arial"/>
        </w:rPr>
        <w:t>požadavky na údržbu</w:t>
      </w:r>
    </w:p>
    <w:p w14:paraId="76CD0BE9" w14:textId="77777777" w:rsidR="00D0302A" w:rsidRPr="00D0302A" w:rsidRDefault="00D0302A" w:rsidP="00CB5E69">
      <w:pPr>
        <w:numPr>
          <w:ilvl w:val="0"/>
          <w:numId w:val="3"/>
        </w:numPr>
        <w:tabs>
          <w:tab w:val="clear" w:pos="360"/>
          <w:tab w:val="num" w:pos="709"/>
        </w:tabs>
        <w:ind w:left="709" w:hanging="357"/>
        <w:jc w:val="both"/>
        <w:rPr>
          <w:rFonts w:ascii="Arial" w:hAnsi="Arial" w:cs="Arial"/>
          <w:snapToGrid w:val="0"/>
          <w:color w:val="000000"/>
          <w:szCs w:val="22"/>
        </w:rPr>
      </w:pPr>
      <w:r w:rsidRPr="00D0302A">
        <w:rPr>
          <w:rFonts w:ascii="Arial" w:hAnsi="Arial" w:cs="Arial"/>
        </w:rPr>
        <w:t>požadavky na přepravu a manipulaci</w:t>
      </w:r>
    </w:p>
    <w:p w14:paraId="334ECEA7" w14:textId="77777777" w:rsidR="00D0302A" w:rsidRPr="009E41A8" w:rsidRDefault="00D0302A" w:rsidP="00CB5E69">
      <w:pPr>
        <w:numPr>
          <w:ilvl w:val="0"/>
          <w:numId w:val="3"/>
        </w:numPr>
        <w:tabs>
          <w:tab w:val="clear" w:pos="360"/>
          <w:tab w:val="num" w:pos="709"/>
        </w:tabs>
        <w:ind w:left="709" w:hanging="357"/>
        <w:jc w:val="both"/>
        <w:rPr>
          <w:rFonts w:ascii="Arial" w:hAnsi="Arial" w:cs="Arial"/>
          <w:snapToGrid w:val="0"/>
          <w:color w:val="000000"/>
          <w:szCs w:val="22"/>
        </w:rPr>
      </w:pPr>
      <w:r>
        <w:rPr>
          <w:rFonts w:ascii="Arial" w:hAnsi="Arial" w:cs="Arial"/>
        </w:rPr>
        <w:t>provozní předpisy</w:t>
      </w:r>
    </w:p>
    <w:p w14:paraId="715AA186" w14:textId="77777777" w:rsidR="009E41A8" w:rsidRPr="00D0302A" w:rsidRDefault="009E41A8" w:rsidP="00CB5E69">
      <w:pPr>
        <w:numPr>
          <w:ilvl w:val="0"/>
          <w:numId w:val="3"/>
        </w:numPr>
        <w:tabs>
          <w:tab w:val="clear" w:pos="360"/>
          <w:tab w:val="num" w:pos="709"/>
        </w:tabs>
        <w:ind w:left="709" w:hanging="357"/>
        <w:jc w:val="both"/>
        <w:rPr>
          <w:rFonts w:ascii="Arial" w:hAnsi="Arial" w:cs="Arial"/>
          <w:snapToGrid w:val="0"/>
          <w:color w:val="000000"/>
          <w:szCs w:val="22"/>
        </w:rPr>
      </w:pPr>
      <w:r>
        <w:rPr>
          <w:rFonts w:ascii="Arial" w:hAnsi="Arial" w:cs="Arial"/>
        </w:rPr>
        <w:t>výkresy sestav</w:t>
      </w:r>
    </w:p>
    <w:p w14:paraId="3CF38F1C" w14:textId="77777777" w:rsidR="00027581" w:rsidRPr="004266F8" w:rsidRDefault="00027581" w:rsidP="00CB5E69">
      <w:pPr>
        <w:numPr>
          <w:ilvl w:val="0"/>
          <w:numId w:val="3"/>
        </w:numPr>
        <w:tabs>
          <w:tab w:val="clear" w:pos="360"/>
          <w:tab w:val="num" w:pos="709"/>
        </w:tabs>
        <w:ind w:left="709" w:hanging="357"/>
        <w:jc w:val="both"/>
        <w:rPr>
          <w:rFonts w:ascii="Arial" w:hAnsi="Arial" w:cs="Arial"/>
          <w:snapToGrid w:val="0"/>
          <w:color w:val="000000"/>
          <w:szCs w:val="22"/>
        </w:rPr>
      </w:pPr>
      <w:r w:rsidRPr="004266F8">
        <w:rPr>
          <w:rFonts w:ascii="Arial" w:hAnsi="Arial" w:cs="Arial"/>
        </w:rPr>
        <w:t xml:space="preserve">technická dokumentace </w:t>
      </w:r>
      <w:r w:rsidR="004266F8">
        <w:rPr>
          <w:rFonts w:ascii="Arial" w:hAnsi="Arial" w:cs="Arial"/>
        </w:rPr>
        <w:t xml:space="preserve">dále </w:t>
      </w:r>
      <w:r w:rsidRPr="004266F8">
        <w:rPr>
          <w:rFonts w:ascii="Arial" w:hAnsi="Arial" w:cs="Arial"/>
        </w:rPr>
        <w:t>obsahuje údaje:</w:t>
      </w:r>
    </w:p>
    <w:p w14:paraId="66C601B5" w14:textId="77777777" w:rsidR="00027581" w:rsidRDefault="00027581" w:rsidP="00CB5E69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Pr="00027581">
        <w:rPr>
          <w:rFonts w:ascii="Arial" w:hAnsi="Arial" w:cs="Arial"/>
        </w:rPr>
        <w:t>konstrukci</w:t>
      </w:r>
    </w:p>
    <w:p w14:paraId="553C631B" w14:textId="77777777" w:rsidR="008B6A3F" w:rsidRDefault="00027581" w:rsidP="008B6A3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027581">
        <w:rPr>
          <w:rFonts w:ascii="Arial" w:hAnsi="Arial" w:cs="Arial"/>
        </w:rPr>
        <w:t xml:space="preserve">o druhu použitých materiálů </w:t>
      </w:r>
    </w:p>
    <w:p w14:paraId="08B2E14C" w14:textId="77777777" w:rsidR="00027581" w:rsidRPr="008B6A3F" w:rsidRDefault="00027581" w:rsidP="008B6A3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8B6A3F">
        <w:rPr>
          <w:rFonts w:ascii="Arial" w:hAnsi="Arial" w:cs="Arial"/>
        </w:rPr>
        <w:t>parametry izolátoru</w:t>
      </w:r>
    </w:p>
    <w:p w14:paraId="5179D5F5" w14:textId="77777777" w:rsidR="00CB5E69" w:rsidRDefault="00027581" w:rsidP="00CB5E69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027581">
        <w:rPr>
          <w:rFonts w:ascii="Arial" w:hAnsi="Arial" w:cs="Arial"/>
        </w:rPr>
        <w:t>o hmotnosti</w:t>
      </w:r>
    </w:p>
    <w:p w14:paraId="4A11FE6E" w14:textId="25AFBFC5" w:rsidR="00027581" w:rsidRPr="00CB5E69" w:rsidRDefault="00027581" w:rsidP="00CB5E69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CB5E69">
        <w:rPr>
          <w:rFonts w:ascii="Arial" w:hAnsi="Arial" w:cs="Arial"/>
        </w:rPr>
        <w:t xml:space="preserve">protokoly z provedených zkoušek </w:t>
      </w:r>
      <w:r w:rsidR="002F1A05" w:rsidRPr="00CB5E69">
        <w:rPr>
          <w:rFonts w:ascii="Arial" w:hAnsi="Arial" w:cs="Arial"/>
        </w:rPr>
        <w:t xml:space="preserve">a </w:t>
      </w:r>
      <w:r w:rsidRPr="00CB5E69">
        <w:rPr>
          <w:rFonts w:ascii="Arial" w:hAnsi="Arial" w:cs="Arial"/>
        </w:rPr>
        <w:t>výkresy sestav izolátorových závěsů pro zkoušky viz obrázky v </w:t>
      </w:r>
      <w:r w:rsidR="0086559A" w:rsidRPr="00CB5E69">
        <w:rPr>
          <w:rFonts w:ascii="Arial" w:hAnsi="Arial" w:cs="Arial"/>
        </w:rPr>
        <w:t xml:space="preserve">bodu </w:t>
      </w:r>
      <w:r w:rsidR="00AD2856">
        <w:rPr>
          <w:rFonts w:ascii="Arial" w:hAnsi="Arial" w:cs="Arial"/>
        </w:rPr>
        <w:t>4</w:t>
      </w:r>
      <w:r w:rsidRPr="00CB5E69">
        <w:rPr>
          <w:rFonts w:ascii="Arial" w:hAnsi="Arial" w:cs="Arial"/>
        </w:rPr>
        <w:t xml:space="preserve">.1.5 </w:t>
      </w:r>
      <w:r w:rsidR="00246F84">
        <w:rPr>
          <w:rFonts w:ascii="Arial" w:hAnsi="Arial" w:cs="Arial"/>
        </w:rPr>
        <w:t xml:space="preserve">této specifikace </w:t>
      </w:r>
      <w:r w:rsidRPr="00CB5E69">
        <w:rPr>
          <w:rFonts w:ascii="Arial" w:hAnsi="Arial" w:cs="Arial"/>
        </w:rPr>
        <w:t>s udáním typů všech armatur a jejich výrobce (či prodávajícího) – pokud je má výrobce (prodávající) k dispozici a lze je považovat za elektricky i mechanicky ekvivalentní s předepsanými sestavami dle bodu výše</w:t>
      </w:r>
    </w:p>
    <w:p w14:paraId="2F5AA76A" w14:textId="77777777" w:rsidR="00027581" w:rsidRPr="00027581" w:rsidRDefault="00027581" w:rsidP="00027581">
      <w:pPr>
        <w:jc w:val="both"/>
        <w:rPr>
          <w:rFonts w:ascii="Arial" w:hAnsi="Arial" w:cs="Arial"/>
        </w:rPr>
      </w:pPr>
    </w:p>
    <w:p w14:paraId="43D56519" w14:textId="77777777" w:rsidR="00027581" w:rsidRPr="00027581" w:rsidRDefault="00027581" w:rsidP="00027581">
      <w:pPr>
        <w:pStyle w:val="Odstavecseseznamem"/>
        <w:ind w:left="709"/>
        <w:jc w:val="both"/>
        <w:rPr>
          <w:rFonts w:ascii="Arial" w:hAnsi="Arial" w:cs="Arial"/>
          <w:snapToGrid w:val="0"/>
          <w:color w:val="000000"/>
          <w:szCs w:val="22"/>
        </w:rPr>
      </w:pPr>
    </w:p>
    <w:p w14:paraId="6C9456E2" w14:textId="77777777" w:rsidR="00CF067B" w:rsidRPr="00EC335D" w:rsidRDefault="00CF067B" w:rsidP="00D0302A">
      <w:pPr>
        <w:keepNext/>
        <w:spacing w:before="120" w:after="120"/>
        <w:rPr>
          <w:rFonts w:ascii="Arial" w:hAnsi="Arial" w:cs="Arial"/>
          <w:szCs w:val="22"/>
        </w:rPr>
      </w:pPr>
      <w:r w:rsidRPr="00CF067B">
        <w:rPr>
          <w:rFonts w:ascii="Arial" w:hAnsi="Arial" w:cs="Arial"/>
          <w:b/>
          <w:szCs w:val="22"/>
        </w:rPr>
        <w:lastRenderedPageBreak/>
        <w:t>Provozní předpis</w:t>
      </w:r>
      <w:r w:rsidR="00D0302A">
        <w:rPr>
          <w:rFonts w:ascii="Arial" w:hAnsi="Arial" w:cs="Arial"/>
          <w:b/>
          <w:szCs w:val="22"/>
        </w:rPr>
        <w:t xml:space="preserve">: </w:t>
      </w:r>
      <w:r w:rsidR="00D0302A">
        <w:rPr>
          <w:rFonts w:ascii="Arial" w:hAnsi="Arial" w:cs="Arial"/>
          <w:szCs w:val="22"/>
        </w:rPr>
        <w:t>n</w:t>
      </w:r>
      <w:r>
        <w:rPr>
          <w:rFonts w:ascii="Arial" w:hAnsi="Arial" w:cs="Arial"/>
          <w:szCs w:val="22"/>
        </w:rPr>
        <w:t xml:space="preserve">ávod pro </w:t>
      </w:r>
      <w:r w:rsidR="00D0302A">
        <w:rPr>
          <w:rFonts w:ascii="Arial" w:hAnsi="Arial" w:cs="Arial"/>
          <w:szCs w:val="22"/>
        </w:rPr>
        <w:t xml:space="preserve">provozování a údržbu nabízeného </w:t>
      </w:r>
      <w:r>
        <w:rPr>
          <w:rFonts w:ascii="Arial" w:hAnsi="Arial" w:cs="Arial"/>
          <w:szCs w:val="22"/>
        </w:rPr>
        <w:t>zařízení</w:t>
      </w:r>
      <w:r w:rsidRPr="00747609">
        <w:rPr>
          <w:rFonts w:ascii="Arial" w:hAnsi="Arial" w:cs="Arial"/>
          <w:szCs w:val="22"/>
        </w:rPr>
        <w:t xml:space="preserve"> </w:t>
      </w:r>
      <w:r w:rsidRPr="00F51DA6">
        <w:rPr>
          <w:rFonts w:ascii="Arial" w:hAnsi="Arial" w:cs="Arial"/>
          <w:szCs w:val="22"/>
        </w:rPr>
        <w:t>k dosažení životnosti zařízení požadované zadavatelem</w:t>
      </w:r>
      <w:r w:rsidRPr="00EC335D">
        <w:rPr>
          <w:rFonts w:ascii="Arial" w:hAnsi="Arial" w:cs="Arial"/>
          <w:szCs w:val="22"/>
        </w:rPr>
        <w:t>.</w:t>
      </w:r>
    </w:p>
    <w:p w14:paraId="11D5FE09" w14:textId="77777777" w:rsidR="00D0302A" w:rsidRDefault="00D0302A" w:rsidP="00D0302A">
      <w:pPr>
        <w:keepNext/>
        <w:spacing w:before="120" w:after="120"/>
        <w:rPr>
          <w:rFonts w:ascii="Arial" w:hAnsi="Arial" w:cs="Arial"/>
          <w:b/>
          <w:szCs w:val="22"/>
        </w:rPr>
      </w:pPr>
    </w:p>
    <w:p w14:paraId="597F6254" w14:textId="77777777" w:rsidR="004266F8" w:rsidRPr="004266F8" w:rsidRDefault="00CF067B" w:rsidP="00D0302A">
      <w:pPr>
        <w:keepNext/>
        <w:spacing w:before="120" w:after="120"/>
        <w:rPr>
          <w:rFonts w:ascii="Arial" w:hAnsi="Arial" w:cs="Arial"/>
        </w:rPr>
      </w:pPr>
      <w:r w:rsidRPr="00D0302A">
        <w:rPr>
          <w:rFonts w:ascii="Arial" w:hAnsi="Arial" w:cs="Arial"/>
          <w:b/>
          <w:szCs w:val="22"/>
        </w:rPr>
        <w:t>Výkresy sestav</w:t>
      </w:r>
      <w:r w:rsidR="00D0302A">
        <w:rPr>
          <w:rFonts w:ascii="Arial" w:hAnsi="Arial" w:cs="Arial"/>
          <w:b/>
          <w:szCs w:val="22"/>
        </w:rPr>
        <w:t xml:space="preserve">: </w:t>
      </w:r>
      <w:r w:rsidR="00D0302A" w:rsidRPr="00D0302A">
        <w:rPr>
          <w:rFonts w:ascii="Arial" w:hAnsi="Arial" w:cs="Arial"/>
          <w:szCs w:val="22"/>
        </w:rPr>
        <w:t>t</w:t>
      </w:r>
      <w:r w:rsidRPr="00D0302A">
        <w:rPr>
          <w:rFonts w:ascii="Arial" w:hAnsi="Arial" w:cs="Arial"/>
        </w:rPr>
        <w:t>e</w:t>
      </w:r>
      <w:r w:rsidR="00D0302A">
        <w:rPr>
          <w:rFonts w:ascii="Arial" w:hAnsi="Arial" w:cs="Arial"/>
        </w:rPr>
        <w:t xml:space="preserve">chnická dokumentace, která obsahuje </w:t>
      </w:r>
      <w:r w:rsidRPr="0093193B">
        <w:rPr>
          <w:rFonts w:ascii="Arial" w:hAnsi="Arial" w:cs="Arial"/>
        </w:rPr>
        <w:t>výkresy s vyznačením rozměrů součástí, případně i jejich toleranci</w:t>
      </w:r>
      <w:r w:rsidRPr="000E56EC">
        <w:rPr>
          <w:rFonts w:ascii="Arial" w:hAnsi="Arial" w:cs="Arial"/>
        </w:rPr>
        <w:t>.</w:t>
      </w:r>
      <w:r w:rsidR="004266F8">
        <w:rPr>
          <w:rFonts w:ascii="Arial" w:hAnsi="Arial" w:cs="Arial"/>
        </w:rPr>
        <w:t xml:space="preserve"> </w:t>
      </w:r>
    </w:p>
    <w:p w14:paraId="06EC202A" w14:textId="77777777" w:rsidR="00CB5E69" w:rsidRDefault="00CB5E69" w:rsidP="00D0302A">
      <w:pPr>
        <w:keepNext/>
        <w:spacing w:before="120" w:after="120"/>
        <w:rPr>
          <w:rFonts w:ascii="Arial" w:hAnsi="Arial" w:cs="Arial"/>
          <w:b/>
          <w:szCs w:val="22"/>
        </w:rPr>
      </w:pPr>
    </w:p>
    <w:p w14:paraId="2B9A9119" w14:textId="77777777" w:rsidR="00CF067B" w:rsidRDefault="00CF067B" w:rsidP="00D0302A">
      <w:pPr>
        <w:keepNext/>
        <w:spacing w:before="120" w:after="120"/>
        <w:rPr>
          <w:rFonts w:ascii="Arial" w:hAnsi="Arial" w:cs="Arial"/>
          <w:szCs w:val="22"/>
        </w:rPr>
      </w:pPr>
      <w:r w:rsidRPr="00D0302A">
        <w:rPr>
          <w:rFonts w:ascii="Arial" w:hAnsi="Arial" w:cs="Arial"/>
          <w:b/>
          <w:szCs w:val="22"/>
        </w:rPr>
        <w:t>Katalogové listy nebo prospekty</w:t>
      </w:r>
      <w:r w:rsidR="00D0302A">
        <w:rPr>
          <w:rFonts w:ascii="Arial" w:hAnsi="Arial" w:cs="Arial"/>
          <w:b/>
          <w:szCs w:val="22"/>
        </w:rPr>
        <w:t xml:space="preserve">: </w:t>
      </w:r>
      <w:r w:rsidR="00D0302A" w:rsidRPr="00D0302A">
        <w:rPr>
          <w:rFonts w:ascii="Arial" w:hAnsi="Arial" w:cs="Arial"/>
          <w:szCs w:val="22"/>
        </w:rPr>
        <w:t>k</w:t>
      </w:r>
      <w:r w:rsidRPr="00D0302A">
        <w:rPr>
          <w:rFonts w:ascii="Arial" w:hAnsi="Arial" w:cs="Arial"/>
          <w:szCs w:val="22"/>
        </w:rPr>
        <w:t xml:space="preserve">atalog </w:t>
      </w:r>
      <w:r w:rsidRPr="00EC335D">
        <w:rPr>
          <w:rFonts w:ascii="Arial" w:hAnsi="Arial" w:cs="Arial"/>
          <w:szCs w:val="22"/>
        </w:rPr>
        <w:t>nebo prospekt</w:t>
      </w:r>
      <w:r w:rsidR="00D0302A">
        <w:rPr>
          <w:rFonts w:ascii="Arial" w:hAnsi="Arial" w:cs="Arial"/>
          <w:szCs w:val="22"/>
        </w:rPr>
        <w:t xml:space="preserve">, který obsahuje </w:t>
      </w:r>
      <w:r w:rsidRPr="00EC335D">
        <w:rPr>
          <w:rFonts w:ascii="Arial" w:hAnsi="Arial" w:cs="Arial"/>
          <w:szCs w:val="22"/>
        </w:rPr>
        <w:t xml:space="preserve">základní elektrické a mechanické vlastnosti </w:t>
      </w:r>
      <w:r>
        <w:rPr>
          <w:rFonts w:ascii="Arial" w:hAnsi="Arial" w:cs="Arial"/>
          <w:szCs w:val="22"/>
        </w:rPr>
        <w:t>nabízeného zařízení</w:t>
      </w:r>
      <w:r w:rsidRPr="00EC335D">
        <w:rPr>
          <w:rFonts w:ascii="Arial" w:hAnsi="Arial" w:cs="Arial"/>
          <w:szCs w:val="22"/>
        </w:rPr>
        <w:t>.</w:t>
      </w:r>
    </w:p>
    <w:p w14:paraId="63BD3B81" w14:textId="77777777" w:rsidR="008E7DA5" w:rsidRDefault="008E7DA5" w:rsidP="00CF067B">
      <w:pPr>
        <w:jc w:val="both"/>
        <w:rPr>
          <w:rFonts w:ascii="Arial" w:hAnsi="Arial" w:cs="Arial"/>
          <w:szCs w:val="22"/>
        </w:rPr>
      </w:pPr>
    </w:p>
    <w:p w14:paraId="694CB275" w14:textId="77777777" w:rsidR="004C2850" w:rsidRDefault="004C2850">
      <w:pPr>
        <w:pStyle w:val="Nadpis1"/>
      </w:pPr>
      <w:r>
        <w:t>Požadavky ke zpracovateli zadání</w:t>
      </w:r>
    </w:p>
    <w:p w14:paraId="3092C8C0" w14:textId="743F86AD" w:rsidR="004C2850" w:rsidRDefault="004C2850" w:rsidP="004C2850">
      <w:pPr>
        <w:pStyle w:val="Nadpis2"/>
      </w:pPr>
      <w:r>
        <w:t>Záruční doba</w:t>
      </w:r>
    </w:p>
    <w:p w14:paraId="441E864B" w14:textId="3F008EBB" w:rsidR="004C2850" w:rsidRPr="00ED69C8" w:rsidRDefault="004C2850" w:rsidP="00ED69C8">
      <w:pPr>
        <w:rPr>
          <w:rFonts w:ascii="Arial" w:hAnsi="Arial" w:cs="Arial"/>
        </w:rPr>
      </w:pPr>
      <w:r w:rsidRPr="00ED69C8">
        <w:rPr>
          <w:rFonts w:ascii="Arial" w:hAnsi="Arial" w:cs="Arial"/>
        </w:rPr>
        <w:t>Záruka</w:t>
      </w:r>
      <w:r w:rsidR="00F635BE" w:rsidRPr="00ED69C8">
        <w:rPr>
          <w:rFonts w:ascii="Arial" w:hAnsi="Arial" w:cs="Arial"/>
        </w:rPr>
        <w:t xml:space="preserve"> se bude</w:t>
      </w:r>
      <w:r w:rsidRPr="00ED69C8">
        <w:rPr>
          <w:rFonts w:ascii="Arial" w:hAnsi="Arial" w:cs="Arial"/>
        </w:rPr>
        <w:t xml:space="preserve"> </w:t>
      </w:r>
      <w:r w:rsidR="00F635BE" w:rsidRPr="00ED69C8">
        <w:rPr>
          <w:rFonts w:ascii="Arial" w:hAnsi="Arial" w:cs="Arial"/>
        </w:rPr>
        <w:t>vztahovat</w:t>
      </w:r>
      <w:r w:rsidRPr="00ED69C8">
        <w:rPr>
          <w:rFonts w:ascii="Arial" w:hAnsi="Arial" w:cs="Arial"/>
        </w:rPr>
        <w:t xml:space="preserve"> minimálně</w:t>
      </w:r>
      <w:r w:rsidR="00F635BE" w:rsidRPr="00ED69C8">
        <w:rPr>
          <w:rFonts w:ascii="Arial" w:hAnsi="Arial" w:cs="Arial"/>
        </w:rPr>
        <w:t xml:space="preserve"> na 60 měsíců na výrobní závady ode dne umístění zařízení do skladu objednavatele.</w:t>
      </w:r>
    </w:p>
    <w:p w14:paraId="6DA0B261" w14:textId="625C9CCA" w:rsidR="0020115B" w:rsidRPr="0020115B" w:rsidRDefault="004C2850" w:rsidP="00ED69C8">
      <w:pPr>
        <w:pStyle w:val="Nadpis2"/>
      </w:pPr>
      <w:r>
        <w:t>Minimá</w:t>
      </w:r>
      <w:r w:rsidR="00F635BE">
        <w:t>lní životnost</w:t>
      </w:r>
    </w:p>
    <w:p w14:paraId="08E4924B" w14:textId="09105E91" w:rsidR="008715E2" w:rsidRPr="00ED69C8" w:rsidRDefault="0020115B" w:rsidP="00B10D1A">
      <w:pPr>
        <w:rPr>
          <w:rFonts w:ascii="Arial" w:hAnsi="Arial" w:cs="Arial"/>
        </w:rPr>
      </w:pPr>
      <w:r w:rsidRPr="00853DC1">
        <w:rPr>
          <w:rFonts w:ascii="Arial" w:hAnsi="Arial" w:cs="Arial"/>
        </w:rPr>
        <w:t xml:space="preserve">Minimálně 45 </w:t>
      </w:r>
      <w:r w:rsidR="003A3DE1">
        <w:rPr>
          <w:rFonts w:ascii="Arial" w:hAnsi="Arial" w:cs="Arial"/>
        </w:rPr>
        <w:t>let</w:t>
      </w:r>
      <w:r w:rsidR="003A3DE1" w:rsidRPr="00853DC1">
        <w:rPr>
          <w:rFonts w:ascii="Arial" w:hAnsi="Arial" w:cs="Arial"/>
        </w:rPr>
        <w:t xml:space="preserve"> </w:t>
      </w:r>
      <w:r w:rsidRPr="00853DC1">
        <w:rPr>
          <w:rFonts w:ascii="Arial" w:hAnsi="Arial" w:cs="Arial"/>
        </w:rPr>
        <w:t>při zachování požadovaných technických parametrů.</w:t>
      </w:r>
    </w:p>
    <w:sectPr w:rsidR="008715E2" w:rsidRPr="00ED69C8" w:rsidSect="004D10BB">
      <w:headerReference w:type="even" r:id="rId12"/>
      <w:headerReference w:type="default" r:id="rId13"/>
      <w:headerReference w:type="first" r:id="rId14"/>
      <w:pgSz w:w="11907" w:h="16840" w:code="9"/>
      <w:pgMar w:top="1135" w:right="850" w:bottom="1417" w:left="1417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92D58" w14:textId="77777777" w:rsidR="005278F7" w:rsidRDefault="005278F7">
      <w:r>
        <w:separator/>
      </w:r>
    </w:p>
  </w:endnote>
  <w:endnote w:type="continuationSeparator" w:id="0">
    <w:p w14:paraId="3E5C9E82" w14:textId="77777777" w:rsidR="005278F7" w:rsidRDefault="00527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7F28A" w14:textId="77777777" w:rsidR="005278F7" w:rsidRDefault="005278F7">
      <w:r>
        <w:separator/>
      </w:r>
    </w:p>
  </w:footnote>
  <w:footnote w:type="continuationSeparator" w:id="0">
    <w:p w14:paraId="63DD96E4" w14:textId="77777777" w:rsidR="005278F7" w:rsidRDefault="00527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AD85D" w14:textId="77777777" w:rsidR="00577E08" w:rsidRDefault="00577E08" w:rsidP="008500C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1F8B5914" w14:textId="77777777" w:rsidR="00577E08" w:rsidRDefault="00577E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5AB47" w14:textId="77777777" w:rsidR="00577E08" w:rsidRDefault="00577E08" w:rsidP="00520DB5">
    <w:pPr>
      <w:pStyle w:val="Zhlav"/>
    </w:pPr>
  </w:p>
  <w:p w14:paraId="5E589331" w14:textId="77777777" w:rsidR="00577E08" w:rsidRDefault="00577E0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8064D" w14:textId="77777777" w:rsidR="00960E30" w:rsidRPr="00960E30" w:rsidRDefault="00960E30" w:rsidP="00960E30">
    <w:pPr>
      <w:pStyle w:val="Zhlav"/>
      <w:jc w:val="right"/>
      <w:rPr>
        <w:rFonts w:ascii="Arial" w:hAnsi="Arial" w:cs="Arial"/>
        <w:b/>
        <w:sz w:val="18"/>
      </w:rPr>
    </w:pPr>
    <w:r w:rsidRPr="00960E30">
      <w:rPr>
        <w:rFonts w:ascii="Arial" w:hAnsi="Arial" w:cs="Arial"/>
        <w:b/>
        <w:sz w:val="18"/>
      </w:rPr>
      <w:t xml:space="preserve">Číslo smlouvy kupujícího: </w:t>
    </w:r>
    <w:r w:rsidRPr="00960E30">
      <w:rPr>
        <w:rFonts w:ascii="Arial" w:hAnsi="Arial" w:cs="Arial"/>
        <w:b/>
        <w:sz w:val="18"/>
        <w:highlight w:val="yellow"/>
      </w:rPr>
      <w:t>doplní zadavatel</w:t>
    </w:r>
  </w:p>
  <w:p w14:paraId="53F67B08" w14:textId="77777777" w:rsidR="00960E30" w:rsidRPr="00960E30" w:rsidRDefault="00960E30" w:rsidP="00960E30">
    <w:pPr>
      <w:pStyle w:val="Zhlav"/>
      <w:jc w:val="right"/>
      <w:rPr>
        <w:rFonts w:ascii="Arial" w:hAnsi="Arial" w:cs="Arial"/>
        <w:b/>
        <w:sz w:val="18"/>
      </w:rPr>
    </w:pPr>
    <w:r w:rsidRPr="00960E30">
      <w:rPr>
        <w:rFonts w:ascii="Arial" w:hAnsi="Arial" w:cs="Arial"/>
        <w:b/>
        <w:sz w:val="18"/>
      </w:rPr>
      <w:t xml:space="preserve">Číslo smlouvy prodávajícího č. 1: </w:t>
    </w:r>
    <w:r w:rsidRPr="00960E30">
      <w:rPr>
        <w:rFonts w:ascii="Arial" w:hAnsi="Arial" w:cs="Arial"/>
        <w:b/>
        <w:sz w:val="18"/>
        <w:highlight w:val="green"/>
      </w:rPr>
      <w:t>doplní účastník</w:t>
    </w:r>
  </w:p>
  <w:p w14:paraId="31DAD18D" w14:textId="77777777" w:rsidR="00960E30" w:rsidRPr="00960E30" w:rsidRDefault="00960E30" w:rsidP="00960E30">
    <w:pPr>
      <w:pStyle w:val="Zhlav"/>
      <w:jc w:val="right"/>
      <w:rPr>
        <w:rFonts w:ascii="Arial" w:hAnsi="Arial" w:cs="Arial"/>
        <w:b/>
        <w:sz w:val="18"/>
      </w:rPr>
    </w:pPr>
    <w:r w:rsidRPr="00960E30">
      <w:rPr>
        <w:rFonts w:ascii="Arial" w:hAnsi="Arial" w:cs="Arial"/>
        <w:b/>
        <w:sz w:val="18"/>
      </w:rPr>
      <w:t xml:space="preserve">Číslo smlouvy prodávajícího č. 2: </w:t>
    </w:r>
    <w:r w:rsidRPr="00960E30">
      <w:rPr>
        <w:rFonts w:ascii="Arial" w:hAnsi="Arial" w:cs="Arial"/>
        <w:b/>
        <w:sz w:val="18"/>
        <w:highlight w:val="green"/>
      </w:rPr>
      <w:t>doplní účastník</w:t>
    </w:r>
  </w:p>
  <w:p w14:paraId="1FC75C77" w14:textId="77777777" w:rsidR="00577E08" w:rsidRDefault="00577E08" w:rsidP="00727C58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2F1A5247" w14:textId="7992ED11" w:rsidR="00577E08" w:rsidRDefault="00BB19F2" w:rsidP="0021118C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  <w:r w:rsidRPr="00BB19F2">
      <w:rPr>
        <w:rFonts w:ascii="Arial" w:hAnsi="Arial" w:cs="Arial"/>
        <w:b/>
        <w:sz w:val="24"/>
      </w:rPr>
      <w:t>Izolátory pro venkovní vedení VVN II</w:t>
    </w:r>
  </w:p>
  <w:p w14:paraId="149DA1C9" w14:textId="77777777" w:rsidR="00BB19F2" w:rsidRPr="00BB19F2" w:rsidRDefault="00BB19F2" w:rsidP="0021118C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</w:p>
  <w:p w14:paraId="1FD32BFC" w14:textId="77777777" w:rsidR="00577E08" w:rsidRPr="00DF1372" w:rsidRDefault="00577E08" w:rsidP="00966868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DF1372">
      <w:rPr>
        <w:rFonts w:ascii="Arial" w:hAnsi="Arial" w:cs="Arial"/>
        <w:b/>
        <w:u w:val="single"/>
      </w:rPr>
      <w:t xml:space="preserve">Příloha 2 </w:t>
    </w:r>
  </w:p>
  <w:p w14:paraId="034B3340" w14:textId="77777777" w:rsidR="00577E08" w:rsidRPr="00DF1372" w:rsidRDefault="00577E08" w:rsidP="006169A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DF1372">
      <w:rPr>
        <w:rFonts w:ascii="Arial" w:hAnsi="Arial" w:cs="Arial"/>
        <w:b/>
      </w:rPr>
      <w:t>Technická specifikace předmětu veřejné zakázky</w:t>
    </w:r>
  </w:p>
  <w:p w14:paraId="76F9C369" w14:textId="77777777" w:rsidR="00577E08" w:rsidRDefault="00577E08" w:rsidP="006169A0">
    <w:pPr>
      <w:tabs>
        <w:tab w:val="left" w:pos="-1980"/>
        <w:tab w:val="left" w:pos="4680"/>
        <w:tab w:val="left" w:pos="4961"/>
      </w:tabs>
      <w:spacing w:line="28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43CA8"/>
    <w:multiLevelType w:val="hybridMultilevel"/>
    <w:tmpl w:val="00F4EB28"/>
    <w:lvl w:ilvl="0" w:tplc="DF86BA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5258B"/>
    <w:multiLevelType w:val="hybridMultilevel"/>
    <w:tmpl w:val="14E86D8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08E240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F47AF"/>
    <w:multiLevelType w:val="multilevel"/>
    <w:tmpl w:val="941C8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B527E"/>
    <w:multiLevelType w:val="hybridMultilevel"/>
    <w:tmpl w:val="74F8EF94"/>
    <w:lvl w:ilvl="0" w:tplc="8F9CBE64">
      <w:start w:val="1"/>
      <w:numFmt w:val="decimal"/>
      <w:lvlText w:val="%1.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8005F"/>
    <w:multiLevelType w:val="hybridMultilevel"/>
    <w:tmpl w:val="75D4ACC4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45001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EE14CC"/>
    <w:multiLevelType w:val="multilevel"/>
    <w:tmpl w:val="5CD269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7" w15:restartNumberingAfterBreak="0">
    <w:nsid w:val="190C16BF"/>
    <w:multiLevelType w:val="hybridMultilevel"/>
    <w:tmpl w:val="7CF8AF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3841314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B862C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FF0624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7F763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C31CD8"/>
    <w:multiLevelType w:val="multilevel"/>
    <w:tmpl w:val="D59430F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6F75BE9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3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F1D7C34"/>
    <w:multiLevelType w:val="hybridMultilevel"/>
    <w:tmpl w:val="505AF97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08E240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934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06637EE"/>
    <w:multiLevelType w:val="hybridMultilevel"/>
    <w:tmpl w:val="049E7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AB384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5BD15F2"/>
    <w:multiLevelType w:val="hybridMultilevel"/>
    <w:tmpl w:val="57CA7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F40A8"/>
    <w:multiLevelType w:val="hybridMultilevel"/>
    <w:tmpl w:val="8EC4A026"/>
    <w:lvl w:ilvl="0" w:tplc="5DCCB39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08E240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D72BC"/>
    <w:multiLevelType w:val="hybridMultilevel"/>
    <w:tmpl w:val="60F4C78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ED31F7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4D342B2"/>
    <w:multiLevelType w:val="hybridMultilevel"/>
    <w:tmpl w:val="D15A230C"/>
    <w:lvl w:ilvl="0" w:tplc="7B9803B8">
      <w:start w:val="1"/>
      <w:numFmt w:val="decimal"/>
      <w:lvlText w:val="%1.1."/>
      <w:lvlJc w:val="left"/>
      <w:pPr>
        <w:ind w:left="1080" w:hanging="360"/>
      </w:pPr>
      <w:rPr>
        <w:rFonts w:ascii="Times New Roman" w:hAnsi="Times New Roman"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73C44C1"/>
    <w:multiLevelType w:val="multilevel"/>
    <w:tmpl w:val="496E5B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74E6283"/>
    <w:multiLevelType w:val="hybridMultilevel"/>
    <w:tmpl w:val="DDB6514C"/>
    <w:lvl w:ilvl="0" w:tplc="5BB23C40">
      <w:start w:val="1"/>
      <w:numFmt w:val="decimal"/>
      <w:lvlText w:val="%1.1."/>
      <w:lvlJc w:val="left"/>
      <w:pPr>
        <w:ind w:left="720" w:hanging="360"/>
      </w:pPr>
      <w:rPr>
        <w:rFonts w:ascii="Times New Roman" w:hAnsi="Times New Roman"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0652C"/>
    <w:multiLevelType w:val="hybridMultilevel"/>
    <w:tmpl w:val="394A4B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B35186"/>
    <w:multiLevelType w:val="hybridMultilevel"/>
    <w:tmpl w:val="83C0F5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8E3724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B025EA2"/>
    <w:multiLevelType w:val="hybridMultilevel"/>
    <w:tmpl w:val="75D4ACC4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7F9D09D3"/>
    <w:multiLevelType w:val="hybridMultilevel"/>
    <w:tmpl w:val="29F8580A"/>
    <w:lvl w:ilvl="0" w:tplc="DAC8AE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3"/>
  </w:num>
  <w:num w:numId="5">
    <w:abstractNumId w:val="17"/>
  </w:num>
  <w:num w:numId="6">
    <w:abstractNumId w:val="21"/>
  </w:num>
  <w:num w:numId="7">
    <w:abstractNumId w:val="27"/>
  </w:num>
  <w:num w:numId="8">
    <w:abstractNumId w:val="7"/>
  </w:num>
  <w:num w:numId="9">
    <w:abstractNumId w:val="29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0"/>
  </w:num>
  <w:num w:numId="19">
    <w:abstractNumId w:val="19"/>
  </w:num>
  <w:num w:numId="20">
    <w:abstractNumId w:val="12"/>
  </w:num>
  <w:num w:numId="21">
    <w:abstractNumId w:val="30"/>
  </w:num>
  <w:num w:numId="22">
    <w:abstractNumId w:val="3"/>
  </w:num>
  <w:num w:numId="23">
    <w:abstractNumId w:val="25"/>
  </w:num>
  <w:num w:numId="24">
    <w:abstractNumId w:val="23"/>
  </w:num>
  <w:num w:numId="25">
    <w:abstractNumId w:val="10"/>
  </w:num>
  <w:num w:numId="26">
    <w:abstractNumId w:val="10"/>
  </w:num>
  <w:num w:numId="27">
    <w:abstractNumId w:val="18"/>
  </w:num>
  <w:num w:numId="28">
    <w:abstractNumId w:val="5"/>
  </w:num>
  <w:num w:numId="29">
    <w:abstractNumId w:val="16"/>
  </w:num>
  <w:num w:numId="30">
    <w:abstractNumId w:val="28"/>
  </w:num>
  <w:num w:numId="31">
    <w:abstractNumId w:val="9"/>
  </w:num>
  <w:num w:numId="32">
    <w:abstractNumId w:val="24"/>
  </w:num>
  <w:num w:numId="33">
    <w:abstractNumId w:val="22"/>
  </w:num>
  <w:num w:numId="34">
    <w:abstractNumId w:val="8"/>
  </w:num>
  <w:num w:numId="35">
    <w:abstractNumId w:val="20"/>
  </w:num>
  <w:num w:numId="36">
    <w:abstractNumId w:val="20"/>
  </w:num>
  <w:num w:numId="37">
    <w:abstractNumId w:val="26"/>
  </w:num>
  <w:num w:numId="38">
    <w:abstractNumId w:val="1"/>
  </w:num>
  <w:num w:numId="39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B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1"/>
  <w:stylePaneSortMethod w:val="0000"/>
  <w:documentProtection w:edit="readOnly" w:enforcement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2787"/>
    <w:rsid w:val="00002E1C"/>
    <w:rsid w:val="0000344C"/>
    <w:rsid w:val="00005FEE"/>
    <w:rsid w:val="00006B09"/>
    <w:rsid w:val="00010BB1"/>
    <w:rsid w:val="00011451"/>
    <w:rsid w:val="00011C4C"/>
    <w:rsid w:val="00012442"/>
    <w:rsid w:val="00013606"/>
    <w:rsid w:val="000141FB"/>
    <w:rsid w:val="00014239"/>
    <w:rsid w:val="00015328"/>
    <w:rsid w:val="000156E3"/>
    <w:rsid w:val="00016BFB"/>
    <w:rsid w:val="000207F8"/>
    <w:rsid w:val="00020CD7"/>
    <w:rsid w:val="000218FE"/>
    <w:rsid w:val="00022537"/>
    <w:rsid w:val="00023351"/>
    <w:rsid w:val="00025051"/>
    <w:rsid w:val="00025C19"/>
    <w:rsid w:val="00026721"/>
    <w:rsid w:val="00027581"/>
    <w:rsid w:val="0003009A"/>
    <w:rsid w:val="00030DBE"/>
    <w:rsid w:val="0003175A"/>
    <w:rsid w:val="00031C49"/>
    <w:rsid w:val="00032316"/>
    <w:rsid w:val="00032F0A"/>
    <w:rsid w:val="00035F20"/>
    <w:rsid w:val="00036131"/>
    <w:rsid w:val="00036870"/>
    <w:rsid w:val="00036EF1"/>
    <w:rsid w:val="00045D71"/>
    <w:rsid w:val="0004693B"/>
    <w:rsid w:val="0005057F"/>
    <w:rsid w:val="00053F6C"/>
    <w:rsid w:val="00053F7F"/>
    <w:rsid w:val="00054C9C"/>
    <w:rsid w:val="000557E1"/>
    <w:rsid w:val="00056164"/>
    <w:rsid w:val="000561DA"/>
    <w:rsid w:val="00056513"/>
    <w:rsid w:val="0005690D"/>
    <w:rsid w:val="000623A1"/>
    <w:rsid w:val="00062A3D"/>
    <w:rsid w:val="00062D21"/>
    <w:rsid w:val="00064153"/>
    <w:rsid w:val="00064970"/>
    <w:rsid w:val="00065A25"/>
    <w:rsid w:val="00066129"/>
    <w:rsid w:val="00070745"/>
    <w:rsid w:val="00070757"/>
    <w:rsid w:val="00070A84"/>
    <w:rsid w:val="00070AAC"/>
    <w:rsid w:val="00071053"/>
    <w:rsid w:val="000710EB"/>
    <w:rsid w:val="0007131C"/>
    <w:rsid w:val="00071E1F"/>
    <w:rsid w:val="00072677"/>
    <w:rsid w:val="00072C01"/>
    <w:rsid w:val="00073549"/>
    <w:rsid w:val="00074965"/>
    <w:rsid w:val="000751EA"/>
    <w:rsid w:val="000751FE"/>
    <w:rsid w:val="0007598A"/>
    <w:rsid w:val="00076F61"/>
    <w:rsid w:val="000807DE"/>
    <w:rsid w:val="00081FA8"/>
    <w:rsid w:val="0008397E"/>
    <w:rsid w:val="000859BE"/>
    <w:rsid w:val="00090497"/>
    <w:rsid w:val="00090BCF"/>
    <w:rsid w:val="00090D27"/>
    <w:rsid w:val="0009136D"/>
    <w:rsid w:val="0009171D"/>
    <w:rsid w:val="00093AE4"/>
    <w:rsid w:val="00093D40"/>
    <w:rsid w:val="00095B65"/>
    <w:rsid w:val="00095C65"/>
    <w:rsid w:val="000A0689"/>
    <w:rsid w:val="000A0A41"/>
    <w:rsid w:val="000A2A11"/>
    <w:rsid w:val="000A2C79"/>
    <w:rsid w:val="000A315B"/>
    <w:rsid w:val="000A3E73"/>
    <w:rsid w:val="000A3F01"/>
    <w:rsid w:val="000A3F79"/>
    <w:rsid w:val="000A4C7A"/>
    <w:rsid w:val="000A4D51"/>
    <w:rsid w:val="000A5CA9"/>
    <w:rsid w:val="000A60CC"/>
    <w:rsid w:val="000A7B1D"/>
    <w:rsid w:val="000B0AA8"/>
    <w:rsid w:val="000B1DB4"/>
    <w:rsid w:val="000C172E"/>
    <w:rsid w:val="000C29FD"/>
    <w:rsid w:val="000C2ABC"/>
    <w:rsid w:val="000C34C4"/>
    <w:rsid w:val="000C3D44"/>
    <w:rsid w:val="000C61C9"/>
    <w:rsid w:val="000C61E3"/>
    <w:rsid w:val="000C6C33"/>
    <w:rsid w:val="000D1035"/>
    <w:rsid w:val="000D1052"/>
    <w:rsid w:val="000D1157"/>
    <w:rsid w:val="000D179A"/>
    <w:rsid w:val="000D1A18"/>
    <w:rsid w:val="000D2E4C"/>
    <w:rsid w:val="000D338A"/>
    <w:rsid w:val="000D407F"/>
    <w:rsid w:val="000D4238"/>
    <w:rsid w:val="000D552B"/>
    <w:rsid w:val="000D750A"/>
    <w:rsid w:val="000D799A"/>
    <w:rsid w:val="000E132B"/>
    <w:rsid w:val="000E260A"/>
    <w:rsid w:val="000E3CF0"/>
    <w:rsid w:val="000E4BED"/>
    <w:rsid w:val="000E5D96"/>
    <w:rsid w:val="000E67BF"/>
    <w:rsid w:val="000E7074"/>
    <w:rsid w:val="000F10CA"/>
    <w:rsid w:val="000F17D6"/>
    <w:rsid w:val="000F233C"/>
    <w:rsid w:val="000F2A3F"/>
    <w:rsid w:val="000F6FF3"/>
    <w:rsid w:val="00101835"/>
    <w:rsid w:val="001039F6"/>
    <w:rsid w:val="001040FC"/>
    <w:rsid w:val="00104781"/>
    <w:rsid w:val="00106A29"/>
    <w:rsid w:val="00111C26"/>
    <w:rsid w:val="001120BA"/>
    <w:rsid w:val="0011213F"/>
    <w:rsid w:val="00116E92"/>
    <w:rsid w:val="0011791F"/>
    <w:rsid w:val="00120546"/>
    <w:rsid w:val="00122B15"/>
    <w:rsid w:val="001235CA"/>
    <w:rsid w:val="00123C09"/>
    <w:rsid w:val="001257E0"/>
    <w:rsid w:val="001259EF"/>
    <w:rsid w:val="00126547"/>
    <w:rsid w:val="001327D9"/>
    <w:rsid w:val="00132FFB"/>
    <w:rsid w:val="00133ADF"/>
    <w:rsid w:val="001344F0"/>
    <w:rsid w:val="0013486A"/>
    <w:rsid w:val="00134A91"/>
    <w:rsid w:val="00134EDB"/>
    <w:rsid w:val="001350DE"/>
    <w:rsid w:val="0013598D"/>
    <w:rsid w:val="00135ACA"/>
    <w:rsid w:val="00140EA9"/>
    <w:rsid w:val="0014114D"/>
    <w:rsid w:val="001438E7"/>
    <w:rsid w:val="0014441A"/>
    <w:rsid w:val="00145F77"/>
    <w:rsid w:val="00146958"/>
    <w:rsid w:val="00151CE7"/>
    <w:rsid w:val="001537FF"/>
    <w:rsid w:val="00153FF9"/>
    <w:rsid w:val="00154373"/>
    <w:rsid w:val="001547CD"/>
    <w:rsid w:val="0015504A"/>
    <w:rsid w:val="0015563E"/>
    <w:rsid w:val="001558FD"/>
    <w:rsid w:val="00155E74"/>
    <w:rsid w:val="00156592"/>
    <w:rsid w:val="0015693A"/>
    <w:rsid w:val="00156A0B"/>
    <w:rsid w:val="00156EAB"/>
    <w:rsid w:val="00157AD3"/>
    <w:rsid w:val="00161257"/>
    <w:rsid w:val="001627CF"/>
    <w:rsid w:val="0016432B"/>
    <w:rsid w:val="00164C07"/>
    <w:rsid w:val="00164D98"/>
    <w:rsid w:val="00165C02"/>
    <w:rsid w:val="00166842"/>
    <w:rsid w:val="001725F7"/>
    <w:rsid w:val="00173E50"/>
    <w:rsid w:val="001761FC"/>
    <w:rsid w:val="00176B69"/>
    <w:rsid w:val="0017720F"/>
    <w:rsid w:val="00177AA2"/>
    <w:rsid w:val="001802AD"/>
    <w:rsid w:val="0018064A"/>
    <w:rsid w:val="00180E6F"/>
    <w:rsid w:val="00181993"/>
    <w:rsid w:val="00182EBB"/>
    <w:rsid w:val="00183DCC"/>
    <w:rsid w:val="00183EB0"/>
    <w:rsid w:val="00185CD1"/>
    <w:rsid w:val="00186059"/>
    <w:rsid w:val="00186CAF"/>
    <w:rsid w:val="001876B2"/>
    <w:rsid w:val="00192F2F"/>
    <w:rsid w:val="00194D60"/>
    <w:rsid w:val="001A2B6E"/>
    <w:rsid w:val="001A2F83"/>
    <w:rsid w:val="001A41C4"/>
    <w:rsid w:val="001A4D61"/>
    <w:rsid w:val="001A7E80"/>
    <w:rsid w:val="001B098E"/>
    <w:rsid w:val="001B154A"/>
    <w:rsid w:val="001B2BCB"/>
    <w:rsid w:val="001B3862"/>
    <w:rsid w:val="001B5FBF"/>
    <w:rsid w:val="001B668F"/>
    <w:rsid w:val="001B6FE0"/>
    <w:rsid w:val="001C0305"/>
    <w:rsid w:val="001C172D"/>
    <w:rsid w:val="001C2038"/>
    <w:rsid w:val="001C2461"/>
    <w:rsid w:val="001C2A3F"/>
    <w:rsid w:val="001C3DFD"/>
    <w:rsid w:val="001C3EDA"/>
    <w:rsid w:val="001C40BA"/>
    <w:rsid w:val="001C4BFE"/>
    <w:rsid w:val="001C63B5"/>
    <w:rsid w:val="001C68E8"/>
    <w:rsid w:val="001C6CDE"/>
    <w:rsid w:val="001C7347"/>
    <w:rsid w:val="001C73CD"/>
    <w:rsid w:val="001C7DB0"/>
    <w:rsid w:val="001D140B"/>
    <w:rsid w:val="001D38D7"/>
    <w:rsid w:val="001D65F9"/>
    <w:rsid w:val="001D6EEB"/>
    <w:rsid w:val="001D746C"/>
    <w:rsid w:val="001D791E"/>
    <w:rsid w:val="001D7F56"/>
    <w:rsid w:val="001E0672"/>
    <w:rsid w:val="001E1879"/>
    <w:rsid w:val="001E433B"/>
    <w:rsid w:val="001E59EB"/>
    <w:rsid w:val="001E5B8C"/>
    <w:rsid w:val="001E5D11"/>
    <w:rsid w:val="001E6138"/>
    <w:rsid w:val="001E770F"/>
    <w:rsid w:val="001F0638"/>
    <w:rsid w:val="001F10BD"/>
    <w:rsid w:val="001F1542"/>
    <w:rsid w:val="001F26B2"/>
    <w:rsid w:val="001F4844"/>
    <w:rsid w:val="001F51F0"/>
    <w:rsid w:val="001F5526"/>
    <w:rsid w:val="001F59D2"/>
    <w:rsid w:val="001F64D8"/>
    <w:rsid w:val="00200E0D"/>
    <w:rsid w:val="0020115B"/>
    <w:rsid w:val="00201E65"/>
    <w:rsid w:val="00202A1E"/>
    <w:rsid w:val="002032F8"/>
    <w:rsid w:val="002040A3"/>
    <w:rsid w:val="0020546E"/>
    <w:rsid w:val="0020693C"/>
    <w:rsid w:val="0021118C"/>
    <w:rsid w:val="00212413"/>
    <w:rsid w:val="002135C7"/>
    <w:rsid w:val="00214CC6"/>
    <w:rsid w:val="00215C9B"/>
    <w:rsid w:val="00216DDA"/>
    <w:rsid w:val="00217705"/>
    <w:rsid w:val="0022028A"/>
    <w:rsid w:val="002202BC"/>
    <w:rsid w:val="00220711"/>
    <w:rsid w:val="002253D6"/>
    <w:rsid w:val="002253E1"/>
    <w:rsid w:val="00225D74"/>
    <w:rsid w:val="002268A9"/>
    <w:rsid w:val="00226905"/>
    <w:rsid w:val="0022717A"/>
    <w:rsid w:val="00230C63"/>
    <w:rsid w:val="002317B4"/>
    <w:rsid w:val="0023406C"/>
    <w:rsid w:val="00235928"/>
    <w:rsid w:val="00236343"/>
    <w:rsid w:val="00236981"/>
    <w:rsid w:val="00236A29"/>
    <w:rsid w:val="00243FE9"/>
    <w:rsid w:val="0024491D"/>
    <w:rsid w:val="00244B85"/>
    <w:rsid w:val="00245983"/>
    <w:rsid w:val="00246025"/>
    <w:rsid w:val="00246F84"/>
    <w:rsid w:val="00247A55"/>
    <w:rsid w:val="00247BAF"/>
    <w:rsid w:val="00251449"/>
    <w:rsid w:val="0025374F"/>
    <w:rsid w:val="0026032C"/>
    <w:rsid w:val="00260E79"/>
    <w:rsid w:val="002619CB"/>
    <w:rsid w:val="00263E39"/>
    <w:rsid w:val="00263E8F"/>
    <w:rsid w:val="00263F33"/>
    <w:rsid w:val="002650B5"/>
    <w:rsid w:val="0026594A"/>
    <w:rsid w:val="00265CBE"/>
    <w:rsid w:val="00265E10"/>
    <w:rsid w:val="00266621"/>
    <w:rsid w:val="00266C60"/>
    <w:rsid w:val="002671F1"/>
    <w:rsid w:val="002673BC"/>
    <w:rsid w:val="00267DCE"/>
    <w:rsid w:val="00270196"/>
    <w:rsid w:val="00273124"/>
    <w:rsid w:val="00274499"/>
    <w:rsid w:val="00275079"/>
    <w:rsid w:val="0027569F"/>
    <w:rsid w:val="00275C78"/>
    <w:rsid w:val="002762C2"/>
    <w:rsid w:val="00280205"/>
    <w:rsid w:val="002813C6"/>
    <w:rsid w:val="00281D2C"/>
    <w:rsid w:val="002824C0"/>
    <w:rsid w:val="0028283C"/>
    <w:rsid w:val="0028354C"/>
    <w:rsid w:val="0028552C"/>
    <w:rsid w:val="002861D1"/>
    <w:rsid w:val="00287085"/>
    <w:rsid w:val="002907AF"/>
    <w:rsid w:val="002908B5"/>
    <w:rsid w:val="0029326B"/>
    <w:rsid w:val="00293431"/>
    <w:rsid w:val="0029426C"/>
    <w:rsid w:val="00294560"/>
    <w:rsid w:val="00297BD3"/>
    <w:rsid w:val="002A1643"/>
    <w:rsid w:val="002A17E7"/>
    <w:rsid w:val="002A2162"/>
    <w:rsid w:val="002A2932"/>
    <w:rsid w:val="002A3C4A"/>
    <w:rsid w:val="002A45F2"/>
    <w:rsid w:val="002A489B"/>
    <w:rsid w:val="002A4997"/>
    <w:rsid w:val="002A5ABD"/>
    <w:rsid w:val="002A6A22"/>
    <w:rsid w:val="002A7198"/>
    <w:rsid w:val="002B1FCD"/>
    <w:rsid w:val="002B21E8"/>
    <w:rsid w:val="002B5223"/>
    <w:rsid w:val="002B60E0"/>
    <w:rsid w:val="002B6719"/>
    <w:rsid w:val="002B7274"/>
    <w:rsid w:val="002B7CAB"/>
    <w:rsid w:val="002C0771"/>
    <w:rsid w:val="002C1592"/>
    <w:rsid w:val="002C187B"/>
    <w:rsid w:val="002C2409"/>
    <w:rsid w:val="002C2C48"/>
    <w:rsid w:val="002C30B3"/>
    <w:rsid w:val="002C3619"/>
    <w:rsid w:val="002C3873"/>
    <w:rsid w:val="002C433B"/>
    <w:rsid w:val="002D0D29"/>
    <w:rsid w:val="002D1EC1"/>
    <w:rsid w:val="002D3042"/>
    <w:rsid w:val="002D495E"/>
    <w:rsid w:val="002D4E19"/>
    <w:rsid w:val="002D54FB"/>
    <w:rsid w:val="002D5F62"/>
    <w:rsid w:val="002D6418"/>
    <w:rsid w:val="002D713F"/>
    <w:rsid w:val="002E100D"/>
    <w:rsid w:val="002E3103"/>
    <w:rsid w:val="002E3E7C"/>
    <w:rsid w:val="002E3F92"/>
    <w:rsid w:val="002E3FCE"/>
    <w:rsid w:val="002E48CC"/>
    <w:rsid w:val="002E4C4F"/>
    <w:rsid w:val="002E77B6"/>
    <w:rsid w:val="002F01EB"/>
    <w:rsid w:val="002F025D"/>
    <w:rsid w:val="002F1A05"/>
    <w:rsid w:val="002F206E"/>
    <w:rsid w:val="002F2556"/>
    <w:rsid w:val="002F3041"/>
    <w:rsid w:val="002F4515"/>
    <w:rsid w:val="002F5398"/>
    <w:rsid w:val="002F5544"/>
    <w:rsid w:val="002F64E2"/>
    <w:rsid w:val="00301614"/>
    <w:rsid w:val="003017F4"/>
    <w:rsid w:val="003019D8"/>
    <w:rsid w:val="00302B14"/>
    <w:rsid w:val="00303452"/>
    <w:rsid w:val="00305A56"/>
    <w:rsid w:val="00305AD3"/>
    <w:rsid w:val="00307A59"/>
    <w:rsid w:val="00310751"/>
    <w:rsid w:val="003121C2"/>
    <w:rsid w:val="00312AE8"/>
    <w:rsid w:val="00312EFC"/>
    <w:rsid w:val="003131D8"/>
    <w:rsid w:val="0031345C"/>
    <w:rsid w:val="003137CA"/>
    <w:rsid w:val="0031450E"/>
    <w:rsid w:val="0031463A"/>
    <w:rsid w:val="0031472C"/>
    <w:rsid w:val="00314ADB"/>
    <w:rsid w:val="003161BC"/>
    <w:rsid w:val="00320123"/>
    <w:rsid w:val="00322FE4"/>
    <w:rsid w:val="00323483"/>
    <w:rsid w:val="003238BB"/>
    <w:rsid w:val="00325087"/>
    <w:rsid w:val="003259DE"/>
    <w:rsid w:val="00325BF2"/>
    <w:rsid w:val="00325D09"/>
    <w:rsid w:val="003266EB"/>
    <w:rsid w:val="003271B1"/>
    <w:rsid w:val="00331BC4"/>
    <w:rsid w:val="00333673"/>
    <w:rsid w:val="0033389D"/>
    <w:rsid w:val="00336754"/>
    <w:rsid w:val="003428FD"/>
    <w:rsid w:val="00343C21"/>
    <w:rsid w:val="003459EA"/>
    <w:rsid w:val="00346944"/>
    <w:rsid w:val="00346E0B"/>
    <w:rsid w:val="003473C8"/>
    <w:rsid w:val="00347801"/>
    <w:rsid w:val="00350119"/>
    <w:rsid w:val="00350DFD"/>
    <w:rsid w:val="00351704"/>
    <w:rsid w:val="0035232F"/>
    <w:rsid w:val="00352469"/>
    <w:rsid w:val="003526CB"/>
    <w:rsid w:val="0035390F"/>
    <w:rsid w:val="00353959"/>
    <w:rsid w:val="00354453"/>
    <w:rsid w:val="00354552"/>
    <w:rsid w:val="00355337"/>
    <w:rsid w:val="0035541C"/>
    <w:rsid w:val="003558EB"/>
    <w:rsid w:val="00355DF2"/>
    <w:rsid w:val="003579D5"/>
    <w:rsid w:val="00357A93"/>
    <w:rsid w:val="00357BE4"/>
    <w:rsid w:val="00360184"/>
    <w:rsid w:val="00360ACC"/>
    <w:rsid w:val="00363C4B"/>
    <w:rsid w:val="00363D46"/>
    <w:rsid w:val="00365D93"/>
    <w:rsid w:val="00367F31"/>
    <w:rsid w:val="00370DD0"/>
    <w:rsid w:val="003712B4"/>
    <w:rsid w:val="00372144"/>
    <w:rsid w:val="00372538"/>
    <w:rsid w:val="00372981"/>
    <w:rsid w:val="0038032D"/>
    <w:rsid w:val="003806DD"/>
    <w:rsid w:val="003814ED"/>
    <w:rsid w:val="0038171C"/>
    <w:rsid w:val="00381DFD"/>
    <w:rsid w:val="00383FF2"/>
    <w:rsid w:val="003861E0"/>
    <w:rsid w:val="00386238"/>
    <w:rsid w:val="0038788E"/>
    <w:rsid w:val="00390B00"/>
    <w:rsid w:val="00390C83"/>
    <w:rsid w:val="00390CB7"/>
    <w:rsid w:val="0039130E"/>
    <w:rsid w:val="00393091"/>
    <w:rsid w:val="00394A60"/>
    <w:rsid w:val="00394F71"/>
    <w:rsid w:val="003A041D"/>
    <w:rsid w:val="003A100C"/>
    <w:rsid w:val="003A2C8B"/>
    <w:rsid w:val="003A3DE1"/>
    <w:rsid w:val="003A4633"/>
    <w:rsid w:val="003A521A"/>
    <w:rsid w:val="003A729B"/>
    <w:rsid w:val="003A73FB"/>
    <w:rsid w:val="003A7D0D"/>
    <w:rsid w:val="003B0A3B"/>
    <w:rsid w:val="003B0FB4"/>
    <w:rsid w:val="003B19B1"/>
    <w:rsid w:val="003B1E48"/>
    <w:rsid w:val="003B4ABA"/>
    <w:rsid w:val="003B50AC"/>
    <w:rsid w:val="003B71F2"/>
    <w:rsid w:val="003B739A"/>
    <w:rsid w:val="003C02D2"/>
    <w:rsid w:val="003C0D9F"/>
    <w:rsid w:val="003C18B5"/>
    <w:rsid w:val="003C2BD5"/>
    <w:rsid w:val="003C6330"/>
    <w:rsid w:val="003C6434"/>
    <w:rsid w:val="003C70E7"/>
    <w:rsid w:val="003D0104"/>
    <w:rsid w:val="003D4223"/>
    <w:rsid w:val="003D5418"/>
    <w:rsid w:val="003D6181"/>
    <w:rsid w:val="003D7DDF"/>
    <w:rsid w:val="003E06C1"/>
    <w:rsid w:val="003E3020"/>
    <w:rsid w:val="003E351D"/>
    <w:rsid w:val="003E3AE8"/>
    <w:rsid w:val="003E4902"/>
    <w:rsid w:val="003E4BEC"/>
    <w:rsid w:val="003E51A1"/>
    <w:rsid w:val="003E5D0A"/>
    <w:rsid w:val="003E69F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1AE7"/>
    <w:rsid w:val="00412941"/>
    <w:rsid w:val="00412999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3098"/>
    <w:rsid w:val="0042413C"/>
    <w:rsid w:val="004266F8"/>
    <w:rsid w:val="00426B71"/>
    <w:rsid w:val="00426BE8"/>
    <w:rsid w:val="0042722D"/>
    <w:rsid w:val="00427EE0"/>
    <w:rsid w:val="00427F6E"/>
    <w:rsid w:val="0043083C"/>
    <w:rsid w:val="00432598"/>
    <w:rsid w:val="0043334A"/>
    <w:rsid w:val="004343DB"/>
    <w:rsid w:val="004346BC"/>
    <w:rsid w:val="00435168"/>
    <w:rsid w:val="004355AC"/>
    <w:rsid w:val="00435A6F"/>
    <w:rsid w:val="0043685C"/>
    <w:rsid w:val="00436FCC"/>
    <w:rsid w:val="0043724D"/>
    <w:rsid w:val="00437CEC"/>
    <w:rsid w:val="00443384"/>
    <w:rsid w:val="00445FF5"/>
    <w:rsid w:val="00447D18"/>
    <w:rsid w:val="00447F59"/>
    <w:rsid w:val="00450673"/>
    <w:rsid w:val="00451039"/>
    <w:rsid w:val="00451F21"/>
    <w:rsid w:val="0045249A"/>
    <w:rsid w:val="004532B0"/>
    <w:rsid w:val="00453764"/>
    <w:rsid w:val="00454DC5"/>
    <w:rsid w:val="00455EF7"/>
    <w:rsid w:val="00456D12"/>
    <w:rsid w:val="00457EAA"/>
    <w:rsid w:val="00460862"/>
    <w:rsid w:val="0046210B"/>
    <w:rsid w:val="0046275D"/>
    <w:rsid w:val="004638A6"/>
    <w:rsid w:val="004640BA"/>
    <w:rsid w:val="004662EA"/>
    <w:rsid w:val="00467F1A"/>
    <w:rsid w:val="00470F60"/>
    <w:rsid w:val="00470FD7"/>
    <w:rsid w:val="00471040"/>
    <w:rsid w:val="0047114E"/>
    <w:rsid w:val="0047279C"/>
    <w:rsid w:val="004752F4"/>
    <w:rsid w:val="0047570A"/>
    <w:rsid w:val="00475F08"/>
    <w:rsid w:val="00476459"/>
    <w:rsid w:val="00476CA8"/>
    <w:rsid w:val="00480F86"/>
    <w:rsid w:val="0048100F"/>
    <w:rsid w:val="00481C65"/>
    <w:rsid w:val="0048276A"/>
    <w:rsid w:val="00482CD7"/>
    <w:rsid w:val="004832DF"/>
    <w:rsid w:val="0048397B"/>
    <w:rsid w:val="00484F5F"/>
    <w:rsid w:val="0048601B"/>
    <w:rsid w:val="0048634A"/>
    <w:rsid w:val="00486E08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4782"/>
    <w:rsid w:val="004A4E2A"/>
    <w:rsid w:val="004A501C"/>
    <w:rsid w:val="004A5118"/>
    <w:rsid w:val="004A596A"/>
    <w:rsid w:val="004A7823"/>
    <w:rsid w:val="004B0E9D"/>
    <w:rsid w:val="004B15CA"/>
    <w:rsid w:val="004B16EE"/>
    <w:rsid w:val="004B1832"/>
    <w:rsid w:val="004B2955"/>
    <w:rsid w:val="004B2BEA"/>
    <w:rsid w:val="004B344C"/>
    <w:rsid w:val="004B4702"/>
    <w:rsid w:val="004B4C7B"/>
    <w:rsid w:val="004B4D31"/>
    <w:rsid w:val="004B6D42"/>
    <w:rsid w:val="004B76B9"/>
    <w:rsid w:val="004C1752"/>
    <w:rsid w:val="004C1F88"/>
    <w:rsid w:val="004C2850"/>
    <w:rsid w:val="004C3605"/>
    <w:rsid w:val="004C383E"/>
    <w:rsid w:val="004C459D"/>
    <w:rsid w:val="004C4668"/>
    <w:rsid w:val="004C4C36"/>
    <w:rsid w:val="004C5A28"/>
    <w:rsid w:val="004C77BC"/>
    <w:rsid w:val="004C7FEF"/>
    <w:rsid w:val="004D0AD5"/>
    <w:rsid w:val="004D10B2"/>
    <w:rsid w:val="004D10BB"/>
    <w:rsid w:val="004D3532"/>
    <w:rsid w:val="004D7D14"/>
    <w:rsid w:val="004E0486"/>
    <w:rsid w:val="004E0901"/>
    <w:rsid w:val="004E3754"/>
    <w:rsid w:val="004E390C"/>
    <w:rsid w:val="004E40D9"/>
    <w:rsid w:val="004E4816"/>
    <w:rsid w:val="004E55EF"/>
    <w:rsid w:val="004E7B96"/>
    <w:rsid w:val="004F0A8F"/>
    <w:rsid w:val="004F11E6"/>
    <w:rsid w:val="004F173D"/>
    <w:rsid w:val="004F18B0"/>
    <w:rsid w:val="004F2032"/>
    <w:rsid w:val="004F23AB"/>
    <w:rsid w:val="004F40B8"/>
    <w:rsid w:val="004F4F8B"/>
    <w:rsid w:val="004F6885"/>
    <w:rsid w:val="004F7220"/>
    <w:rsid w:val="004F7930"/>
    <w:rsid w:val="00500372"/>
    <w:rsid w:val="00501E01"/>
    <w:rsid w:val="00501EF3"/>
    <w:rsid w:val="00503688"/>
    <w:rsid w:val="00506044"/>
    <w:rsid w:val="00507025"/>
    <w:rsid w:val="00507415"/>
    <w:rsid w:val="0050770D"/>
    <w:rsid w:val="0051014E"/>
    <w:rsid w:val="0051080D"/>
    <w:rsid w:val="00512616"/>
    <w:rsid w:val="00512C4D"/>
    <w:rsid w:val="0051312C"/>
    <w:rsid w:val="00513F46"/>
    <w:rsid w:val="00516522"/>
    <w:rsid w:val="0051657F"/>
    <w:rsid w:val="0051717F"/>
    <w:rsid w:val="00520039"/>
    <w:rsid w:val="0052073F"/>
    <w:rsid w:val="00520DB5"/>
    <w:rsid w:val="00521750"/>
    <w:rsid w:val="00523FE3"/>
    <w:rsid w:val="0052464B"/>
    <w:rsid w:val="00526118"/>
    <w:rsid w:val="00526CA2"/>
    <w:rsid w:val="00526F20"/>
    <w:rsid w:val="005278F7"/>
    <w:rsid w:val="00527CD2"/>
    <w:rsid w:val="0053039E"/>
    <w:rsid w:val="005309F7"/>
    <w:rsid w:val="00530EF7"/>
    <w:rsid w:val="00532AAD"/>
    <w:rsid w:val="00533451"/>
    <w:rsid w:val="00533543"/>
    <w:rsid w:val="0053479C"/>
    <w:rsid w:val="00534951"/>
    <w:rsid w:val="00536002"/>
    <w:rsid w:val="00536716"/>
    <w:rsid w:val="00540F1E"/>
    <w:rsid w:val="00541FAA"/>
    <w:rsid w:val="00543CE9"/>
    <w:rsid w:val="00544A1E"/>
    <w:rsid w:val="00544E33"/>
    <w:rsid w:val="00544F14"/>
    <w:rsid w:val="00545205"/>
    <w:rsid w:val="00546B2F"/>
    <w:rsid w:val="00546CAA"/>
    <w:rsid w:val="00546D54"/>
    <w:rsid w:val="00547DF2"/>
    <w:rsid w:val="00550592"/>
    <w:rsid w:val="00550BA3"/>
    <w:rsid w:val="0055195E"/>
    <w:rsid w:val="00552DA5"/>
    <w:rsid w:val="0055330E"/>
    <w:rsid w:val="00554C8B"/>
    <w:rsid w:val="00555072"/>
    <w:rsid w:val="005559F2"/>
    <w:rsid w:val="0055782F"/>
    <w:rsid w:val="00557F05"/>
    <w:rsid w:val="00561467"/>
    <w:rsid w:val="005628AF"/>
    <w:rsid w:val="00565780"/>
    <w:rsid w:val="00566837"/>
    <w:rsid w:val="00567932"/>
    <w:rsid w:val="00571228"/>
    <w:rsid w:val="00571947"/>
    <w:rsid w:val="00572595"/>
    <w:rsid w:val="00573FA6"/>
    <w:rsid w:val="0057447A"/>
    <w:rsid w:val="0057604A"/>
    <w:rsid w:val="00576076"/>
    <w:rsid w:val="00577D7B"/>
    <w:rsid w:val="00577D9A"/>
    <w:rsid w:val="00577E08"/>
    <w:rsid w:val="005822E6"/>
    <w:rsid w:val="005831AD"/>
    <w:rsid w:val="00585A92"/>
    <w:rsid w:val="0058605F"/>
    <w:rsid w:val="005864E0"/>
    <w:rsid w:val="005924CA"/>
    <w:rsid w:val="00592A86"/>
    <w:rsid w:val="00593156"/>
    <w:rsid w:val="00593618"/>
    <w:rsid w:val="0059484B"/>
    <w:rsid w:val="005949E8"/>
    <w:rsid w:val="00595605"/>
    <w:rsid w:val="00597D53"/>
    <w:rsid w:val="005A02BD"/>
    <w:rsid w:val="005A069C"/>
    <w:rsid w:val="005A0CA9"/>
    <w:rsid w:val="005A1231"/>
    <w:rsid w:val="005A2A36"/>
    <w:rsid w:val="005A2B57"/>
    <w:rsid w:val="005A3C9C"/>
    <w:rsid w:val="005A4E80"/>
    <w:rsid w:val="005A7B49"/>
    <w:rsid w:val="005B114B"/>
    <w:rsid w:val="005B16B2"/>
    <w:rsid w:val="005B276D"/>
    <w:rsid w:val="005B3D1B"/>
    <w:rsid w:val="005B4929"/>
    <w:rsid w:val="005B5338"/>
    <w:rsid w:val="005B6729"/>
    <w:rsid w:val="005B6C0C"/>
    <w:rsid w:val="005B7AF6"/>
    <w:rsid w:val="005C0D98"/>
    <w:rsid w:val="005C214D"/>
    <w:rsid w:val="005C289A"/>
    <w:rsid w:val="005C5532"/>
    <w:rsid w:val="005C5BD2"/>
    <w:rsid w:val="005C6028"/>
    <w:rsid w:val="005C64A8"/>
    <w:rsid w:val="005C6A0B"/>
    <w:rsid w:val="005C6C8C"/>
    <w:rsid w:val="005C6F22"/>
    <w:rsid w:val="005D2F73"/>
    <w:rsid w:val="005D444C"/>
    <w:rsid w:val="005D4EDB"/>
    <w:rsid w:val="005D68EE"/>
    <w:rsid w:val="005D77B8"/>
    <w:rsid w:val="005D7F5C"/>
    <w:rsid w:val="005E075D"/>
    <w:rsid w:val="005E0F72"/>
    <w:rsid w:val="005E174F"/>
    <w:rsid w:val="005E231B"/>
    <w:rsid w:val="005E2EAC"/>
    <w:rsid w:val="005E3257"/>
    <w:rsid w:val="005E33E7"/>
    <w:rsid w:val="005E42B3"/>
    <w:rsid w:val="005E4473"/>
    <w:rsid w:val="005E4EB4"/>
    <w:rsid w:val="005E5554"/>
    <w:rsid w:val="005E6226"/>
    <w:rsid w:val="005E7527"/>
    <w:rsid w:val="005E7EB6"/>
    <w:rsid w:val="005F02D6"/>
    <w:rsid w:val="005F0D3C"/>
    <w:rsid w:val="005F2B6F"/>
    <w:rsid w:val="005F2BA3"/>
    <w:rsid w:val="005F45DC"/>
    <w:rsid w:val="005F4D69"/>
    <w:rsid w:val="005F53DD"/>
    <w:rsid w:val="005F5677"/>
    <w:rsid w:val="005F5E79"/>
    <w:rsid w:val="005F7B2D"/>
    <w:rsid w:val="006009AD"/>
    <w:rsid w:val="00600B8B"/>
    <w:rsid w:val="006015E1"/>
    <w:rsid w:val="00601F9E"/>
    <w:rsid w:val="0060335D"/>
    <w:rsid w:val="00604038"/>
    <w:rsid w:val="006045BE"/>
    <w:rsid w:val="00604DD8"/>
    <w:rsid w:val="00606324"/>
    <w:rsid w:val="0060660F"/>
    <w:rsid w:val="00607577"/>
    <w:rsid w:val="006103F4"/>
    <w:rsid w:val="00612C3C"/>
    <w:rsid w:val="006132EC"/>
    <w:rsid w:val="00613DB6"/>
    <w:rsid w:val="00616156"/>
    <w:rsid w:val="006169A0"/>
    <w:rsid w:val="00616DB2"/>
    <w:rsid w:val="00620A55"/>
    <w:rsid w:val="00621C5E"/>
    <w:rsid w:val="00622020"/>
    <w:rsid w:val="00623452"/>
    <w:rsid w:val="00624E38"/>
    <w:rsid w:val="00625ADB"/>
    <w:rsid w:val="00625E13"/>
    <w:rsid w:val="00626295"/>
    <w:rsid w:val="00627A24"/>
    <w:rsid w:val="006300BA"/>
    <w:rsid w:val="006305F5"/>
    <w:rsid w:val="00631584"/>
    <w:rsid w:val="0063434C"/>
    <w:rsid w:val="00640FC8"/>
    <w:rsid w:val="00641B67"/>
    <w:rsid w:val="00641C46"/>
    <w:rsid w:val="00641F28"/>
    <w:rsid w:val="00642159"/>
    <w:rsid w:val="00642190"/>
    <w:rsid w:val="00642B5A"/>
    <w:rsid w:val="00643CC8"/>
    <w:rsid w:val="006463DF"/>
    <w:rsid w:val="006464BF"/>
    <w:rsid w:val="0064788C"/>
    <w:rsid w:val="00647A27"/>
    <w:rsid w:val="00647A3F"/>
    <w:rsid w:val="006512BB"/>
    <w:rsid w:val="00652631"/>
    <w:rsid w:val="006544AD"/>
    <w:rsid w:val="00655960"/>
    <w:rsid w:val="00656241"/>
    <w:rsid w:val="00656A9A"/>
    <w:rsid w:val="006578EA"/>
    <w:rsid w:val="00657E28"/>
    <w:rsid w:val="006610BC"/>
    <w:rsid w:val="006639AC"/>
    <w:rsid w:val="00666C6A"/>
    <w:rsid w:val="00667434"/>
    <w:rsid w:val="00667AA4"/>
    <w:rsid w:val="00670647"/>
    <w:rsid w:val="00670B20"/>
    <w:rsid w:val="006721E4"/>
    <w:rsid w:val="00675818"/>
    <w:rsid w:val="00675ECA"/>
    <w:rsid w:val="006761FA"/>
    <w:rsid w:val="0067690B"/>
    <w:rsid w:val="006772FC"/>
    <w:rsid w:val="006775BC"/>
    <w:rsid w:val="00677C09"/>
    <w:rsid w:val="00685562"/>
    <w:rsid w:val="0068725F"/>
    <w:rsid w:val="00687802"/>
    <w:rsid w:val="00690912"/>
    <w:rsid w:val="0069095C"/>
    <w:rsid w:val="0069187F"/>
    <w:rsid w:val="0069341E"/>
    <w:rsid w:val="00694817"/>
    <w:rsid w:val="00694B43"/>
    <w:rsid w:val="006958BF"/>
    <w:rsid w:val="0069689B"/>
    <w:rsid w:val="006977FE"/>
    <w:rsid w:val="006A239F"/>
    <w:rsid w:val="006A29F4"/>
    <w:rsid w:val="006A2EF3"/>
    <w:rsid w:val="006A2F9F"/>
    <w:rsid w:val="006A34F5"/>
    <w:rsid w:val="006A3503"/>
    <w:rsid w:val="006A43E4"/>
    <w:rsid w:val="006A4C86"/>
    <w:rsid w:val="006A540B"/>
    <w:rsid w:val="006A6771"/>
    <w:rsid w:val="006A6A88"/>
    <w:rsid w:val="006A6B01"/>
    <w:rsid w:val="006B3FA4"/>
    <w:rsid w:val="006B449B"/>
    <w:rsid w:val="006B4767"/>
    <w:rsid w:val="006B4F0E"/>
    <w:rsid w:val="006B6B5D"/>
    <w:rsid w:val="006C0172"/>
    <w:rsid w:val="006C0309"/>
    <w:rsid w:val="006C09AF"/>
    <w:rsid w:val="006C13DE"/>
    <w:rsid w:val="006C1E7E"/>
    <w:rsid w:val="006C29A4"/>
    <w:rsid w:val="006C513F"/>
    <w:rsid w:val="006C7469"/>
    <w:rsid w:val="006D03E4"/>
    <w:rsid w:val="006D085A"/>
    <w:rsid w:val="006D1262"/>
    <w:rsid w:val="006D198D"/>
    <w:rsid w:val="006D2487"/>
    <w:rsid w:val="006D24E4"/>
    <w:rsid w:val="006D3D97"/>
    <w:rsid w:val="006D4535"/>
    <w:rsid w:val="006D4BED"/>
    <w:rsid w:val="006D6274"/>
    <w:rsid w:val="006D6C0E"/>
    <w:rsid w:val="006E0560"/>
    <w:rsid w:val="006E086D"/>
    <w:rsid w:val="006E1551"/>
    <w:rsid w:val="006E1776"/>
    <w:rsid w:val="006E1D98"/>
    <w:rsid w:val="006E261A"/>
    <w:rsid w:val="006E2B80"/>
    <w:rsid w:val="006E2E46"/>
    <w:rsid w:val="006E3114"/>
    <w:rsid w:val="006E35D8"/>
    <w:rsid w:val="006E3858"/>
    <w:rsid w:val="006E416E"/>
    <w:rsid w:val="006E4FB2"/>
    <w:rsid w:val="006E5087"/>
    <w:rsid w:val="006E66F1"/>
    <w:rsid w:val="006E6E23"/>
    <w:rsid w:val="006F1079"/>
    <w:rsid w:val="006F185B"/>
    <w:rsid w:val="006F1E0A"/>
    <w:rsid w:val="006F2C1B"/>
    <w:rsid w:val="006F3677"/>
    <w:rsid w:val="006F3F74"/>
    <w:rsid w:val="006F4398"/>
    <w:rsid w:val="006F4F30"/>
    <w:rsid w:val="006F5354"/>
    <w:rsid w:val="006F5C86"/>
    <w:rsid w:val="006F6838"/>
    <w:rsid w:val="006F77A5"/>
    <w:rsid w:val="00700072"/>
    <w:rsid w:val="0070254B"/>
    <w:rsid w:val="0070373D"/>
    <w:rsid w:val="007040A9"/>
    <w:rsid w:val="0070430F"/>
    <w:rsid w:val="0070509F"/>
    <w:rsid w:val="00714FFD"/>
    <w:rsid w:val="00715A76"/>
    <w:rsid w:val="00720C36"/>
    <w:rsid w:val="00720EBA"/>
    <w:rsid w:val="00722F1B"/>
    <w:rsid w:val="007235E7"/>
    <w:rsid w:val="00726207"/>
    <w:rsid w:val="00726A57"/>
    <w:rsid w:val="00727C58"/>
    <w:rsid w:val="00731630"/>
    <w:rsid w:val="00731993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13FE"/>
    <w:rsid w:val="007525ED"/>
    <w:rsid w:val="00753312"/>
    <w:rsid w:val="00754032"/>
    <w:rsid w:val="007540E4"/>
    <w:rsid w:val="00754AD0"/>
    <w:rsid w:val="0075513C"/>
    <w:rsid w:val="00755171"/>
    <w:rsid w:val="00757EAC"/>
    <w:rsid w:val="00760A9A"/>
    <w:rsid w:val="00760E65"/>
    <w:rsid w:val="0076240D"/>
    <w:rsid w:val="00762876"/>
    <w:rsid w:val="0076323A"/>
    <w:rsid w:val="00763D46"/>
    <w:rsid w:val="0076458E"/>
    <w:rsid w:val="00770227"/>
    <w:rsid w:val="00770373"/>
    <w:rsid w:val="00770E22"/>
    <w:rsid w:val="0077102B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1DF"/>
    <w:rsid w:val="007834F1"/>
    <w:rsid w:val="007914E1"/>
    <w:rsid w:val="00792AF4"/>
    <w:rsid w:val="00795C4D"/>
    <w:rsid w:val="007962CC"/>
    <w:rsid w:val="007A0E7C"/>
    <w:rsid w:val="007A2426"/>
    <w:rsid w:val="007A2A06"/>
    <w:rsid w:val="007A2B51"/>
    <w:rsid w:val="007A321E"/>
    <w:rsid w:val="007A4E21"/>
    <w:rsid w:val="007A5711"/>
    <w:rsid w:val="007A7A31"/>
    <w:rsid w:val="007A7E8B"/>
    <w:rsid w:val="007B07A2"/>
    <w:rsid w:val="007B1606"/>
    <w:rsid w:val="007B195C"/>
    <w:rsid w:val="007B294B"/>
    <w:rsid w:val="007B559F"/>
    <w:rsid w:val="007B55B4"/>
    <w:rsid w:val="007C1490"/>
    <w:rsid w:val="007C1638"/>
    <w:rsid w:val="007C1975"/>
    <w:rsid w:val="007C22F3"/>
    <w:rsid w:val="007C365F"/>
    <w:rsid w:val="007C3AA1"/>
    <w:rsid w:val="007C409F"/>
    <w:rsid w:val="007C40DB"/>
    <w:rsid w:val="007C4115"/>
    <w:rsid w:val="007C5357"/>
    <w:rsid w:val="007C5709"/>
    <w:rsid w:val="007C579C"/>
    <w:rsid w:val="007C773D"/>
    <w:rsid w:val="007C7945"/>
    <w:rsid w:val="007D02D8"/>
    <w:rsid w:val="007D0315"/>
    <w:rsid w:val="007D12B2"/>
    <w:rsid w:val="007D15EB"/>
    <w:rsid w:val="007D182D"/>
    <w:rsid w:val="007D1F15"/>
    <w:rsid w:val="007D2739"/>
    <w:rsid w:val="007D28FB"/>
    <w:rsid w:val="007D3647"/>
    <w:rsid w:val="007D4311"/>
    <w:rsid w:val="007D4E40"/>
    <w:rsid w:val="007D5201"/>
    <w:rsid w:val="007D5A97"/>
    <w:rsid w:val="007D5BFF"/>
    <w:rsid w:val="007D6BBE"/>
    <w:rsid w:val="007D78F7"/>
    <w:rsid w:val="007E0824"/>
    <w:rsid w:val="007E2557"/>
    <w:rsid w:val="007E25BB"/>
    <w:rsid w:val="007E31E5"/>
    <w:rsid w:val="007E4776"/>
    <w:rsid w:val="007E4ED7"/>
    <w:rsid w:val="007E5A96"/>
    <w:rsid w:val="007E64AB"/>
    <w:rsid w:val="007E68AB"/>
    <w:rsid w:val="007F12CE"/>
    <w:rsid w:val="007F173A"/>
    <w:rsid w:val="007F2BC7"/>
    <w:rsid w:val="007F2DCA"/>
    <w:rsid w:val="007F5184"/>
    <w:rsid w:val="007F526E"/>
    <w:rsid w:val="007F59E5"/>
    <w:rsid w:val="007F608F"/>
    <w:rsid w:val="00800340"/>
    <w:rsid w:val="008004DF"/>
    <w:rsid w:val="008007C9"/>
    <w:rsid w:val="00800F1F"/>
    <w:rsid w:val="00804927"/>
    <w:rsid w:val="008059CB"/>
    <w:rsid w:val="0080635E"/>
    <w:rsid w:val="00806B8B"/>
    <w:rsid w:val="00814684"/>
    <w:rsid w:val="008156E2"/>
    <w:rsid w:val="008161ED"/>
    <w:rsid w:val="00817F9A"/>
    <w:rsid w:val="0082039C"/>
    <w:rsid w:val="008221E0"/>
    <w:rsid w:val="00822E7A"/>
    <w:rsid w:val="00823395"/>
    <w:rsid w:val="00823A8A"/>
    <w:rsid w:val="008240C3"/>
    <w:rsid w:val="00825076"/>
    <w:rsid w:val="00826472"/>
    <w:rsid w:val="00826F3A"/>
    <w:rsid w:val="008270B3"/>
    <w:rsid w:val="00827E73"/>
    <w:rsid w:val="00831C5B"/>
    <w:rsid w:val="00835DAA"/>
    <w:rsid w:val="00835FF7"/>
    <w:rsid w:val="0083674C"/>
    <w:rsid w:val="0083685C"/>
    <w:rsid w:val="00837A8C"/>
    <w:rsid w:val="00840010"/>
    <w:rsid w:val="008406C0"/>
    <w:rsid w:val="00841612"/>
    <w:rsid w:val="00842AEF"/>
    <w:rsid w:val="00843655"/>
    <w:rsid w:val="00846DEB"/>
    <w:rsid w:val="008500C5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2110"/>
    <w:rsid w:val="0086410A"/>
    <w:rsid w:val="00864696"/>
    <w:rsid w:val="0086559A"/>
    <w:rsid w:val="00867F84"/>
    <w:rsid w:val="008704A8"/>
    <w:rsid w:val="008714F9"/>
    <w:rsid w:val="008715E2"/>
    <w:rsid w:val="00871B0B"/>
    <w:rsid w:val="0087241A"/>
    <w:rsid w:val="008739BB"/>
    <w:rsid w:val="00873F48"/>
    <w:rsid w:val="008743CA"/>
    <w:rsid w:val="0088380C"/>
    <w:rsid w:val="0088671E"/>
    <w:rsid w:val="008867BB"/>
    <w:rsid w:val="008871F0"/>
    <w:rsid w:val="008901CC"/>
    <w:rsid w:val="00890EE5"/>
    <w:rsid w:val="00891D40"/>
    <w:rsid w:val="00892BCA"/>
    <w:rsid w:val="0089366E"/>
    <w:rsid w:val="00894BB5"/>
    <w:rsid w:val="0089656A"/>
    <w:rsid w:val="00896EBE"/>
    <w:rsid w:val="00897525"/>
    <w:rsid w:val="00897F86"/>
    <w:rsid w:val="008A0799"/>
    <w:rsid w:val="008A0EA4"/>
    <w:rsid w:val="008A1F8F"/>
    <w:rsid w:val="008A2393"/>
    <w:rsid w:val="008A2FF8"/>
    <w:rsid w:val="008A6124"/>
    <w:rsid w:val="008A7E3B"/>
    <w:rsid w:val="008B0DBA"/>
    <w:rsid w:val="008B2107"/>
    <w:rsid w:val="008B28D4"/>
    <w:rsid w:val="008B6141"/>
    <w:rsid w:val="008B684D"/>
    <w:rsid w:val="008B6A3F"/>
    <w:rsid w:val="008C03C6"/>
    <w:rsid w:val="008C09DA"/>
    <w:rsid w:val="008C0E52"/>
    <w:rsid w:val="008C1B7F"/>
    <w:rsid w:val="008C1F03"/>
    <w:rsid w:val="008C2A53"/>
    <w:rsid w:val="008C45CA"/>
    <w:rsid w:val="008C52AC"/>
    <w:rsid w:val="008C5CAA"/>
    <w:rsid w:val="008C78BB"/>
    <w:rsid w:val="008D0B92"/>
    <w:rsid w:val="008D0D7A"/>
    <w:rsid w:val="008D1A54"/>
    <w:rsid w:val="008D2806"/>
    <w:rsid w:val="008D5342"/>
    <w:rsid w:val="008D57C0"/>
    <w:rsid w:val="008E1214"/>
    <w:rsid w:val="008E2101"/>
    <w:rsid w:val="008E3FFD"/>
    <w:rsid w:val="008E6F86"/>
    <w:rsid w:val="008E7DA5"/>
    <w:rsid w:val="008F03FF"/>
    <w:rsid w:val="008F2131"/>
    <w:rsid w:val="008F26D2"/>
    <w:rsid w:val="008F2A20"/>
    <w:rsid w:val="008F56CB"/>
    <w:rsid w:val="008F600C"/>
    <w:rsid w:val="008F6F68"/>
    <w:rsid w:val="009000B2"/>
    <w:rsid w:val="00901F75"/>
    <w:rsid w:val="0090213C"/>
    <w:rsid w:val="009021CE"/>
    <w:rsid w:val="00903A03"/>
    <w:rsid w:val="009042E8"/>
    <w:rsid w:val="00904D30"/>
    <w:rsid w:val="00905091"/>
    <w:rsid w:val="00905424"/>
    <w:rsid w:val="00907A47"/>
    <w:rsid w:val="00911522"/>
    <w:rsid w:val="0091215A"/>
    <w:rsid w:val="009123FF"/>
    <w:rsid w:val="0091278C"/>
    <w:rsid w:val="00912D5A"/>
    <w:rsid w:val="0091321F"/>
    <w:rsid w:val="00914FB8"/>
    <w:rsid w:val="0091605F"/>
    <w:rsid w:val="009161A0"/>
    <w:rsid w:val="00920144"/>
    <w:rsid w:val="00920537"/>
    <w:rsid w:val="0092216A"/>
    <w:rsid w:val="00922EA8"/>
    <w:rsid w:val="00923172"/>
    <w:rsid w:val="009235A2"/>
    <w:rsid w:val="00925310"/>
    <w:rsid w:val="00925DC3"/>
    <w:rsid w:val="009267C4"/>
    <w:rsid w:val="00926F42"/>
    <w:rsid w:val="009273A0"/>
    <w:rsid w:val="009310FB"/>
    <w:rsid w:val="0093146A"/>
    <w:rsid w:val="0093193B"/>
    <w:rsid w:val="00931C8D"/>
    <w:rsid w:val="0093514F"/>
    <w:rsid w:val="00935598"/>
    <w:rsid w:val="00935599"/>
    <w:rsid w:val="00935B1D"/>
    <w:rsid w:val="00936E97"/>
    <w:rsid w:val="009374D0"/>
    <w:rsid w:val="0093794D"/>
    <w:rsid w:val="009404ED"/>
    <w:rsid w:val="0094104F"/>
    <w:rsid w:val="0094702C"/>
    <w:rsid w:val="009479E3"/>
    <w:rsid w:val="009507A1"/>
    <w:rsid w:val="009513E1"/>
    <w:rsid w:val="00953C47"/>
    <w:rsid w:val="009545C3"/>
    <w:rsid w:val="00960E30"/>
    <w:rsid w:val="00961A46"/>
    <w:rsid w:val="00962695"/>
    <w:rsid w:val="00962F7A"/>
    <w:rsid w:val="00963A1D"/>
    <w:rsid w:val="00963CF5"/>
    <w:rsid w:val="00964F2D"/>
    <w:rsid w:val="00966868"/>
    <w:rsid w:val="0097123D"/>
    <w:rsid w:val="00972A0F"/>
    <w:rsid w:val="009730F0"/>
    <w:rsid w:val="00975051"/>
    <w:rsid w:val="009756F7"/>
    <w:rsid w:val="009764A5"/>
    <w:rsid w:val="00976574"/>
    <w:rsid w:val="009774E6"/>
    <w:rsid w:val="00977851"/>
    <w:rsid w:val="009805C9"/>
    <w:rsid w:val="00981E24"/>
    <w:rsid w:val="009826A1"/>
    <w:rsid w:val="009877EE"/>
    <w:rsid w:val="00993034"/>
    <w:rsid w:val="0099341F"/>
    <w:rsid w:val="00994B08"/>
    <w:rsid w:val="009954A1"/>
    <w:rsid w:val="00995D4B"/>
    <w:rsid w:val="009A0CFD"/>
    <w:rsid w:val="009A11CA"/>
    <w:rsid w:val="009A1FA5"/>
    <w:rsid w:val="009A2C2A"/>
    <w:rsid w:val="009A2D99"/>
    <w:rsid w:val="009A2E07"/>
    <w:rsid w:val="009A2E52"/>
    <w:rsid w:val="009A318D"/>
    <w:rsid w:val="009A3B8E"/>
    <w:rsid w:val="009A3E3C"/>
    <w:rsid w:val="009A46B0"/>
    <w:rsid w:val="009A7FF8"/>
    <w:rsid w:val="009B0671"/>
    <w:rsid w:val="009B1566"/>
    <w:rsid w:val="009B444A"/>
    <w:rsid w:val="009B569B"/>
    <w:rsid w:val="009C02B8"/>
    <w:rsid w:val="009C22B1"/>
    <w:rsid w:val="009C2596"/>
    <w:rsid w:val="009C30D4"/>
    <w:rsid w:val="009C4405"/>
    <w:rsid w:val="009C4830"/>
    <w:rsid w:val="009C4E62"/>
    <w:rsid w:val="009C55F5"/>
    <w:rsid w:val="009D2FB7"/>
    <w:rsid w:val="009D30DC"/>
    <w:rsid w:val="009D396D"/>
    <w:rsid w:val="009D4087"/>
    <w:rsid w:val="009D49BB"/>
    <w:rsid w:val="009D4AB7"/>
    <w:rsid w:val="009D5401"/>
    <w:rsid w:val="009D6882"/>
    <w:rsid w:val="009D6ACF"/>
    <w:rsid w:val="009D6CE4"/>
    <w:rsid w:val="009E2D16"/>
    <w:rsid w:val="009E41A8"/>
    <w:rsid w:val="009E446D"/>
    <w:rsid w:val="009E44B1"/>
    <w:rsid w:val="009E6072"/>
    <w:rsid w:val="009F09FC"/>
    <w:rsid w:val="009F15CC"/>
    <w:rsid w:val="009F2D1C"/>
    <w:rsid w:val="009F36FF"/>
    <w:rsid w:val="009F3847"/>
    <w:rsid w:val="009F3EFE"/>
    <w:rsid w:val="009F3FFE"/>
    <w:rsid w:val="009F68DB"/>
    <w:rsid w:val="009F7E1A"/>
    <w:rsid w:val="00A00110"/>
    <w:rsid w:val="00A02C67"/>
    <w:rsid w:val="00A03DB9"/>
    <w:rsid w:val="00A04047"/>
    <w:rsid w:val="00A04059"/>
    <w:rsid w:val="00A04530"/>
    <w:rsid w:val="00A05B79"/>
    <w:rsid w:val="00A069F9"/>
    <w:rsid w:val="00A06EED"/>
    <w:rsid w:val="00A07531"/>
    <w:rsid w:val="00A07BDE"/>
    <w:rsid w:val="00A10FC6"/>
    <w:rsid w:val="00A1131A"/>
    <w:rsid w:val="00A13248"/>
    <w:rsid w:val="00A14E9F"/>
    <w:rsid w:val="00A16087"/>
    <w:rsid w:val="00A171AA"/>
    <w:rsid w:val="00A203B3"/>
    <w:rsid w:val="00A20C53"/>
    <w:rsid w:val="00A20EF4"/>
    <w:rsid w:val="00A2244B"/>
    <w:rsid w:val="00A22DF2"/>
    <w:rsid w:val="00A24967"/>
    <w:rsid w:val="00A27F15"/>
    <w:rsid w:val="00A30425"/>
    <w:rsid w:val="00A30B5B"/>
    <w:rsid w:val="00A31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127"/>
    <w:rsid w:val="00A50993"/>
    <w:rsid w:val="00A50A38"/>
    <w:rsid w:val="00A520AA"/>
    <w:rsid w:val="00A52347"/>
    <w:rsid w:val="00A52BCA"/>
    <w:rsid w:val="00A53F00"/>
    <w:rsid w:val="00A54E17"/>
    <w:rsid w:val="00A557EB"/>
    <w:rsid w:val="00A56779"/>
    <w:rsid w:val="00A56B0F"/>
    <w:rsid w:val="00A64719"/>
    <w:rsid w:val="00A65B80"/>
    <w:rsid w:val="00A66474"/>
    <w:rsid w:val="00A70101"/>
    <w:rsid w:val="00A702FE"/>
    <w:rsid w:val="00A70622"/>
    <w:rsid w:val="00A70C18"/>
    <w:rsid w:val="00A72E47"/>
    <w:rsid w:val="00A76529"/>
    <w:rsid w:val="00A76ABB"/>
    <w:rsid w:val="00A77427"/>
    <w:rsid w:val="00A804C9"/>
    <w:rsid w:val="00A81840"/>
    <w:rsid w:val="00A82387"/>
    <w:rsid w:val="00A83E22"/>
    <w:rsid w:val="00A83FD3"/>
    <w:rsid w:val="00A85096"/>
    <w:rsid w:val="00A901F5"/>
    <w:rsid w:val="00A91568"/>
    <w:rsid w:val="00A936BF"/>
    <w:rsid w:val="00A940F4"/>
    <w:rsid w:val="00A952B3"/>
    <w:rsid w:val="00A96820"/>
    <w:rsid w:val="00A97B2B"/>
    <w:rsid w:val="00AA053E"/>
    <w:rsid w:val="00AA0910"/>
    <w:rsid w:val="00AA0A03"/>
    <w:rsid w:val="00AA10F2"/>
    <w:rsid w:val="00AA139C"/>
    <w:rsid w:val="00AA1B57"/>
    <w:rsid w:val="00AA25C2"/>
    <w:rsid w:val="00AA3804"/>
    <w:rsid w:val="00AA5ACA"/>
    <w:rsid w:val="00AB0B1A"/>
    <w:rsid w:val="00AB1F79"/>
    <w:rsid w:val="00AB277C"/>
    <w:rsid w:val="00AB344C"/>
    <w:rsid w:val="00AB396B"/>
    <w:rsid w:val="00AB5C2D"/>
    <w:rsid w:val="00AB6628"/>
    <w:rsid w:val="00AB6E36"/>
    <w:rsid w:val="00AB7DB2"/>
    <w:rsid w:val="00AC0507"/>
    <w:rsid w:val="00AC0B56"/>
    <w:rsid w:val="00AC123D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1D70"/>
    <w:rsid w:val="00AD2263"/>
    <w:rsid w:val="00AD2856"/>
    <w:rsid w:val="00AD4A10"/>
    <w:rsid w:val="00AD6E9E"/>
    <w:rsid w:val="00AE11F7"/>
    <w:rsid w:val="00AE4586"/>
    <w:rsid w:val="00AE4C7E"/>
    <w:rsid w:val="00AE5DF3"/>
    <w:rsid w:val="00AE6066"/>
    <w:rsid w:val="00AE7057"/>
    <w:rsid w:val="00AF6293"/>
    <w:rsid w:val="00AF7438"/>
    <w:rsid w:val="00AF756A"/>
    <w:rsid w:val="00AF7DED"/>
    <w:rsid w:val="00B00EE5"/>
    <w:rsid w:val="00B00F53"/>
    <w:rsid w:val="00B01251"/>
    <w:rsid w:val="00B02088"/>
    <w:rsid w:val="00B050D7"/>
    <w:rsid w:val="00B05CB3"/>
    <w:rsid w:val="00B060C3"/>
    <w:rsid w:val="00B10662"/>
    <w:rsid w:val="00B10763"/>
    <w:rsid w:val="00B10D1A"/>
    <w:rsid w:val="00B1117C"/>
    <w:rsid w:val="00B13059"/>
    <w:rsid w:val="00B130BD"/>
    <w:rsid w:val="00B13223"/>
    <w:rsid w:val="00B1394D"/>
    <w:rsid w:val="00B149BA"/>
    <w:rsid w:val="00B15218"/>
    <w:rsid w:val="00B16BA3"/>
    <w:rsid w:val="00B16BEF"/>
    <w:rsid w:val="00B17FA7"/>
    <w:rsid w:val="00B202EF"/>
    <w:rsid w:val="00B20899"/>
    <w:rsid w:val="00B21B78"/>
    <w:rsid w:val="00B229D2"/>
    <w:rsid w:val="00B2354B"/>
    <w:rsid w:val="00B241DF"/>
    <w:rsid w:val="00B2473A"/>
    <w:rsid w:val="00B2514C"/>
    <w:rsid w:val="00B253AC"/>
    <w:rsid w:val="00B26F3B"/>
    <w:rsid w:val="00B30C22"/>
    <w:rsid w:val="00B3194B"/>
    <w:rsid w:val="00B33382"/>
    <w:rsid w:val="00B34201"/>
    <w:rsid w:val="00B34A17"/>
    <w:rsid w:val="00B34BAA"/>
    <w:rsid w:val="00B35F83"/>
    <w:rsid w:val="00B3623D"/>
    <w:rsid w:val="00B371C9"/>
    <w:rsid w:val="00B37330"/>
    <w:rsid w:val="00B375F5"/>
    <w:rsid w:val="00B40666"/>
    <w:rsid w:val="00B416FB"/>
    <w:rsid w:val="00B417D4"/>
    <w:rsid w:val="00B42F21"/>
    <w:rsid w:val="00B42F3A"/>
    <w:rsid w:val="00B44A21"/>
    <w:rsid w:val="00B45BAD"/>
    <w:rsid w:val="00B46561"/>
    <w:rsid w:val="00B47119"/>
    <w:rsid w:val="00B4783A"/>
    <w:rsid w:val="00B50AEC"/>
    <w:rsid w:val="00B55861"/>
    <w:rsid w:val="00B55D95"/>
    <w:rsid w:val="00B567AA"/>
    <w:rsid w:val="00B619F3"/>
    <w:rsid w:val="00B6259C"/>
    <w:rsid w:val="00B6630C"/>
    <w:rsid w:val="00B66614"/>
    <w:rsid w:val="00B66620"/>
    <w:rsid w:val="00B674F5"/>
    <w:rsid w:val="00B702A2"/>
    <w:rsid w:val="00B70B27"/>
    <w:rsid w:val="00B7162A"/>
    <w:rsid w:val="00B7400F"/>
    <w:rsid w:val="00B74E26"/>
    <w:rsid w:val="00B767FD"/>
    <w:rsid w:val="00B76AF4"/>
    <w:rsid w:val="00B76B52"/>
    <w:rsid w:val="00B7778F"/>
    <w:rsid w:val="00B77EEE"/>
    <w:rsid w:val="00B81285"/>
    <w:rsid w:val="00B81589"/>
    <w:rsid w:val="00B837A7"/>
    <w:rsid w:val="00B83FE3"/>
    <w:rsid w:val="00B847FE"/>
    <w:rsid w:val="00B84D0D"/>
    <w:rsid w:val="00B84DE8"/>
    <w:rsid w:val="00B85787"/>
    <w:rsid w:val="00B857C2"/>
    <w:rsid w:val="00B85C7E"/>
    <w:rsid w:val="00B8715D"/>
    <w:rsid w:val="00B872D6"/>
    <w:rsid w:val="00B87703"/>
    <w:rsid w:val="00B87A8C"/>
    <w:rsid w:val="00B902CB"/>
    <w:rsid w:val="00B90F33"/>
    <w:rsid w:val="00B91D4D"/>
    <w:rsid w:val="00B91FCB"/>
    <w:rsid w:val="00B92434"/>
    <w:rsid w:val="00B92AB2"/>
    <w:rsid w:val="00B92FAC"/>
    <w:rsid w:val="00B932DE"/>
    <w:rsid w:val="00B932EC"/>
    <w:rsid w:val="00B945E9"/>
    <w:rsid w:val="00B95444"/>
    <w:rsid w:val="00B95A0E"/>
    <w:rsid w:val="00B95EE5"/>
    <w:rsid w:val="00B965EA"/>
    <w:rsid w:val="00BA18BD"/>
    <w:rsid w:val="00BA346F"/>
    <w:rsid w:val="00BA4DD4"/>
    <w:rsid w:val="00BA5D76"/>
    <w:rsid w:val="00BB08A8"/>
    <w:rsid w:val="00BB19F2"/>
    <w:rsid w:val="00BB3BEB"/>
    <w:rsid w:val="00BB56D7"/>
    <w:rsid w:val="00BB577E"/>
    <w:rsid w:val="00BB68BD"/>
    <w:rsid w:val="00BB7711"/>
    <w:rsid w:val="00BC35FA"/>
    <w:rsid w:val="00BC379E"/>
    <w:rsid w:val="00BC5542"/>
    <w:rsid w:val="00BC61E7"/>
    <w:rsid w:val="00BD016B"/>
    <w:rsid w:val="00BD09D4"/>
    <w:rsid w:val="00BD0CFB"/>
    <w:rsid w:val="00BD0F63"/>
    <w:rsid w:val="00BD27A8"/>
    <w:rsid w:val="00BD2DD4"/>
    <w:rsid w:val="00BD2EEC"/>
    <w:rsid w:val="00BD4A23"/>
    <w:rsid w:val="00BD7633"/>
    <w:rsid w:val="00BE1715"/>
    <w:rsid w:val="00BE1DFC"/>
    <w:rsid w:val="00BE44FD"/>
    <w:rsid w:val="00BE5DDD"/>
    <w:rsid w:val="00BE66D0"/>
    <w:rsid w:val="00BF0711"/>
    <w:rsid w:val="00BF0B78"/>
    <w:rsid w:val="00BF1B55"/>
    <w:rsid w:val="00BF22CA"/>
    <w:rsid w:val="00BF32F6"/>
    <w:rsid w:val="00BF36C2"/>
    <w:rsid w:val="00BF53FC"/>
    <w:rsid w:val="00BF5B58"/>
    <w:rsid w:val="00BF6536"/>
    <w:rsid w:val="00C007AF"/>
    <w:rsid w:val="00C00DD5"/>
    <w:rsid w:val="00C018BD"/>
    <w:rsid w:val="00C02733"/>
    <w:rsid w:val="00C039D1"/>
    <w:rsid w:val="00C04AD4"/>
    <w:rsid w:val="00C04E32"/>
    <w:rsid w:val="00C05103"/>
    <w:rsid w:val="00C059EF"/>
    <w:rsid w:val="00C05D4B"/>
    <w:rsid w:val="00C06690"/>
    <w:rsid w:val="00C07BF1"/>
    <w:rsid w:val="00C11ECA"/>
    <w:rsid w:val="00C1298F"/>
    <w:rsid w:val="00C12D15"/>
    <w:rsid w:val="00C1476E"/>
    <w:rsid w:val="00C14997"/>
    <w:rsid w:val="00C15E31"/>
    <w:rsid w:val="00C17AB8"/>
    <w:rsid w:val="00C24457"/>
    <w:rsid w:val="00C24CE4"/>
    <w:rsid w:val="00C262B1"/>
    <w:rsid w:val="00C26AF3"/>
    <w:rsid w:val="00C26B9C"/>
    <w:rsid w:val="00C26BA9"/>
    <w:rsid w:val="00C306DA"/>
    <w:rsid w:val="00C31083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47CF9"/>
    <w:rsid w:val="00C5014E"/>
    <w:rsid w:val="00C505D4"/>
    <w:rsid w:val="00C50965"/>
    <w:rsid w:val="00C5297A"/>
    <w:rsid w:val="00C5362F"/>
    <w:rsid w:val="00C54232"/>
    <w:rsid w:val="00C55ED6"/>
    <w:rsid w:val="00C6109B"/>
    <w:rsid w:val="00C6119B"/>
    <w:rsid w:val="00C61912"/>
    <w:rsid w:val="00C659E6"/>
    <w:rsid w:val="00C66BE8"/>
    <w:rsid w:val="00C67A7A"/>
    <w:rsid w:val="00C7270C"/>
    <w:rsid w:val="00C73C56"/>
    <w:rsid w:val="00C75F91"/>
    <w:rsid w:val="00C763F2"/>
    <w:rsid w:val="00C76570"/>
    <w:rsid w:val="00C77CD9"/>
    <w:rsid w:val="00C807DD"/>
    <w:rsid w:val="00C80BD0"/>
    <w:rsid w:val="00C81F9B"/>
    <w:rsid w:val="00C82B96"/>
    <w:rsid w:val="00C82D7F"/>
    <w:rsid w:val="00C836E8"/>
    <w:rsid w:val="00C86572"/>
    <w:rsid w:val="00C91AC7"/>
    <w:rsid w:val="00C91C4B"/>
    <w:rsid w:val="00C950A1"/>
    <w:rsid w:val="00C96950"/>
    <w:rsid w:val="00C96D97"/>
    <w:rsid w:val="00CA008E"/>
    <w:rsid w:val="00CA041D"/>
    <w:rsid w:val="00CA185C"/>
    <w:rsid w:val="00CA2BEC"/>
    <w:rsid w:val="00CA3774"/>
    <w:rsid w:val="00CA4026"/>
    <w:rsid w:val="00CA4439"/>
    <w:rsid w:val="00CA5898"/>
    <w:rsid w:val="00CA6722"/>
    <w:rsid w:val="00CB01E4"/>
    <w:rsid w:val="00CB11E0"/>
    <w:rsid w:val="00CB145D"/>
    <w:rsid w:val="00CB306C"/>
    <w:rsid w:val="00CB4E4D"/>
    <w:rsid w:val="00CB5E69"/>
    <w:rsid w:val="00CB5EFD"/>
    <w:rsid w:val="00CB718D"/>
    <w:rsid w:val="00CC0AED"/>
    <w:rsid w:val="00CC0E88"/>
    <w:rsid w:val="00CC1079"/>
    <w:rsid w:val="00CC2C46"/>
    <w:rsid w:val="00CC3066"/>
    <w:rsid w:val="00CC5735"/>
    <w:rsid w:val="00CC5C0F"/>
    <w:rsid w:val="00CC6371"/>
    <w:rsid w:val="00CC6A0C"/>
    <w:rsid w:val="00CC7F73"/>
    <w:rsid w:val="00CD2710"/>
    <w:rsid w:val="00CD45C2"/>
    <w:rsid w:val="00CD4803"/>
    <w:rsid w:val="00CD5E7D"/>
    <w:rsid w:val="00CE47EF"/>
    <w:rsid w:val="00CE4B9E"/>
    <w:rsid w:val="00CE58C0"/>
    <w:rsid w:val="00CE5DC1"/>
    <w:rsid w:val="00CF067B"/>
    <w:rsid w:val="00CF0D97"/>
    <w:rsid w:val="00CF172C"/>
    <w:rsid w:val="00CF1E5B"/>
    <w:rsid w:val="00CF5176"/>
    <w:rsid w:val="00CF6BBF"/>
    <w:rsid w:val="00CF7556"/>
    <w:rsid w:val="00D02B5B"/>
    <w:rsid w:val="00D0302A"/>
    <w:rsid w:val="00D03044"/>
    <w:rsid w:val="00D03A56"/>
    <w:rsid w:val="00D03D23"/>
    <w:rsid w:val="00D05BDC"/>
    <w:rsid w:val="00D10558"/>
    <w:rsid w:val="00D10FEE"/>
    <w:rsid w:val="00D12AB1"/>
    <w:rsid w:val="00D12AEA"/>
    <w:rsid w:val="00D13507"/>
    <w:rsid w:val="00D14304"/>
    <w:rsid w:val="00D15135"/>
    <w:rsid w:val="00D15D01"/>
    <w:rsid w:val="00D15DB3"/>
    <w:rsid w:val="00D16693"/>
    <w:rsid w:val="00D2106B"/>
    <w:rsid w:val="00D228BB"/>
    <w:rsid w:val="00D22D47"/>
    <w:rsid w:val="00D24A60"/>
    <w:rsid w:val="00D262F8"/>
    <w:rsid w:val="00D2780F"/>
    <w:rsid w:val="00D30246"/>
    <w:rsid w:val="00D3184B"/>
    <w:rsid w:val="00D3343E"/>
    <w:rsid w:val="00D3372A"/>
    <w:rsid w:val="00D34F27"/>
    <w:rsid w:val="00D37368"/>
    <w:rsid w:val="00D40543"/>
    <w:rsid w:val="00D40941"/>
    <w:rsid w:val="00D45336"/>
    <w:rsid w:val="00D4545F"/>
    <w:rsid w:val="00D45A2E"/>
    <w:rsid w:val="00D4727F"/>
    <w:rsid w:val="00D5087C"/>
    <w:rsid w:val="00D50EE3"/>
    <w:rsid w:val="00D513CF"/>
    <w:rsid w:val="00D51D4A"/>
    <w:rsid w:val="00D525F9"/>
    <w:rsid w:val="00D54D40"/>
    <w:rsid w:val="00D60B7C"/>
    <w:rsid w:val="00D615FF"/>
    <w:rsid w:val="00D6170C"/>
    <w:rsid w:val="00D631CA"/>
    <w:rsid w:val="00D65142"/>
    <w:rsid w:val="00D65902"/>
    <w:rsid w:val="00D6721A"/>
    <w:rsid w:val="00D67997"/>
    <w:rsid w:val="00D7043D"/>
    <w:rsid w:val="00D71075"/>
    <w:rsid w:val="00D72B83"/>
    <w:rsid w:val="00D735EF"/>
    <w:rsid w:val="00D73A3D"/>
    <w:rsid w:val="00D7416A"/>
    <w:rsid w:val="00D75064"/>
    <w:rsid w:val="00D7537C"/>
    <w:rsid w:val="00D7570C"/>
    <w:rsid w:val="00D75777"/>
    <w:rsid w:val="00D777C1"/>
    <w:rsid w:val="00D83F4D"/>
    <w:rsid w:val="00D851C1"/>
    <w:rsid w:val="00D85860"/>
    <w:rsid w:val="00D871F8"/>
    <w:rsid w:val="00D90621"/>
    <w:rsid w:val="00D92E57"/>
    <w:rsid w:val="00D93794"/>
    <w:rsid w:val="00D93A3D"/>
    <w:rsid w:val="00D9414D"/>
    <w:rsid w:val="00D94F86"/>
    <w:rsid w:val="00D9515F"/>
    <w:rsid w:val="00D951D0"/>
    <w:rsid w:val="00D95B87"/>
    <w:rsid w:val="00D96F4C"/>
    <w:rsid w:val="00D9724B"/>
    <w:rsid w:val="00D97461"/>
    <w:rsid w:val="00D97744"/>
    <w:rsid w:val="00D97AA8"/>
    <w:rsid w:val="00DA141C"/>
    <w:rsid w:val="00DA142B"/>
    <w:rsid w:val="00DA1535"/>
    <w:rsid w:val="00DA4033"/>
    <w:rsid w:val="00DA5727"/>
    <w:rsid w:val="00DA5DA1"/>
    <w:rsid w:val="00DA6764"/>
    <w:rsid w:val="00DA6A0B"/>
    <w:rsid w:val="00DA73B5"/>
    <w:rsid w:val="00DA7C94"/>
    <w:rsid w:val="00DB01C0"/>
    <w:rsid w:val="00DB0663"/>
    <w:rsid w:val="00DB2CF2"/>
    <w:rsid w:val="00DB2FB5"/>
    <w:rsid w:val="00DB3590"/>
    <w:rsid w:val="00DB3E89"/>
    <w:rsid w:val="00DB52DF"/>
    <w:rsid w:val="00DB5E9E"/>
    <w:rsid w:val="00DB60EE"/>
    <w:rsid w:val="00DB6315"/>
    <w:rsid w:val="00DB6A78"/>
    <w:rsid w:val="00DB78BC"/>
    <w:rsid w:val="00DC0AF1"/>
    <w:rsid w:val="00DC170D"/>
    <w:rsid w:val="00DC1D85"/>
    <w:rsid w:val="00DC1DE7"/>
    <w:rsid w:val="00DC47D1"/>
    <w:rsid w:val="00DC4FD0"/>
    <w:rsid w:val="00DC54A0"/>
    <w:rsid w:val="00DC561C"/>
    <w:rsid w:val="00DD0817"/>
    <w:rsid w:val="00DD0D0E"/>
    <w:rsid w:val="00DD0E6D"/>
    <w:rsid w:val="00DD16FF"/>
    <w:rsid w:val="00DD2054"/>
    <w:rsid w:val="00DD2323"/>
    <w:rsid w:val="00DD7384"/>
    <w:rsid w:val="00DE01D6"/>
    <w:rsid w:val="00DE0373"/>
    <w:rsid w:val="00DE038C"/>
    <w:rsid w:val="00DE1279"/>
    <w:rsid w:val="00DE20F8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11E2"/>
    <w:rsid w:val="00DF1372"/>
    <w:rsid w:val="00DF1F0E"/>
    <w:rsid w:val="00DF3ED8"/>
    <w:rsid w:val="00DF4009"/>
    <w:rsid w:val="00DF4625"/>
    <w:rsid w:val="00DF486E"/>
    <w:rsid w:val="00DF5B3E"/>
    <w:rsid w:val="00E00153"/>
    <w:rsid w:val="00E00A38"/>
    <w:rsid w:val="00E00CD8"/>
    <w:rsid w:val="00E018EE"/>
    <w:rsid w:val="00E02E1E"/>
    <w:rsid w:val="00E039FF"/>
    <w:rsid w:val="00E03EEF"/>
    <w:rsid w:val="00E053AF"/>
    <w:rsid w:val="00E06DCF"/>
    <w:rsid w:val="00E06DE7"/>
    <w:rsid w:val="00E14595"/>
    <w:rsid w:val="00E179C5"/>
    <w:rsid w:val="00E227D0"/>
    <w:rsid w:val="00E247FB"/>
    <w:rsid w:val="00E271FA"/>
    <w:rsid w:val="00E27AE7"/>
    <w:rsid w:val="00E302CE"/>
    <w:rsid w:val="00E317A5"/>
    <w:rsid w:val="00E31CC4"/>
    <w:rsid w:val="00E326F2"/>
    <w:rsid w:val="00E3272B"/>
    <w:rsid w:val="00E32CCE"/>
    <w:rsid w:val="00E403C9"/>
    <w:rsid w:val="00E4054B"/>
    <w:rsid w:val="00E408EC"/>
    <w:rsid w:val="00E41642"/>
    <w:rsid w:val="00E44C22"/>
    <w:rsid w:val="00E465AC"/>
    <w:rsid w:val="00E470F7"/>
    <w:rsid w:val="00E4712D"/>
    <w:rsid w:val="00E5041E"/>
    <w:rsid w:val="00E5123E"/>
    <w:rsid w:val="00E52C69"/>
    <w:rsid w:val="00E53665"/>
    <w:rsid w:val="00E54A8D"/>
    <w:rsid w:val="00E55953"/>
    <w:rsid w:val="00E561EF"/>
    <w:rsid w:val="00E56A8B"/>
    <w:rsid w:val="00E56CAD"/>
    <w:rsid w:val="00E60705"/>
    <w:rsid w:val="00E60A99"/>
    <w:rsid w:val="00E62370"/>
    <w:rsid w:val="00E659FA"/>
    <w:rsid w:val="00E66E9B"/>
    <w:rsid w:val="00E67017"/>
    <w:rsid w:val="00E670D6"/>
    <w:rsid w:val="00E6740C"/>
    <w:rsid w:val="00E6769D"/>
    <w:rsid w:val="00E67E2C"/>
    <w:rsid w:val="00E705E0"/>
    <w:rsid w:val="00E70968"/>
    <w:rsid w:val="00E718F0"/>
    <w:rsid w:val="00E740E0"/>
    <w:rsid w:val="00E767D6"/>
    <w:rsid w:val="00E80517"/>
    <w:rsid w:val="00E809A5"/>
    <w:rsid w:val="00E81410"/>
    <w:rsid w:val="00E81A03"/>
    <w:rsid w:val="00E81F33"/>
    <w:rsid w:val="00E820E7"/>
    <w:rsid w:val="00E82158"/>
    <w:rsid w:val="00E82700"/>
    <w:rsid w:val="00E830B8"/>
    <w:rsid w:val="00E83DBE"/>
    <w:rsid w:val="00E84D91"/>
    <w:rsid w:val="00E84FEC"/>
    <w:rsid w:val="00E86F4D"/>
    <w:rsid w:val="00E9011F"/>
    <w:rsid w:val="00E91F14"/>
    <w:rsid w:val="00E93EF1"/>
    <w:rsid w:val="00E94B9E"/>
    <w:rsid w:val="00E95C00"/>
    <w:rsid w:val="00E96519"/>
    <w:rsid w:val="00EA0AAF"/>
    <w:rsid w:val="00EA2BC1"/>
    <w:rsid w:val="00EA44B1"/>
    <w:rsid w:val="00EA4D58"/>
    <w:rsid w:val="00EA7406"/>
    <w:rsid w:val="00EB0022"/>
    <w:rsid w:val="00EB0096"/>
    <w:rsid w:val="00EB04AA"/>
    <w:rsid w:val="00EB17B1"/>
    <w:rsid w:val="00EB20FA"/>
    <w:rsid w:val="00EB2C61"/>
    <w:rsid w:val="00EB5159"/>
    <w:rsid w:val="00EC2282"/>
    <w:rsid w:val="00EC39A7"/>
    <w:rsid w:val="00EC4533"/>
    <w:rsid w:val="00EC5C77"/>
    <w:rsid w:val="00EC7BCA"/>
    <w:rsid w:val="00ED04AD"/>
    <w:rsid w:val="00ED07F4"/>
    <w:rsid w:val="00ED4DA6"/>
    <w:rsid w:val="00ED5DB0"/>
    <w:rsid w:val="00ED6666"/>
    <w:rsid w:val="00ED691C"/>
    <w:rsid w:val="00ED69C8"/>
    <w:rsid w:val="00EE1D42"/>
    <w:rsid w:val="00EE1F9E"/>
    <w:rsid w:val="00EE21E6"/>
    <w:rsid w:val="00EE220F"/>
    <w:rsid w:val="00EE2284"/>
    <w:rsid w:val="00EE3D9C"/>
    <w:rsid w:val="00EE527C"/>
    <w:rsid w:val="00EE53F8"/>
    <w:rsid w:val="00EE645B"/>
    <w:rsid w:val="00EF0581"/>
    <w:rsid w:val="00EF1452"/>
    <w:rsid w:val="00EF1D19"/>
    <w:rsid w:val="00EF2C3D"/>
    <w:rsid w:val="00EF6D89"/>
    <w:rsid w:val="00EF7C68"/>
    <w:rsid w:val="00EF7D67"/>
    <w:rsid w:val="00F014BC"/>
    <w:rsid w:val="00F01779"/>
    <w:rsid w:val="00F02F1D"/>
    <w:rsid w:val="00F043F2"/>
    <w:rsid w:val="00F04A76"/>
    <w:rsid w:val="00F06078"/>
    <w:rsid w:val="00F07FDD"/>
    <w:rsid w:val="00F10A29"/>
    <w:rsid w:val="00F10F69"/>
    <w:rsid w:val="00F11679"/>
    <w:rsid w:val="00F12984"/>
    <w:rsid w:val="00F13357"/>
    <w:rsid w:val="00F17EC6"/>
    <w:rsid w:val="00F205E4"/>
    <w:rsid w:val="00F20C4E"/>
    <w:rsid w:val="00F21599"/>
    <w:rsid w:val="00F21970"/>
    <w:rsid w:val="00F247B8"/>
    <w:rsid w:val="00F258A1"/>
    <w:rsid w:val="00F2638D"/>
    <w:rsid w:val="00F26E85"/>
    <w:rsid w:val="00F27A8B"/>
    <w:rsid w:val="00F30318"/>
    <w:rsid w:val="00F318FC"/>
    <w:rsid w:val="00F318FF"/>
    <w:rsid w:val="00F32419"/>
    <w:rsid w:val="00F32567"/>
    <w:rsid w:val="00F32EE7"/>
    <w:rsid w:val="00F338CA"/>
    <w:rsid w:val="00F3394D"/>
    <w:rsid w:val="00F339F2"/>
    <w:rsid w:val="00F34B2E"/>
    <w:rsid w:val="00F35445"/>
    <w:rsid w:val="00F40636"/>
    <w:rsid w:val="00F4157B"/>
    <w:rsid w:val="00F41733"/>
    <w:rsid w:val="00F41D18"/>
    <w:rsid w:val="00F4358E"/>
    <w:rsid w:val="00F45EE7"/>
    <w:rsid w:val="00F463D2"/>
    <w:rsid w:val="00F50C45"/>
    <w:rsid w:val="00F51E9D"/>
    <w:rsid w:val="00F537F0"/>
    <w:rsid w:val="00F53C62"/>
    <w:rsid w:val="00F53EBD"/>
    <w:rsid w:val="00F54BE3"/>
    <w:rsid w:val="00F54D61"/>
    <w:rsid w:val="00F561D2"/>
    <w:rsid w:val="00F600E0"/>
    <w:rsid w:val="00F60E77"/>
    <w:rsid w:val="00F62C4F"/>
    <w:rsid w:val="00F6311D"/>
    <w:rsid w:val="00F635BE"/>
    <w:rsid w:val="00F64034"/>
    <w:rsid w:val="00F64A74"/>
    <w:rsid w:val="00F65626"/>
    <w:rsid w:val="00F67E27"/>
    <w:rsid w:val="00F7020D"/>
    <w:rsid w:val="00F704E2"/>
    <w:rsid w:val="00F706CC"/>
    <w:rsid w:val="00F72BF8"/>
    <w:rsid w:val="00F73E0A"/>
    <w:rsid w:val="00F752A1"/>
    <w:rsid w:val="00F75414"/>
    <w:rsid w:val="00F75BA3"/>
    <w:rsid w:val="00F764A0"/>
    <w:rsid w:val="00F77A2B"/>
    <w:rsid w:val="00F77F86"/>
    <w:rsid w:val="00F8010F"/>
    <w:rsid w:val="00F82C6A"/>
    <w:rsid w:val="00F83DE3"/>
    <w:rsid w:val="00F83DF7"/>
    <w:rsid w:val="00F8411C"/>
    <w:rsid w:val="00F84A68"/>
    <w:rsid w:val="00F85442"/>
    <w:rsid w:val="00F913B4"/>
    <w:rsid w:val="00F92510"/>
    <w:rsid w:val="00F9332F"/>
    <w:rsid w:val="00F975CF"/>
    <w:rsid w:val="00F975F9"/>
    <w:rsid w:val="00FA5937"/>
    <w:rsid w:val="00FA59C7"/>
    <w:rsid w:val="00FA6D53"/>
    <w:rsid w:val="00FA73C6"/>
    <w:rsid w:val="00FA74B1"/>
    <w:rsid w:val="00FB0BC9"/>
    <w:rsid w:val="00FB0D58"/>
    <w:rsid w:val="00FB1361"/>
    <w:rsid w:val="00FB2A53"/>
    <w:rsid w:val="00FB2EAB"/>
    <w:rsid w:val="00FB3073"/>
    <w:rsid w:val="00FB3670"/>
    <w:rsid w:val="00FB39E9"/>
    <w:rsid w:val="00FB5172"/>
    <w:rsid w:val="00FB55CF"/>
    <w:rsid w:val="00FB5F94"/>
    <w:rsid w:val="00FB6B01"/>
    <w:rsid w:val="00FB75E6"/>
    <w:rsid w:val="00FB7624"/>
    <w:rsid w:val="00FC0C19"/>
    <w:rsid w:val="00FC0EC9"/>
    <w:rsid w:val="00FC1C64"/>
    <w:rsid w:val="00FC433D"/>
    <w:rsid w:val="00FC444B"/>
    <w:rsid w:val="00FC4EC9"/>
    <w:rsid w:val="00FC7490"/>
    <w:rsid w:val="00FD1957"/>
    <w:rsid w:val="00FD19EE"/>
    <w:rsid w:val="00FD2A8F"/>
    <w:rsid w:val="00FD4A98"/>
    <w:rsid w:val="00FD6AB2"/>
    <w:rsid w:val="00FD7F14"/>
    <w:rsid w:val="00FE0223"/>
    <w:rsid w:val="00FE29F2"/>
    <w:rsid w:val="00FE3379"/>
    <w:rsid w:val="00FE44FE"/>
    <w:rsid w:val="00FE54F5"/>
    <w:rsid w:val="00FF03EC"/>
    <w:rsid w:val="00FF0502"/>
    <w:rsid w:val="00FF1D04"/>
    <w:rsid w:val="00FF23CA"/>
    <w:rsid w:val="00FF2CF2"/>
    <w:rsid w:val="00FF3712"/>
    <w:rsid w:val="00FF45FE"/>
    <w:rsid w:val="00FF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5AAA82"/>
  <w15:docId w15:val="{6A9C8AF1-3C59-4F8C-AD97-381A971C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A1FA5"/>
  </w:style>
  <w:style w:type="paragraph" w:styleId="Nadpis1">
    <w:name w:val="heading 1"/>
    <w:basedOn w:val="Normln"/>
    <w:next w:val="Normln"/>
    <w:autoRedefine/>
    <w:qFormat/>
    <w:rsid w:val="005A0CA9"/>
    <w:pPr>
      <w:numPr>
        <w:numId w:val="34"/>
      </w:numPr>
      <w:spacing w:before="120" w:after="120"/>
      <w:outlineLvl w:val="0"/>
    </w:pPr>
    <w:rPr>
      <w:rFonts w:ascii="Arial" w:hAnsi="Arial"/>
      <w:b/>
      <w:caps/>
    </w:rPr>
  </w:style>
  <w:style w:type="paragraph" w:styleId="Nadpis2">
    <w:name w:val="heading 2"/>
    <w:basedOn w:val="Normln"/>
    <w:next w:val="Normln"/>
    <w:autoRedefine/>
    <w:qFormat/>
    <w:rsid w:val="00FD6AB2"/>
    <w:pPr>
      <w:keepNext/>
      <w:numPr>
        <w:ilvl w:val="1"/>
        <w:numId w:val="34"/>
      </w:numPr>
      <w:spacing w:before="120" w:after="120"/>
      <w:outlineLvl w:val="1"/>
    </w:pPr>
    <w:rPr>
      <w:b/>
    </w:rPr>
  </w:style>
  <w:style w:type="paragraph" w:styleId="Nadpis3">
    <w:name w:val="heading 3"/>
    <w:basedOn w:val="Nadpis2"/>
    <w:next w:val="Normln"/>
    <w:qFormat/>
    <w:rsid w:val="00FD6AB2"/>
    <w:pPr>
      <w:numPr>
        <w:ilvl w:val="2"/>
      </w:numPr>
      <w:jc w:val="both"/>
      <w:outlineLvl w:val="2"/>
    </w:pPr>
    <w:rPr>
      <w:b w:val="0"/>
      <w:snapToGrid w:val="0"/>
    </w:rPr>
  </w:style>
  <w:style w:type="paragraph" w:styleId="Nadpis4">
    <w:name w:val="heading 4"/>
    <w:basedOn w:val="Normln"/>
    <w:next w:val="Normln"/>
    <w:qFormat/>
    <w:rsid w:val="001558FD"/>
    <w:pPr>
      <w:keepNext/>
      <w:numPr>
        <w:ilvl w:val="3"/>
        <w:numId w:val="34"/>
      </w:numPr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34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numPr>
        <w:ilvl w:val="5"/>
        <w:numId w:val="34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numPr>
        <w:ilvl w:val="6"/>
        <w:numId w:val="34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numPr>
        <w:ilvl w:val="7"/>
        <w:numId w:val="34"/>
      </w:numPr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34"/>
      </w:numPr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A164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1083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C31083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1083"/>
    <w:rPr>
      <w:rFonts w:ascii="Arial" w:hAnsi="Arial"/>
      <w:b/>
      <w:bCs/>
    </w:rPr>
  </w:style>
  <w:style w:type="paragraph" w:styleId="Textpoznpodarou">
    <w:name w:val="footnote text"/>
    <w:basedOn w:val="Normln"/>
    <w:link w:val="TextpoznpodarouChar"/>
    <w:uiPriority w:val="99"/>
    <w:unhideWhenUsed/>
    <w:rsid w:val="00351704"/>
    <w:pPr>
      <w:spacing w:after="120"/>
    </w:pPr>
    <w:rPr>
      <w:noProof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1704"/>
    <w:rPr>
      <w:noProof/>
      <w:sz w:val="24"/>
      <w:szCs w:val="24"/>
    </w:rPr>
  </w:style>
  <w:style w:type="character" w:styleId="Znakapoznpodarou">
    <w:name w:val="footnote reference"/>
    <w:uiPriority w:val="99"/>
    <w:unhideWhenUsed/>
    <w:rsid w:val="00351704"/>
    <w:rPr>
      <w:vertAlign w:val="superscript"/>
    </w:rPr>
  </w:style>
  <w:style w:type="paragraph" w:customStyle="1" w:styleId="Standard">
    <w:name w:val="Standard"/>
    <w:basedOn w:val="Normln"/>
    <w:next w:val="Normln"/>
    <w:uiPriority w:val="99"/>
    <w:rsid w:val="004F18B0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Default">
    <w:name w:val="Default"/>
    <w:rsid w:val="004355A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892BCA"/>
  </w:style>
  <w:style w:type="character" w:styleId="Zstupntext">
    <w:name w:val="Placeholder Text"/>
    <w:basedOn w:val="Standardnpsmoodstavce"/>
    <w:uiPriority w:val="99"/>
    <w:semiHidden/>
    <w:rsid w:val="001F59D2"/>
    <w:rPr>
      <w:color w:val="808080"/>
    </w:rPr>
  </w:style>
  <w:style w:type="paragraph" w:customStyle="1" w:styleId="Normal1">
    <w:name w:val="Normal1"/>
    <w:basedOn w:val="Normln"/>
    <w:uiPriority w:val="99"/>
    <w:rsid w:val="00145F77"/>
    <w:pPr>
      <w:widowControl w:val="0"/>
      <w:overflowPunct w:val="0"/>
      <w:autoSpaceDE w:val="0"/>
      <w:autoSpaceDN w:val="0"/>
      <w:adjustRightInd w:val="0"/>
      <w:spacing w:before="120"/>
      <w:ind w:left="284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4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7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5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5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F7763-6EB5-400B-AAE4-A2DCF603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2970</Words>
  <Characters>16825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Ondroušková, Soňa</dc:creator>
  <cp:lastModifiedBy>Jagošová, Alena</cp:lastModifiedBy>
  <cp:revision>16</cp:revision>
  <cp:lastPrinted>2017-03-20T06:41:00Z</cp:lastPrinted>
  <dcterms:created xsi:type="dcterms:W3CDTF">2019-11-04T06:57:00Z</dcterms:created>
  <dcterms:modified xsi:type="dcterms:W3CDTF">2019-11-26T11:09:00Z</dcterms:modified>
  <cp:category>06/2014</cp:category>
</cp:coreProperties>
</file>