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891C8" w14:textId="1397199F" w:rsidR="00A911FD" w:rsidRPr="00CC1242" w:rsidRDefault="00633D1C" w:rsidP="00762C7E">
      <w:pPr>
        <w:jc w:val="both"/>
        <w:rPr>
          <w:b/>
          <w:sz w:val="32"/>
          <w:szCs w:val="32"/>
        </w:rPr>
      </w:pPr>
      <w:r w:rsidRPr="00CC1242">
        <w:rPr>
          <w:b/>
          <w:sz w:val="32"/>
          <w:szCs w:val="32"/>
        </w:rPr>
        <w:t xml:space="preserve">Systém </w:t>
      </w:r>
      <w:r w:rsidRPr="004E66D8">
        <w:rPr>
          <w:b/>
          <w:sz w:val="32"/>
          <w:szCs w:val="32"/>
        </w:rPr>
        <w:t xml:space="preserve">kvalifikace </w:t>
      </w:r>
      <w:r w:rsidR="00AD189D" w:rsidRPr="004E66D8">
        <w:rPr>
          <w:b/>
          <w:sz w:val="32"/>
          <w:szCs w:val="32"/>
        </w:rPr>
        <w:t xml:space="preserve">společnosti </w:t>
      </w:r>
      <w:bookmarkStart w:id="0" w:name="_Hlk5265126"/>
      <w:r w:rsidR="0094417F">
        <w:rPr>
          <w:b/>
          <w:sz w:val="32"/>
          <w:szCs w:val="32"/>
        </w:rPr>
        <w:t>EG.D, a.s.</w:t>
      </w:r>
      <w:r w:rsidR="00152EC8" w:rsidRPr="004E66D8">
        <w:rPr>
          <w:b/>
          <w:sz w:val="32"/>
          <w:szCs w:val="32"/>
        </w:rPr>
        <w:t xml:space="preserve"> „</w:t>
      </w:r>
      <w:r w:rsidR="00D05467">
        <w:rPr>
          <w:b/>
          <w:bCs/>
          <w:sz w:val="32"/>
          <w:szCs w:val="32"/>
        </w:rPr>
        <w:t>Systém kvalifikace - Výměna vedení a rekonstrukce rozvoden</w:t>
      </w:r>
      <w:r w:rsidR="00152EC8" w:rsidRPr="004E66D8">
        <w:rPr>
          <w:b/>
          <w:sz w:val="32"/>
          <w:szCs w:val="32"/>
        </w:rPr>
        <w:t>“</w:t>
      </w:r>
    </w:p>
    <w:bookmarkEnd w:id="0"/>
    <w:p w14:paraId="055BFE04" w14:textId="77777777" w:rsidR="00CC1242" w:rsidRDefault="00CC1242"/>
    <w:p w14:paraId="40CA970B" w14:textId="7F734CF3" w:rsidR="00AD189D" w:rsidRPr="00431FC7" w:rsidRDefault="00AD189D" w:rsidP="00CC1242">
      <w:pPr>
        <w:jc w:val="center"/>
        <w:rPr>
          <w:b/>
          <w:sz w:val="32"/>
          <w:szCs w:val="32"/>
        </w:rPr>
      </w:pPr>
      <w:r w:rsidRPr="00431FC7">
        <w:rPr>
          <w:b/>
          <w:sz w:val="32"/>
          <w:szCs w:val="32"/>
        </w:rPr>
        <w:t>Obecná část</w:t>
      </w:r>
    </w:p>
    <w:p w14:paraId="7D510BBC" w14:textId="293C1C84" w:rsidR="00AD189D" w:rsidRPr="00431FC7" w:rsidRDefault="00AD189D">
      <w:pPr>
        <w:rPr>
          <w:sz w:val="32"/>
          <w:szCs w:val="32"/>
        </w:rPr>
      </w:pPr>
    </w:p>
    <w:p w14:paraId="08C7A86D" w14:textId="426EE02E" w:rsidR="00636C55" w:rsidRPr="00636C55" w:rsidRDefault="00AD189D">
      <w:pPr>
        <w:pStyle w:val="Obsah1"/>
        <w:rPr>
          <w:rFonts w:eastAsiaTheme="minorEastAsia" w:cstheme="minorBidi"/>
          <w:b w:val="0"/>
          <w:bCs w:val="0"/>
          <w:caps w:val="0"/>
          <w:noProof/>
          <w:sz w:val="28"/>
          <w:szCs w:val="28"/>
          <w:lang w:eastAsia="cs-CZ"/>
        </w:rPr>
      </w:pPr>
      <w:r w:rsidRPr="00636C55">
        <w:rPr>
          <w:sz w:val="28"/>
          <w:szCs w:val="28"/>
        </w:rPr>
        <w:fldChar w:fldCharType="begin"/>
      </w:r>
      <w:r w:rsidRPr="00636C55">
        <w:rPr>
          <w:sz w:val="28"/>
          <w:szCs w:val="28"/>
        </w:rPr>
        <w:instrText xml:space="preserve"> TOC \o "1-1" \h \z \u </w:instrText>
      </w:r>
      <w:r w:rsidRPr="00636C55">
        <w:rPr>
          <w:sz w:val="28"/>
          <w:szCs w:val="28"/>
        </w:rPr>
        <w:fldChar w:fldCharType="separate"/>
      </w:r>
      <w:hyperlink w:anchor="_Toc11312718" w:history="1">
        <w:r w:rsidR="00636C55" w:rsidRPr="00636C55">
          <w:rPr>
            <w:rStyle w:val="Hypertextovodkaz"/>
            <w:noProof/>
            <w:sz w:val="28"/>
            <w:szCs w:val="28"/>
          </w:rPr>
          <w:t>I.</w:t>
        </w:r>
        <w:r w:rsidR="00636C55" w:rsidRPr="00636C55">
          <w:rPr>
            <w:rFonts w:eastAsiaTheme="minorEastAsia" w:cstheme="minorBidi"/>
            <w:b w:val="0"/>
            <w:bCs w:val="0"/>
            <w:caps w:val="0"/>
            <w:noProof/>
            <w:sz w:val="28"/>
            <w:szCs w:val="28"/>
            <w:lang w:eastAsia="cs-CZ"/>
          </w:rPr>
          <w:tab/>
        </w:r>
        <w:r w:rsidR="00636C55" w:rsidRPr="00636C55">
          <w:rPr>
            <w:rStyle w:val="Hypertextovodkaz"/>
            <w:noProof/>
            <w:sz w:val="28"/>
            <w:szCs w:val="28"/>
          </w:rPr>
          <w:t>Zkratky a vysvětlivky</w:t>
        </w:r>
        <w:r w:rsidR="00636C55" w:rsidRPr="00636C55">
          <w:rPr>
            <w:noProof/>
            <w:webHidden/>
            <w:sz w:val="28"/>
            <w:szCs w:val="28"/>
          </w:rPr>
          <w:tab/>
        </w:r>
        <w:r w:rsidR="00636C55" w:rsidRPr="00636C55">
          <w:rPr>
            <w:noProof/>
            <w:webHidden/>
            <w:sz w:val="28"/>
            <w:szCs w:val="28"/>
          </w:rPr>
          <w:fldChar w:fldCharType="begin"/>
        </w:r>
        <w:r w:rsidR="00636C55" w:rsidRPr="00636C55">
          <w:rPr>
            <w:noProof/>
            <w:webHidden/>
            <w:sz w:val="28"/>
            <w:szCs w:val="28"/>
          </w:rPr>
          <w:instrText xml:space="preserve"> PAGEREF _Toc11312718 \h </w:instrText>
        </w:r>
        <w:r w:rsidR="00636C55" w:rsidRPr="00636C55">
          <w:rPr>
            <w:noProof/>
            <w:webHidden/>
            <w:sz w:val="28"/>
            <w:szCs w:val="28"/>
          </w:rPr>
        </w:r>
        <w:r w:rsidR="00636C55" w:rsidRPr="00636C55">
          <w:rPr>
            <w:noProof/>
            <w:webHidden/>
            <w:sz w:val="28"/>
            <w:szCs w:val="28"/>
          </w:rPr>
          <w:fldChar w:fldCharType="separate"/>
        </w:r>
        <w:r w:rsidR="001175D6">
          <w:rPr>
            <w:noProof/>
            <w:webHidden/>
            <w:sz w:val="28"/>
            <w:szCs w:val="28"/>
          </w:rPr>
          <w:t>2</w:t>
        </w:r>
        <w:r w:rsidR="00636C55" w:rsidRPr="00636C55">
          <w:rPr>
            <w:noProof/>
            <w:webHidden/>
            <w:sz w:val="28"/>
            <w:szCs w:val="28"/>
          </w:rPr>
          <w:fldChar w:fldCharType="end"/>
        </w:r>
      </w:hyperlink>
    </w:p>
    <w:p w14:paraId="6E950934" w14:textId="2F08352E" w:rsidR="00636C55" w:rsidRPr="00636C55" w:rsidRDefault="00E25D3A">
      <w:pPr>
        <w:pStyle w:val="Obsah1"/>
        <w:rPr>
          <w:rFonts w:eastAsiaTheme="minorEastAsia" w:cstheme="minorBidi"/>
          <w:b w:val="0"/>
          <w:bCs w:val="0"/>
          <w:caps w:val="0"/>
          <w:noProof/>
          <w:sz w:val="28"/>
          <w:szCs w:val="28"/>
          <w:lang w:eastAsia="cs-CZ"/>
        </w:rPr>
      </w:pPr>
      <w:hyperlink w:anchor="_Toc11312719" w:history="1">
        <w:r w:rsidR="00636C55" w:rsidRPr="00636C55">
          <w:rPr>
            <w:rStyle w:val="Hypertextovodkaz"/>
            <w:noProof/>
            <w:sz w:val="28"/>
            <w:szCs w:val="28"/>
          </w:rPr>
          <w:t>II.</w:t>
        </w:r>
        <w:r w:rsidR="00636C55" w:rsidRPr="00636C55">
          <w:rPr>
            <w:rFonts w:eastAsiaTheme="minorEastAsia" w:cstheme="minorBidi"/>
            <w:b w:val="0"/>
            <w:bCs w:val="0"/>
            <w:caps w:val="0"/>
            <w:noProof/>
            <w:sz w:val="28"/>
            <w:szCs w:val="28"/>
            <w:lang w:eastAsia="cs-CZ"/>
          </w:rPr>
          <w:tab/>
        </w:r>
        <w:r w:rsidR="00636C55" w:rsidRPr="00636C55">
          <w:rPr>
            <w:rStyle w:val="Hypertextovodkaz"/>
            <w:noProof/>
            <w:sz w:val="28"/>
            <w:szCs w:val="28"/>
          </w:rPr>
          <w:t>Úvod</w:t>
        </w:r>
        <w:r w:rsidR="00636C55" w:rsidRPr="00636C55">
          <w:rPr>
            <w:noProof/>
            <w:webHidden/>
            <w:sz w:val="28"/>
            <w:szCs w:val="28"/>
          </w:rPr>
          <w:tab/>
        </w:r>
        <w:r w:rsidR="00636C55" w:rsidRPr="00636C55">
          <w:rPr>
            <w:noProof/>
            <w:webHidden/>
            <w:sz w:val="28"/>
            <w:szCs w:val="28"/>
          </w:rPr>
          <w:fldChar w:fldCharType="begin"/>
        </w:r>
        <w:r w:rsidR="00636C55" w:rsidRPr="00636C55">
          <w:rPr>
            <w:noProof/>
            <w:webHidden/>
            <w:sz w:val="28"/>
            <w:szCs w:val="28"/>
          </w:rPr>
          <w:instrText xml:space="preserve"> PAGEREF _Toc11312719 \h </w:instrText>
        </w:r>
        <w:r w:rsidR="00636C55" w:rsidRPr="00636C55">
          <w:rPr>
            <w:noProof/>
            <w:webHidden/>
            <w:sz w:val="28"/>
            <w:szCs w:val="28"/>
          </w:rPr>
        </w:r>
        <w:r w:rsidR="00636C55" w:rsidRPr="00636C55">
          <w:rPr>
            <w:noProof/>
            <w:webHidden/>
            <w:sz w:val="28"/>
            <w:szCs w:val="28"/>
          </w:rPr>
          <w:fldChar w:fldCharType="separate"/>
        </w:r>
        <w:r w:rsidR="001175D6">
          <w:rPr>
            <w:noProof/>
            <w:webHidden/>
            <w:sz w:val="28"/>
            <w:szCs w:val="28"/>
          </w:rPr>
          <w:t>4</w:t>
        </w:r>
        <w:r w:rsidR="00636C55" w:rsidRPr="00636C55">
          <w:rPr>
            <w:noProof/>
            <w:webHidden/>
            <w:sz w:val="28"/>
            <w:szCs w:val="28"/>
          </w:rPr>
          <w:fldChar w:fldCharType="end"/>
        </w:r>
      </w:hyperlink>
    </w:p>
    <w:p w14:paraId="668F0527" w14:textId="0497437F" w:rsidR="00636C55" w:rsidRPr="00636C55" w:rsidRDefault="00E25D3A">
      <w:pPr>
        <w:pStyle w:val="Obsah1"/>
        <w:rPr>
          <w:rFonts w:eastAsiaTheme="minorEastAsia" w:cstheme="minorBidi"/>
          <w:b w:val="0"/>
          <w:bCs w:val="0"/>
          <w:caps w:val="0"/>
          <w:noProof/>
          <w:sz w:val="28"/>
          <w:szCs w:val="28"/>
          <w:lang w:eastAsia="cs-CZ"/>
        </w:rPr>
      </w:pPr>
      <w:hyperlink w:anchor="_Toc11312720" w:history="1">
        <w:r w:rsidR="00636C55" w:rsidRPr="00636C55">
          <w:rPr>
            <w:rStyle w:val="Hypertextovodkaz"/>
            <w:noProof/>
            <w:sz w:val="28"/>
            <w:szCs w:val="28"/>
          </w:rPr>
          <w:t>III.</w:t>
        </w:r>
        <w:r w:rsidR="00636C55" w:rsidRPr="00636C55">
          <w:rPr>
            <w:rFonts w:eastAsiaTheme="minorEastAsia" w:cstheme="minorBidi"/>
            <w:b w:val="0"/>
            <w:bCs w:val="0"/>
            <w:caps w:val="0"/>
            <w:noProof/>
            <w:sz w:val="28"/>
            <w:szCs w:val="28"/>
            <w:lang w:eastAsia="cs-CZ"/>
          </w:rPr>
          <w:tab/>
        </w:r>
        <w:r w:rsidR="00636C55" w:rsidRPr="00636C55">
          <w:rPr>
            <w:rStyle w:val="Hypertextovodkaz"/>
            <w:noProof/>
            <w:sz w:val="28"/>
            <w:szCs w:val="28"/>
          </w:rPr>
          <w:t>Způsob komunikace</w:t>
        </w:r>
        <w:r w:rsidR="00636C55" w:rsidRPr="00636C55">
          <w:rPr>
            <w:noProof/>
            <w:webHidden/>
            <w:sz w:val="28"/>
            <w:szCs w:val="28"/>
          </w:rPr>
          <w:tab/>
        </w:r>
        <w:r w:rsidR="00636C55" w:rsidRPr="00636C55">
          <w:rPr>
            <w:noProof/>
            <w:webHidden/>
            <w:sz w:val="28"/>
            <w:szCs w:val="28"/>
          </w:rPr>
          <w:fldChar w:fldCharType="begin"/>
        </w:r>
        <w:r w:rsidR="00636C55" w:rsidRPr="00636C55">
          <w:rPr>
            <w:noProof/>
            <w:webHidden/>
            <w:sz w:val="28"/>
            <w:szCs w:val="28"/>
          </w:rPr>
          <w:instrText xml:space="preserve"> PAGEREF _Toc11312720 \h </w:instrText>
        </w:r>
        <w:r w:rsidR="00636C55" w:rsidRPr="00636C55">
          <w:rPr>
            <w:noProof/>
            <w:webHidden/>
            <w:sz w:val="28"/>
            <w:szCs w:val="28"/>
          </w:rPr>
        </w:r>
        <w:r w:rsidR="00636C55" w:rsidRPr="00636C55">
          <w:rPr>
            <w:noProof/>
            <w:webHidden/>
            <w:sz w:val="28"/>
            <w:szCs w:val="28"/>
          </w:rPr>
          <w:fldChar w:fldCharType="separate"/>
        </w:r>
        <w:r w:rsidR="001175D6">
          <w:rPr>
            <w:noProof/>
            <w:webHidden/>
            <w:sz w:val="28"/>
            <w:szCs w:val="28"/>
          </w:rPr>
          <w:t>5</w:t>
        </w:r>
        <w:r w:rsidR="00636C55" w:rsidRPr="00636C55">
          <w:rPr>
            <w:noProof/>
            <w:webHidden/>
            <w:sz w:val="28"/>
            <w:szCs w:val="28"/>
          </w:rPr>
          <w:fldChar w:fldCharType="end"/>
        </w:r>
      </w:hyperlink>
    </w:p>
    <w:p w14:paraId="17C58D5A" w14:textId="2E42AB54" w:rsidR="00636C55" w:rsidRPr="00636C55" w:rsidRDefault="00E25D3A">
      <w:pPr>
        <w:pStyle w:val="Obsah1"/>
        <w:rPr>
          <w:rFonts w:eastAsiaTheme="minorEastAsia" w:cstheme="minorBidi"/>
          <w:b w:val="0"/>
          <w:bCs w:val="0"/>
          <w:caps w:val="0"/>
          <w:noProof/>
          <w:sz w:val="28"/>
          <w:szCs w:val="28"/>
          <w:lang w:eastAsia="cs-CZ"/>
        </w:rPr>
      </w:pPr>
      <w:hyperlink w:anchor="_Toc11312721" w:history="1">
        <w:r w:rsidR="00636C55" w:rsidRPr="00636C55">
          <w:rPr>
            <w:rStyle w:val="Hypertextovodkaz"/>
            <w:noProof/>
            <w:sz w:val="28"/>
            <w:szCs w:val="28"/>
          </w:rPr>
          <w:t>IV.</w:t>
        </w:r>
        <w:r w:rsidR="00636C55" w:rsidRPr="00636C55">
          <w:rPr>
            <w:rFonts w:eastAsiaTheme="minorEastAsia" w:cstheme="minorBidi"/>
            <w:b w:val="0"/>
            <w:bCs w:val="0"/>
            <w:caps w:val="0"/>
            <w:noProof/>
            <w:sz w:val="28"/>
            <w:szCs w:val="28"/>
            <w:lang w:eastAsia="cs-CZ"/>
          </w:rPr>
          <w:tab/>
        </w:r>
        <w:r w:rsidR="00636C55" w:rsidRPr="00636C55">
          <w:rPr>
            <w:rStyle w:val="Hypertextovodkaz"/>
            <w:noProof/>
            <w:sz w:val="28"/>
            <w:szCs w:val="28"/>
          </w:rPr>
          <w:t>Žádost o zařazení do Systému kvalifikace</w:t>
        </w:r>
        <w:r w:rsidR="00636C55" w:rsidRPr="00636C55">
          <w:rPr>
            <w:noProof/>
            <w:webHidden/>
            <w:sz w:val="28"/>
            <w:szCs w:val="28"/>
          </w:rPr>
          <w:tab/>
        </w:r>
        <w:r w:rsidR="00636C55" w:rsidRPr="00636C55">
          <w:rPr>
            <w:noProof/>
            <w:webHidden/>
            <w:sz w:val="28"/>
            <w:szCs w:val="28"/>
          </w:rPr>
          <w:fldChar w:fldCharType="begin"/>
        </w:r>
        <w:r w:rsidR="00636C55" w:rsidRPr="00636C55">
          <w:rPr>
            <w:noProof/>
            <w:webHidden/>
            <w:sz w:val="28"/>
            <w:szCs w:val="28"/>
          </w:rPr>
          <w:instrText xml:space="preserve"> PAGEREF _Toc11312721 \h </w:instrText>
        </w:r>
        <w:r w:rsidR="00636C55" w:rsidRPr="00636C55">
          <w:rPr>
            <w:noProof/>
            <w:webHidden/>
            <w:sz w:val="28"/>
            <w:szCs w:val="28"/>
          </w:rPr>
        </w:r>
        <w:r w:rsidR="00636C55" w:rsidRPr="00636C55">
          <w:rPr>
            <w:noProof/>
            <w:webHidden/>
            <w:sz w:val="28"/>
            <w:szCs w:val="28"/>
          </w:rPr>
          <w:fldChar w:fldCharType="separate"/>
        </w:r>
        <w:r w:rsidR="001175D6">
          <w:rPr>
            <w:noProof/>
            <w:webHidden/>
            <w:sz w:val="28"/>
            <w:szCs w:val="28"/>
          </w:rPr>
          <w:t>5</w:t>
        </w:r>
        <w:r w:rsidR="00636C55" w:rsidRPr="00636C55">
          <w:rPr>
            <w:noProof/>
            <w:webHidden/>
            <w:sz w:val="28"/>
            <w:szCs w:val="28"/>
          </w:rPr>
          <w:fldChar w:fldCharType="end"/>
        </w:r>
      </w:hyperlink>
    </w:p>
    <w:p w14:paraId="10CC638E" w14:textId="0CEE7D9C" w:rsidR="00636C55" w:rsidRPr="00636C55" w:rsidRDefault="00E25D3A">
      <w:pPr>
        <w:pStyle w:val="Obsah1"/>
        <w:rPr>
          <w:rFonts w:eastAsiaTheme="minorEastAsia" w:cstheme="minorBidi"/>
          <w:b w:val="0"/>
          <w:bCs w:val="0"/>
          <w:caps w:val="0"/>
          <w:noProof/>
          <w:sz w:val="28"/>
          <w:szCs w:val="28"/>
          <w:lang w:eastAsia="cs-CZ"/>
        </w:rPr>
      </w:pPr>
      <w:hyperlink w:anchor="_Toc11312722" w:history="1">
        <w:r w:rsidR="00636C55" w:rsidRPr="00636C55">
          <w:rPr>
            <w:rStyle w:val="Hypertextovodkaz"/>
            <w:noProof/>
            <w:sz w:val="28"/>
            <w:szCs w:val="28"/>
          </w:rPr>
          <w:t>V.</w:t>
        </w:r>
        <w:r w:rsidR="00636C55" w:rsidRPr="00636C55">
          <w:rPr>
            <w:rFonts w:eastAsiaTheme="minorEastAsia" w:cstheme="minorBidi"/>
            <w:b w:val="0"/>
            <w:bCs w:val="0"/>
            <w:caps w:val="0"/>
            <w:noProof/>
            <w:sz w:val="28"/>
            <w:szCs w:val="28"/>
            <w:lang w:eastAsia="cs-CZ"/>
          </w:rPr>
          <w:tab/>
        </w:r>
        <w:r w:rsidR="00636C55" w:rsidRPr="00636C55">
          <w:rPr>
            <w:rStyle w:val="Hypertextovodkaz"/>
            <w:noProof/>
            <w:sz w:val="28"/>
            <w:szCs w:val="28"/>
          </w:rPr>
          <w:t>Jazyk a forma dokumentů, vysvětlení</w:t>
        </w:r>
        <w:r w:rsidR="00636C55" w:rsidRPr="00636C55">
          <w:rPr>
            <w:noProof/>
            <w:webHidden/>
            <w:sz w:val="28"/>
            <w:szCs w:val="28"/>
          </w:rPr>
          <w:tab/>
        </w:r>
        <w:r w:rsidR="00636C55" w:rsidRPr="00636C55">
          <w:rPr>
            <w:noProof/>
            <w:webHidden/>
            <w:sz w:val="28"/>
            <w:szCs w:val="28"/>
          </w:rPr>
          <w:fldChar w:fldCharType="begin"/>
        </w:r>
        <w:r w:rsidR="00636C55" w:rsidRPr="00636C55">
          <w:rPr>
            <w:noProof/>
            <w:webHidden/>
            <w:sz w:val="28"/>
            <w:szCs w:val="28"/>
          </w:rPr>
          <w:instrText xml:space="preserve"> PAGEREF _Toc11312722 \h </w:instrText>
        </w:r>
        <w:r w:rsidR="00636C55" w:rsidRPr="00636C55">
          <w:rPr>
            <w:noProof/>
            <w:webHidden/>
            <w:sz w:val="28"/>
            <w:szCs w:val="28"/>
          </w:rPr>
        </w:r>
        <w:r w:rsidR="00636C55" w:rsidRPr="00636C55">
          <w:rPr>
            <w:noProof/>
            <w:webHidden/>
            <w:sz w:val="28"/>
            <w:szCs w:val="28"/>
          </w:rPr>
          <w:fldChar w:fldCharType="separate"/>
        </w:r>
        <w:r w:rsidR="001175D6">
          <w:rPr>
            <w:noProof/>
            <w:webHidden/>
            <w:sz w:val="28"/>
            <w:szCs w:val="28"/>
          </w:rPr>
          <w:t>8</w:t>
        </w:r>
        <w:r w:rsidR="00636C55" w:rsidRPr="00636C55">
          <w:rPr>
            <w:noProof/>
            <w:webHidden/>
            <w:sz w:val="28"/>
            <w:szCs w:val="28"/>
          </w:rPr>
          <w:fldChar w:fldCharType="end"/>
        </w:r>
      </w:hyperlink>
    </w:p>
    <w:p w14:paraId="0C13F85C" w14:textId="3455871E" w:rsidR="00636C55" w:rsidRPr="00636C55" w:rsidRDefault="00E25D3A">
      <w:pPr>
        <w:pStyle w:val="Obsah1"/>
        <w:rPr>
          <w:rFonts w:eastAsiaTheme="minorEastAsia" w:cstheme="minorBidi"/>
          <w:b w:val="0"/>
          <w:bCs w:val="0"/>
          <w:caps w:val="0"/>
          <w:noProof/>
          <w:sz w:val="28"/>
          <w:szCs w:val="28"/>
          <w:lang w:eastAsia="cs-CZ"/>
        </w:rPr>
      </w:pPr>
      <w:hyperlink w:anchor="_Toc11312723" w:history="1">
        <w:r w:rsidR="00636C55" w:rsidRPr="00636C55">
          <w:rPr>
            <w:rStyle w:val="Hypertextovodkaz"/>
            <w:noProof/>
            <w:sz w:val="28"/>
            <w:szCs w:val="28"/>
          </w:rPr>
          <w:t>VI.</w:t>
        </w:r>
        <w:r w:rsidR="00636C55" w:rsidRPr="00636C55">
          <w:rPr>
            <w:rFonts w:eastAsiaTheme="minorEastAsia" w:cstheme="minorBidi"/>
            <w:b w:val="0"/>
            <w:bCs w:val="0"/>
            <w:caps w:val="0"/>
            <w:noProof/>
            <w:sz w:val="28"/>
            <w:szCs w:val="28"/>
            <w:lang w:eastAsia="cs-CZ"/>
          </w:rPr>
          <w:tab/>
        </w:r>
        <w:r w:rsidR="00636C55" w:rsidRPr="00636C55">
          <w:rPr>
            <w:rStyle w:val="Hypertextovodkaz"/>
            <w:noProof/>
            <w:sz w:val="28"/>
            <w:szCs w:val="28"/>
          </w:rPr>
          <w:t>Jiné osoby</w:t>
        </w:r>
        <w:r w:rsidR="00636C55" w:rsidRPr="00636C55">
          <w:rPr>
            <w:noProof/>
            <w:webHidden/>
            <w:sz w:val="28"/>
            <w:szCs w:val="28"/>
          </w:rPr>
          <w:tab/>
        </w:r>
        <w:r w:rsidR="00636C55" w:rsidRPr="00636C55">
          <w:rPr>
            <w:noProof/>
            <w:webHidden/>
            <w:sz w:val="28"/>
            <w:szCs w:val="28"/>
          </w:rPr>
          <w:fldChar w:fldCharType="begin"/>
        </w:r>
        <w:r w:rsidR="00636C55" w:rsidRPr="00636C55">
          <w:rPr>
            <w:noProof/>
            <w:webHidden/>
            <w:sz w:val="28"/>
            <w:szCs w:val="28"/>
          </w:rPr>
          <w:instrText xml:space="preserve"> PAGEREF _Toc11312723 \h </w:instrText>
        </w:r>
        <w:r w:rsidR="00636C55" w:rsidRPr="00636C55">
          <w:rPr>
            <w:noProof/>
            <w:webHidden/>
            <w:sz w:val="28"/>
            <w:szCs w:val="28"/>
          </w:rPr>
        </w:r>
        <w:r w:rsidR="00636C55" w:rsidRPr="00636C55">
          <w:rPr>
            <w:noProof/>
            <w:webHidden/>
            <w:sz w:val="28"/>
            <w:szCs w:val="28"/>
          </w:rPr>
          <w:fldChar w:fldCharType="separate"/>
        </w:r>
        <w:r w:rsidR="001175D6">
          <w:rPr>
            <w:noProof/>
            <w:webHidden/>
            <w:sz w:val="28"/>
            <w:szCs w:val="28"/>
          </w:rPr>
          <w:t>9</w:t>
        </w:r>
        <w:r w:rsidR="00636C55" w:rsidRPr="00636C55">
          <w:rPr>
            <w:noProof/>
            <w:webHidden/>
            <w:sz w:val="28"/>
            <w:szCs w:val="28"/>
          </w:rPr>
          <w:fldChar w:fldCharType="end"/>
        </w:r>
      </w:hyperlink>
    </w:p>
    <w:p w14:paraId="752B969E" w14:textId="502D49A7" w:rsidR="00636C55" w:rsidRPr="00636C55" w:rsidRDefault="00E25D3A">
      <w:pPr>
        <w:pStyle w:val="Obsah1"/>
        <w:rPr>
          <w:rFonts w:eastAsiaTheme="minorEastAsia" w:cstheme="minorBidi"/>
          <w:b w:val="0"/>
          <w:bCs w:val="0"/>
          <w:caps w:val="0"/>
          <w:noProof/>
          <w:sz w:val="28"/>
          <w:szCs w:val="28"/>
          <w:lang w:eastAsia="cs-CZ"/>
        </w:rPr>
      </w:pPr>
      <w:hyperlink w:anchor="_Toc11312724" w:history="1">
        <w:r w:rsidR="00636C55" w:rsidRPr="00636C55">
          <w:rPr>
            <w:rStyle w:val="Hypertextovodkaz"/>
            <w:noProof/>
            <w:sz w:val="28"/>
            <w:szCs w:val="28"/>
          </w:rPr>
          <w:t>VII.</w:t>
        </w:r>
        <w:r w:rsidR="00636C55" w:rsidRPr="00636C55">
          <w:rPr>
            <w:rFonts w:eastAsiaTheme="minorEastAsia" w:cstheme="minorBidi"/>
            <w:b w:val="0"/>
            <w:bCs w:val="0"/>
            <w:caps w:val="0"/>
            <w:noProof/>
            <w:sz w:val="28"/>
            <w:szCs w:val="28"/>
            <w:lang w:eastAsia="cs-CZ"/>
          </w:rPr>
          <w:tab/>
        </w:r>
        <w:r w:rsidR="00636C55" w:rsidRPr="00636C55">
          <w:rPr>
            <w:rStyle w:val="Hypertextovodkaz"/>
            <w:noProof/>
            <w:sz w:val="28"/>
            <w:szCs w:val="28"/>
          </w:rPr>
          <w:t>Rozhodnutí Zadavatele o žádosti</w:t>
        </w:r>
        <w:r w:rsidR="00636C55" w:rsidRPr="00636C55">
          <w:rPr>
            <w:noProof/>
            <w:webHidden/>
            <w:sz w:val="28"/>
            <w:szCs w:val="28"/>
          </w:rPr>
          <w:tab/>
        </w:r>
        <w:r w:rsidR="00636C55" w:rsidRPr="00636C55">
          <w:rPr>
            <w:noProof/>
            <w:webHidden/>
            <w:sz w:val="28"/>
            <w:szCs w:val="28"/>
          </w:rPr>
          <w:fldChar w:fldCharType="begin"/>
        </w:r>
        <w:r w:rsidR="00636C55" w:rsidRPr="00636C55">
          <w:rPr>
            <w:noProof/>
            <w:webHidden/>
            <w:sz w:val="28"/>
            <w:szCs w:val="28"/>
          </w:rPr>
          <w:instrText xml:space="preserve"> PAGEREF _Toc11312724 \h </w:instrText>
        </w:r>
        <w:r w:rsidR="00636C55" w:rsidRPr="00636C55">
          <w:rPr>
            <w:noProof/>
            <w:webHidden/>
            <w:sz w:val="28"/>
            <w:szCs w:val="28"/>
          </w:rPr>
        </w:r>
        <w:r w:rsidR="00636C55" w:rsidRPr="00636C55">
          <w:rPr>
            <w:noProof/>
            <w:webHidden/>
            <w:sz w:val="28"/>
            <w:szCs w:val="28"/>
          </w:rPr>
          <w:fldChar w:fldCharType="separate"/>
        </w:r>
        <w:r w:rsidR="001175D6">
          <w:rPr>
            <w:noProof/>
            <w:webHidden/>
            <w:sz w:val="28"/>
            <w:szCs w:val="28"/>
          </w:rPr>
          <w:t>10</w:t>
        </w:r>
        <w:r w:rsidR="00636C55" w:rsidRPr="00636C55">
          <w:rPr>
            <w:noProof/>
            <w:webHidden/>
            <w:sz w:val="28"/>
            <w:szCs w:val="28"/>
          </w:rPr>
          <w:fldChar w:fldCharType="end"/>
        </w:r>
      </w:hyperlink>
    </w:p>
    <w:p w14:paraId="243E2A41" w14:textId="746F6C5C" w:rsidR="00636C55" w:rsidRPr="00636C55" w:rsidRDefault="00E25D3A">
      <w:pPr>
        <w:pStyle w:val="Obsah1"/>
        <w:rPr>
          <w:rFonts w:eastAsiaTheme="minorEastAsia" w:cstheme="minorBidi"/>
          <w:b w:val="0"/>
          <w:bCs w:val="0"/>
          <w:caps w:val="0"/>
          <w:noProof/>
          <w:sz w:val="28"/>
          <w:szCs w:val="28"/>
          <w:lang w:eastAsia="cs-CZ"/>
        </w:rPr>
      </w:pPr>
      <w:hyperlink w:anchor="_Toc11312725" w:history="1">
        <w:r w:rsidR="00636C55" w:rsidRPr="00636C55">
          <w:rPr>
            <w:rStyle w:val="Hypertextovodkaz"/>
            <w:noProof/>
            <w:sz w:val="28"/>
            <w:szCs w:val="28"/>
          </w:rPr>
          <w:t>VIII.</w:t>
        </w:r>
        <w:r w:rsidR="00636C55" w:rsidRPr="00636C55">
          <w:rPr>
            <w:rFonts w:eastAsiaTheme="minorEastAsia" w:cstheme="minorBidi"/>
            <w:b w:val="0"/>
            <w:bCs w:val="0"/>
            <w:caps w:val="0"/>
            <w:noProof/>
            <w:sz w:val="28"/>
            <w:szCs w:val="28"/>
            <w:lang w:eastAsia="cs-CZ"/>
          </w:rPr>
          <w:tab/>
        </w:r>
        <w:r w:rsidR="00636C55" w:rsidRPr="00636C55">
          <w:rPr>
            <w:rStyle w:val="Hypertextovodkaz"/>
            <w:noProof/>
            <w:sz w:val="28"/>
            <w:szCs w:val="28"/>
          </w:rPr>
          <w:t>Platnost údajů v rámci Systému kvalifikace</w:t>
        </w:r>
        <w:r w:rsidR="00636C55" w:rsidRPr="00636C55">
          <w:rPr>
            <w:noProof/>
            <w:webHidden/>
            <w:sz w:val="28"/>
            <w:szCs w:val="28"/>
          </w:rPr>
          <w:tab/>
        </w:r>
        <w:r w:rsidR="00636C55" w:rsidRPr="00636C55">
          <w:rPr>
            <w:noProof/>
            <w:webHidden/>
            <w:sz w:val="28"/>
            <w:szCs w:val="28"/>
          </w:rPr>
          <w:fldChar w:fldCharType="begin"/>
        </w:r>
        <w:r w:rsidR="00636C55" w:rsidRPr="00636C55">
          <w:rPr>
            <w:noProof/>
            <w:webHidden/>
            <w:sz w:val="28"/>
            <w:szCs w:val="28"/>
          </w:rPr>
          <w:instrText xml:space="preserve"> PAGEREF _Toc11312725 \h </w:instrText>
        </w:r>
        <w:r w:rsidR="00636C55" w:rsidRPr="00636C55">
          <w:rPr>
            <w:noProof/>
            <w:webHidden/>
            <w:sz w:val="28"/>
            <w:szCs w:val="28"/>
          </w:rPr>
        </w:r>
        <w:r w:rsidR="00636C55" w:rsidRPr="00636C55">
          <w:rPr>
            <w:noProof/>
            <w:webHidden/>
            <w:sz w:val="28"/>
            <w:szCs w:val="28"/>
          </w:rPr>
          <w:fldChar w:fldCharType="separate"/>
        </w:r>
        <w:r w:rsidR="001175D6">
          <w:rPr>
            <w:noProof/>
            <w:webHidden/>
            <w:sz w:val="28"/>
            <w:szCs w:val="28"/>
          </w:rPr>
          <w:t>12</w:t>
        </w:r>
        <w:r w:rsidR="00636C55" w:rsidRPr="00636C55">
          <w:rPr>
            <w:noProof/>
            <w:webHidden/>
            <w:sz w:val="28"/>
            <w:szCs w:val="28"/>
          </w:rPr>
          <w:fldChar w:fldCharType="end"/>
        </w:r>
      </w:hyperlink>
    </w:p>
    <w:p w14:paraId="7FE7C704" w14:textId="719D021A" w:rsidR="00636C55" w:rsidRPr="00636C55" w:rsidRDefault="00E25D3A">
      <w:pPr>
        <w:pStyle w:val="Obsah1"/>
        <w:rPr>
          <w:rFonts w:eastAsiaTheme="minorEastAsia" w:cstheme="minorBidi"/>
          <w:b w:val="0"/>
          <w:bCs w:val="0"/>
          <w:caps w:val="0"/>
          <w:noProof/>
          <w:sz w:val="28"/>
          <w:szCs w:val="28"/>
          <w:lang w:eastAsia="cs-CZ"/>
        </w:rPr>
      </w:pPr>
      <w:hyperlink w:anchor="_Toc11312726" w:history="1">
        <w:r w:rsidR="00636C55" w:rsidRPr="00636C55">
          <w:rPr>
            <w:rStyle w:val="Hypertextovodkaz"/>
            <w:noProof/>
            <w:sz w:val="28"/>
            <w:szCs w:val="28"/>
          </w:rPr>
          <w:t>IX.</w:t>
        </w:r>
        <w:r w:rsidR="00636C55" w:rsidRPr="00636C55">
          <w:rPr>
            <w:rFonts w:eastAsiaTheme="minorEastAsia" w:cstheme="minorBidi"/>
            <w:b w:val="0"/>
            <w:bCs w:val="0"/>
            <w:caps w:val="0"/>
            <w:noProof/>
            <w:sz w:val="28"/>
            <w:szCs w:val="28"/>
            <w:lang w:eastAsia="cs-CZ"/>
          </w:rPr>
          <w:tab/>
        </w:r>
        <w:r w:rsidR="00636C55" w:rsidRPr="00636C55">
          <w:rPr>
            <w:rStyle w:val="Hypertextovodkaz"/>
            <w:noProof/>
            <w:sz w:val="28"/>
            <w:szCs w:val="28"/>
          </w:rPr>
          <w:t>Zvláštní část</w:t>
        </w:r>
        <w:r w:rsidR="00636C55" w:rsidRPr="00636C55">
          <w:rPr>
            <w:noProof/>
            <w:webHidden/>
            <w:sz w:val="28"/>
            <w:szCs w:val="28"/>
          </w:rPr>
          <w:tab/>
        </w:r>
        <w:r w:rsidR="00636C55" w:rsidRPr="00636C55">
          <w:rPr>
            <w:noProof/>
            <w:webHidden/>
            <w:sz w:val="28"/>
            <w:szCs w:val="28"/>
          </w:rPr>
          <w:fldChar w:fldCharType="begin"/>
        </w:r>
        <w:r w:rsidR="00636C55" w:rsidRPr="00636C55">
          <w:rPr>
            <w:noProof/>
            <w:webHidden/>
            <w:sz w:val="28"/>
            <w:szCs w:val="28"/>
          </w:rPr>
          <w:instrText xml:space="preserve"> PAGEREF _Toc11312726 \h </w:instrText>
        </w:r>
        <w:r w:rsidR="00636C55" w:rsidRPr="00636C55">
          <w:rPr>
            <w:noProof/>
            <w:webHidden/>
            <w:sz w:val="28"/>
            <w:szCs w:val="28"/>
          </w:rPr>
        </w:r>
        <w:r w:rsidR="00636C55" w:rsidRPr="00636C55">
          <w:rPr>
            <w:noProof/>
            <w:webHidden/>
            <w:sz w:val="28"/>
            <w:szCs w:val="28"/>
          </w:rPr>
          <w:fldChar w:fldCharType="separate"/>
        </w:r>
        <w:r w:rsidR="001175D6">
          <w:rPr>
            <w:noProof/>
            <w:webHidden/>
            <w:sz w:val="28"/>
            <w:szCs w:val="28"/>
          </w:rPr>
          <w:t>13</w:t>
        </w:r>
        <w:r w:rsidR="00636C55" w:rsidRPr="00636C55">
          <w:rPr>
            <w:noProof/>
            <w:webHidden/>
            <w:sz w:val="28"/>
            <w:szCs w:val="28"/>
          </w:rPr>
          <w:fldChar w:fldCharType="end"/>
        </w:r>
      </w:hyperlink>
    </w:p>
    <w:p w14:paraId="79CAE8A0" w14:textId="2F6682E0" w:rsidR="00636C55" w:rsidRPr="00636C55" w:rsidRDefault="00E25D3A">
      <w:pPr>
        <w:pStyle w:val="Obsah1"/>
        <w:rPr>
          <w:rFonts w:eastAsiaTheme="minorEastAsia" w:cstheme="minorBidi"/>
          <w:b w:val="0"/>
          <w:bCs w:val="0"/>
          <w:caps w:val="0"/>
          <w:noProof/>
          <w:sz w:val="28"/>
          <w:szCs w:val="28"/>
          <w:lang w:eastAsia="cs-CZ"/>
        </w:rPr>
      </w:pPr>
      <w:hyperlink w:anchor="_Toc11312727" w:history="1">
        <w:r w:rsidR="00636C55" w:rsidRPr="00636C55">
          <w:rPr>
            <w:rStyle w:val="Hypertextovodkaz"/>
            <w:noProof/>
            <w:sz w:val="28"/>
            <w:szCs w:val="28"/>
          </w:rPr>
          <w:t>X.</w:t>
        </w:r>
        <w:r w:rsidR="00636C55" w:rsidRPr="00636C55">
          <w:rPr>
            <w:rFonts w:eastAsiaTheme="minorEastAsia" w:cstheme="minorBidi"/>
            <w:b w:val="0"/>
            <w:bCs w:val="0"/>
            <w:caps w:val="0"/>
            <w:noProof/>
            <w:sz w:val="28"/>
            <w:szCs w:val="28"/>
            <w:lang w:eastAsia="cs-CZ"/>
          </w:rPr>
          <w:tab/>
        </w:r>
        <w:r w:rsidR="00636C55" w:rsidRPr="00636C55">
          <w:rPr>
            <w:rStyle w:val="Hypertextovodkaz"/>
            <w:noProof/>
            <w:sz w:val="28"/>
            <w:szCs w:val="28"/>
          </w:rPr>
          <w:t>Výzva k podání předběžných nabídek/nabídek</w:t>
        </w:r>
        <w:r w:rsidR="00636C55" w:rsidRPr="00636C55">
          <w:rPr>
            <w:noProof/>
            <w:webHidden/>
            <w:sz w:val="28"/>
            <w:szCs w:val="28"/>
          </w:rPr>
          <w:tab/>
        </w:r>
        <w:r w:rsidR="00636C55" w:rsidRPr="00636C55">
          <w:rPr>
            <w:noProof/>
            <w:webHidden/>
            <w:sz w:val="28"/>
            <w:szCs w:val="28"/>
          </w:rPr>
          <w:fldChar w:fldCharType="begin"/>
        </w:r>
        <w:r w:rsidR="00636C55" w:rsidRPr="00636C55">
          <w:rPr>
            <w:noProof/>
            <w:webHidden/>
            <w:sz w:val="28"/>
            <w:szCs w:val="28"/>
          </w:rPr>
          <w:instrText xml:space="preserve"> PAGEREF _Toc11312727 \h </w:instrText>
        </w:r>
        <w:r w:rsidR="00636C55" w:rsidRPr="00636C55">
          <w:rPr>
            <w:noProof/>
            <w:webHidden/>
            <w:sz w:val="28"/>
            <w:szCs w:val="28"/>
          </w:rPr>
        </w:r>
        <w:r w:rsidR="00636C55" w:rsidRPr="00636C55">
          <w:rPr>
            <w:noProof/>
            <w:webHidden/>
            <w:sz w:val="28"/>
            <w:szCs w:val="28"/>
          </w:rPr>
          <w:fldChar w:fldCharType="separate"/>
        </w:r>
        <w:r w:rsidR="001175D6">
          <w:rPr>
            <w:noProof/>
            <w:webHidden/>
            <w:sz w:val="28"/>
            <w:szCs w:val="28"/>
          </w:rPr>
          <w:t>13</w:t>
        </w:r>
        <w:r w:rsidR="00636C55" w:rsidRPr="00636C55">
          <w:rPr>
            <w:noProof/>
            <w:webHidden/>
            <w:sz w:val="28"/>
            <w:szCs w:val="28"/>
          </w:rPr>
          <w:fldChar w:fldCharType="end"/>
        </w:r>
      </w:hyperlink>
    </w:p>
    <w:p w14:paraId="021EB91E" w14:textId="61F95BCD" w:rsidR="0014315F" w:rsidRDefault="00AD189D" w:rsidP="003C4105">
      <w:pPr>
        <w:tabs>
          <w:tab w:val="left" w:pos="660"/>
          <w:tab w:val="left" w:pos="709"/>
        </w:tabs>
        <w:spacing w:before="120" w:after="120"/>
        <w:rPr>
          <w:sz w:val="28"/>
          <w:szCs w:val="28"/>
        </w:rPr>
      </w:pPr>
      <w:r w:rsidRPr="00636C55">
        <w:rPr>
          <w:rFonts w:cstheme="minorHAnsi"/>
          <w:b/>
          <w:bCs/>
          <w:caps/>
          <w:sz w:val="28"/>
          <w:szCs w:val="28"/>
        </w:rPr>
        <w:fldChar w:fldCharType="end"/>
      </w:r>
    </w:p>
    <w:p w14:paraId="6D0A53CC" w14:textId="77777777" w:rsidR="0014315F" w:rsidRPr="0014315F" w:rsidRDefault="0014315F" w:rsidP="0014315F">
      <w:pPr>
        <w:rPr>
          <w:sz w:val="28"/>
          <w:szCs w:val="28"/>
        </w:rPr>
      </w:pPr>
    </w:p>
    <w:p w14:paraId="17073156" w14:textId="77777777" w:rsidR="0014315F" w:rsidRPr="0014315F" w:rsidRDefault="0014315F" w:rsidP="0014315F">
      <w:pPr>
        <w:rPr>
          <w:sz w:val="28"/>
          <w:szCs w:val="28"/>
        </w:rPr>
      </w:pPr>
    </w:p>
    <w:p w14:paraId="32707CAE" w14:textId="77777777" w:rsidR="0014315F" w:rsidRPr="0014315F" w:rsidRDefault="0014315F" w:rsidP="0014315F">
      <w:pPr>
        <w:rPr>
          <w:sz w:val="28"/>
          <w:szCs w:val="28"/>
        </w:rPr>
      </w:pPr>
    </w:p>
    <w:p w14:paraId="68FC1C5E" w14:textId="77777777" w:rsidR="0014315F" w:rsidRPr="0014315F" w:rsidRDefault="0014315F" w:rsidP="0014315F">
      <w:pPr>
        <w:rPr>
          <w:sz w:val="28"/>
          <w:szCs w:val="28"/>
        </w:rPr>
      </w:pPr>
    </w:p>
    <w:p w14:paraId="68B70C30" w14:textId="77777777" w:rsidR="0014315F" w:rsidRPr="0014315F" w:rsidRDefault="0014315F" w:rsidP="0014315F">
      <w:pPr>
        <w:rPr>
          <w:sz w:val="28"/>
          <w:szCs w:val="28"/>
        </w:rPr>
      </w:pPr>
    </w:p>
    <w:p w14:paraId="3EDD0F31" w14:textId="77777777" w:rsidR="0014315F" w:rsidRPr="0014315F" w:rsidRDefault="0014315F" w:rsidP="0014315F">
      <w:pPr>
        <w:rPr>
          <w:sz w:val="28"/>
          <w:szCs w:val="28"/>
        </w:rPr>
      </w:pPr>
    </w:p>
    <w:p w14:paraId="31BE153E" w14:textId="77777777" w:rsidR="0014315F" w:rsidRPr="0014315F" w:rsidRDefault="0014315F" w:rsidP="0014315F">
      <w:pPr>
        <w:rPr>
          <w:sz w:val="28"/>
          <w:szCs w:val="28"/>
        </w:rPr>
      </w:pPr>
    </w:p>
    <w:p w14:paraId="48464917" w14:textId="77777777" w:rsidR="0014315F" w:rsidRPr="0014315F" w:rsidRDefault="0014315F" w:rsidP="0014315F">
      <w:pPr>
        <w:rPr>
          <w:sz w:val="28"/>
          <w:szCs w:val="28"/>
        </w:rPr>
      </w:pPr>
    </w:p>
    <w:p w14:paraId="7422EAEE" w14:textId="77777777" w:rsidR="0014315F" w:rsidRPr="0014315F" w:rsidRDefault="0014315F" w:rsidP="0014315F">
      <w:pPr>
        <w:rPr>
          <w:sz w:val="28"/>
          <w:szCs w:val="28"/>
        </w:rPr>
      </w:pPr>
    </w:p>
    <w:p w14:paraId="3643A608" w14:textId="7A9BA10C" w:rsidR="00AD189D" w:rsidRPr="0014315F" w:rsidRDefault="0014315F" w:rsidP="0014315F">
      <w:pPr>
        <w:tabs>
          <w:tab w:val="left" w:pos="2925"/>
        </w:tabs>
        <w:rPr>
          <w:sz w:val="28"/>
          <w:szCs w:val="28"/>
        </w:rPr>
      </w:pPr>
      <w:r>
        <w:rPr>
          <w:sz w:val="28"/>
          <w:szCs w:val="28"/>
        </w:rPr>
        <w:tab/>
      </w:r>
    </w:p>
    <w:p w14:paraId="3FFECF79" w14:textId="5D390634" w:rsidR="00AD189D" w:rsidRPr="00065BEA" w:rsidRDefault="00AD189D" w:rsidP="003C4105">
      <w:pPr>
        <w:pStyle w:val="Nadpis1"/>
        <w:pageBreakBefore/>
        <w:spacing w:before="360" w:after="120"/>
        <w:ind w:left="425" w:hanging="425"/>
        <w:jc w:val="center"/>
        <w:rPr>
          <w:rFonts w:asciiTheme="minorHAnsi" w:hAnsiTheme="minorHAnsi" w:cstheme="minorHAnsi"/>
        </w:rPr>
      </w:pPr>
      <w:bookmarkStart w:id="1" w:name="_Toc11312718"/>
      <w:r w:rsidRPr="00065BEA">
        <w:rPr>
          <w:rFonts w:asciiTheme="minorHAnsi" w:hAnsiTheme="minorHAnsi" w:cstheme="minorHAnsi"/>
        </w:rPr>
        <w:lastRenderedPageBreak/>
        <w:t>Zkratky</w:t>
      </w:r>
      <w:r w:rsidR="00065BEA">
        <w:rPr>
          <w:rFonts w:asciiTheme="minorHAnsi" w:hAnsiTheme="minorHAnsi" w:cstheme="minorHAnsi"/>
        </w:rPr>
        <w:t xml:space="preserve"> a vysvětlivky</w:t>
      </w:r>
      <w:bookmarkEnd w:id="1"/>
    </w:p>
    <w:p w14:paraId="2321A890" w14:textId="45659EC9" w:rsidR="00967386" w:rsidRPr="006A4DC5" w:rsidRDefault="00967386" w:rsidP="006A4DC5">
      <w:pPr>
        <w:tabs>
          <w:tab w:val="left" w:pos="2127"/>
        </w:tabs>
        <w:spacing w:before="160"/>
        <w:jc w:val="both"/>
        <w:rPr>
          <w:b/>
        </w:rPr>
      </w:pPr>
      <w:r w:rsidRPr="006A4DC5">
        <w:rPr>
          <w:b/>
        </w:rPr>
        <w:t>Dodavatel</w:t>
      </w:r>
      <w:r w:rsidRPr="006A4DC5">
        <w:rPr>
          <w:b/>
        </w:rPr>
        <w:tab/>
      </w:r>
      <w:r w:rsidRPr="006A4DC5">
        <w:rPr>
          <w:b/>
        </w:rPr>
        <w:tab/>
      </w:r>
      <w:r w:rsidRPr="006A4DC5">
        <w:rPr>
          <w:b/>
        </w:rPr>
        <w:tab/>
      </w:r>
      <w:r w:rsidRPr="00967386">
        <w:t>Dodavatelem se rozumí osoba, která nabízí poskytnutí</w:t>
      </w:r>
      <w:r>
        <w:tab/>
      </w:r>
      <w:r>
        <w:tab/>
      </w:r>
      <w:r>
        <w:tab/>
      </w:r>
      <w:r>
        <w:tab/>
      </w:r>
      <w:r w:rsidRPr="00967386">
        <w:t>dodávek, služeb nebo</w:t>
      </w:r>
      <w:r>
        <w:tab/>
      </w:r>
      <w:r w:rsidRPr="00967386">
        <w:t>stavebních prací, nebo více těchto</w:t>
      </w:r>
      <w:r>
        <w:tab/>
      </w:r>
      <w:r>
        <w:tab/>
      </w:r>
      <w:r>
        <w:tab/>
      </w:r>
      <w:r w:rsidRPr="00967386">
        <w:t>osob společně. Za dodavatele se považuje</w:t>
      </w:r>
      <w:r>
        <w:t xml:space="preserve"> </w:t>
      </w:r>
      <w:r w:rsidRPr="00967386">
        <w:t>i pobočka</w:t>
      </w:r>
      <w:r>
        <w:t xml:space="preserve"> </w:t>
      </w:r>
      <w:r w:rsidRPr="00967386">
        <w:t>závodu;</w:t>
      </w:r>
      <w:r>
        <w:tab/>
      </w:r>
      <w:r>
        <w:tab/>
      </w:r>
      <w:r>
        <w:tab/>
      </w:r>
      <w:r w:rsidRPr="00967386">
        <w:t>v takovém případě se za sídlo dodavatele považuje</w:t>
      </w:r>
      <w:r>
        <w:t xml:space="preserve"> </w:t>
      </w:r>
      <w:r w:rsidRPr="00967386">
        <w:t>sídl</w:t>
      </w:r>
      <w:r>
        <w:t>o</w:t>
      </w:r>
      <w:r>
        <w:tab/>
      </w:r>
      <w:r>
        <w:tab/>
      </w:r>
      <w:r>
        <w:tab/>
      </w:r>
      <w:r w:rsidRPr="00967386">
        <w:t>pobočky závodu</w:t>
      </w:r>
      <w:r w:rsidR="00F04355">
        <w:t>.</w:t>
      </w:r>
    </w:p>
    <w:p w14:paraId="66894BF9" w14:textId="4A4DA46D" w:rsidR="0046537D" w:rsidRPr="006A4DC5" w:rsidRDefault="0046537D" w:rsidP="006A4DC5">
      <w:pPr>
        <w:tabs>
          <w:tab w:val="left" w:pos="2127"/>
        </w:tabs>
        <w:spacing w:before="160"/>
        <w:jc w:val="both"/>
        <w:rPr>
          <w:b/>
        </w:rPr>
      </w:pPr>
      <w:r w:rsidRPr="006A4DC5">
        <w:rPr>
          <w:b/>
        </w:rPr>
        <w:t>DNS</w:t>
      </w:r>
      <w:r w:rsidRPr="006A4DC5">
        <w:rPr>
          <w:b/>
        </w:rPr>
        <w:tab/>
      </w:r>
      <w:r w:rsidRPr="006A4DC5">
        <w:rPr>
          <w:b/>
        </w:rPr>
        <w:tab/>
      </w:r>
      <w:r w:rsidRPr="006A4DC5">
        <w:rPr>
          <w:b/>
        </w:rPr>
        <w:tab/>
      </w:r>
      <w:r w:rsidRPr="006A0B81">
        <w:t xml:space="preserve">Dynamický nákupní systém ve smyslu </w:t>
      </w:r>
      <w:proofErr w:type="spellStart"/>
      <w:r w:rsidRPr="006A0B81">
        <w:t>ust</w:t>
      </w:r>
      <w:proofErr w:type="spellEnd"/>
      <w:r w:rsidRPr="006A0B81">
        <w:t>. § 138 ZZVZ. Jedná</w:t>
      </w:r>
      <w:r>
        <w:tab/>
      </w:r>
      <w:r>
        <w:tab/>
      </w:r>
      <w:r>
        <w:tab/>
      </w:r>
      <w:r w:rsidRPr="006A0B81">
        <w:t>se o zvláštní postup dle ZZVZ za účelem zadávání veřejných</w:t>
      </w:r>
      <w:r>
        <w:tab/>
      </w:r>
      <w:r>
        <w:tab/>
      </w:r>
      <w:r>
        <w:tab/>
      </w:r>
      <w:r w:rsidRPr="006A0B81">
        <w:t>zakázek jejichž předmětem je pořízení běžného, obecně</w:t>
      </w:r>
      <w:r>
        <w:tab/>
      </w:r>
      <w:r>
        <w:tab/>
      </w:r>
      <w:r>
        <w:tab/>
      </w:r>
      <w:r w:rsidRPr="006A0B81">
        <w:t xml:space="preserve">dostupného zboží, služeb nebo stavebních prací. </w:t>
      </w:r>
      <w:r w:rsidRPr="006A4DC5">
        <w:rPr>
          <w:b/>
        </w:rPr>
        <w:t>Realizace</w:t>
      </w:r>
      <w:r w:rsidRPr="006A4DC5">
        <w:rPr>
          <w:b/>
        </w:rPr>
        <w:tab/>
      </w:r>
      <w:r w:rsidRPr="006A4DC5">
        <w:rPr>
          <w:b/>
        </w:rPr>
        <w:tab/>
      </w:r>
      <w:r w:rsidRPr="006A4DC5">
        <w:rPr>
          <w:b/>
        </w:rPr>
        <w:tab/>
        <w:t>DNS je obdobná Systému kvalifikace.</w:t>
      </w:r>
    </w:p>
    <w:p w14:paraId="41FB0079" w14:textId="77777777" w:rsidR="00CE749A" w:rsidRDefault="00CE749A" w:rsidP="00CE749A">
      <w:pPr>
        <w:tabs>
          <w:tab w:val="left" w:pos="2127"/>
        </w:tabs>
        <w:spacing w:before="160"/>
        <w:jc w:val="both"/>
        <w:rPr>
          <w:b/>
        </w:rPr>
      </w:pPr>
      <w:r>
        <w:rPr>
          <w:b/>
        </w:rPr>
        <w:t>Kategorie</w:t>
      </w:r>
      <w:r>
        <w:rPr>
          <w:b/>
        </w:rPr>
        <w:tab/>
      </w:r>
      <w:r>
        <w:rPr>
          <w:b/>
        </w:rPr>
        <w:tab/>
      </w:r>
      <w:r>
        <w:rPr>
          <w:b/>
        </w:rPr>
        <w:tab/>
      </w:r>
      <w:r w:rsidRPr="00A55FDA">
        <w:t>se rozumí část sektorové veřejné zakázky</w:t>
      </w:r>
    </w:p>
    <w:p w14:paraId="2E1BD0B9" w14:textId="6006E335" w:rsidR="00F04355" w:rsidRPr="00087CF8" w:rsidRDefault="00F04355" w:rsidP="006A4DC5">
      <w:pPr>
        <w:tabs>
          <w:tab w:val="left" w:pos="2127"/>
        </w:tabs>
        <w:spacing w:before="160"/>
        <w:jc w:val="both"/>
      </w:pPr>
      <w:r w:rsidRPr="006A4DC5">
        <w:rPr>
          <w:b/>
        </w:rPr>
        <w:t>E-ZAK</w:t>
      </w:r>
      <w:r w:rsidRPr="006A4DC5">
        <w:rPr>
          <w:b/>
        </w:rPr>
        <w:tab/>
      </w:r>
      <w:r w:rsidRPr="006A4DC5">
        <w:rPr>
          <w:b/>
        </w:rPr>
        <w:tab/>
      </w:r>
      <w:r w:rsidRPr="006A4DC5">
        <w:rPr>
          <w:b/>
        </w:rPr>
        <w:tab/>
      </w:r>
      <w:r w:rsidRPr="00F04355">
        <w:t>Certifikovaný elektronický n</w:t>
      </w:r>
      <w:r>
        <w:t xml:space="preserve">ástroj ve smyslu </w:t>
      </w:r>
      <w:proofErr w:type="spellStart"/>
      <w:r>
        <w:t>ust</w:t>
      </w:r>
      <w:proofErr w:type="spellEnd"/>
      <w:r>
        <w:t>. § 213 ZZVZ,</w:t>
      </w:r>
      <w:r>
        <w:tab/>
      </w:r>
      <w:r>
        <w:tab/>
      </w:r>
      <w:r>
        <w:tab/>
        <w:t>který je využíván Zadavatelem za účelem zadávání veřejných</w:t>
      </w:r>
      <w:r>
        <w:tab/>
      </w:r>
      <w:r>
        <w:tab/>
      </w:r>
      <w:r>
        <w:tab/>
        <w:t>zakázek, zejména přijímání</w:t>
      </w:r>
      <w:r w:rsidR="00380BFF">
        <w:t xml:space="preserve"> předběžných nabídek/</w:t>
      </w:r>
      <w:r>
        <w:t>nabídek</w:t>
      </w:r>
      <w:r w:rsidR="00904A92">
        <w:tab/>
      </w:r>
      <w:r w:rsidR="00904A92">
        <w:tab/>
      </w:r>
      <w:r w:rsidR="00904A92">
        <w:tab/>
      </w:r>
      <w:r>
        <w:t>Dodavatelů</w:t>
      </w:r>
      <w:r w:rsidR="00C24AC0">
        <w:t xml:space="preserve"> ale také při správě celého Systému kvalifikace ve</w:t>
      </w:r>
      <w:r w:rsidR="00C24AC0">
        <w:tab/>
      </w:r>
      <w:r w:rsidR="00C24AC0">
        <w:tab/>
      </w:r>
      <w:r w:rsidR="00C24AC0">
        <w:tab/>
        <w:t>všech jeho fázích</w:t>
      </w:r>
      <w:r>
        <w:t>.</w:t>
      </w:r>
      <w:r w:rsidR="00C24AC0">
        <w:t xml:space="preserve"> </w:t>
      </w:r>
    </w:p>
    <w:p w14:paraId="73340A0B" w14:textId="17BE18E3" w:rsidR="00AD189D" w:rsidRDefault="00AD189D" w:rsidP="006A4DC5">
      <w:pPr>
        <w:tabs>
          <w:tab w:val="left" w:pos="2127"/>
        </w:tabs>
        <w:spacing w:before="160"/>
        <w:jc w:val="both"/>
      </w:pPr>
      <w:r w:rsidRPr="006A4DC5">
        <w:rPr>
          <w:b/>
        </w:rPr>
        <w:t>JŘSU</w:t>
      </w:r>
      <w:r w:rsidRPr="00AD189D">
        <w:t xml:space="preserve"> </w:t>
      </w:r>
      <w:r w:rsidR="00B94E44">
        <w:tab/>
      </w:r>
      <w:r w:rsidR="00967386">
        <w:tab/>
      </w:r>
      <w:r w:rsidR="00967386">
        <w:tab/>
      </w:r>
      <w:r w:rsidR="00A956DE">
        <w:t>J</w:t>
      </w:r>
      <w:r w:rsidRPr="00AD189D">
        <w:t xml:space="preserve">ednací řízení s uveřejněním </w:t>
      </w:r>
      <w:r w:rsidR="00967386">
        <w:t xml:space="preserve">ve smyslu </w:t>
      </w:r>
      <w:proofErr w:type="spellStart"/>
      <w:r w:rsidR="00967386">
        <w:t>ust</w:t>
      </w:r>
      <w:proofErr w:type="spellEnd"/>
      <w:r w:rsidR="00967386">
        <w:t>. § 60 - § 62 ZZVZ</w:t>
      </w:r>
      <w:r w:rsidR="00F04355">
        <w:t>.</w:t>
      </w:r>
    </w:p>
    <w:p w14:paraId="72CD7389" w14:textId="2B6BDEF2" w:rsidR="006208CE" w:rsidRDefault="006208CE" w:rsidP="006208CE">
      <w:pPr>
        <w:autoSpaceDE w:val="0"/>
        <w:autoSpaceDN w:val="0"/>
        <w:adjustRightInd w:val="0"/>
        <w:spacing w:before="240" w:after="240"/>
        <w:jc w:val="both"/>
      </w:pPr>
      <w:r w:rsidRPr="00AA1CDD">
        <w:rPr>
          <w:b/>
        </w:rPr>
        <w:t>NN</w:t>
      </w:r>
      <w:r w:rsidRPr="00AA1CDD">
        <w:rPr>
          <w:b/>
        </w:rPr>
        <w:tab/>
      </w:r>
      <w:r w:rsidRPr="00AA1CDD">
        <w:tab/>
      </w:r>
      <w:r w:rsidRPr="00AA1CDD">
        <w:tab/>
      </w:r>
      <w:r>
        <w:tab/>
      </w:r>
      <w:r>
        <w:tab/>
      </w:r>
      <w:r w:rsidRPr="009C1200">
        <w:t>Nízké napětí</w:t>
      </w:r>
      <w:r>
        <w:t xml:space="preserve"> (</w:t>
      </w:r>
      <w:r w:rsidRPr="009C1200">
        <w:t>50 V až 1000 V</w:t>
      </w:r>
      <w:r>
        <w:t>).</w:t>
      </w:r>
    </w:p>
    <w:p w14:paraId="72C3A64A" w14:textId="1F2800B3" w:rsidR="00CE749A" w:rsidRDefault="00CE749A" w:rsidP="00CE749A">
      <w:pPr>
        <w:autoSpaceDE w:val="0"/>
        <w:autoSpaceDN w:val="0"/>
        <w:adjustRightInd w:val="0"/>
        <w:spacing w:before="240" w:after="240"/>
        <w:jc w:val="both"/>
      </w:pPr>
      <w:r w:rsidRPr="00AA1CDD">
        <w:rPr>
          <w:b/>
        </w:rPr>
        <w:t>VN</w:t>
      </w:r>
      <w:r w:rsidRPr="00AA1CDD">
        <w:tab/>
      </w:r>
      <w:r w:rsidRPr="00AA1CDD">
        <w:tab/>
      </w:r>
      <w:r w:rsidRPr="00AA1CDD">
        <w:tab/>
      </w:r>
      <w:r>
        <w:tab/>
      </w:r>
      <w:r>
        <w:tab/>
      </w:r>
      <w:r w:rsidRPr="009C1200">
        <w:t>Vysoké napětí</w:t>
      </w:r>
      <w:r>
        <w:t xml:space="preserve"> (</w:t>
      </w:r>
      <w:r w:rsidRPr="009C1200">
        <w:t xml:space="preserve">1000 V až 52 </w:t>
      </w:r>
      <w:proofErr w:type="spellStart"/>
      <w:r w:rsidRPr="009C1200">
        <w:t>kV</w:t>
      </w:r>
      <w:proofErr w:type="spellEnd"/>
      <w:r>
        <w:t>)</w:t>
      </w:r>
      <w:r w:rsidRPr="009C1200">
        <w:t>.</w:t>
      </w:r>
    </w:p>
    <w:p w14:paraId="5CAF963D" w14:textId="06F44234" w:rsidR="00F03C65" w:rsidRPr="00AD189D" w:rsidRDefault="00F03C65" w:rsidP="00CE749A">
      <w:pPr>
        <w:autoSpaceDE w:val="0"/>
        <w:autoSpaceDN w:val="0"/>
        <w:adjustRightInd w:val="0"/>
        <w:spacing w:before="240" w:after="240"/>
        <w:jc w:val="both"/>
      </w:pPr>
      <w:r w:rsidRPr="005401B9">
        <w:rPr>
          <w:b/>
        </w:rPr>
        <w:t>VVN</w:t>
      </w:r>
      <w:r>
        <w:rPr>
          <w:b/>
        </w:rPr>
        <w:t xml:space="preserve">                                                                </w:t>
      </w:r>
      <w:r w:rsidRPr="005401B9">
        <w:t xml:space="preserve">Velmi vysoké napětí ( nad 52 </w:t>
      </w:r>
      <w:proofErr w:type="spellStart"/>
      <w:r w:rsidRPr="005401B9">
        <w:t>kV</w:t>
      </w:r>
      <w:proofErr w:type="spellEnd"/>
      <w:r w:rsidRPr="005401B9">
        <w:t>)</w:t>
      </w:r>
      <w:r>
        <w:t>.</w:t>
      </w:r>
    </w:p>
    <w:p w14:paraId="3CE96BD6" w14:textId="7BBB7A3E" w:rsidR="0085360A" w:rsidRDefault="0085360A" w:rsidP="006A4DC5">
      <w:pPr>
        <w:tabs>
          <w:tab w:val="left" w:pos="2127"/>
        </w:tabs>
        <w:spacing w:before="160"/>
        <w:jc w:val="both"/>
      </w:pPr>
      <w:r w:rsidRPr="006A4DC5">
        <w:rPr>
          <w:b/>
        </w:rPr>
        <w:t>Obecná část</w:t>
      </w:r>
      <w:r w:rsidRPr="006A4DC5">
        <w:rPr>
          <w:b/>
        </w:rPr>
        <w:tab/>
      </w:r>
      <w:r w:rsidRPr="006A4DC5">
        <w:rPr>
          <w:b/>
        </w:rPr>
        <w:tab/>
      </w:r>
      <w:r w:rsidRPr="006A4DC5">
        <w:rPr>
          <w:b/>
        </w:rPr>
        <w:tab/>
      </w:r>
      <w:r w:rsidR="007A1DE6" w:rsidRPr="007A1DE6">
        <w:t xml:space="preserve">Zadavatelem </w:t>
      </w:r>
      <w:r w:rsidR="00397707" w:rsidRPr="007A1DE6">
        <w:t>stanovená objektivní pravidla</w:t>
      </w:r>
      <w:r w:rsidR="007A1DE6" w:rsidRPr="007A1DE6">
        <w:t xml:space="preserve"> pro provoz</w:t>
      </w:r>
      <w:r w:rsidR="007A1DE6">
        <w:tab/>
      </w:r>
      <w:r w:rsidR="007A1DE6">
        <w:tab/>
      </w:r>
      <w:r w:rsidR="007A1DE6">
        <w:tab/>
      </w:r>
      <w:r w:rsidR="007A1DE6">
        <w:tab/>
      </w:r>
      <w:r w:rsidR="003F49C8">
        <w:t>S</w:t>
      </w:r>
      <w:r w:rsidR="007A1DE6" w:rsidRPr="007A1DE6">
        <w:t>ystému kvalifikace a objektivní pravidla a důvody pro zařazení</w:t>
      </w:r>
      <w:r w:rsidR="007A1DE6">
        <w:tab/>
      </w:r>
      <w:r w:rsidR="007A1DE6">
        <w:tab/>
      </w:r>
      <w:r w:rsidR="007A1DE6">
        <w:tab/>
        <w:t>D</w:t>
      </w:r>
      <w:r w:rsidR="007A1DE6" w:rsidRPr="007A1DE6">
        <w:t xml:space="preserve">odavatelů do </w:t>
      </w:r>
      <w:r w:rsidR="003F49C8">
        <w:t>S</w:t>
      </w:r>
      <w:r w:rsidR="007A1DE6" w:rsidRPr="007A1DE6">
        <w:t xml:space="preserve">ystému </w:t>
      </w:r>
      <w:r w:rsidR="007A1DE6">
        <w:t xml:space="preserve">kvalifikace </w:t>
      </w:r>
      <w:r w:rsidR="007A1DE6" w:rsidRPr="007A1DE6">
        <w:t>nebo vyřazení z</w:t>
      </w:r>
      <w:r w:rsidR="007A1DE6">
        <w:t> </w:t>
      </w:r>
      <w:r w:rsidR="007A1DE6" w:rsidRPr="007A1DE6">
        <w:t>něj</w:t>
      </w:r>
      <w:r w:rsidR="007A1DE6">
        <w:t>, dále</w:t>
      </w:r>
      <w:r w:rsidR="007A1DE6">
        <w:tab/>
      </w:r>
      <w:r w:rsidR="007A1DE6">
        <w:tab/>
      </w:r>
      <w:r w:rsidR="007A1DE6">
        <w:tab/>
      </w:r>
      <w:r w:rsidRPr="0085360A">
        <w:t>pravidl</w:t>
      </w:r>
      <w:r>
        <w:t>a</w:t>
      </w:r>
      <w:r w:rsidRPr="0085360A">
        <w:t xml:space="preserve"> fungování a dob</w:t>
      </w:r>
      <w:r>
        <w:t>a</w:t>
      </w:r>
      <w:r w:rsidRPr="0085360A">
        <w:t xml:space="preserve"> použitelnosti tohoto</w:t>
      </w:r>
      <w:r w:rsidR="007A1DE6">
        <w:tab/>
      </w:r>
      <w:r w:rsidR="007A1DE6">
        <w:tab/>
      </w:r>
      <w:r w:rsidR="007A1DE6">
        <w:tab/>
      </w:r>
      <w:r w:rsidR="007A1DE6">
        <w:tab/>
      </w:r>
      <w:r w:rsidR="007A1DE6">
        <w:tab/>
      </w:r>
      <w:r w:rsidR="003F49C8">
        <w:t>S</w:t>
      </w:r>
      <w:r w:rsidRPr="0085360A">
        <w:t>ystému</w:t>
      </w:r>
      <w:r w:rsidR="00904A92">
        <w:t xml:space="preserve"> kvalifikace</w:t>
      </w:r>
      <w:r>
        <w:t xml:space="preserve"> ve smyslu </w:t>
      </w:r>
      <w:proofErr w:type="spellStart"/>
      <w:r>
        <w:t>ust</w:t>
      </w:r>
      <w:proofErr w:type="spellEnd"/>
      <w:r>
        <w:t>. § 165 odst. 2 ZZVZ</w:t>
      </w:r>
      <w:r w:rsidR="00F04355">
        <w:t>.</w:t>
      </w:r>
    </w:p>
    <w:p w14:paraId="27A0F803" w14:textId="51FEF8D4" w:rsidR="00967386" w:rsidRDefault="00967386" w:rsidP="006A4DC5">
      <w:pPr>
        <w:tabs>
          <w:tab w:val="left" w:pos="2127"/>
        </w:tabs>
        <w:spacing w:before="160"/>
        <w:jc w:val="both"/>
      </w:pPr>
      <w:r w:rsidRPr="006A4DC5">
        <w:rPr>
          <w:b/>
        </w:rPr>
        <w:t>Sektorová veřejná zakázka</w:t>
      </w:r>
      <w:r w:rsidRPr="006A4DC5">
        <w:rPr>
          <w:b/>
        </w:rPr>
        <w:tab/>
      </w:r>
      <w:r w:rsidR="00341BD4" w:rsidRPr="006A4DC5">
        <w:rPr>
          <w:b/>
        </w:rPr>
        <w:tab/>
      </w:r>
      <w:r w:rsidRPr="00967386">
        <w:t>Sektorovou veřejnou zakázkou je veřejná zakázka, kterou</w:t>
      </w:r>
      <w:r>
        <w:tab/>
      </w:r>
      <w:r>
        <w:tab/>
      </w:r>
      <w:r>
        <w:tab/>
      </w:r>
      <w:r w:rsidRPr="00967386">
        <w:t>zadává veřejný zadavatel při výkonu relevantní činnosti nebo</w:t>
      </w:r>
      <w:r>
        <w:tab/>
      </w:r>
      <w:r>
        <w:tab/>
      </w:r>
      <w:r>
        <w:tab/>
      </w:r>
      <w:r w:rsidRPr="00967386">
        <w:t xml:space="preserve">jiná osoba za splnění podmínek dle </w:t>
      </w:r>
      <w:proofErr w:type="spellStart"/>
      <w:r w:rsidRPr="00967386">
        <w:t>ust</w:t>
      </w:r>
      <w:proofErr w:type="spellEnd"/>
      <w:r w:rsidRPr="00967386">
        <w:t>. § 151 ZZVZ.</w:t>
      </w:r>
    </w:p>
    <w:p w14:paraId="3D9CC82A" w14:textId="754D35C1" w:rsidR="00904A92" w:rsidRPr="00AD189D" w:rsidRDefault="00904A92" w:rsidP="006A4DC5">
      <w:pPr>
        <w:keepNext/>
        <w:keepLines/>
        <w:tabs>
          <w:tab w:val="left" w:pos="2127"/>
        </w:tabs>
        <w:spacing w:before="160"/>
        <w:jc w:val="both"/>
      </w:pPr>
      <w:r w:rsidRPr="006A4DC5">
        <w:rPr>
          <w:b/>
        </w:rPr>
        <w:t>Systém kvalifikace</w:t>
      </w:r>
      <w:r w:rsidRPr="006A4DC5">
        <w:rPr>
          <w:b/>
        </w:rPr>
        <w:tab/>
      </w:r>
      <w:r w:rsidRPr="006A4DC5">
        <w:rPr>
          <w:b/>
        </w:rPr>
        <w:tab/>
      </w:r>
      <w:r w:rsidRPr="006A4DC5">
        <w:rPr>
          <w:b/>
        </w:rPr>
        <w:tab/>
      </w:r>
      <w:r w:rsidR="00293ED6">
        <w:t xml:space="preserve">Nástroj Zadavatele ve smyslu </w:t>
      </w:r>
      <w:proofErr w:type="spellStart"/>
      <w:r w:rsidR="00293ED6">
        <w:t>ust</w:t>
      </w:r>
      <w:proofErr w:type="spellEnd"/>
      <w:r w:rsidR="00293ED6">
        <w:t>. § 165 ZZVZ a násl., který</w:t>
      </w:r>
      <w:r w:rsidR="00293ED6">
        <w:tab/>
      </w:r>
      <w:r w:rsidR="00293ED6">
        <w:tab/>
      </w:r>
      <w:r w:rsidR="00293ED6">
        <w:tab/>
        <w:t>umožňuje pro sektorové veřejné zakázky vedení seznamu</w:t>
      </w:r>
      <w:r w:rsidR="00293ED6">
        <w:tab/>
      </w:r>
      <w:r w:rsidR="00293ED6">
        <w:tab/>
      </w:r>
      <w:r w:rsidR="00293ED6">
        <w:tab/>
        <w:t>dodavatelů, kteří splňuji Zadavatelem předem určené</w:t>
      </w:r>
      <w:r w:rsidR="00293ED6">
        <w:tab/>
      </w:r>
      <w:r w:rsidR="00293ED6">
        <w:tab/>
      </w:r>
      <w:r w:rsidR="00293ED6">
        <w:tab/>
      </w:r>
      <w:r w:rsidR="00293ED6">
        <w:tab/>
        <w:t>požadavky a kteří mohou být Zadavatelem vyzváni k podání</w:t>
      </w:r>
      <w:r w:rsidR="00293ED6">
        <w:tab/>
      </w:r>
      <w:r w:rsidR="00293ED6">
        <w:tab/>
      </w:r>
      <w:r w:rsidR="00293ED6">
        <w:tab/>
        <w:t>předběžných nabídek/nabídek s předmětem plnění</w:t>
      </w:r>
      <w:r w:rsidR="00293ED6">
        <w:tab/>
      </w:r>
      <w:r w:rsidR="00293ED6">
        <w:tab/>
      </w:r>
      <w:r w:rsidR="00293ED6">
        <w:tab/>
      </w:r>
      <w:r w:rsidR="00293ED6">
        <w:tab/>
        <w:t>odpovídajícím kategoriím specifikovaným Zadavatelem</w:t>
      </w:r>
      <w:r w:rsidR="00293ED6">
        <w:tab/>
      </w:r>
      <w:r w:rsidR="00293ED6">
        <w:tab/>
      </w:r>
      <w:r w:rsidR="00293ED6">
        <w:tab/>
      </w:r>
      <w:r w:rsidR="00293ED6">
        <w:tab/>
        <w:t>v Obecné a Zvláštní části.</w:t>
      </w:r>
    </w:p>
    <w:p w14:paraId="2E72328C" w14:textId="4AD87EB6" w:rsidR="00AD189D" w:rsidRPr="00AD189D" w:rsidRDefault="00B94E44" w:rsidP="006A4DC5">
      <w:pPr>
        <w:tabs>
          <w:tab w:val="left" w:pos="2127"/>
        </w:tabs>
        <w:spacing w:before="160"/>
        <w:jc w:val="both"/>
      </w:pPr>
      <w:r w:rsidRPr="006A4DC5">
        <w:rPr>
          <w:b/>
        </w:rPr>
        <w:t>TED</w:t>
      </w:r>
      <w:r>
        <w:tab/>
      </w:r>
      <w:r w:rsidR="00341BD4">
        <w:tab/>
      </w:r>
      <w:r w:rsidR="00341BD4">
        <w:tab/>
      </w:r>
      <w:proofErr w:type="spellStart"/>
      <w:r w:rsidRPr="00AD189D">
        <w:t>Tenders</w:t>
      </w:r>
      <w:proofErr w:type="spellEnd"/>
      <w:r w:rsidR="00AD189D" w:rsidRPr="00AD189D">
        <w:t xml:space="preserve"> </w:t>
      </w:r>
      <w:proofErr w:type="spellStart"/>
      <w:r w:rsidR="00AD189D" w:rsidRPr="00AD189D">
        <w:t>Electronic</w:t>
      </w:r>
      <w:proofErr w:type="spellEnd"/>
      <w:r w:rsidR="00AD189D" w:rsidRPr="00AD189D">
        <w:t xml:space="preserve"> </w:t>
      </w:r>
      <w:proofErr w:type="spellStart"/>
      <w:r w:rsidR="00AD189D" w:rsidRPr="00AD189D">
        <w:t>Daily</w:t>
      </w:r>
      <w:proofErr w:type="spellEnd"/>
      <w:r w:rsidR="00AD189D" w:rsidRPr="00AD189D">
        <w:t>, elektronický informační systém,</w:t>
      </w:r>
      <w:r w:rsidR="00341BD4">
        <w:tab/>
      </w:r>
      <w:r w:rsidR="00341BD4">
        <w:tab/>
      </w:r>
      <w:r w:rsidR="00341BD4">
        <w:tab/>
      </w:r>
      <w:r w:rsidR="00AD189D" w:rsidRPr="00AD189D">
        <w:t>evropská databáze</w:t>
      </w:r>
      <w:r w:rsidR="00341BD4">
        <w:t xml:space="preserve"> </w:t>
      </w:r>
      <w:r w:rsidR="00AD189D" w:rsidRPr="00AD189D">
        <w:t>veřejných zakázek</w:t>
      </w:r>
      <w:r w:rsidR="00F04355">
        <w:t>.</w:t>
      </w:r>
    </w:p>
    <w:p w14:paraId="6E09E3B9" w14:textId="6E81D9F7" w:rsidR="00AD189D" w:rsidRPr="00AD189D" w:rsidRDefault="00AD189D" w:rsidP="006A4DC5">
      <w:pPr>
        <w:tabs>
          <w:tab w:val="left" w:pos="2127"/>
        </w:tabs>
        <w:spacing w:before="160"/>
        <w:jc w:val="both"/>
      </w:pPr>
      <w:r w:rsidRPr="006A4DC5">
        <w:rPr>
          <w:b/>
        </w:rPr>
        <w:lastRenderedPageBreak/>
        <w:t>ÚOHS</w:t>
      </w:r>
      <w:r w:rsidR="00B94E44">
        <w:tab/>
      </w:r>
      <w:r w:rsidR="00341BD4">
        <w:tab/>
      </w:r>
      <w:r w:rsidR="00341BD4">
        <w:tab/>
      </w:r>
      <w:r w:rsidRPr="00AD189D">
        <w:t>Úřad pro ochranu hospodářské soutěže</w:t>
      </w:r>
      <w:r w:rsidR="00ED4C87">
        <w:t>, orgán dozoru nad</w:t>
      </w:r>
      <w:r w:rsidR="00ED4C87">
        <w:tab/>
      </w:r>
      <w:r w:rsidR="00ED4C87">
        <w:tab/>
      </w:r>
      <w:r w:rsidR="00ED4C87">
        <w:tab/>
        <w:t>zadáváním veřejných zakázek</w:t>
      </w:r>
      <w:r w:rsidR="00ED4C87" w:rsidRPr="006A4DC5">
        <w:rPr>
          <w:rFonts w:ascii="Arial" w:hAnsi="Arial" w:cs="Arial"/>
          <w:color w:val="444444"/>
          <w:sz w:val="20"/>
          <w:szCs w:val="20"/>
          <w:shd w:val="clear" w:color="auto" w:fill="FFFFFF"/>
        </w:rPr>
        <w:t xml:space="preserve"> </w:t>
      </w:r>
      <w:r w:rsidR="00ED4C87">
        <w:t xml:space="preserve">a </w:t>
      </w:r>
      <w:r w:rsidR="00ED4C87" w:rsidRPr="00ED4C87">
        <w:t>nad dodržováním pravidel</w:t>
      </w:r>
      <w:r w:rsidR="00ED4C87">
        <w:tab/>
      </w:r>
      <w:r w:rsidR="00ED4C87">
        <w:tab/>
      </w:r>
      <w:r w:rsidR="00ED4C87">
        <w:tab/>
      </w:r>
      <w:r w:rsidR="00ED4C87" w:rsidRPr="00ED4C87">
        <w:t xml:space="preserve">stanovených </w:t>
      </w:r>
      <w:r w:rsidR="00ED4C87">
        <w:t>ZZVZ</w:t>
      </w:r>
      <w:r w:rsidRPr="00AD189D">
        <w:t xml:space="preserve"> (§ 248 ZZVZ)</w:t>
      </w:r>
      <w:r w:rsidR="00F04355">
        <w:t>.</w:t>
      </w:r>
    </w:p>
    <w:p w14:paraId="0C721943" w14:textId="22317CEF" w:rsidR="00AD189D" w:rsidRDefault="00AD189D" w:rsidP="006A4DC5">
      <w:pPr>
        <w:tabs>
          <w:tab w:val="left" w:pos="2127"/>
        </w:tabs>
        <w:spacing w:before="160"/>
        <w:jc w:val="both"/>
      </w:pPr>
      <w:r w:rsidRPr="006A4DC5">
        <w:rPr>
          <w:b/>
        </w:rPr>
        <w:t>UŘ</w:t>
      </w:r>
      <w:r w:rsidR="00B94E44">
        <w:tab/>
      </w:r>
      <w:r w:rsidR="00341BD4">
        <w:tab/>
      </w:r>
      <w:r w:rsidR="00341BD4">
        <w:tab/>
      </w:r>
      <w:r w:rsidR="00A956DE">
        <w:t>U</w:t>
      </w:r>
      <w:r w:rsidRPr="00AD189D">
        <w:t>žší řízení</w:t>
      </w:r>
      <w:r w:rsidR="00341BD4" w:rsidRPr="00341BD4">
        <w:t xml:space="preserve"> ve smyslu </w:t>
      </w:r>
      <w:proofErr w:type="spellStart"/>
      <w:r w:rsidR="00341BD4" w:rsidRPr="00341BD4">
        <w:t>ust</w:t>
      </w:r>
      <w:proofErr w:type="spellEnd"/>
      <w:r w:rsidR="00341BD4" w:rsidRPr="00341BD4">
        <w:t xml:space="preserve">. § </w:t>
      </w:r>
      <w:r w:rsidR="00341BD4">
        <w:t>58</w:t>
      </w:r>
      <w:r w:rsidR="00341BD4" w:rsidRPr="00341BD4">
        <w:t xml:space="preserve"> - § </w:t>
      </w:r>
      <w:r w:rsidR="00341BD4">
        <w:t>59</w:t>
      </w:r>
      <w:r w:rsidR="00341BD4" w:rsidRPr="00341BD4">
        <w:t xml:space="preserve"> ZZVZ</w:t>
      </w:r>
      <w:r w:rsidR="00F04355">
        <w:t>.</w:t>
      </w:r>
    </w:p>
    <w:p w14:paraId="103FC5EE" w14:textId="6F60CCE1" w:rsidR="00AD189D" w:rsidRDefault="00AD189D" w:rsidP="006A4DC5">
      <w:pPr>
        <w:tabs>
          <w:tab w:val="left" w:pos="2127"/>
        </w:tabs>
        <w:spacing w:before="160"/>
        <w:jc w:val="both"/>
      </w:pPr>
      <w:r w:rsidRPr="006A4DC5">
        <w:rPr>
          <w:b/>
        </w:rPr>
        <w:t>VVZ</w:t>
      </w:r>
      <w:r w:rsidR="00B94E44">
        <w:tab/>
      </w:r>
      <w:r w:rsidR="00341BD4">
        <w:tab/>
      </w:r>
      <w:r w:rsidR="00341BD4">
        <w:tab/>
      </w:r>
      <w:r w:rsidR="00D65F8F">
        <w:t>V</w:t>
      </w:r>
      <w:r w:rsidRPr="00AD189D">
        <w:t>ěstník veřejných zakázek (§ 225 ZZVZ)</w:t>
      </w:r>
      <w:r w:rsidR="00F04355">
        <w:t>.</w:t>
      </w:r>
    </w:p>
    <w:p w14:paraId="7F4C7EA0" w14:textId="1731913D" w:rsidR="00B94E44" w:rsidRDefault="00B94E44" w:rsidP="00390931">
      <w:pPr>
        <w:tabs>
          <w:tab w:val="left" w:pos="2127"/>
        </w:tabs>
        <w:spacing w:before="160"/>
        <w:ind w:left="3540" w:hanging="3540"/>
        <w:jc w:val="both"/>
      </w:pPr>
      <w:r w:rsidRPr="006A4DC5">
        <w:rPr>
          <w:b/>
        </w:rPr>
        <w:t>Zadavatel</w:t>
      </w:r>
      <w:r>
        <w:tab/>
      </w:r>
      <w:r w:rsidR="00341BD4">
        <w:tab/>
      </w:r>
      <w:r w:rsidR="00341BD4">
        <w:tab/>
      </w:r>
      <w:r w:rsidR="00A956DE">
        <w:t>S</w:t>
      </w:r>
      <w:r>
        <w:t xml:space="preserve">polečnost </w:t>
      </w:r>
      <w:r w:rsidR="0094417F">
        <w:t>EG.D, a.s.</w:t>
      </w:r>
      <w:r>
        <w:t>, se sídlem</w:t>
      </w:r>
      <w:r w:rsidR="0094417F" w:rsidRPr="0094417F">
        <w:t xml:space="preserve"> Lidická 1873/36, Černá Pole, 602 00 Brno, IČO: 280 85 400, zapsaná v obchodním rejstříku vedeném u Krajského soudu v Brně, spisová značka B 8477</w:t>
      </w:r>
      <w:r w:rsidR="00F04355">
        <w:t>.</w:t>
      </w:r>
    </w:p>
    <w:p w14:paraId="2F587E56" w14:textId="77777777" w:rsidR="003A4A7D" w:rsidRDefault="003A4A7D" w:rsidP="003A4A7D">
      <w:pPr>
        <w:tabs>
          <w:tab w:val="left" w:pos="2127"/>
        </w:tabs>
        <w:spacing w:before="160"/>
        <w:jc w:val="both"/>
      </w:pPr>
    </w:p>
    <w:p w14:paraId="70F3682E" w14:textId="762AF219" w:rsidR="003A4A7D" w:rsidRDefault="003A4A7D" w:rsidP="003A4A7D">
      <w:pPr>
        <w:tabs>
          <w:tab w:val="left" w:pos="2127"/>
        </w:tabs>
        <w:spacing w:before="160"/>
        <w:ind w:left="3540" w:hanging="3540"/>
        <w:jc w:val="both"/>
      </w:pPr>
      <w:r w:rsidRPr="003A4A7D">
        <w:rPr>
          <w:b/>
        </w:rPr>
        <w:t>Jiná osoba dle § 83 zákona</w:t>
      </w:r>
      <w:r>
        <w:tab/>
      </w:r>
      <w:r>
        <w:tab/>
        <w:t>osoba, pomocí které může účastník prokázat kvalifikaci pro určitou část veřejné zakázky nebo která má poskytnout účastníkovi k plnění veřejné zakázky určité věci či práva.</w:t>
      </w:r>
    </w:p>
    <w:p w14:paraId="68969F64" w14:textId="77777777" w:rsidR="003A4A7D" w:rsidRDefault="003A4A7D" w:rsidP="003A4A7D">
      <w:pPr>
        <w:tabs>
          <w:tab w:val="left" w:pos="2127"/>
        </w:tabs>
        <w:spacing w:before="160"/>
        <w:ind w:left="3540" w:hanging="3540"/>
        <w:jc w:val="both"/>
      </w:pPr>
    </w:p>
    <w:p w14:paraId="44F09CBB" w14:textId="6EB378B7" w:rsidR="003A4A7D" w:rsidRDefault="003A4A7D" w:rsidP="003A4A7D">
      <w:pPr>
        <w:tabs>
          <w:tab w:val="left" w:pos="2127"/>
        </w:tabs>
        <w:spacing w:before="160"/>
        <w:ind w:left="3540" w:hanging="3540"/>
        <w:jc w:val="both"/>
      </w:pPr>
      <w:r w:rsidRPr="003A4A7D">
        <w:rPr>
          <w:b/>
        </w:rPr>
        <w:t>Poddodavatel dle § 85 zákona</w:t>
      </w:r>
      <w:r>
        <w:tab/>
      </w:r>
      <w:r>
        <w:tab/>
        <w:t>osoba, pomocí které má účastník plnit určitou část veřejné zakázky nebo která má poskytnout účastníkovi k plnění veřejné zakázky určité věci či práva.</w:t>
      </w:r>
    </w:p>
    <w:p w14:paraId="0D457584" w14:textId="77777777" w:rsidR="003A4A7D" w:rsidRPr="00AD189D" w:rsidRDefault="003A4A7D" w:rsidP="006A4DC5">
      <w:pPr>
        <w:tabs>
          <w:tab w:val="left" w:pos="2127"/>
        </w:tabs>
        <w:spacing w:before="160"/>
        <w:jc w:val="both"/>
      </w:pPr>
    </w:p>
    <w:p w14:paraId="799903D7" w14:textId="58B85403" w:rsidR="00AD189D" w:rsidRDefault="00AD189D" w:rsidP="006A4DC5">
      <w:pPr>
        <w:tabs>
          <w:tab w:val="left" w:pos="2127"/>
        </w:tabs>
        <w:spacing w:before="160"/>
        <w:jc w:val="both"/>
      </w:pPr>
      <w:bookmarkStart w:id="2" w:name="_Hlk21938951"/>
      <w:r w:rsidRPr="006A4DC5">
        <w:rPr>
          <w:b/>
        </w:rPr>
        <w:t>ZŘ</w:t>
      </w:r>
      <w:r w:rsidR="00B94E44">
        <w:tab/>
      </w:r>
      <w:r w:rsidR="00341BD4">
        <w:tab/>
      </w:r>
      <w:r w:rsidR="00341BD4">
        <w:tab/>
      </w:r>
      <w:r w:rsidR="00A956DE">
        <w:t>Z</w:t>
      </w:r>
      <w:r w:rsidRPr="00AD189D">
        <w:t>adávací řízení (§ 3 ZZVZ)</w:t>
      </w:r>
      <w:r w:rsidR="00F04355">
        <w:t>.</w:t>
      </w:r>
    </w:p>
    <w:p w14:paraId="29EF04EA" w14:textId="566B5E5A" w:rsidR="0085360A" w:rsidRPr="00AD189D" w:rsidRDefault="0085360A" w:rsidP="006A4DC5">
      <w:pPr>
        <w:tabs>
          <w:tab w:val="left" w:pos="2127"/>
        </w:tabs>
        <w:spacing w:before="160"/>
        <w:jc w:val="both"/>
      </w:pPr>
      <w:r w:rsidRPr="006A4DC5">
        <w:rPr>
          <w:b/>
        </w:rPr>
        <w:t>Zvláštní část</w:t>
      </w:r>
      <w:r w:rsidRPr="006A4DC5">
        <w:rPr>
          <w:b/>
        </w:rPr>
        <w:tab/>
      </w:r>
      <w:r w:rsidRPr="006A4DC5">
        <w:rPr>
          <w:b/>
        </w:rPr>
        <w:tab/>
      </w:r>
      <w:r w:rsidRPr="006A4DC5">
        <w:rPr>
          <w:b/>
        </w:rPr>
        <w:tab/>
      </w:r>
      <w:r w:rsidR="00A956DE">
        <w:t>K</w:t>
      </w:r>
      <w:r w:rsidRPr="0085360A">
        <w:t>onkrétní podmínky kvalifikace</w:t>
      </w:r>
      <w:r w:rsidR="00904A92">
        <w:t xml:space="preserve"> a požadavků Zadavatele</w:t>
      </w:r>
      <w:r w:rsidRPr="0085360A">
        <w:t xml:space="preserve"> pro</w:t>
      </w:r>
      <w:r w:rsidR="00904A92">
        <w:tab/>
      </w:r>
      <w:r w:rsidR="00904A92">
        <w:tab/>
      </w:r>
      <w:r w:rsidR="00904A92">
        <w:tab/>
      </w:r>
      <w:r w:rsidRPr="0085360A">
        <w:t>Dodavatele pro jednotlivé</w:t>
      </w:r>
      <w:r w:rsidR="00904A92">
        <w:t xml:space="preserve"> </w:t>
      </w:r>
      <w:r w:rsidRPr="0085360A">
        <w:t xml:space="preserve">kategorie </w:t>
      </w:r>
      <w:r w:rsidR="003F49C8">
        <w:t>S</w:t>
      </w:r>
      <w:r w:rsidRPr="0085360A">
        <w:t>ystému kvalifikace</w:t>
      </w:r>
      <w:r w:rsidR="00F04355">
        <w:t>.</w:t>
      </w:r>
    </w:p>
    <w:p w14:paraId="572F7DDC" w14:textId="5C557ED0" w:rsidR="00AD189D" w:rsidRDefault="00AD189D" w:rsidP="006A4DC5">
      <w:pPr>
        <w:tabs>
          <w:tab w:val="left" w:pos="2127"/>
        </w:tabs>
        <w:spacing w:before="160"/>
        <w:jc w:val="both"/>
      </w:pPr>
      <w:r w:rsidRPr="006A4DC5">
        <w:rPr>
          <w:b/>
        </w:rPr>
        <w:t>ZZVZ</w:t>
      </w:r>
      <w:r w:rsidR="004471A7">
        <w:rPr>
          <w:b/>
        </w:rPr>
        <w:t>, zákon</w:t>
      </w:r>
      <w:r w:rsidR="00B94E44">
        <w:tab/>
      </w:r>
      <w:r w:rsidR="00341BD4">
        <w:tab/>
      </w:r>
      <w:r w:rsidR="00341BD4">
        <w:tab/>
      </w:r>
      <w:proofErr w:type="spellStart"/>
      <w:r w:rsidR="00A956DE">
        <w:t>Z</w:t>
      </w:r>
      <w:r w:rsidRPr="00AD189D">
        <w:t>ákon</w:t>
      </w:r>
      <w:proofErr w:type="spellEnd"/>
      <w:r w:rsidRPr="00AD189D">
        <w:t xml:space="preserve"> č. 134/2016 Sb., o zadávání veřejných zakázek, ve znění</w:t>
      </w:r>
      <w:r w:rsidR="00341BD4">
        <w:tab/>
      </w:r>
      <w:r w:rsidR="00341BD4">
        <w:tab/>
      </w:r>
      <w:r w:rsidR="00341BD4">
        <w:tab/>
      </w:r>
      <w:r w:rsidRPr="00AD189D">
        <w:t>pozdějších</w:t>
      </w:r>
      <w:r w:rsidR="00341BD4">
        <w:t xml:space="preserve"> </w:t>
      </w:r>
      <w:r w:rsidRPr="00AD189D">
        <w:t>předpisů</w:t>
      </w:r>
      <w:r w:rsidR="00F04355">
        <w:t>.</w:t>
      </w:r>
    </w:p>
    <w:p w14:paraId="2AF0BAD1" w14:textId="37C06F21" w:rsidR="00AD189D" w:rsidRPr="00065BEA" w:rsidRDefault="00AD189D" w:rsidP="003C4105">
      <w:pPr>
        <w:pStyle w:val="Nadpis1"/>
        <w:pageBreakBefore/>
        <w:spacing w:before="360" w:after="120"/>
        <w:ind w:left="425" w:hanging="425"/>
        <w:jc w:val="center"/>
        <w:rPr>
          <w:rFonts w:asciiTheme="minorHAnsi" w:hAnsiTheme="minorHAnsi" w:cstheme="minorHAnsi"/>
        </w:rPr>
      </w:pPr>
      <w:bookmarkStart w:id="3" w:name="_Toc11312719"/>
      <w:bookmarkEnd w:id="2"/>
      <w:r w:rsidRPr="00065BEA">
        <w:rPr>
          <w:rFonts w:asciiTheme="minorHAnsi" w:hAnsiTheme="minorHAnsi" w:cstheme="minorHAnsi"/>
        </w:rPr>
        <w:lastRenderedPageBreak/>
        <w:t>Úvod</w:t>
      </w:r>
      <w:bookmarkEnd w:id="3"/>
    </w:p>
    <w:p w14:paraId="6C74220C" w14:textId="72D38A34" w:rsidR="00CC1242" w:rsidRDefault="00087CF8" w:rsidP="00BB1F0B">
      <w:pPr>
        <w:jc w:val="both"/>
      </w:pPr>
      <w:r>
        <w:t xml:space="preserve">Aktuální znění pravidel pro </w:t>
      </w:r>
      <w:r w:rsidR="003F49C8">
        <w:t>S</w:t>
      </w:r>
      <w:r>
        <w:t>ystém kvalifikace zavedený Zadavatelem</w:t>
      </w:r>
      <w:r w:rsidRPr="00087CF8">
        <w:t xml:space="preserve"> je </w:t>
      </w:r>
      <w:bookmarkStart w:id="4" w:name="_Hlk5877766"/>
      <w:r w:rsidRPr="00087CF8">
        <w:t xml:space="preserve">neomezeným a přímým dálkovým přístupem bezplatně </w:t>
      </w:r>
      <w:bookmarkEnd w:id="4"/>
      <w:r>
        <w:t>dostupn</w:t>
      </w:r>
      <w:r w:rsidR="00904A92">
        <w:t>ý</w:t>
      </w:r>
      <w:r>
        <w:t xml:space="preserve"> na </w:t>
      </w:r>
      <w:r w:rsidR="00C24AC0">
        <w:t>profilu</w:t>
      </w:r>
      <w:r>
        <w:t xml:space="preserve"> Zadavatele</w:t>
      </w:r>
      <w:r w:rsidR="00C24AC0">
        <w:t xml:space="preserve"> umístěné</w:t>
      </w:r>
      <w:r w:rsidR="00460046">
        <w:t>m</w:t>
      </w:r>
      <w:r w:rsidR="00C24AC0">
        <w:t xml:space="preserve"> </w:t>
      </w:r>
      <w:r w:rsidR="00460046">
        <w:t>v</w:t>
      </w:r>
      <w:r w:rsidR="00C24AC0" w:rsidRPr="00C24AC0">
        <w:t xml:space="preserve"> elektronick</w:t>
      </w:r>
      <w:r w:rsidR="00C24AC0">
        <w:t>ém</w:t>
      </w:r>
      <w:r w:rsidR="00C24AC0" w:rsidRPr="00C24AC0">
        <w:t xml:space="preserve"> nástroj</w:t>
      </w:r>
      <w:r w:rsidR="00C24AC0">
        <w:t>i</w:t>
      </w:r>
      <w:r w:rsidR="00C24AC0" w:rsidRPr="00C24AC0">
        <w:t xml:space="preserve"> E-ZAK</w:t>
      </w:r>
      <w:r>
        <w:t>.</w:t>
      </w:r>
    </w:p>
    <w:p w14:paraId="50A8D9F6" w14:textId="2A8F17A3" w:rsidR="00D40835" w:rsidRDefault="00D40835" w:rsidP="00BB1F0B">
      <w:pPr>
        <w:jc w:val="both"/>
      </w:pPr>
      <w:r>
        <w:t>Zadavatel bude vést interně písemný seznam Dodavatelů zařazených v </w:t>
      </w:r>
      <w:r w:rsidR="003F49C8">
        <w:t>S</w:t>
      </w:r>
      <w:r>
        <w:t xml:space="preserve">ystému kvalifikace pro jednotlivé kategorie. Tento seznam </w:t>
      </w:r>
      <w:r w:rsidR="00C76E0B">
        <w:t>bude</w:t>
      </w:r>
      <w:r>
        <w:t xml:space="preserve"> veden pouze pro potřeby Zadavatele a provozu </w:t>
      </w:r>
      <w:r w:rsidR="003F49C8">
        <w:t>S</w:t>
      </w:r>
      <w:r>
        <w:t xml:space="preserve">ystému kvalifikace a </w:t>
      </w:r>
      <w:r w:rsidR="00C76E0B">
        <w:t>bude</w:t>
      </w:r>
      <w:r>
        <w:t xml:space="preserve"> neveřejný.</w:t>
      </w:r>
    </w:p>
    <w:p w14:paraId="0478BFE5" w14:textId="6B3FAF65" w:rsidR="002A4A97" w:rsidRDefault="002A4A97" w:rsidP="006A4DC5">
      <w:pPr>
        <w:jc w:val="both"/>
      </w:pPr>
      <w:r>
        <w:t>Systém kvalifikace funguje jako nástroj umožňující flexibilnější z</w:t>
      </w:r>
      <w:r w:rsidR="00547194">
        <w:t>a</w:t>
      </w:r>
      <w:r>
        <w:t xml:space="preserve">dávání a realizaci sektorových veřejných zakázek především tím, že fáze prokazování kvalifikace probíhá mimo samotná konkrétní zadávací řízení. </w:t>
      </w:r>
      <w:r w:rsidRPr="009D7E6D">
        <w:rPr>
          <w:b/>
        </w:rPr>
        <w:t>V </w:t>
      </w:r>
      <w:r w:rsidR="00A46387" w:rsidRPr="009D7E6D">
        <w:rPr>
          <w:b/>
        </w:rPr>
        <w:t>okamžiku</w:t>
      </w:r>
      <w:r w:rsidRPr="009D7E6D">
        <w:rPr>
          <w:b/>
        </w:rPr>
        <w:t xml:space="preserve">, kdy se Zadavatel rozhodne realizovat </w:t>
      </w:r>
      <w:r w:rsidR="00A46387" w:rsidRPr="009D7E6D">
        <w:rPr>
          <w:b/>
        </w:rPr>
        <w:t xml:space="preserve">veřejnou zakázku, pro niž je zaveden </w:t>
      </w:r>
      <w:r w:rsidR="000910B3" w:rsidRPr="009D7E6D">
        <w:rPr>
          <w:b/>
        </w:rPr>
        <w:t>Systém kvalifikace</w:t>
      </w:r>
      <w:r w:rsidR="004B2E46" w:rsidRPr="009D7E6D">
        <w:rPr>
          <w:b/>
        </w:rPr>
        <w:t>,</w:t>
      </w:r>
      <w:r w:rsidRPr="009D7E6D">
        <w:rPr>
          <w:b/>
        </w:rPr>
        <w:t xml:space="preserve"> tak pouze osloví výzvou k</w:t>
      </w:r>
      <w:r w:rsidR="004B2E46" w:rsidRPr="009D7E6D">
        <w:rPr>
          <w:b/>
        </w:rPr>
        <w:t> </w:t>
      </w:r>
      <w:r w:rsidRPr="009D7E6D">
        <w:rPr>
          <w:b/>
        </w:rPr>
        <w:t>podání</w:t>
      </w:r>
      <w:r w:rsidR="004B2E46" w:rsidRPr="009D7E6D">
        <w:rPr>
          <w:b/>
        </w:rPr>
        <w:t xml:space="preserve"> předběžných nabídek/</w:t>
      </w:r>
      <w:r w:rsidRPr="009D7E6D">
        <w:rPr>
          <w:b/>
        </w:rPr>
        <w:t xml:space="preserve">nabídek ty </w:t>
      </w:r>
      <w:r w:rsidR="004B2E46" w:rsidRPr="009D7E6D">
        <w:rPr>
          <w:b/>
        </w:rPr>
        <w:t>D</w:t>
      </w:r>
      <w:r w:rsidRPr="009D7E6D">
        <w:rPr>
          <w:b/>
        </w:rPr>
        <w:t>odavatele, kteří jsou Zadavatelem vedeni v </w:t>
      </w:r>
      <w:r w:rsidR="003F49C8" w:rsidRPr="009D7E6D">
        <w:rPr>
          <w:b/>
        </w:rPr>
        <w:t>S</w:t>
      </w:r>
      <w:r w:rsidRPr="009D7E6D">
        <w:rPr>
          <w:b/>
        </w:rPr>
        <w:t xml:space="preserve">ystému kvalifikace </w:t>
      </w:r>
      <w:r w:rsidRPr="00CE749A">
        <w:t>v rámci kategorie odpovídající realizované</w:t>
      </w:r>
      <w:r w:rsidR="00A46387" w:rsidRPr="00CE749A">
        <w:t xml:space="preserve"> veřejné zakázce</w:t>
      </w:r>
      <w:r w:rsidR="006208CE" w:rsidRPr="00CE749A">
        <w:t xml:space="preserve"> či její části</w:t>
      </w:r>
      <w:r w:rsidRPr="00CE749A">
        <w:t>.</w:t>
      </w:r>
      <w:r w:rsidR="004C0EFB" w:rsidRPr="00CE749A">
        <w:t xml:space="preserve"> Prostřednictvím </w:t>
      </w:r>
      <w:r w:rsidR="003F49C8" w:rsidRPr="00CE749A">
        <w:t>S</w:t>
      </w:r>
      <w:r w:rsidR="004C0EFB" w:rsidRPr="00CE749A">
        <w:t>ystému kv</w:t>
      </w:r>
      <w:r w:rsidR="004C0EFB" w:rsidRPr="004C0EFB">
        <w:t xml:space="preserve">alifikace je </w:t>
      </w:r>
      <w:r w:rsidR="004C0EFB">
        <w:t>Z</w:t>
      </w:r>
      <w:r w:rsidR="004C0EFB" w:rsidRPr="004C0EFB">
        <w:t>adavatel oprávněn odeslat výzvu k podání nabídek v </w:t>
      </w:r>
      <w:r w:rsidR="004C0EFB">
        <w:t>UŘ</w:t>
      </w:r>
      <w:r w:rsidR="004C0EFB" w:rsidRPr="004C0EFB">
        <w:t xml:space="preserve"> nebo předběžných nabídek v </w:t>
      </w:r>
      <w:r w:rsidR="004C0EFB">
        <w:t>JŘSU</w:t>
      </w:r>
      <w:r w:rsidR="004C0EFB" w:rsidRPr="004C0EFB">
        <w:t xml:space="preserve"> všem </w:t>
      </w:r>
      <w:r w:rsidR="004C0EFB">
        <w:t>D</w:t>
      </w:r>
      <w:r w:rsidR="004C0EFB" w:rsidRPr="004C0EFB">
        <w:t>odavatelům zařazeným v </w:t>
      </w:r>
      <w:r w:rsidR="003F49C8">
        <w:t>S</w:t>
      </w:r>
      <w:r w:rsidR="004C0EFB" w:rsidRPr="004C0EFB">
        <w:t>ystému kvalifikace</w:t>
      </w:r>
      <w:r w:rsidR="009E77C5">
        <w:t>.</w:t>
      </w:r>
    </w:p>
    <w:p w14:paraId="3F54C667" w14:textId="404E2290" w:rsidR="009E77C5" w:rsidRPr="009E77C5" w:rsidRDefault="009E77C5" w:rsidP="003C4105">
      <w:pPr>
        <w:spacing w:before="240" w:after="120"/>
        <w:jc w:val="both"/>
        <w:rPr>
          <w:b/>
        </w:rPr>
      </w:pPr>
      <w:r w:rsidRPr="009E77C5">
        <w:rPr>
          <w:b/>
        </w:rPr>
        <w:t>Kategorie</w:t>
      </w:r>
    </w:p>
    <w:p w14:paraId="7AD82506" w14:textId="2A856102" w:rsidR="0037529F" w:rsidRDefault="000E4D85" w:rsidP="002A4A97">
      <w:pPr>
        <w:jc w:val="both"/>
      </w:pPr>
      <w:r>
        <w:t xml:space="preserve">Systém kvalifikace </w:t>
      </w:r>
      <w:r w:rsidR="0037529F">
        <w:t xml:space="preserve">bude </w:t>
      </w:r>
      <w:r>
        <w:t xml:space="preserve">v souladu se ZZVZ </w:t>
      </w:r>
      <w:r w:rsidR="00CE749A">
        <w:t xml:space="preserve">případně </w:t>
      </w:r>
      <w:r>
        <w:t>rozdělen do několika kategori</w:t>
      </w:r>
      <w:r w:rsidR="00DB3BF0">
        <w:t>í</w:t>
      </w:r>
      <w:r w:rsidR="006208CE">
        <w:t>, které</w:t>
      </w:r>
      <w:r w:rsidR="00DB3BF0">
        <w:t xml:space="preserve"> </w:t>
      </w:r>
      <w:r w:rsidR="006208CE">
        <w:t xml:space="preserve">odpovídají jednotlivým částem </w:t>
      </w:r>
      <w:r w:rsidR="00961165">
        <w:t xml:space="preserve">budoucí Sektorové </w:t>
      </w:r>
      <w:r w:rsidR="006208CE">
        <w:t>veřejné zakázky a</w:t>
      </w:r>
      <w:r w:rsidR="00DB3BF0">
        <w:t xml:space="preserve"> u kterých platí různé podmínky kvalifikace, podrobně rozvedené ve Zvláštní části.</w:t>
      </w:r>
      <w:r w:rsidR="00755BE2">
        <w:t xml:space="preserve"> Zadavatel může v průběhu fungování </w:t>
      </w:r>
      <w:r w:rsidR="003F49C8">
        <w:t>S</w:t>
      </w:r>
      <w:r w:rsidR="00755BE2">
        <w:t>ystému kvalifikace rozšiřovat stávající kategorie, nebo přidávat kategorie nové.</w:t>
      </w:r>
      <w:r w:rsidR="0037529F">
        <w:t xml:space="preserve"> Každá případná kategorie, resp. dokumentace (obecná a zvláštní část) bude dostupná </w:t>
      </w:r>
      <w:r w:rsidR="0037529F" w:rsidRPr="0037529F">
        <w:t>neomezeným a přímým dálkovým přístupem bezplatně dostupný</w:t>
      </w:r>
      <w:r w:rsidR="0037529F">
        <w:t>m</w:t>
      </w:r>
      <w:r w:rsidR="0037529F" w:rsidRPr="0037529F">
        <w:t xml:space="preserve"> na profilu Zadavatele umístěném v </w:t>
      </w:r>
      <w:bookmarkStart w:id="5" w:name="_Hlk15388861"/>
      <w:r w:rsidR="0037529F" w:rsidRPr="0037529F">
        <w:t>elektronickém nástroji E-ZAK</w:t>
      </w:r>
      <w:r w:rsidR="0037529F">
        <w:t xml:space="preserve"> </w:t>
      </w:r>
      <w:bookmarkEnd w:id="5"/>
      <w:r w:rsidR="0037529F">
        <w:t>v rámci vypsaných dynamických nákupních systémů (vysvětlení postupu přes DNS je uvedeno níže).</w:t>
      </w:r>
      <w:r w:rsidR="00755BE2">
        <w:t xml:space="preserve"> </w:t>
      </w:r>
    </w:p>
    <w:p w14:paraId="6F87153D" w14:textId="65BE18C0" w:rsidR="000E4D85" w:rsidRDefault="00755BE2" w:rsidP="002A4A97">
      <w:pPr>
        <w:jc w:val="both"/>
      </w:pPr>
      <w:r>
        <w:t>Na postup dle předchozí</w:t>
      </w:r>
      <w:r w:rsidR="0037529F">
        <w:t>ho</w:t>
      </w:r>
      <w:r>
        <w:t xml:space="preserve"> </w:t>
      </w:r>
      <w:r w:rsidR="0037529F">
        <w:t xml:space="preserve">odstavce </w:t>
      </w:r>
      <w:r>
        <w:t xml:space="preserve">budou Dodavatelé </w:t>
      </w:r>
      <w:r w:rsidR="004B2E46">
        <w:t>upozorněni</w:t>
      </w:r>
      <w:r>
        <w:t xml:space="preserve"> zejména prostřednictvím VVZ, ale i případně aktualizované Obecné a Zvláštní části.</w:t>
      </w:r>
      <w:r w:rsidR="00A75BCA">
        <w:t xml:space="preserve"> Dodavatel má právo na posouzení jedné žádosti o </w:t>
      </w:r>
      <w:r w:rsidR="004B2E46">
        <w:t>zařazení do Systému kvalifikace</w:t>
      </w:r>
      <w:r w:rsidR="00A75BCA">
        <w:t xml:space="preserve"> v rámci jedné kategorie </w:t>
      </w:r>
      <w:r w:rsidR="003F49C8">
        <w:t>S</w:t>
      </w:r>
      <w:r w:rsidR="00A75BCA">
        <w:t xml:space="preserve">ystému kvalifikace, tedy pokud podá současně dvě žádosti o zařazení do stejné kategorie </w:t>
      </w:r>
      <w:r w:rsidR="003F49C8">
        <w:t>S</w:t>
      </w:r>
      <w:r w:rsidR="00A75BCA">
        <w:t>ystému kvalifikace, na tu pozdější Zadavatel nebude reagovat a nebude ji posuzovat.</w:t>
      </w:r>
    </w:p>
    <w:p w14:paraId="15204E9D" w14:textId="4E6C8D1F" w:rsidR="00A911FD" w:rsidRDefault="00A911FD" w:rsidP="002A4A97">
      <w:pPr>
        <w:jc w:val="both"/>
      </w:pPr>
      <w:r>
        <w:t xml:space="preserve">Zadavatel uvádí, že po dobu trvání </w:t>
      </w:r>
      <w:r w:rsidR="003F49C8">
        <w:t>S</w:t>
      </w:r>
      <w:r>
        <w:t>ystému kvalifikace jsou Dodavatelé oprávněni podávat žádost</w:t>
      </w:r>
      <w:r w:rsidR="004B2E46">
        <w:t>i</w:t>
      </w:r>
      <w:r>
        <w:t xml:space="preserve"> do libovolných Zadavatelem </w:t>
      </w:r>
      <w:r w:rsidR="006208CE">
        <w:t xml:space="preserve">stanovených </w:t>
      </w:r>
      <w:r>
        <w:t xml:space="preserve">kategorií </w:t>
      </w:r>
      <w:r w:rsidR="003F49C8">
        <w:t>S</w:t>
      </w:r>
      <w:r>
        <w:t>ystému kvalifikace</w:t>
      </w:r>
      <w:r w:rsidR="0037529F">
        <w:t xml:space="preserve"> uveřejněných </w:t>
      </w:r>
      <w:r w:rsidR="006208CE">
        <w:t>v</w:t>
      </w:r>
      <w:r w:rsidR="0037529F">
        <w:t xml:space="preserve"> </w:t>
      </w:r>
      <w:r w:rsidR="0037529F" w:rsidRPr="0037529F">
        <w:t>elektronickém nástroji E-ZAK</w:t>
      </w:r>
      <w:r>
        <w:t>. Pokud se kvalifikační požadavky či podmínky Zadavatele pro jednotlivé kategorie shodují, může Dodavatel prokázat jejich splnění odkazem na konkrétní kategorii, kde je již v </w:t>
      </w:r>
      <w:r w:rsidR="003F49C8">
        <w:t>S</w:t>
      </w:r>
      <w:r>
        <w:t>ystému kvalifikace zařazen a Zadavatel takový odkaz</w:t>
      </w:r>
      <w:r w:rsidR="004B2E46">
        <w:t>, je-li relevantní,</w:t>
      </w:r>
      <w:r>
        <w:t xml:space="preserve"> akceptuje.</w:t>
      </w:r>
    </w:p>
    <w:p w14:paraId="2E3CFF66" w14:textId="44CB2DCE" w:rsidR="009E77C5" w:rsidRPr="009E77C5" w:rsidRDefault="009E77C5" w:rsidP="003C4105">
      <w:pPr>
        <w:spacing w:before="240" w:after="120"/>
        <w:jc w:val="both"/>
        <w:rPr>
          <w:b/>
        </w:rPr>
      </w:pPr>
      <w:r w:rsidRPr="009E77C5">
        <w:rPr>
          <w:b/>
        </w:rPr>
        <w:t xml:space="preserve">Doba použitelnosti, změny </w:t>
      </w:r>
      <w:r w:rsidR="003F49C8">
        <w:rPr>
          <w:b/>
        </w:rPr>
        <w:t>S</w:t>
      </w:r>
      <w:r w:rsidRPr="009E77C5">
        <w:rPr>
          <w:b/>
        </w:rPr>
        <w:t>ystému kvalifikace</w:t>
      </w:r>
    </w:p>
    <w:p w14:paraId="3C540D80" w14:textId="7EBDF824" w:rsidR="00FE5723" w:rsidRDefault="00C80F5A" w:rsidP="002A4A97">
      <w:pPr>
        <w:jc w:val="both"/>
      </w:pPr>
      <w:r>
        <w:t xml:space="preserve">Doba použitelnosti </w:t>
      </w:r>
      <w:r w:rsidR="003F49C8">
        <w:t>S</w:t>
      </w:r>
      <w:r w:rsidR="00BB7499">
        <w:t xml:space="preserve">ystému kvalifikace je Zadavatelem </w:t>
      </w:r>
      <w:r w:rsidR="00BB7499" w:rsidRPr="003C4105">
        <w:t>stanovena na</w:t>
      </w:r>
      <w:r w:rsidR="00A46387">
        <w:t xml:space="preserve"> dobu neurčitou</w:t>
      </w:r>
      <w:r w:rsidR="00BB7499" w:rsidRPr="003C4105">
        <w:t>.</w:t>
      </w:r>
      <w:r w:rsidR="00000C0B" w:rsidRPr="003C4105">
        <w:t xml:space="preserve"> Po celou</w:t>
      </w:r>
      <w:r w:rsidR="00000C0B">
        <w:t xml:space="preserve"> tuto dobu jsou Dodavatel</w:t>
      </w:r>
      <w:r w:rsidR="00565BA8">
        <w:t>é</w:t>
      </w:r>
      <w:r w:rsidR="00000C0B">
        <w:t xml:space="preserve"> oprávněni požádat o zařazení do </w:t>
      </w:r>
      <w:r w:rsidR="003F49C8">
        <w:t>S</w:t>
      </w:r>
      <w:r w:rsidR="00000C0B">
        <w:t>ystému kvalifikace prostřednictvím podání</w:t>
      </w:r>
      <w:r w:rsidR="004B2E46">
        <w:t xml:space="preserve"> písemné</w:t>
      </w:r>
      <w:r w:rsidR="00000C0B">
        <w:t xml:space="preserve"> žádosti o </w:t>
      </w:r>
      <w:r w:rsidR="004B2E46" w:rsidRPr="004B2E46">
        <w:t>zařazení do Systému kvalifikace</w:t>
      </w:r>
      <w:r w:rsidR="00000C0B">
        <w:t>.</w:t>
      </w:r>
      <w:r w:rsidR="00BB7499">
        <w:t xml:space="preserve"> Jakékoli změny nebo rozšíření stávajícího</w:t>
      </w:r>
      <w:r w:rsidR="004B2E46">
        <w:t xml:space="preserve"> Systému</w:t>
      </w:r>
      <w:r w:rsidR="009E77C5">
        <w:t xml:space="preserve"> </w:t>
      </w:r>
      <w:r w:rsidR="00BB7499">
        <w:t>kvalifikace budou Zadavatelem oznámeny jak stávajícím Dodavatelům, zařazeným do příslušných kategorií, tak blíže neurčenému okruhu subjektů prostřednictvím formuláře uveřejněného ve VVZ</w:t>
      </w:r>
      <w:r w:rsidR="004B2E46">
        <w:t xml:space="preserve">, případně prostřednictvím </w:t>
      </w:r>
      <w:r w:rsidR="00C24AC0" w:rsidRPr="00C24AC0">
        <w:t>elektronického nástroje E-ZAK</w:t>
      </w:r>
      <w:r w:rsidR="00BB7499">
        <w:t>.</w:t>
      </w:r>
    </w:p>
    <w:p w14:paraId="5CBD8845" w14:textId="2538F58D" w:rsidR="00EF3E30" w:rsidRPr="00EF3E30" w:rsidRDefault="00EF3E30" w:rsidP="004B2E46">
      <w:pPr>
        <w:keepLines/>
        <w:jc w:val="both"/>
        <w:rPr>
          <w:bCs/>
        </w:rPr>
      </w:pPr>
      <w:r>
        <w:rPr>
          <w:bCs/>
        </w:rPr>
        <w:lastRenderedPageBreak/>
        <w:t>Lhůta pro splnění nových požadavků Zadavatele v rámci změn dle předchozího odstavce bude uvedena v rámci aktualizovaného dokumentu a dále v rámci oznámení pr</w:t>
      </w:r>
      <w:r w:rsidR="009B1810">
        <w:rPr>
          <w:bCs/>
        </w:rPr>
        <w:t>o stávající již zařazené Dodavatele</w:t>
      </w:r>
      <w:r w:rsidRPr="00EF3E30">
        <w:rPr>
          <w:bCs/>
        </w:rPr>
        <w:t xml:space="preserve">. </w:t>
      </w:r>
      <w:r w:rsidR="009B1810">
        <w:rPr>
          <w:bCs/>
        </w:rPr>
        <w:t>Podmínky stanovené v aktualizované verzi tak budou kontrolovány a vyžadovány Zadavatelem po uplynutí této lhůty</w:t>
      </w:r>
      <w:r w:rsidRPr="00EF3E30">
        <w:rPr>
          <w:bCs/>
        </w:rPr>
        <w:t xml:space="preserve">. </w:t>
      </w:r>
      <w:r w:rsidR="009B1810">
        <w:rPr>
          <w:bCs/>
        </w:rPr>
        <w:t xml:space="preserve">Nepředložení dokladů dle aktualizovaných podmínek je nesplněním požadavků Zadavatele pro zařazení do </w:t>
      </w:r>
      <w:r w:rsidR="003F49C8">
        <w:rPr>
          <w:bCs/>
        </w:rPr>
        <w:t>S</w:t>
      </w:r>
      <w:r w:rsidR="009B1810">
        <w:rPr>
          <w:bCs/>
        </w:rPr>
        <w:t>ystém</w:t>
      </w:r>
      <w:r w:rsidR="00DB0B49">
        <w:rPr>
          <w:bCs/>
        </w:rPr>
        <w:t>u</w:t>
      </w:r>
      <w:r w:rsidR="009B1810">
        <w:rPr>
          <w:bCs/>
        </w:rPr>
        <w:t xml:space="preserve"> kvalifikace a je tak důvodem pro vyřazení Dodavatele, který původně v seznamu pro konkrétní kategorii </w:t>
      </w:r>
      <w:r w:rsidR="004B2E46">
        <w:rPr>
          <w:bCs/>
        </w:rPr>
        <w:t xml:space="preserve">Systému kvalifikace </w:t>
      </w:r>
      <w:r w:rsidR="009B1810">
        <w:rPr>
          <w:bCs/>
        </w:rPr>
        <w:t>již byl</w:t>
      </w:r>
      <w:r w:rsidRPr="00EF3E30">
        <w:rPr>
          <w:bCs/>
        </w:rPr>
        <w:t xml:space="preserve">. </w:t>
      </w:r>
    </w:p>
    <w:p w14:paraId="26BB16EF" w14:textId="5DA41E4E" w:rsidR="009E77C5" w:rsidRPr="009E77C5" w:rsidRDefault="009E77C5" w:rsidP="003C4105">
      <w:pPr>
        <w:keepNext/>
        <w:keepLines/>
        <w:spacing w:before="240" w:after="120"/>
        <w:jc w:val="both"/>
        <w:rPr>
          <w:b/>
        </w:rPr>
      </w:pPr>
      <w:r w:rsidRPr="009E77C5">
        <w:rPr>
          <w:b/>
        </w:rPr>
        <w:t xml:space="preserve">Poplatek za </w:t>
      </w:r>
      <w:r w:rsidR="003F49C8">
        <w:rPr>
          <w:b/>
        </w:rPr>
        <w:t>S</w:t>
      </w:r>
      <w:r w:rsidRPr="009E77C5">
        <w:rPr>
          <w:b/>
        </w:rPr>
        <w:t>ystém kvalifikace</w:t>
      </w:r>
    </w:p>
    <w:p w14:paraId="1F464BEF" w14:textId="0D7AF734" w:rsidR="00FE5723" w:rsidRPr="00CC1242" w:rsidRDefault="00FE5723" w:rsidP="00D86C3F">
      <w:pPr>
        <w:keepLines/>
        <w:jc w:val="both"/>
      </w:pPr>
      <w:r w:rsidRPr="00FE5723">
        <w:t xml:space="preserve">Zadavatel je oprávněn zapsání do </w:t>
      </w:r>
      <w:r w:rsidR="003F49C8">
        <w:t>S</w:t>
      </w:r>
      <w:r w:rsidRPr="00FE5723">
        <w:t xml:space="preserve">ystému kvalifikace podmínit platbou </w:t>
      </w:r>
      <w:r w:rsidR="004B2E46">
        <w:t>D</w:t>
      </w:r>
      <w:r w:rsidRPr="00FE5723">
        <w:t>odavatele, která musí být přiměřená vynaloženým nákladům</w:t>
      </w:r>
      <w:r w:rsidR="004B2E46">
        <w:t xml:space="preserve"> na provoz Systému kvalifikace</w:t>
      </w:r>
      <w:r>
        <w:t>.</w:t>
      </w:r>
      <w:r w:rsidR="00755BE2">
        <w:t xml:space="preserve"> Případné podrobné podmínky zpoplatnění zařazení do </w:t>
      </w:r>
      <w:r w:rsidR="003F49C8">
        <w:t>S</w:t>
      </w:r>
      <w:r w:rsidR="00755BE2">
        <w:t xml:space="preserve">ystému kvalifikace jsou uvedeny ve Zvláštní části. Pokud pro danou kategorii není uvedena dodatečná informace, je zavedení do </w:t>
      </w:r>
      <w:r w:rsidR="003F49C8">
        <w:t>S</w:t>
      </w:r>
      <w:r w:rsidR="00755BE2">
        <w:t>ystému kvalifikace provedeno Zadavatelem bez související platby.</w:t>
      </w:r>
    </w:p>
    <w:p w14:paraId="661D6F9B" w14:textId="2BF6F42D" w:rsidR="00AD189D" w:rsidRPr="00065BEA" w:rsidRDefault="00AD189D" w:rsidP="00D86C3F">
      <w:pPr>
        <w:pStyle w:val="Nadpis1"/>
        <w:keepNext w:val="0"/>
        <w:spacing w:before="360" w:after="120"/>
        <w:ind w:left="425" w:hanging="425"/>
        <w:jc w:val="center"/>
        <w:rPr>
          <w:rFonts w:asciiTheme="minorHAnsi" w:hAnsiTheme="minorHAnsi" w:cstheme="minorHAnsi"/>
        </w:rPr>
      </w:pPr>
      <w:bookmarkStart w:id="6" w:name="_Toc11312720"/>
      <w:r w:rsidRPr="00065BEA">
        <w:rPr>
          <w:rFonts w:asciiTheme="minorHAnsi" w:hAnsiTheme="minorHAnsi" w:cstheme="minorHAnsi"/>
        </w:rPr>
        <w:t>Způsob komunikace</w:t>
      </w:r>
      <w:bookmarkEnd w:id="6"/>
    </w:p>
    <w:p w14:paraId="36C3F106" w14:textId="58E56A2C" w:rsidR="00967386" w:rsidRDefault="00967386" w:rsidP="006A4DC5">
      <w:pPr>
        <w:keepLines/>
        <w:jc w:val="both"/>
      </w:pPr>
      <w:r>
        <w:t>Systém kvalifikace bude provozován prostřednictvím platfor</w:t>
      </w:r>
      <w:r w:rsidR="00C24AC0">
        <w:t xml:space="preserve">my E-ZAK na adrese </w:t>
      </w:r>
      <w:hyperlink r:id="rId8" w:history="1">
        <w:r w:rsidR="00C24AC0" w:rsidRPr="00C24AC0">
          <w:rPr>
            <w:rStyle w:val="Hypertextovodkaz"/>
          </w:rPr>
          <w:t>https://ezak.eon.cz/dns_index.html</w:t>
        </w:r>
      </w:hyperlink>
      <w:r w:rsidR="00C24AC0">
        <w:t>. Zadavatel upozorňuje, že přestože výše uvedené rozhraní existuje s </w:t>
      </w:r>
      <w:r w:rsidR="00C24AC0" w:rsidRPr="00636C55">
        <w:rPr>
          <w:b/>
        </w:rPr>
        <w:t>popisem DNS</w:t>
      </w:r>
      <w:r w:rsidR="00C24AC0">
        <w:t xml:space="preserve">, tedy dynamický nákupní systém ve smyslu </w:t>
      </w:r>
      <w:proofErr w:type="spellStart"/>
      <w:r w:rsidR="00C24AC0">
        <w:t>ust</w:t>
      </w:r>
      <w:proofErr w:type="spellEnd"/>
      <w:r w:rsidR="00C24AC0">
        <w:t xml:space="preserve">. § 138 a násl. ZZVZ, jedná se pouze o </w:t>
      </w:r>
      <w:r w:rsidR="00C24AC0" w:rsidRPr="00636C55">
        <w:rPr>
          <w:b/>
        </w:rPr>
        <w:t>interní označení provozovatel</w:t>
      </w:r>
      <w:r w:rsidR="00B83A34" w:rsidRPr="00636C55">
        <w:rPr>
          <w:b/>
        </w:rPr>
        <w:t>e</w:t>
      </w:r>
      <w:r w:rsidR="00C24AC0" w:rsidRPr="00636C55">
        <w:rPr>
          <w:b/>
        </w:rPr>
        <w:t xml:space="preserve"> systému E-ZAK</w:t>
      </w:r>
      <w:r w:rsidR="00C24AC0">
        <w:t xml:space="preserve">. Na uvedené adrese tedy bude probíhat realizace Systému kvalifikace a celá komunikace mezi Zadavatelem a Dodavateli od podání žádostí o zařazení do příslušných kategorií Systému kvalifikace, doplňování Zadavatelem požadovaných dokladů až po </w:t>
      </w:r>
      <w:r w:rsidR="00C24AC0" w:rsidRPr="00C24AC0">
        <w:t>podávání předběžných nabídek/nabídek na základě výzvy Zadavatele</w:t>
      </w:r>
      <w:r w:rsidR="00C24AC0">
        <w:t>.</w:t>
      </w:r>
    </w:p>
    <w:p w14:paraId="4D4E61C9" w14:textId="0B1B51D5" w:rsidR="0046537D" w:rsidRPr="0046537D" w:rsidRDefault="00B67E0C" w:rsidP="00D86C3F">
      <w:pPr>
        <w:keepLines/>
        <w:jc w:val="both"/>
      </w:pPr>
      <w:r w:rsidRPr="00A55FDA">
        <w:t>Veškerá komunikace mezi zadavatelem a dodavateli bude probíhat v českém nebo slovenském jazyce.</w:t>
      </w:r>
      <w:r>
        <w:t xml:space="preserve"> </w:t>
      </w:r>
      <w:r w:rsidR="0046537D">
        <w:t>Přístup do Systému kvalifikace je tedy umožněn prostřednictvím adresy uvedené v předchozím odstavci. Subjekt, který je registrovaný v rámci systému E-ZAK jako dodavatel</w:t>
      </w:r>
      <w:r w:rsidR="00DB0B49">
        <w:t>,</w:t>
      </w:r>
      <w:r w:rsidR="0046537D">
        <w:t xml:space="preserve"> si vyhledá předmětný Systém kvalifikace</w:t>
      </w:r>
      <w:r w:rsidR="0037529F">
        <w:t xml:space="preserve"> a</w:t>
      </w:r>
      <w:r w:rsidR="0046537D" w:rsidRPr="0046537D">
        <w:t xml:space="preserve"> zvolí možnost „</w:t>
      </w:r>
      <w:r w:rsidR="0046537D" w:rsidRPr="0046537D">
        <w:rPr>
          <w:b/>
        </w:rPr>
        <w:t>podat žádost o účast</w:t>
      </w:r>
      <w:r w:rsidR="0046537D" w:rsidRPr="0046537D">
        <w:t>“</w:t>
      </w:r>
      <w:r w:rsidR="0046537D">
        <w:t xml:space="preserve">. Po zvolení </w:t>
      </w:r>
      <w:r w:rsidR="0037529F">
        <w:t xml:space="preserve">požadované </w:t>
      </w:r>
      <w:r w:rsidR="0046537D">
        <w:t>kategori</w:t>
      </w:r>
      <w:r w:rsidR="0037529F">
        <w:t>e</w:t>
      </w:r>
      <w:r w:rsidR="0046537D">
        <w:t xml:space="preserve"> Dodavatel nahraje Zadavatelem ve Zvláštní části specifikované dokumenty, odpovídající Dodavatelem zvolen</w:t>
      </w:r>
      <w:r w:rsidR="0037529F">
        <w:t>é</w:t>
      </w:r>
      <w:r w:rsidR="0046537D">
        <w:t xml:space="preserve"> kategori</w:t>
      </w:r>
      <w:r w:rsidR="0037529F">
        <w:t>i</w:t>
      </w:r>
      <w:r w:rsidR="0046537D">
        <w:t>.</w:t>
      </w:r>
      <w:r w:rsidR="00A74B1F">
        <w:t xml:space="preserve"> Podrobný popis průběhu podání žádostí</w:t>
      </w:r>
      <w:r w:rsidR="001E18D2">
        <w:t xml:space="preserve"> o</w:t>
      </w:r>
      <w:r w:rsidR="00A74B1F">
        <w:t xml:space="preserve"> účast je také rozepsán v manuálu systému E-ZAK dostupné</w:t>
      </w:r>
      <w:r w:rsidR="00DB0B49">
        <w:t>m</w:t>
      </w:r>
      <w:r w:rsidR="00A74B1F">
        <w:t xml:space="preserve"> např. prostřednictvím adresy </w:t>
      </w:r>
      <w:r w:rsidR="00052864">
        <w:t>uvedené níže.</w:t>
      </w:r>
      <w:r w:rsidR="00A74B1F">
        <w:t xml:space="preserve"> </w:t>
      </w:r>
    </w:p>
    <w:p w14:paraId="4A029769" w14:textId="09B0DF8D" w:rsidR="00967386" w:rsidRDefault="00926AD1" w:rsidP="006A0B81">
      <w:pPr>
        <w:keepLines/>
        <w:jc w:val="both"/>
      </w:pPr>
      <w:r>
        <w:t xml:space="preserve">Dodavatelé budou vyjadřovat svoji vůli být zařazeni do </w:t>
      </w:r>
      <w:r w:rsidR="003F49C8">
        <w:t>S</w:t>
      </w:r>
      <w:r>
        <w:t xml:space="preserve">ystému kvalifikace prostřednictvím žádosti o </w:t>
      </w:r>
      <w:r w:rsidR="00EE4524">
        <w:t>zařazení do Systému kvalifikace</w:t>
      </w:r>
      <w:r>
        <w:t>, která bude obsahovat, krom krycího listu</w:t>
      </w:r>
      <w:r w:rsidR="00550ED0">
        <w:t>,</w:t>
      </w:r>
      <w:r>
        <w:t xml:space="preserve"> také doklady prokazující kvalifikaci</w:t>
      </w:r>
      <w:r w:rsidR="001E18D2">
        <w:t>,</w:t>
      </w:r>
      <w:r w:rsidR="00EE4524">
        <w:t xml:space="preserve"> případně další </w:t>
      </w:r>
      <w:r w:rsidR="001E18D2">
        <w:t xml:space="preserve">náležitosti stanovené </w:t>
      </w:r>
      <w:r w:rsidR="00EE4524">
        <w:t>Zadavatele</w:t>
      </w:r>
      <w:r w:rsidR="001E18D2">
        <w:t>m</w:t>
      </w:r>
      <w:r>
        <w:t xml:space="preserve"> dle </w:t>
      </w:r>
      <w:r w:rsidR="00EE4524">
        <w:t>Z</w:t>
      </w:r>
      <w:r>
        <w:t xml:space="preserve">vláštní části pro konkrétní kategorii </w:t>
      </w:r>
      <w:r w:rsidR="003F49C8">
        <w:t>S</w:t>
      </w:r>
      <w:r>
        <w:t xml:space="preserve">ystému kvalifikace. Žádost o </w:t>
      </w:r>
      <w:r w:rsidR="00EE4524">
        <w:t>zařazení do Systému kvalifikace</w:t>
      </w:r>
      <w:r>
        <w:t xml:space="preserve"> bude Zadavatel přijímat výhradně prostřednictvím </w:t>
      </w:r>
      <w:r w:rsidR="00C24AC0">
        <w:t>adresy uvedené v </w:t>
      </w:r>
      <w:r w:rsidR="0037529F">
        <w:t xml:space="preserve">prvním </w:t>
      </w:r>
      <w:r w:rsidR="00C24AC0">
        <w:t>odstavci</w:t>
      </w:r>
      <w:r w:rsidR="0037529F">
        <w:t xml:space="preserve"> tohoto článku</w:t>
      </w:r>
      <w:r w:rsidR="001474AF">
        <w:t>.</w:t>
      </w:r>
    </w:p>
    <w:p w14:paraId="7D725906" w14:textId="1816984A" w:rsidR="00926AD1" w:rsidRDefault="00926AD1" w:rsidP="00636C55">
      <w:pPr>
        <w:keepLines/>
        <w:jc w:val="both"/>
      </w:pPr>
      <w:r>
        <w:t xml:space="preserve">Zadavatel bude jednotlivé </w:t>
      </w:r>
      <w:r w:rsidR="00636C55" w:rsidRPr="00636C55">
        <w:t>veřejné zakázky navazující na Systém kvalifikace</w:t>
      </w:r>
      <w:r w:rsidR="00636C55" w:rsidRPr="00636C55" w:rsidDel="00636C55">
        <w:t xml:space="preserve"> </w:t>
      </w:r>
      <w:r w:rsidR="009931BC">
        <w:t>realizovat na základě výzev k</w:t>
      </w:r>
      <w:r w:rsidR="00EE4524">
        <w:t> </w:t>
      </w:r>
      <w:r w:rsidR="009931BC">
        <w:t>podání</w:t>
      </w:r>
      <w:r w:rsidR="00EE4524">
        <w:t xml:space="preserve"> předběžných nabídek/</w:t>
      </w:r>
      <w:r w:rsidR="009931BC">
        <w:t>nabídek na konkrétní plnění s tím, že zadávací řízení ve smyslu ZZVZ bude zahájeno odeslání</w:t>
      </w:r>
      <w:r w:rsidR="001E18D2">
        <w:t>m</w:t>
      </w:r>
      <w:r w:rsidR="009931BC">
        <w:t xml:space="preserve"> předmětných výzev a jednotlivá zadávací řízení budou </w:t>
      </w:r>
      <w:r w:rsidR="001E18D2">
        <w:t xml:space="preserve">realizována </w:t>
      </w:r>
      <w:r w:rsidR="009931BC">
        <w:t xml:space="preserve">postupem obdobným pro </w:t>
      </w:r>
      <w:r w:rsidR="000D6E0F">
        <w:t>UŘ,</w:t>
      </w:r>
      <w:r w:rsidR="009931BC">
        <w:t xml:space="preserve"> resp. JŘSU podle toho, kterou podobu Zadavatel v rámci výzvy zvolí.</w:t>
      </w:r>
      <w:r w:rsidR="00767EBB">
        <w:t xml:space="preserve"> Výzvy k</w:t>
      </w:r>
      <w:r w:rsidR="005C5A58">
        <w:t> </w:t>
      </w:r>
      <w:r w:rsidR="00767EBB">
        <w:t>podání</w:t>
      </w:r>
      <w:r w:rsidR="005C5A58">
        <w:t xml:space="preserve"> předběžných nabídek/</w:t>
      </w:r>
      <w:r w:rsidR="00767EBB">
        <w:t>nabídek budou v souladu s </w:t>
      </w:r>
      <w:proofErr w:type="spellStart"/>
      <w:r w:rsidR="00767EBB">
        <w:t>ust</w:t>
      </w:r>
      <w:proofErr w:type="spellEnd"/>
      <w:r w:rsidR="00767EBB">
        <w:t xml:space="preserve">. § 211 ZZVZ </w:t>
      </w:r>
      <w:r w:rsidR="004C054F">
        <w:t xml:space="preserve">a násl. </w:t>
      </w:r>
      <w:r w:rsidR="001E18D2">
        <w:t xml:space="preserve">rozesílány </w:t>
      </w:r>
      <w:r w:rsidR="00767EBB">
        <w:t xml:space="preserve">prostřednictvím certifikovaného elektronického nástroje Zadavatele E-ZAK. Podrobné podmínky registrace na E-ZAK jsou dostupné na </w:t>
      </w:r>
      <w:hyperlink r:id="rId9" w:history="1">
        <w:r w:rsidR="00D65F8F" w:rsidRPr="00F04355">
          <w:rPr>
            <w:rStyle w:val="Hypertextovodkaz"/>
          </w:rPr>
          <w:t>https://ezak.eon.cz/manual_2/ezak-manual-dodavatele-pdf</w:t>
        </w:r>
      </w:hyperlink>
      <w:r w:rsidR="00767EBB">
        <w:t xml:space="preserve">. </w:t>
      </w:r>
    </w:p>
    <w:p w14:paraId="031AC974" w14:textId="77777777" w:rsidR="00B67E0C" w:rsidRDefault="00B67E0C" w:rsidP="00B67E0C">
      <w:pPr>
        <w:keepLines/>
        <w:jc w:val="both"/>
        <w:rPr>
          <w:rFonts w:cstheme="minorHAnsi"/>
        </w:rPr>
      </w:pPr>
      <w:bookmarkStart w:id="7" w:name="_Toc11312721"/>
      <w:bookmarkStart w:id="8" w:name="_Hlk18414463"/>
      <w:r w:rsidRPr="005F45BE">
        <w:rPr>
          <w:rFonts w:cstheme="minorHAnsi"/>
        </w:rPr>
        <w:t>Zadavatel tedy upozorňuje, že pro úspěšné zařazení do Systému kvalifikace musí být Dodavatel řádně registrován ve výše uvedeném systému, prostřednictvím kterého bude Zadavatel Systém kvalifikace provozovat.</w:t>
      </w:r>
    </w:p>
    <w:p w14:paraId="35AF0D94" w14:textId="77777777" w:rsidR="00B67E0C" w:rsidRPr="00A55FDA" w:rsidRDefault="00B67E0C" w:rsidP="00B67E0C">
      <w:pPr>
        <w:keepLines/>
        <w:jc w:val="both"/>
      </w:pPr>
      <w:r w:rsidRPr="00A55FDA">
        <w:rPr>
          <w:rFonts w:cstheme="minorHAnsi"/>
          <w:lang w:eastAsia="cs-CZ"/>
        </w:rPr>
        <w:lastRenderedPageBreak/>
        <w:t xml:space="preserve">Zadavatel požaduje </w:t>
      </w:r>
      <w:r w:rsidRPr="00A55FDA">
        <w:rPr>
          <w:rFonts w:cstheme="minorHAnsi"/>
          <w:b/>
          <w:lang w:eastAsia="cs-CZ"/>
        </w:rPr>
        <w:t>zaručený elektronický podpis pro registraci dodavatele</w:t>
      </w:r>
      <w:r w:rsidRPr="00A55FDA">
        <w:rPr>
          <w:rFonts w:cstheme="minorHAnsi"/>
          <w:lang w:eastAsia="cs-CZ"/>
        </w:rPr>
        <w:t>.</w:t>
      </w:r>
    </w:p>
    <w:p w14:paraId="17A8C794" w14:textId="1C6A55CF" w:rsidR="00B67E0C" w:rsidRPr="00967386" w:rsidRDefault="00B67E0C" w:rsidP="00B67E0C">
      <w:pPr>
        <w:keepLines/>
        <w:jc w:val="both"/>
      </w:pPr>
      <w:r w:rsidRPr="00A55FDA">
        <w:t xml:space="preserve">V případě technických požadavků a dotazů k nástroji E-ZAK, prosím, kontaktujte technickou podporu: e-mail: </w:t>
      </w:r>
      <w:hyperlink r:id="rId10" w:history="1">
        <w:r w:rsidRPr="00A55FDA">
          <w:t>podpora@ezak.cz</w:t>
        </w:r>
      </w:hyperlink>
      <w:r w:rsidRPr="00A55FDA">
        <w:t>, telefon: +420 538 702 719, v pracovních dnech: 8.00 - 17.00</w:t>
      </w:r>
      <w:r>
        <w:t>.</w:t>
      </w:r>
    </w:p>
    <w:p w14:paraId="3AF9913C" w14:textId="3F29122D" w:rsidR="00324BA5" w:rsidRPr="00065BEA" w:rsidRDefault="00AD189D" w:rsidP="003C4105">
      <w:pPr>
        <w:pStyle w:val="Nadpis1"/>
        <w:spacing w:before="360" w:after="120"/>
        <w:ind w:left="425" w:hanging="425"/>
        <w:jc w:val="center"/>
        <w:rPr>
          <w:rFonts w:asciiTheme="minorHAnsi" w:hAnsiTheme="minorHAnsi" w:cstheme="minorHAnsi"/>
        </w:rPr>
      </w:pPr>
      <w:r w:rsidRPr="00065BEA">
        <w:rPr>
          <w:rFonts w:asciiTheme="minorHAnsi" w:hAnsiTheme="minorHAnsi" w:cstheme="minorHAnsi"/>
        </w:rPr>
        <w:t xml:space="preserve">Žádost </w:t>
      </w:r>
      <w:bookmarkStart w:id="9" w:name="_Hlk6998493"/>
      <w:r w:rsidRPr="00065BEA">
        <w:rPr>
          <w:rFonts w:asciiTheme="minorHAnsi" w:hAnsiTheme="minorHAnsi" w:cstheme="minorHAnsi"/>
        </w:rPr>
        <w:t xml:space="preserve">o zařazení do </w:t>
      </w:r>
      <w:r w:rsidR="003F49C8" w:rsidRPr="00065BEA">
        <w:rPr>
          <w:rFonts w:asciiTheme="minorHAnsi" w:hAnsiTheme="minorHAnsi" w:cstheme="minorHAnsi"/>
        </w:rPr>
        <w:t>S</w:t>
      </w:r>
      <w:r w:rsidRPr="00065BEA">
        <w:rPr>
          <w:rFonts w:asciiTheme="minorHAnsi" w:hAnsiTheme="minorHAnsi" w:cstheme="minorHAnsi"/>
        </w:rPr>
        <w:t>ystému kvalifikac</w:t>
      </w:r>
      <w:r w:rsidR="00324BA5" w:rsidRPr="00065BEA">
        <w:rPr>
          <w:rFonts w:asciiTheme="minorHAnsi" w:hAnsiTheme="minorHAnsi" w:cstheme="minorHAnsi"/>
        </w:rPr>
        <w:t>e</w:t>
      </w:r>
      <w:bookmarkEnd w:id="7"/>
      <w:bookmarkEnd w:id="9"/>
    </w:p>
    <w:bookmarkEnd w:id="8"/>
    <w:p w14:paraId="45A45E98" w14:textId="1AFB0BF0" w:rsidR="001474AF" w:rsidRDefault="001474AF" w:rsidP="000D6E0F">
      <w:pPr>
        <w:keepNext/>
        <w:keepLines/>
        <w:jc w:val="both"/>
      </w:pPr>
      <w:r>
        <w:t xml:space="preserve">Dodavatel, který hodlá projevit zájem o zařazení do konkrétní kategorie </w:t>
      </w:r>
      <w:r w:rsidR="003F49C8">
        <w:t>S</w:t>
      </w:r>
      <w:r>
        <w:t>ystému kvalifikace</w:t>
      </w:r>
      <w:r w:rsidR="00022688">
        <w:t xml:space="preserve"> či jeho kategorie</w:t>
      </w:r>
      <w:r w:rsidR="001E18D2">
        <w:t>,</w:t>
      </w:r>
      <w:r>
        <w:t xml:space="preserve"> tak může učinit </w:t>
      </w:r>
      <w:r w:rsidRPr="001474AF">
        <w:t>prostřednictvím</w:t>
      </w:r>
      <w:r>
        <w:t xml:space="preserve"> formalizované</w:t>
      </w:r>
      <w:r w:rsidR="006240F3">
        <w:t xml:space="preserve"> písemné</w:t>
      </w:r>
      <w:r w:rsidR="00C156FE">
        <w:t xml:space="preserve"> elektronicky podané</w:t>
      </w:r>
      <w:r w:rsidRPr="001474AF">
        <w:t xml:space="preserve"> žádosti </w:t>
      </w:r>
      <w:r w:rsidR="00EE4524" w:rsidRPr="00EE4524">
        <w:t>o zařazení do Systému kvalifikace</w:t>
      </w:r>
      <w:r w:rsidRPr="001474AF">
        <w:t xml:space="preserve">, která bude obsahovat, krom </w:t>
      </w:r>
      <w:r w:rsidRPr="009D7E6D">
        <w:rPr>
          <w:b/>
        </w:rPr>
        <w:t>krycího listu</w:t>
      </w:r>
      <w:r w:rsidR="00F04355">
        <w:t xml:space="preserve">, jehož vzor je </w:t>
      </w:r>
      <w:r w:rsidR="003E62EB">
        <w:t xml:space="preserve">přiložen jako Příloha č. </w:t>
      </w:r>
      <w:r w:rsidR="00415127">
        <w:t>1</w:t>
      </w:r>
      <w:r w:rsidR="00F04355">
        <w:t xml:space="preserve"> </w:t>
      </w:r>
      <w:r w:rsidR="003E62EB">
        <w:t>této dokumentace</w:t>
      </w:r>
      <w:r w:rsidR="00F04355">
        <w:t>,</w:t>
      </w:r>
      <w:r w:rsidRPr="001474AF">
        <w:t xml:space="preserve"> také</w:t>
      </w:r>
      <w:r w:rsidR="00C156FE">
        <w:t xml:space="preserve"> </w:t>
      </w:r>
      <w:r w:rsidRPr="009D7E6D">
        <w:rPr>
          <w:b/>
        </w:rPr>
        <w:t>doklady prokazující kvalifikaci</w:t>
      </w:r>
      <w:r w:rsidR="00550ED0">
        <w:t>,</w:t>
      </w:r>
      <w:r w:rsidR="00EE4524">
        <w:t xml:space="preserve"> příp. další </w:t>
      </w:r>
      <w:r w:rsidR="00550ED0">
        <w:t xml:space="preserve">náležitosti stanovené </w:t>
      </w:r>
      <w:r w:rsidR="00EE4524">
        <w:t>Zadavatele</w:t>
      </w:r>
      <w:r w:rsidR="00550ED0">
        <w:t>m</w:t>
      </w:r>
      <w:r w:rsidRPr="001474AF">
        <w:t xml:space="preserve"> dle </w:t>
      </w:r>
      <w:r>
        <w:t>Z</w:t>
      </w:r>
      <w:r w:rsidRPr="001474AF">
        <w:t xml:space="preserve">vláštní části pro </w:t>
      </w:r>
      <w:r>
        <w:t>předmětnou</w:t>
      </w:r>
      <w:r w:rsidRPr="001474AF">
        <w:t xml:space="preserve"> kategorii </w:t>
      </w:r>
      <w:r w:rsidR="003F49C8">
        <w:t>S</w:t>
      </w:r>
      <w:r w:rsidRPr="001474AF">
        <w:t xml:space="preserve">ystému kvalifikace. </w:t>
      </w:r>
      <w:r w:rsidRPr="009D7E6D">
        <w:rPr>
          <w:b/>
        </w:rPr>
        <w:t xml:space="preserve">Žádost </w:t>
      </w:r>
      <w:r w:rsidR="00EE4524" w:rsidRPr="009D7E6D">
        <w:rPr>
          <w:b/>
        </w:rPr>
        <w:t xml:space="preserve">o zařazení do Systému kvalifikace </w:t>
      </w:r>
      <w:r w:rsidRPr="009D7E6D">
        <w:rPr>
          <w:b/>
        </w:rPr>
        <w:t xml:space="preserve">bude Zadavatel přijímat výhradně prostřednictvím </w:t>
      </w:r>
      <w:r w:rsidR="00C24AC0" w:rsidRPr="009D7E6D">
        <w:rPr>
          <w:b/>
        </w:rPr>
        <w:t xml:space="preserve">elektronického nástroje </w:t>
      </w:r>
      <w:r w:rsidR="00CE749A">
        <w:rPr>
          <w:b/>
        </w:rPr>
        <w:t xml:space="preserve">              </w:t>
      </w:r>
      <w:r w:rsidR="00C24AC0" w:rsidRPr="009D7E6D">
        <w:rPr>
          <w:b/>
        </w:rPr>
        <w:t>E-ZAK</w:t>
      </w:r>
      <w:r w:rsidR="00CE749A">
        <w:rPr>
          <w:b/>
        </w:rPr>
        <w:t xml:space="preserve"> </w:t>
      </w:r>
      <w:r w:rsidR="00CE749A" w:rsidRPr="00FB349D">
        <w:t xml:space="preserve">(dodavatel zvolí možnost „podat žádost o účast“) </w:t>
      </w:r>
      <w:r w:rsidR="00C24AC0" w:rsidRPr="009D7E6D">
        <w:rPr>
          <w:b/>
        </w:rPr>
        <w:t xml:space="preserve"> na adrese</w:t>
      </w:r>
      <w:r w:rsidR="00C24AC0">
        <w:t xml:space="preserve"> </w:t>
      </w:r>
      <w:hyperlink r:id="rId11" w:history="1">
        <w:r w:rsidR="00C24AC0" w:rsidRPr="00C24AC0">
          <w:rPr>
            <w:rStyle w:val="Hypertextovodkaz"/>
          </w:rPr>
          <w:t>https://ezak.eon.cz/dns_index.html</w:t>
        </w:r>
      </w:hyperlink>
      <w:r w:rsidR="007A1DE6">
        <w:t>.</w:t>
      </w:r>
    </w:p>
    <w:p w14:paraId="1FE6CE01" w14:textId="72157562" w:rsidR="001703D8" w:rsidRDefault="007A1DE6" w:rsidP="004D430F">
      <w:pPr>
        <w:jc w:val="both"/>
      </w:pPr>
      <w:r>
        <w:t xml:space="preserve">Dodavatel následně </w:t>
      </w:r>
      <w:r w:rsidR="004D430F">
        <w:t xml:space="preserve">prostřednictvím </w:t>
      </w:r>
      <w:r w:rsidR="00C24AC0" w:rsidRPr="00C24AC0">
        <w:t xml:space="preserve">elektronického nástroje E-ZAK </w:t>
      </w:r>
      <w:r>
        <w:t xml:space="preserve">nahraje Zadavatelem požadované dokumenty pro zařazení do </w:t>
      </w:r>
      <w:r w:rsidR="003F49C8">
        <w:t>S</w:t>
      </w:r>
      <w:r>
        <w:t>ystému kvalifikace</w:t>
      </w:r>
      <w:r w:rsidR="00021E37">
        <w:t xml:space="preserve"> v závislosti na kategorii </w:t>
      </w:r>
      <w:r w:rsidR="003F49C8">
        <w:t>S</w:t>
      </w:r>
      <w:r w:rsidR="00021E37">
        <w:t>ystému kvalifikace</w:t>
      </w:r>
      <w:r>
        <w:t>.</w:t>
      </w:r>
      <w:r w:rsidR="001703D8">
        <w:t xml:space="preserve"> Konkrétní dokumenty a jejich případná forma jsou stanoveny v</w:t>
      </w:r>
      <w:r w:rsidR="00EE4524">
        <w:t xml:space="preserve"> této </w:t>
      </w:r>
      <w:r w:rsidR="001703D8">
        <w:t>Obecné</w:t>
      </w:r>
      <w:r w:rsidR="00EE4524">
        <w:t xml:space="preserve"> části</w:t>
      </w:r>
      <w:r w:rsidR="001703D8">
        <w:t xml:space="preserve"> a zejména Zvláštní části.</w:t>
      </w:r>
      <w:r>
        <w:t xml:space="preserve"> Zadavatel následně posoudí žádost o zařazení do </w:t>
      </w:r>
      <w:r w:rsidR="003F49C8">
        <w:t>S</w:t>
      </w:r>
      <w:r>
        <w:t>ystému kvalifikace</w:t>
      </w:r>
      <w:r w:rsidR="004D430F">
        <w:t>.</w:t>
      </w:r>
    </w:p>
    <w:p w14:paraId="2F4E854A" w14:textId="015964C3" w:rsidR="00755BE2" w:rsidRDefault="00755BE2" w:rsidP="004D430F">
      <w:pPr>
        <w:jc w:val="both"/>
      </w:pPr>
      <w:r>
        <w:t>Dodavatel musí dbát pokynů a požadavků Zadavatele uvedených v Obecné nebo Zvláštní části</w:t>
      </w:r>
      <w:r w:rsidR="00ED4C87">
        <w:t xml:space="preserve"> pro konkrétní kategorii, o kterou projeví Dodavatel zájem</w:t>
      </w:r>
      <w:r>
        <w:t>, případně dodatečného vysvětlení podmínek, které</w:t>
      </w:r>
      <w:r w:rsidR="00ED4C87">
        <w:t xml:space="preserve"> bude</w:t>
      </w:r>
      <w:r>
        <w:t xml:space="preserve"> Zadavatel u</w:t>
      </w:r>
      <w:r w:rsidR="00ED4C87">
        <w:t>veřejňovat postupem dle Obecné části a konečně informací dostupných ve VVZ</w:t>
      </w:r>
      <w:r w:rsidR="00F04355">
        <w:t>,</w:t>
      </w:r>
      <w:r w:rsidR="00ED4C87">
        <w:t xml:space="preserve"> resp. formulářích vztahujících se k </w:t>
      </w:r>
      <w:r w:rsidR="003F49C8">
        <w:t>S</w:t>
      </w:r>
      <w:r w:rsidR="00ED4C87">
        <w:t>ystému kvalifikace.</w:t>
      </w:r>
    </w:p>
    <w:p w14:paraId="1BB770E9" w14:textId="5D4C29A0" w:rsidR="006240F3" w:rsidRDefault="00636C55" w:rsidP="004D430F">
      <w:pPr>
        <w:jc w:val="both"/>
      </w:pPr>
      <w:r w:rsidRPr="006240F3">
        <w:t>Jiný</w:t>
      </w:r>
      <w:r w:rsidR="008E5C16">
        <w:t>,</w:t>
      </w:r>
      <w:r w:rsidR="006240F3">
        <w:t xml:space="preserve"> než výše uvedený způsob podání žádosti o zařazení do </w:t>
      </w:r>
      <w:r w:rsidR="003F49C8">
        <w:t>S</w:t>
      </w:r>
      <w:r w:rsidR="006240F3">
        <w:t>ystému kvalifikace</w:t>
      </w:r>
      <w:r w:rsidR="008E5C16">
        <w:t>,</w:t>
      </w:r>
      <w:r w:rsidR="006240F3">
        <w:t xml:space="preserve"> Zadavatel nepřipouští a žádosti Dodavatelů podané mimo výše zmíněný </w:t>
      </w:r>
      <w:r w:rsidR="00C24AC0" w:rsidRPr="00C24AC0">
        <w:t>elektronick</w:t>
      </w:r>
      <w:r w:rsidR="00C24AC0">
        <w:t>ý</w:t>
      </w:r>
      <w:r w:rsidR="00C24AC0" w:rsidRPr="00C24AC0">
        <w:t xml:space="preserve"> nástroj E-ZAK </w:t>
      </w:r>
      <w:r w:rsidR="006240F3">
        <w:t>nebude brát v potaz a nebudou tedy Zadavatelem vůbec posuzovány.</w:t>
      </w:r>
    </w:p>
    <w:p w14:paraId="03442624" w14:textId="722E4E54" w:rsidR="004B2B32" w:rsidRPr="004B2B32" w:rsidRDefault="004B2B32" w:rsidP="003C4105">
      <w:pPr>
        <w:keepNext/>
        <w:keepLines/>
        <w:spacing w:before="240" w:after="120"/>
        <w:jc w:val="both"/>
        <w:rPr>
          <w:b/>
        </w:rPr>
      </w:pPr>
      <w:bookmarkStart w:id="10" w:name="_Hlk18414432"/>
      <w:r w:rsidRPr="004B2B32">
        <w:rPr>
          <w:b/>
        </w:rPr>
        <w:lastRenderedPageBreak/>
        <w:t>Více Dodavatelů v rámci jedné žádosti</w:t>
      </w:r>
    </w:p>
    <w:p w14:paraId="757FE3B9" w14:textId="4DE5C9F9" w:rsidR="004B2B32" w:rsidRDefault="004B2B32" w:rsidP="00431FC7">
      <w:pPr>
        <w:keepNext/>
        <w:keepLines/>
        <w:jc w:val="both"/>
      </w:pPr>
      <w:r>
        <w:t>Pokud podává</w:t>
      </w:r>
      <w:r w:rsidRPr="004B2B32">
        <w:t xml:space="preserve"> </w:t>
      </w:r>
      <w:r>
        <w:t xml:space="preserve">více subjektů jednu žádost o zařazení do </w:t>
      </w:r>
      <w:r w:rsidR="003F49C8">
        <w:t>S</w:t>
      </w:r>
      <w:r>
        <w:t xml:space="preserve">ystému kvalifikace, je povinen každý subjekt </w:t>
      </w:r>
      <w:r w:rsidRPr="009D7E6D">
        <w:rPr>
          <w:b/>
        </w:rPr>
        <w:t>samostatně prokazovat</w:t>
      </w:r>
      <w:r>
        <w:t xml:space="preserve">, bude-li Zadavatelem v rámci kategorie požadována, splnění </w:t>
      </w:r>
      <w:r w:rsidRPr="009D7E6D">
        <w:rPr>
          <w:b/>
        </w:rPr>
        <w:t>základní způsobilosti</w:t>
      </w:r>
      <w:r w:rsidR="00CE1555">
        <w:t xml:space="preserve"> ve smyslu </w:t>
      </w:r>
      <w:proofErr w:type="spellStart"/>
      <w:r w:rsidR="00CE1555">
        <w:t>ust</w:t>
      </w:r>
      <w:proofErr w:type="spellEnd"/>
      <w:r w:rsidR="00CE1555">
        <w:t>. §</w:t>
      </w:r>
      <w:r w:rsidR="00CE1555" w:rsidRPr="00A47E98">
        <w:t xml:space="preserve"> 74 ZZVZ</w:t>
      </w:r>
      <w:r>
        <w:t xml:space="preserve"> a </w:t>
      </w:r>
      <w:r w:rsidRPr="009D7E6D">
        <w:rPr>
          <w:b/>
        </w:rPr>
        <w:t>profesní způsobilosti</w:t>
      </w:r>
      <w:r>
        <w:t xml:space="preserve"> ve smyslu </w:t>
      </w:r>
      <w:proofErr w:type="spellStart"/>
      <w:r>
        <w:t>ust</w:t>
      </w:r>
      <w:proofErr w:type="spellEnd"/>
      <w:r>
        <w:t>. § 77 odst. 1 ZZV</w:t>
      </w:r>
      <w:r w:rsidR="008E5C16">
        <w:t>Z</w:t>
      </w:r>
      <w:r>
        <w:t>.</w:t>
      </w:r>
      <w:r w:rsidR="0071593F" w:rsidRPr="0071593F">
        <w:rPr>
          <w:rFonts w:ascii="Times New Roman" w:eastAsia="Times New Roman" w:hAnsi="Times New Roman" w:cs="Times New Roman"/>
          <w:sz w:val="24"/>
          <w:szCs w:val="24"/>
          <w:lang w:eastAsia="cs-CZ"/>
        </w:rPr>
        <w:t xml:space="preserve"> </w:t>
      </w:r>
      <w:r w:rsidR="0071593F">
        <w:t>Zbylou část případné</w:t>
      </w:r>
      <w:r w:rsidR="0071593F" w:rsidRPr="0071593F">
        <w:t xml:space="preserve"> kvalifikac</w:t>
      </w:r>
      <w:r w:rsidR="0071593F">
        <w:t>e či</w:t>
      </w:r>
      <w:r w:rsidR="0071593F" w:rsidRPr="0071593F">
        <w:t xml:space="preserve"> další</w:t>
      </w:r>
      <w:r w:rsidR="0071593F">
        <w:t>ch</w:t>
      </w:r>
      <w:r w:rsidR="0071593F" w:rsidRPr="0071593F">
        <w:t xml:space="preserve"> podmín</w:t>
      </w:r>
      <w:r w:rsidR="0071593F">
        <w:t>ek Zadavatele</w:t>
      </w:r>
      <w:r w:rsidR="0071593F" w:rsidRPr="0071593F">
        <w:t xml:space="preserve"> pro zařazení </w:t>
      </w:r>
      <w:r w:rsidR="0071593F">
        <w:t xml:space="preserve">do </w:t>
      </w:r>
      <w:r w:rsidR="003F49C8">
        <w:t>S</w:t>
      </w:r>
      <w:r w:rsidR="0071593F">
        <w:t>ystému kvalifikace mohou</w:t>
      </w:r>
      <w:r w:rsidR="0071593F" w:rsidRPr="0071593F">
        <w:t xml:space="preserve"> dodavatelé </w:t>
      </w:r>
      <w:r w:rsidR="0071593F">
        <w:t>prokazovat</w:t>
      </w:r>
      <w:r w:rsidR="0071593F" w:rsidRPr="0071593F">
        <w:t xml:space="preserve"> společně. </w:t>
      </w:r>
      <w:r w:rsidR="0071593F">
        <w:t>Sdružení Dodavatelů ve smyslu výše uvedeného si určí zástupce, prostřednictvím kterého bude probíhat komunikace mezi Zadavatelem a Dodavateli</w:t>
      </w:r>
      <w:r w:rsidR="0071593F" w:rsidRPr="0071593F">
        <w:t>.</w:t>
      </w:r>
    </w:p>
    <w:p w14:paraId="3BA43696" w14:textId="1B498C3E" w:rsidR="000B0C18" w:rsidRDefault="000B0C18" w:rsidP="000B0C18">
      <w:pPr>
        <w:keepNext/>
        <w:keepLines/>
        <w:jc w:val="both"/>
      </w:pPr>
      <w:r w:rsidRPr="00770743">
        <w:t xml:space="preserve">Podává-li žádost o zařazení do Systému kvalifikace více dodavatelů společně (jako společnost), jsou povinni přiložit k žádosti o účast </w:t>
      </w:r>
      <w:r w:rsidRPr="008F13B1">
        <w:rPr>
          <w:b/>
        </w:rPr>
        <w:t xml:space="preserve">buď listinu (smlouvu), </w:t>
      </w:r>
      <w:r w:rsidRPr="00770743">
        <w:t>z níž závazně vyplývá, že všichni tito dodavatelé budou vůči zadavateli a jakýmkoliv třetím osobám z jakýchkoliv závazků vzniklých v</w:t>
      </w:r>
      <w:r>
        <w:t> </w:t>
      </w:r>
      <w:r w:rsidRPr="00770743">
        <w:t>souvislosti</w:t>
      </w:r>
      <w:r>
        <w:t xml:space="preserve"> </w:t>
      </w:r>
      <w:r w:rsidRPr="00770743">
        <w:t xml:space="preserve">s plněním předmětu veřejné zakázky či vzniklých v důsledku prodlení či jiného porušení smluvních nebo jiných povinností v souvislosti s plněním předmětu veřejné zakázky, </w:t>
      </w:r>
      <w:r w:rsidRPr="00AE48FB">
        <w:t>zavázáni společně a nerozdílně.</w:t>
      </w:r>
      <w:r w:rsidRPr="00770743">
        <w:t xml:space="preserve"> Příslušná listina (smlouva) musí rovněž zřetelně vymezovat, který z dodavatelů je oprávněn vystupovat jako reprezentant společnosti. </w:t>
      </w:r>
      <w:r w:rsidRPr="00EC0E8D">
        <w:t xml:space="preserve">Pokud dodavatelé nepřiloží k žádosti o účast výše uvedenou listinu (smlouvu), je každý z Dodavatelů podávající společnou žádost o zařazení do Systému kvalifikace </w:t>
      </w:r>
      <w:r w:rsidRPr="008F13B1">
        <w:rPr>
          <w:b/>
        </w:rPr>
        <w:t>povinen předložit vyplněné čestné prohlášení společné žádosti</w:t>
      </w:r>
      <w:r>
        <w:t xml:space="preserve">, které je přílohou </w:t>
      </w:r>
      <w:r w:rsidR="0094450F">
        <w:t>společné žádosti</w:t>
      </w:r>
      <w:r>
        <w:t xml:space="preserve"> </w:t>
      </w:r>
      <w:r w:rsidRPr="00EC0E8D">
        <w:t>a které stanoví,</w:t>
      </w:r>
      <w:r w:rsidR="0094450F">
        <w:t xml:space="preserve"> který subjekt</w:t>
      </w:r>
      <w:r w:rsidRPr="00EC0E8D">
        <w:t xml:space="preserve"> je </w:t>
      </w:r>
      <w:r w:rsidR="0094450F">
        <w:t xml:space="preserve">za </w:t>
      </w:r>
      <w:r w:rsidRPr="00EC0E8D">
        <w:t>dodavatel</w:t>
      </w:r>
      <w:r w:rsidR="0094450F">
        <w:t>e</w:t>
      </w:r>
      <w:r w:rsidRPr="00EC0E8D">
        <w:t xml:space="preserve"> připraven v zadávacích řízeních navazujících na Systém kvalifikace uzavírat a předkládat Zadavateli písemný závazek.</w:t>
      </w:r>
    </w:p>
    <w:p w14:paraId="25CEF5A1" w14:textId="75795061" w:rsidR="000B0C18" w:rsidRDefault="000B0C18" w:rsidP="000B0C18">
      <w:pPr>
        <w:keepNext/>
        <w:keepLines/>
        <w:jc w:val="both"/>
      </w:pPr>
      <w:r>
        <w:t xml:space="preserve">Všichni dodavatelé podávající společnou nabídku budou uvedeni v </w:t>
      </w:r>
      <w:r w:rsidR="00CA25F1">
        <w:t>K</w:t>
      </w:r>
      <w:r>
        <w:t>rycím listu.</w:t>
      </w:r>
    </w:p>
    <w:p w14:paraId="351A8770" w14:textId="1E33A88D" w:rsidR="0071593F" w:rsidRDefault="0071593F" w:rsidP="004D430F">
      <w:pPr>
        <w:jc w:val="both"/>
      </w:pPr>
      <w:r>
        <w:t xml:space="preserve">Zadavatel upozorňuje, že do </w:t>
      </w:r>
      <w:r w:rsidR="003F49C8">
        <w:t>S</w:t>
      </w:r>
      <w:r>
        <w:t>ystému kvalifikace nebudou zařazeni Dodavatel</w:t>
      </w:r>
      <w:r w:rsidR="00550ED0">
        <w:t>é</w:t>
      </w:r>
      <w:r>
        <w:t xml:space="preserve"> podávající společnou žádost samostatně, ale subjekt, pod kterým</w:t>
      </w:r>
      <w:r w:rsidR="00932808">
        <w:t xml:space="preserve"> v</w:t>
      </w:r>
      <w:r>
        <w:t xml:space="preserve"> žádost</w:t>
      </w:r>
      <w:r w:rsidR="00932808">
        <w:t>i</w:t>
      </w:r>
      <w:r>
        <w:t xml:space="preserve"> o zařazení do </w:t>
      </w:r>
      <w:r w:rsidR="003F49C8">
        <w:t>S</w:t>
      </w:r>
      <w:r>
        <w:t>ystému</w:t>
      </w:r>
      <w:r w:rsidR="003F49C8">
        <w:t xml:space="preserve"> kvalifikace</w:t>
      </w:r>
      <w:r>
        <w:t xml:space="preserve"> vystupovali a prokazovali splnění kvalifikace a podmínek Zadavatele. K podání předběžné nabídky</w:t>
      </w:r>
      <w:r w:rsidR="006D3CFD">
        <w:t>/nabídky</w:t>
      </w:r>
      <w:r>
        <w:t xml:space="preserve"> tak bude </w:t>
      </w:r>
      <w:r w:rsidR="0043755E">
        <w:t>Zadavatelem vyzván</w:t>
      </w:r>
      <w:r>
        <w:t xml:space="preserve"> a k jejímu podání tak bude oprávněn toliko tento subjekt</w:t>
      </w:r>
      <w:r w:rsidRPr="00FC1CBB">
        <w:rPr>
          <w:color w:val="FF0000"/>
        </w:rPr>
        <w:t xml:space="preserve">. </w:t>
      </w:r>
      <w:r w:rsidRPr="00EF64E3">
        <w:t>Dodavatel tak např. není oprávněn k podání společné</w:t>
      </w:r>
      <w:r w:rsidR="005C5A58" w:rsidRPr="00EF64E3">
        <w:t xml:space="preserve"> předběžné nabídky/</w:t>
      </w:r>
      <w:r w:rsidRPr="00EF64E3">
        <w:t>nabídk</w:t>
      </w:r>
      <w:r w:rsidR="0043755E" w:rsidRPr="00EF64E3">
        <w:t>y</w:t>
      </w:r>
      <w:r w:rsidRPr="00EF64E3">
        <w:t xml:space="preserve"> s jiným Dodavatelem samostatně zařazeným v příslušné kategorii </w:t>
      </w:r>
      <w:r w:rsidR="003F49C8" w:rsidRPr="00EF64E3">
        <w:t>S</w:t>
      </w:r>
      <w:r w:rsidRPr="00EF64E3">
        <w:t>ystému</w:t>
      </w:r>
      <w:r w:rsidR="008C7BD5" w:rsidRPr="00EF64E3">
        <w:t xml:space="preserve"> kvalifikace.</w:t>
      </w:r>
    </w:p>
    <w:p w14:paraId="354FF18C" w14:textId="2EF23F47" w:rsidR="00287265" w:rsidRPr="00CA25F1" w:rsidRDefault="008C5CA3" w:rsidP="008C5CA3">
      <w:pPr>
        <w:jc w:val="both"/>
      </w:pPr>
      <w:r w:rsidRPr="008C5CA3">
        <w:t>Zadavatel upozorňuje, že Systém kvalifikace vede prostřednictvím certifikovaného nástroje EZAK, který funguje na principu tzv. jedinečnosti IČO. Pokud tedy dodavatel již jednu žádost do některé kategorie Systému kvalifikace (konkrétního např. „</w:t>
      </w:r>
      <w:r w:rsidR="00D05467">
        <w:t>Systém kvalifikace - Výměna vedení a rekonstrukce rozvoden</w:t>
      </w:r>
      <w:r w:rsidRPr="008C5CA3">
        <w:t xml:space="preserve">“) podal </w:t>
      </w:r>
      <w:r>
        <w:t xml:space="preserve">(např. v kategorii „Výměna vedení“) </w:t>
      </w:r>
      <w:r w:rsidRPr="008C5CA3">
        <w:t>a má v úmyslu podat další v jiné kategorie</w:t>
      </w:r>
      <w:r>
        <w:t xml:space="preserve"> (např. do kategorie „</w:t>
      </w:r>
      <w:r w:rsidR="00D7377E">
        <w:t>r</w:t>
      </w:r>
      <w:r>
        <w:t>ekonstr</w:t>
      </w:r>
      <w:r w:rsidRPr="00CA25F1">
        <w:t>ukce rozvoden“), ať již samostatně popř. jako člen Společnosti více dodavatelů, musí tato žádost být v systému EZAK podána pod jiným dodavatelem (nelze mít 2x stejné IČO v rámci jednoho systému kvalifikace).</w:t>
      </w:r>
    </w:p>
    <w:p w14:paraId="44A83038" w14:textId="020B77D8" w:rsidR="00E75897" w:rsidRDefault="00287265" w:rsidP="00E75897">
      <w:pPr>
        <w:keepNext/>
        <w:keepLines/>
        <w:jc w:val="both"/>
      </w:pPr>
      <w:r w:rsidRPr="00CA25F1">
        <w:t xml:space="preserve">Zadavatel upozorňuje, že pokud společnost </w:t>
      </w:r>
      <w:r w:rsidR="00D70EA4" w:rsidRPr="00CA25F1">
        <w:t xml:space="preserve">více dodavatelů </w:t>
      </w:r>
      <w:r w:rsidRPr="00CA25F1">
        <w:t>ve výběrovém řízení uspěje bude založena do účetního systému zadavatele (SAP) prostřednictvím</w:t>
      </w:r>
      <w:r w:rsidR="00990622" w:rsidRPr="00CA25F1">
        <w:t xml:space="preserve"> jimi určeného</w:t>
      </w:r>
      <w:r w:rsidRPr="00CA25F1">
        <w:t xml:space="preserve"> reprezentanta společnosti na stejném principu tzv. jedinečnosti IČO</w:t>
      </w:r>
      <w:r w:rsidR="00990622" w:rsidRPr="00CA25F1">
        <w:t>,</w:t>
      </w:r>
      <w:r w:rsidR="00D70EA4" w:rsidRPr="00CA25F1">
        <w:t xml:space="preserve"> </w:t>
      </w:r>
      <w:r w:rsidR="00990622" w:rsidRPr="00CA25F1">
        <w:t>p</w:t>
      </w:r>
      <w:r w:rsidRPr="00CA25F1">
        <w:t xml:space="preserve">rostřednictvím </w:t>
      </w:r>
      <w:r w:rsidR="00990622" w:rsidRPr="00CA25F1">
        <w:t>kterého</w:t>
      </w:r>
      <w:r w:rsidR="00E75897" w:rsidRPr="00CA25F1">
        <w:t xml:space="preserve"> </w:t>
      </w:r>
      <w:r w:rsidR="000D2720" w:rsidRPr="00CA25F1">
        <w:t xml:space="preserve">budou probíhat veškeré finanční toky </w:t>
      </w:r>
      <w:r w:rsidR="00E75897" w:rsidRPr="00CA25F1">
        <w:t xml:space="preserve">mezi sdružením dodavatelů a </w:t>
      </w:r>
      <w:r w:rsidR="00990622" w:rsidRPr="00CA25F1">
        <w:t>z</w:t>
      </w:r>
      <w:r w:rsidR="00E75897" w:rsidRPr="00CA25F1">
        <w:t>adavatelem. Zadavatel doporučuje</w:t>
      </w:r>
      <w:r w:rsidR="00990622" w:rsidRPr="00CA25F1">
        <w:t>, aby účastníci ve smlouvě o společnosti sjednali</w:t>
      </w:r>
      <w:r w:rsidR="00E75897" w:rsidRPr="00CA25F1">
        <w:t xml:space="preserve">, který subjekt za dodavatele </w:t>
      </w:r>
      <w:r w:rsidR="00990622" w:rsidRPr="00CA25F1">
        <w:t xml:space="preserve">bude </w:t>
      </w:r>
      <w:r w:rsidR="00E75897" w:rsidRPr="00CA25F1">
        <w:t>připraven v zadávacích řízeních navazujících na Systém kvalifikace uzavírat a předkládat Zadavateli písemný závazek</w:t>
      </w:r>
      <w:r w:rsidR="00990622" w:rsidRPr="00CA25F1">
        <w:t xml:space="preserve"> a který subjekt bude zaveden do účetního systému zadavatele (SAP) pokud společnost ve výběrovém řízení uspěje.</w:t>
      </w:r>
    </w:p>
    <w:p w14:paraId="40AFF3EA" w14:textId="77777777" w:rsidR="00A71BFA" w:rsidRPr="00C3488C" w:rsidRDefault="00A71BFA" w:rsidP="00A71BFA">
      <w:pPr>
        <w:jc w:val="both"/>
      </w:pPr>
      <w:r>
        <w:t>Výše uvedené se nevztahuje na různé systémy kvalifikace.</w:t>
      </w:r>
    </w:p>
    <w:bookmarkEnd w:id="10"/>
    <w:p w14:paraId="065D0779" w14:textId="55E371F7" w:rsidR="00EF629C" w:rsidRDefault="00EF629C" w:rsidP="003C4105">
      <w:pPr>
        <w:spacing w:before="240" w:after="120"/>
        <w:jc w:val="both"/>
        <w:rPr>
          <w:b/>
        </w:rPr>
      </w:pPr>
      <w:r w:rsidRPr="00EF629C">
        <w:rPr>
          <w:b/>
        </w:rPr>
        <w:t>Změna ve složení Dodavatele</w:t>
      </w:r>
    </w:p>
    <w:p w14:paraId="1197F2D1" w14:textId="33847E3E" w:rsidR="00EF629C" w:rsidRDefault="00EF629C" w:rsidP="004D430F">
      <w:pPr>
        <w:jc w:val="both"/>
      </w:pPr>
      <w:r>
        <w:t xml:space="preserve">Pokud nastane situace spočívající ve změně složení subjektů na straně Dodavatele zařazeného </w:t>
      </w:r>
      <w:r w:rsidR="006D3CFD">
        <w:t xml:space="preserve">                       </w:t>
      </w:r>
      <w:r>
        <w:t xml:space="preserve">do </w:t>
      </w:r>
      <w:r w:rsidR="003F49C8">
        <w:t>S</w:t>
      </w:r>
      <w:r>
        <w:t xml:space="preserve">ystému kvalifikace či Dodavatelů podávajících žádost o zařazení do </w:t>
      </w:r>
      <w:r w:rsidR="003F49C8">
        <w:t>S</w:t>
      </w:r>
      <w:r>
        <w:t xml:space="preserve">ystému kvalifikace, jsou </w:t>
      </w:r>
      <w:r>
        <w:lastRenderedPageBreak/>
        <w:t xml:space="preserve">Dodavatelé povinni o takovýchto změnách neprodleně informovat Zadavatele, nejpozději však do 10 pracovních dnů od takovéto změny. Součástí informace Zadavateli budou rovněž dokumenty, které budou potvrzovat skutečnost, že Dodavatel nadále splňuje podmínky kvalifikace, resp. požadavky Zadavatele o zařazení do </w:t>
      </w:r>
      <w:r w:rsidR="003F49C8">
        <w:t>S</w:t>
      </w:r>
      <w:r>
        <w:t>ystému kvalifikace.</w:t>
      </w:r>
    </w:p>
    <w:p w14:paraId="252017E1" w14:textId="16E5E792" w:rsidR="00EF629C" w:rsidRPr="00DF5ED6" w:rsidRDefault="00EF629C" w:rsidP="0037529F">
      <w:pPr>
        <w:keepLines/>
        <w:jc w:val="both"/>
      </w:pPr>
      <w:r>
        <w:t xml:space="preserve">Pro případy, kdy dojde ke změně v rámci jiné osoby, prostřednictvím které bylo Dodavatelem prokazováno splnění kvalifikace, resp. požadavky Zadavatele o zařazení do </w:t>
      </w:r>
      <w:r w:rsidR="003F49C8">
        <w:t>S</w:t>
      </w:r>
      <w:r>
        <w:t xml:space="preserve">ystému kvalifikace, platí informační povinnost dle předchozího odstavce obdobně. Nesplnění informační povinnosti dle tohoto a předchozího odstavce je důvodem pro zamítnutí žádosti Dodavatele o zařazení do </w:t>
      </w:r>
      <w:r w:rsidR="003F49C8">
        <w:t>S</w:t>
      </w:r>
      <w:r>
        <w:t xml:space="preserve">ystému </w:t>
      </w:r>
      <w:r w:rsidRPr="00DF5ED6">
        <w:t xml:space="preserve">kvalifikace, resp. rozhodnutí o vyřazení ze </w:t>
      </w:r>
      <w:r w:rsidR="003F49C8" w:rsidRPr="00DF5ED6">
        <w:t>S</w:t>
      </w:r>
      <w:r w:rsidRPr="00DF5ED6">
        <w:t>ystému kvalifikace pro Dodavatele již v </w:t>
      </w:r>
      <w:r w:rsidR="003F49C8" w:rsidRPr="00DF5ED6">
        <w:t>S</w:t>
      </w:r>
      <w:r w:rsidRPr="00DF5ED6">
        <w:t xml:space="preserve">ystému </w:t>
      </w:r>
      <w:r w:rsidR="00065BEA" w:rsidRPr="00DF5ED6">
        <w:t xml:space="preserve">kvalifikace </w:t>
      </w:r>
      <w:r w:rsidRPr="00DF5ED6">
        <w:t>zařazené</w:t>
      </w:r>
      <w:r w:rsidR="00550ED0" w:rsidRPr="00DF5ED6">
        <w:t>m</w:t>
      </w:r>
      <w:r w:rsidRPr="00DF5ED6">
        <w:t>.</w:t>
      </w:r>
    </w:p>
    <w:p w14:paraId="0F415E61" w14:textId="2EC3295D" w:rsidR="00BE7D8A" w:rsidRPr="00F54F4A" w:rsidRDefault="00BE7D8A" w:rsidP="00BE7D8A">
      <w:pPr>
        <w:keepLines/>
        <w:jc w:val="both"/>
      </w:pPr>
      <w:bookmarkStart w:id="11" w:name="_Toc11312722"/>
      <w:r w:rsidRPr="00BE7D8A">
        <w:t>Lhůty pro prokázání základní a profesní způsobilosti a také ekonomické a technické kvalifikace se budou vztahovat ke dni podání Žádosti o zařazení do Systému kvalifikace bez ohledu na to, zda je podaná Žádost úplná či nikoli. Následně bude v Zadávací dokumentaci uvedeno, že vybraný dodavatel bude vyzván k předložení originálů dokladů, tzn. v elektronické formě jako konvertovaný dokument z li</w:t>
      </w:r>
      <w:r w:rsidRPr="00F54F4A">
        <w:t>stinné podoby do elektronické podoby</w:t>
      </w:r>
      <w:r w:rsidR="000B0C18" w:rsidRPr="00F54F4A">
        <w:t>.</w:t>
      </w:r>
      <w:r w:rsidRPr="00F54F4A">
        <w:t xml:space="preserve"> </w:t>
      </w:r>
      <w:r w:rsidR="000B0C18" w:rsidRPr="00F54F4A">
        <w:t xml:space="preserve">Zadavatel může požadovat, aby doklady prokazující základní způsobilost podle § 74 a profesní způsobilost podle § 77 odst. 1 </w:t>
      </w:r>
      <w:r w:rsidR="000B0C18" w:rsidRPr="00F54F4A">
        <w:rPr>
          <w:b/>
          <w:bCs/>
        </w:rPr>
        <w:t>nebyly starší 3 měsíců ke dni doložení dokladů vybraným dodavatelem.</w:t>
      </w:r>
    </w:p>
    <w:p w14:paraId="59CE6F60" w14:textId="6EC5740A" w:rsidR="00BE7D8A" w:rsidRDefault="00BE7D8A" w:rsidP="00BE7D8A">
      <w:pPr>
        <w:keepLines/>
        <w:jc w:val="both"/>
        <w:rPr>
          <w:ins w:id="12" w:author="Popelková, Lenka" w:date="2022-06-27T18:17:00Z"/>
          <w:rFonts w:cs="Arial"/>
          <w:b/>
          <w:bCs/>
          <w:szCs w:val="20"/>
        </w:rPr>
      </w:pPr>
      <w:bookmarkStart w:id="13" w:name="_Hlk21941718"/>
      <w:r w:rsidRPr="00F54F4A">
        <w:rPr>
          <w:rFonts w:cs="Arial"/>
          <w:b/>
          <w:bCs/>
          <w:szCs w:val="20"/>
        </w:rPr>
        <w:t xml:space="preserve">Dodavatel může podat jednu žádost do kterékoli kategorie s tím, že pokud se požadované doklady v jednotlivých kategoriích opakují, může zadavateli sdělit, že </w:t>
      </w:r>
      <w:r w:rsidR="00AE48FB" w:rsidRPr="00F54F4A">
        <w:rPr>
          <w:rFonts w:cs="Arial"/>
          <w:b/>
          <w:bCs/>
          <w:szCs w:val="20"/>
        </w:rPr>
        <w:t xml:space="preserve">účastník </w:t>
      </w:r>
      <w:r w:rsidRPr="00F54F4A">
        <w:rPr>
          <w:rFonts w:cs="Arial"/>
          <w:b/>
          <w:bCs/>
          <w:szCs w:val="20"/>
        </w:rPr>
        <w:t xml:space="preserve">již doklady doložil, kde je </w:t>
      </w:r>
      <w:r w:rsidR="00AE48FB" w:rsidRPr="00F54F4A">
        <w:rPr>
          <w:rFonts w:cs="Arial"/>
          <w:b/>
          <w:bCs/>
          <w:szCs w:val="20"/>
        </w:rPr>
        <w:t xml:space="preserve">zadavatel </w:t>
      </w:r>
      <w:r w:rsidRPr="00F54F4A">
        <w:rPr>
          <w:rFonts w:cs="Arial"/>
          <w:b/>
          <w:bCs/>
          <w:szCs w:val="20"/>
        </w:rPr>
        <w:t>najde, a nemusí je již dokládat znovu pro každou kategorii. Toto se týká hlavně dokladů k prokázání základní, profesní a ekonomické způsobilosti.</w:t>
      </w:r>
    </w:p>
    <w:p w14:paraId="280190E1" w14:textId="61F9F275" w:rsidR="0000540C" w:rsidRDefault="0000540C" w:rsidP="00BE7D8A">
      <w:pPr>
        <w:keepLines/>
        <w:jc w:val="both"/>
        <w:rPr>
          <w:ins w:id="14" w:author="Popelková, Lenka" w:date="2022-06-27T18:17:00Z"/>
          <w:rFonts w:cs="Arial"/>
          <w:b/>
          <w:bCs/>
          <w:szCs w:val="20"/>
        </w:rPr>
      </w:pPr>
    </w:p>
    <w:p w14:paraId="5B059D14" w14:textId="77777777" w:rsidR="0000540C" w:rsidRPr="00C60E60" w:rsidRDefault="0000540C">
      <w:pPr>
        <w:spacing w:before="120" w:after="120"/>
        <w:jc w:val="both"/>
        <w:rPr>
          <w:ins w:id="15" w:author="Popelková, Lenka" w:date="2022-06-27T18:17:00Z"/>
        </w:rPr>
        <w:pPrChange w:id="16" w:author="Popelková, Lenka" w:date="2022-06-27T18:17:00Z">
          <w:pPr>
            <w:pStyle w:val="Odstavecseseznamem"/>
            <w:numPr>
              <w:ilvl w:val="1"/>
              <w:numId w:val="11"/>
            </w:numPr>
            <w:spacing w:before="120" w:after="120"/>
            <w:ind w:left="792" w:hanging="432"/>
            <w:jc w:val="both"/>
          </w:pPr>
        </w:pPrChange>
      </w:pPr>
      <w:ins w:id="17" w:author="Popelková, Lenka" w:date="2022-06-27T18:17:00Z">
        <w:r>
          <w:t>Pokud je již dodavatel zařazen v např. jedné z kategorií tohoto systému kvalifikace a hodlá podat novou žádost do kategorie, ve které ještě není zařazen, je třeba, aby v žádosti, kterou vyplňuje na profilu EZAK uvedl všechny kategorie, ve kterých hodlá být zařazen a to včetně těch, ve kterých již je. Např. je již zařazen v kategorii A, nově chce podat žádost do kategorie C, proto v nové žádosti zaškrtne možnost A+C.</w:t>
        </w:r>
      </w:ins>
    </w:p>
    <w:p w14:paraId="4CD75988" w14:textId="77777777" w:rsidR="0000540C" w:rsidRPr="00F54F4A" w:rsidRDefault="0000540C" w:rsidP="00BE7D8A">
      <w:pPr>
        <w:keepLines/>
        <w:jc w:val="both"/>
        <w:rPr>
          <w:b/>
        </w:rPr>
      </w:pPr>
    </w:p>
    <w:bookmarkEnd w:id="13"/>
    <w:p w14:paraId="4B542755" w14:textId="5F95055D" w:rsidR="00BC1419" w:rsidRPr="00065BEA" w:rsidRDefault="00BC1419" w:rsidP="004B2E46">
      <w:pPr>
        <w:pStyle w:val="Nadpis1"/>
        <w:spacing w:before="360" w:after="120"/>
        <w:ind w:left="425" w:hanging="425"/>
        <w:jc w:val="center"/>
        <w:rPr>
          <w:rFonts w:asciiTheme="minorHAnsi" w:hAnsiTheme="minorHAnsi" w:cstheme="minorHAnsi"/>
        </w:rPr>
      </w:pPr>
      <w:r w:rsidRPr="00065BEA">
        <w:rPr>
          <w:rFonts w:asciiTheme="minorHAnsi" w:hAnsiTheme="minorHAnsi" w:cstheme="minorHAnsi"/>
        </w:rPr>
        <w:lastRenderedPageBreak/>
        <w:t>Jazyk a forma dokumentů, vysvětlení</w:t>
      </w:r>
      <w:bookmarkEnd w:id="11"/>
    </w:p>
    <w:p w14:paraId="4655A5A1" w14:textId="32B4F2B7" w:rsidR="001703D8" w:rsidRPr="001703D8" w:rsidRDefault="001703D8" w:rsidP="004B2E46">
      <w:pPr>
        <w:keepNext/>
        <w:keepLines/>
        <w:spacing w:before="240" w:after="120"/>
        <w:jc w:val="both"/>
        <w:rPr>
          <w:b/>
        </w:rPr>
      </w:pPr>
      <w:r w:rsidRPr="001703D8">
        <w:rPr>
          <w:b/>
        </w:rPr>
        <w:t>Jazyk dokumentů</w:t>
      </w:r>
    </w:p>
    <w:p w14:paraId="491B5225" w14:textId="7AD48ED3" w:rsidR="00A05739" w:rsidRDefault="001703D8" w:rsidP="004B2E46">
      <w:pPr>
        <w:keepNext/>
        <w:keepLines/>
        <w:jc w:val="both"/>
      </w:pPr>
      <w:r>
        <w:t>Doklady prokazující</w:t>
      </w:r>
      <w:r w:rsidR="00013C29">
        <w:t xml:space="preserve"> splnění</w:t>
      </w:r>
      <w:r>
        <w:t xml:space="preserve"> kvalifikac</w:t>
      </w:r>
      <w:r w:rsidR="00013C29">
        <w:t>e a podmínek Zadavatele</w:t>
      </w:r>
      <w:r>
        <w:t xml:space="preserve"> a rovněž doprovodné dokumenty Zadavatel požaduje předložit v </w:t>
      </w:r>
      <w:r w:rsidRPr="001703D8">
        <w:t>českém jazyce</w:t>
      </w:r>
      <w:r>
        <w:t>, mimo</w:t>
      </w:r>
      <w:r w:rsidRPr="001703D8">
        <w:t xml:space="preserve"> </w:t>
      </w:r>
      <w:r>
        <w:t>d</w:t>
      </w:r>
      <w:r w:rsidRPr="001703D8">
        <w:t>okument</w:t>
      </w:r>
      <w:r>
        <w:t>ů</w:t>
      </w:r>
      <w:r w:rsidRPr="001703D8">
        <w:t xml:space="preserve"> a doklad</w:t>
      </w:r>
      <w:r>
        <w:t>ů</w:t>
      </w:r>
      <w:r w:rsidRPr="001703D8">
        <w:t xml:space="preserve"> ve slovenském jazyce</w:t>
      </w:r>
      <w:r>
        <w:t>,</w:t>
      </w:r>
      <w:r w:rsidRPr="001703D8">
        <w:t> doklad</w:t>
      </w:r>
      <w:r>
        <w:t>ů</w:t>
      </w:r>
      <w:r w:rsidRPr="001703D8">
        <w:t xml:space="preserve"> o vzdělání v latinském jazyce</w:t>
      </w:r>
      <w:r w:rsidR="00550ED0">
        <w:t>,</w:t>
      </w:r>
      <w:r>
        <w:t xml:space="preserve"> případně dalších dokumentů, je-li to výslovně Zadavatelem připuštěno, které</w:t>
      </w:r>
      <w:r w:rsidRPr="001703D8">
        <w:t xml:space="preserve"> </w:t>
      </w:r>
      <w:r>
        <w:t>je Dodavatel oprávněn</w:t>
      </w:r>
      <w:r w:rsidRPr="001703D8">
        <w:t xml:space="preserve"> před</w:t>
      </w:r>
      <w:r>
        <w:t>ložit</w:t>
      </w:r>
      <w:r w:rsidRPr="001703D8">
        <w:t xml:space="preserve"> bez překlad</w:t>
      </w:r>
      <w:r w:rsidR="00A05739">
        <w:t>u</w:t>
      </w:r>
      <w:r w:rsidRPr="001703D8">
        <w:t xml:space="preserve">. </w:t>
      </w:r>
    </w:p>
    <w:p w14:paraId="560F75A1" w14:textId="026FE062" w:rsidR="004D430F" w:rsidRDefault="001703D8" w:rsidP="004B2E46">
      <w:pPr>
        <w:keepNext/>
        <w:keepLines/>
        <w:jc w:val="both"/>
      </w:pPr>
      <w:r>
        <w:t xml:space="preserve">Ostatní dokumenty, pokud jsou předkládány za účelem zařazení do </w:t>
      </w:r>
      <w:r w:rsidR="003F49C8">
        <w:t>S</w:t>
      </w:r>
      <w:r>
        <w:t>ystému kvalifikace</w:t>
      </w:r>
      <w:r w:rsidR="00A05739">
        <w:t>,</w:t>
      </w:r>
      <w:r>
        <w:t xml:space="preserve"> v cizím jazyce je potřeba předložit s</w:t>
      </w:r>
      <w:r w:rsidRPr="001703D8">
        <w:t xml:space="preserve"> překlady do českého jazyka. Za správnost překladu odpovídá </w:t>
      </w:r>
      <w:r w:rsidR="00A05739">
        <w:t>D</w:t>
      </w:r>
      <w:r w:rsidRPr="001703D8">
        <w:t xml:space="preserve">odavatel. Získá-li Zadavatel pochybnost o správnosti překladu, může si </w:t>
      </w:r>
      <w:r w:rsidR="00A05739">
        <w:t xml:space="preserve">od Dodavatele na jeho náklady </w:t>
      </w:r>
      <w:r w:rsidRPr="001703D8">
        <w:t>vyžádat předložení úředně ověřeného překladu dokladu do českého jazyka tlumočníkem zapsaným do seznamu znalců a tlumočníků</w:t>
      </w:r>
      <w:r w:rsidR="00A05739">
        <w:t xml:space="preserve"> ve smyslu zákona </w:t>
      </w:r>
      <w:r w:rsidR="00A05739" w:rsidRPr="00A05739">
        <w:t>č. 36/1967 Sb., o znalcích a tlumočnících</w:t>
      </w:r>
      <w:r w:rsidR="00A05739">
        <w:t>, ve znění pozdějších předpisů</w:t>
      </w:r>
      <w:r w:rsidRPr="001703D8">
        <w:t>.</w:t>
      </w:r>
    </w:p>
    <w:p w14:paraId="1792CE2E" w14:textId="17102D2A" w:rsidR="00B53EC6" w:rsidRPr="00B53EC6" w:rsidRDefault="00B53EC6" w:rsidP="003C4105">
      <w:pPr>
        <w:keepNext/>
        <w:keepLines/>
        <w:spacing w:before="240" w:after="120"/>
        <w:jc w:val="both"/>
        <w:rPr>
          <w:b/>
        </w:rPr>
      </w:pPr>
      <w:r w:rsidRPr="00B53EC6">
        <w:rPr>
          <w:b/>
        </w:rPr>
        <w:t>Forma dokumentů</w:t>
      </w:r>
    </w:p>
    <w:p w14:paraId="4A5710AF" w14:textId="0C3179E8" w:rsidR="00B53EC6" w:rsidRDefault="00B53EC6" w:rsidP="004E28C2">
      <w:pPr>
        <w:keepNext/>
        <w:keepLines/>
        <w:jc w:val="both"/>
      </w:pPr>
      <w:r>
        <w:t xml:space="preserve">Kvalifikaci dokládá </w:t>
      </w:r>
      <w:r w:rsidR="00175AFA">
        <w:t>D</w:t>
      </w:r>
      <w:r>
        <w:t xml:space="preserve">odavatel prostřednictvím </w:t>
      </w:r>
      <w:r w:rsidRPr="009D7E6D">
        <w:rPr>
          <w:b/>
        </w:rPr>
        <w:t>písemných elektronických dokumentů v prostých kopiích, není-li</w:t>
      </w:r>
      <w:r w:rsidR="00FC1928" w:rsidRPr="009D7E6D">
        <w:rPr>
          <w:b/>
        </w:rPr>
        <w:t xml:space="preserve"> Zadavatelem</w:t>
      </w:r>
      <w:r w:rsidRPr="009D7E6D">
        <w:rPr>
          <w:b/>
        </w:rPr>
        <w:t xml:space="preserve"> uvedeno v konkrétním případě jinak</w:t>
      </w:r>
      <w:r>
        <w:t xml:space="preserve">. </w:t>
      </w:r>
      <w:r w:rsidR="00550ED0">
        <w:t>V</w:t>
      </w:r>
      <w:r>
        <w:t> případě</w:t>
      </w:r>
      <w:r w:rsidR="00550ED0">
        <w:t>,</w:t>
      </w:r>
      <w:r>
        <w:t xml:space="preserve"> že </w:t>
      </w:r>
      <w:r w:rsidR="00550ED0">
        <w:t xml:space="preserve">Zadavateli </w:t>
      </w:r>
      <w:r>
        <w:t>v rámci posuzování pravdivosti předložených dokladů vyvstanou pochybnosti,</w:t>
      </w:r>
      <w:r w:rsidR="00550ED0">
        <w:t xml:space="preserve"> vyhrazuje si právo</w:t>
      </w:r>
      <w:r>
        <w:t xml:space="preserve"> vyžádat si od Dodavatele originály dokumentů, na základě kterých</w:t>
      </w:r>
      <w:r w:rsidR="00FC1928">
        <w:t xml:space="preserve"> Dodavatel</w:t>
      </w:r>
      <w:r>
        <w:t xml:space="preserve"> žádá o zařazení do </w:t>
      </w:r>
      <w:r w:rsidR="003F49C8">
        <w:t>S</w:t>
      </w:r>
      <w:r>
        <w:t>ystému kvalifikace.</w:t>
      </w:r>
      <w:r w:rsidR="007620B2">
        <w:t xml:space="preserve"> Zadavatel připouští rovněž prokázání kvalifikace</w:t>
      </w:r>
      <w:r w:rsidR="00FC1928">
        <w:t xml:space="preserve"> či splnění podmínek Zadavatele</w:t>
      </w:r>
      <w:r w:rsidR="007620B2">
        <w:t xml:space="preserve"> </w:t>
      </w:r>
      <w:r w:rsidR="007620B2" w:rsidRPr="009D7E6D">
        <w:rPr>
          <w:b/>
        </w:rPr>
        <w:t>odkazem na originál</w:t>
      </w:r>
      <w:r w:rsidR="007620B2">
        <w:t xml:space="preserve"> </w:t>
      </w:r>
      <w:r w:rsidR="007620B2" w:rsidRPr="009D7E6D">
        <w:rPr>
          <w:b/>
        </w:rPr>
        <w:t>dokumentu</w:t>
      </w:r>
      <w:r w:rsidR="007620B2">
        <w:t xml:space="preserve">, ke kterému je umožněn neomezený dálkový přístup (např. výpis z obchodního rejstříku konkrétním odkazem na portál </w:t>
      </w:r>
      <w:hyperlink r:id="rId12" w:history="1">
        <w:r w:rsidR="007620B2" w:rsidRPr="007620B2">
          <w:rPr>
            <w:rStyle w:val="Hypertextovodkaz"/>
          </w:rPr>
          <w:t>https://or.justice.cz/ias/ui/rejstrik</w:t>
        </w:r>
      </w:hyperlink>
      <w:r w:rsidR="007620B2">
        <w:t>). Takovýto odkaz musí vést přesně na stránku s požadovaným dokumentem a nesmí po Zadavateli požadovat další kroky, jako třeba přihlášení</w:t>
      </w:r>
      <w:r w:rsidR="00FC1928">
        <w:t>, registraci</w:t>
      </w:r>
      <w:r w:rsidR="007620B2">
        <w:t xml:space="preserve"> apod.</w:t>
      </w:r>
    </w:p>
    <w:p w14:paraId="62A17481" w14:textId="5F71FF4C" w:rsidR="00B53EC6" w:rsidRDefault="00B53EC6" w:rsidP="004D430F">
      <w:pPr>
        <w:jc w:val="both"/>
      </w:pPr>
      <w:r>
        <w:t xml:space="preserve">Originály či ověřené kopie dokladů v elektronické podobě v souladu s postupem dle </w:t>
      </w:r>
      <w:proofErr w:type="spellStart"/>
      <w:r>
        <w:t>ust</w:t>
      </w:r>
      <w:proofErr w:type="spellEnd"/>
      <w:r>
        <w:t xml:space="preserve">. § 122 ZZVZ budou také vyžadovány po Dodavatelích, kteří budou vybráni k plnění jednotlivých </w:t>
      </w:r>
      <w:r w:rsidR="00565BA8" w:rsidRPr="00565BA8">
        <w:t xml:space="preserve">veřejných zakázek navazujících na Systém kvalifikace </w:t>
      </w:r>
      <w:r w:rsidRPr="00565BA8">
        <w:t>zahájených Zadavatelem výzvou k</w:t>
      </w:r>
      <w:r w:rsidR="00FC1928" w:rsidRPr="00565BA8">
        <w:t> </w:t>
      </w:r>
      <w:r w:rsidRPr="00565BA8">
        <w:t>podání</w:t>
      </w:r>
      <w:r w:rsidR="00FC1928" w:rsidRPr="00565BA8">
        <w:t xml:space="preserve"> předběžných</w:t>
      </w:r>
      <w:r w:rsidR="00FC1928">
        <w:t xml:space="preserve"> nabídek/</w:t>
      </w:r>
      <w:r>
        <w:t>nabídek.</w:t>
      </w:r>
    </w:p>
    <w:p w14:paraId="1B823876" w14:textId="238CE8B9" w:rsidR="00E5795C" w:rsidRDefault="00E5795C" w:rsidP="004D430F">
      <w:pPr>
        <w:jc w:val="both"/>
      </w:pPr>
      <w:r w:rsidRPr="00E5795C">
        <w:t xml:space="preserve">Pokud </w:t>
      </w:r>
      <w:r>
        <w:t>Z</w:t>
      </w:r>
      <w:r w:rsidRPr="00E5795C">
        <w:t>adavatel vyžaduje předložení dokladu a </w:t>
      </w:r>
      <w:r>
        <w:t>D</w:t>
      </w:r>
      <w:r w:rsidRPr="00E5795C">
        <w:t>odavatel není z důvodů, které mu nelze přičítat, schopen předložit požadovaný doklad, je oprávněn předložit jiný rovnocenný doklad</w:t>
      </w:r>
      <w:r>
        <w:t>.</w:t>
      </w:r>
      <w:r w:rsidRPr="00E5795C">
        <w:t xml:space="preserve"> Pokud </w:t>
      </w:r>
      <w:r>
        <w:t>Z</w:t>
      </w:r>
      <w:r w:rsidRPr="00E5795C">
        <w:t>adavatel vyžaduje předložení dokladu podle právního řádu České republiky, může dodavatel předložit obdobný doklad podle právního řádu státu, ve kterém se tento doklad vydává</w:t>
      </w:r>
      <w:r>
        <w:t>.</w:t>
      </w:r>
      <w:r w:rsidR="006240F3" w:rsidRPr="006240F3">
        <w:t xml:space="preserve"> Pokud se podle příslušného právního řádu požadovaný doklad nevydává, může být nahrazen čestným prohlášením, v němž </w:t>
      </w:r>
      <w:r w:rsidR="007C0F92">
        <w:t>D</w:t>
      </w:r>
      <w:r w:rsidR="006240F3" w:rsidRPr="006240F3">
        <w:t>odavatel uvede, že se dle tohoto právního řádu příslušný doklad nevydává a že splňuje požadavky, které jinak požadovaný doklad osvědčuje.</w:t>
      </w:r>
    </w:p>
    <w:p w14:paraId="61A9948A" w14:textId="0035983D" w:rsidR="00707656" w:rsidRPr="003C4105" w:rsidRDefault="00F87264" w:rsidP="003C4105">
      <w:pPr>
        <w:keepNext/>
        <w:keepLines/>
        <w:spacing w:before="240" w:after="120"/>
        <w:jc w:val="both"/>
        <w:rPr>
          <w:b/>
        </w:rPr>
      </w:pPr>
      <w:bookmarkStart w:id="18" w:name="_Hlk6908323"/>
      <w:r w:rsidRPr="00F87264">
        <w:rPr>
          <w:b/>
        </w:rPr>
        <w:t xml:space="preserve">Žádost </w:t>
      </w:r>
      <w:r w:rsidRPr="003C4105">
        <w:rPr>
          <w:b/>
        </w:rPr>
        <w:t>Dodavatele o vysvětlení</w:t>
      </w:r>
    </w:p>
    <w:p w14:paraId="231DFF14" w14:textId="6DC6FD5E" w:rsidR="00F87264" w:rsidRPr="002B3D53" w:rsidRDefault="00F87264" w:rsidP="004B2E46">
      <w:pPr>
        <w:keepLines/>
        <w:spacing w:before="120" w:after="120"/>
        <w:jc w:val="both"/>
      </w:pPr>
      <w:r w:rsidRPr="003C4105">
        <w:t xml:space="preserve">Zadavatel umožňuje Dodavatelům </w:t>
      </w:r>
      <w:r w:rsidRPr="009D7E6D">
        <w:rPr>
          <w:b/>
        </w:rPr>
        <w:t>zažádat o vysvětlení</w:t>
      </w:r>
      <w:r w:rsidRPr="003C4105">
        <w:t xml:space="preserve"> případných nejasností v Obecné či Zvláštní </w:t>
      </w:r>
      <w:r w:rsidRPr="009D7E6D">
        <w:rPr>
          <w:b/>
        </w:rPr>
        <w:t>části prostřednictvím e-mailové adresy</w:t>
      </w:r>
      <w:r w:rsidRPr="003C4105">
        <w:t xml:space="preserve">: </w:t>
      </w:r>
      <w:hyperlink r:id="rId13" w:history="1">
        <w:r w:rsidR="0028255A" w:rsidRPr="0028255A">
          <w:rPr>
            <w:rStyle w:val="Hypertextovodkaz"/>
          </w:rPr>
          <w:t>ezak@e</w:t>
        </w:r>
        <w:r w:rsidR="0028255A" w:rsidRPr="007D683E">
          <w:rPr>
            <w:rStyle w:val="Hypertextovodkaz"/>
          </w:rPr>
          <w:t>gd.cz</w:t>
        </w:r>
      </w:hyperlink>
      <w:r w:rsidR="000C2CF0" w:rsidRPr="00636C55">
        <w:t>, do předmětu emailu</w:t>
      </w:r>
      <w:r w:rsidR="0037529F">
        <w:t xml:space="preserve"> je potřeba</w:t>
      </w:r>
      <w:r w:rsidR="000C2CF0" w:rsidRPr="00636C55">
        <w:t xml:space="preserve"> uv</w:t>
      </w:r>
      <w:r w:rsidR="000C2CF0">
        <w:t>ést</w:t>
      </w:r>
      <w:r w:rsidR="000C2CF0" w:rsidRPr="00636C55">
        <w:t xml:space="preserve"> Systém kvalifikace</w:t>
      </w:r>
      <w:r w:rsidR="0037529F">
        <w:t xml:space="preserve"> a specifikovat kategorii, ke které se dotaz váže</w:t>
      </w:r>
      <w:r w:rsidRPr="003C4105">
        <w:t xml:space="preserve">. Zadavatel se zavazuje odpovědět na žádost podanou dle předchozí věty do 10 pracovních dní prostřednictvím svého </w:t>
      </w:r>
      <w:r w:rsidR="00C24AC0" w:rsidRPr="00C24AC0">
        <w:t>elektronického nástroje E-ZAK</w:t>
      </w:r>
      <w:r w:rsidRPr="003C4105">
        <w:t>, kde uveřejní text dotazu a odpověď na něj blíže neurčenému</w:t>
      </w:r>
      <w:r>
        <w:t xml:space="preserve"> okruhu Dodavatelů. Zadavatel může poskytnou</w:t>
      </w:r>
      <w:r w:rsidR="00B3573B">
        <w:t>t</w:t>
      </w:r>
      <w:r>
        <w:t xml:space="preserve"> dodatečné vysvětlení Obecné či Zvláštní části také sám z vlastní iniciativy obdobným způsobem</w:t>
      </w:r>
      <w:bookmarkEnd w:id="18"/>
      <w:r>
        <w:t>.</w:t>
      </w:r>
    </w:p>
    <w:p w14:paraId="76CBC5A1" w14:textId="2C72F484" w:rsidR="003A6036" w:rsidRPr="00065BEA" w:rsidRDefault="003A6036" w:rsidP="004B2E46">
      <w:pPr>
        <w:pStyle w:val="Nadpis1"/>
        <w:spacing w:before="360" w:after="120"/>
        <w:ind w:left="425" w:hanging="425"/>
        <w:jc w:val="center"/>
        <w:rPr>
          <w:rFonts w:asciiTheme="minorHAnsi" w:hAnsiTheme="minorHAnsi" w:cstheme="minorHAnsi"/>
        </w:rPr>
      </w:pPr>
      <w:bookmarkStart w:id="19" w:name="_Ref6909029"/>
      <w:bookmarkStart w:id="20" w:name="_Toc11312723"/>
      <w:r w:rsidRPr="00065BEA">
        <w:rPr>
          <w:rFonts w:asciiTheme="minorHAnsi" w:hAnsiTheme="minorHAnsi" w:cstheme="minorHAnsi"/>
        </w:rPr>
        <w:lastRenderedPageBreak/>
        <w:t>Jiné osoby</w:t>
      </w:r>
      <w:bookmarkEnd w:id="19"/>
      <w:bookmarkEnd w:id="20"/>
    </w:p>
    <w:p w14:paraId="2613D585" w14:textId="77777777" w:rsidR="00390931" w:rsidRPr="00CB675B" w:rsidRDefault="00390931" w:rsidP="00390931">
      <w:pPr>
        <w:keepNext/>
        <w:keepLines/>
        <w:spacing w:before="240" w:after="120"/>
        <w:jc w:val="both"/>
        <w:rPr>
          <w:b/>
        </w:rPr>
      </w:pPr>
      <w:r w:rsidRPr="00CB675B">
        <w:rPr>
          <w:b/>
        </w:rPr>
        <w:t>Prokazování kvalifikace prostřednictvím jiné osoby dle § 83 ZZVZ</w:t>
      </w:r>
    </w:p>
    <w:p w14:paraId="61F3087C" w14:textId="77777777" w:rsidR="00390931" w:rsidRPr="00CB675B" w:rsidRDefault="00390931" w:rsidP="00390931">
      <w:pPr>
        <w:jc w:val="both"/>
      </w:pPr>
      <w:r w:rsidRPr="00CB675B">
        <w:t xml:space="preserve">Prokazuje-li dodavatel část své kvalifikace či způsobilosti prostřednictvím jiné osoby, pak je povinen v rámci dokladů, kterými prokazuje svoji kvalifikaci předložit pro každou takovou jinou osobu i: </w:t>
      </w:r>
    </w:p>
    <w:p w14:paraId="43996D97" w14:textId="77777777" w:rsidR="00390931" w:rsidRPr="00CB675B" w:rsidRDefault="00390931" w:rsidP="00390931">
      <w:pPr>
        <w:pStyle w:val="Odstavecseseznamem"/>
        <w:numPr>
          <w:ilvl w:val="0"/>
          <w:numId w:val="37"/>
        </w:numPr>
        <w:jc w:val="both"/>
      </w:pPr>
      <w:r w:rsidRPr="00CB675B">
        <w:t>doklady prokazující splnění profesní způsobilosti (výpis z obchodního rejstříku nebo jiné obdobné evidence, pokud jiný právní předpis zápis do takové evidence vyžaduje) pro tuto jinou osobu,</w:t>
      </w:r>
    </w:p>
    <w:p w14:paraId="700E0CF3" w14:textId="77777777" w:rsidR="00390931" w:rsidRPr="00CB675B" w:rsidRDefault="00390931" w:rsidP="00390931">
      <w:pPr>
        <w:pStyle w:val="Odstavecseseznamem"/>
        <w:numPr>
          <w:ilvl w:val="0"/>
          <w:numId w:val="37"/>
        </w:numPr>
        <w:jc w:val="both"/>
      </w:pPr>
      <w:r w:rsidRPr="00CB675B">
        <w:t>doklady prokazující splnění chybějící části kvalifikace prostřednictvím jiné osoby,</w:t>
      </w:r>
    </w:p>
    <w:p w14:paraId="6613B0F9" w14:textId="77777777" w:rsidR="00390931" w:rsidRPr="00CB675B" w:rsidRDefault="00390931" w:rsidP="00390931">
      <w:pPr>
        <w:pStyle w:val="Odstavecseseznamem"/>
        <w:numPr>
          <w:ilvl w:val="0"/>
          <w:numId w:val="37"/>
        </w:numPr>
        <w:jc w:val="both"/>
      </w:pPr>
      <w:r w:rsidRPr="00CB675B">
        <w:t>doklady o splnění základní způsobilosti podle § 74 ZZVZ jinou osobou a</w:t>
      </w:r>
    </w:p>
    <w:p w14:paraId="1C793379" w14:textId="77777777" w:rsidR="00390931" w:rsidRPr="00CB675B" w:rsidRDefault="00390931" w:rsidP="00390931">
      <w:pPr>
        <w:pStyle w:val="Odstavecseseznamem"/>
        <w:numPr>
          <w:ilvl w:val="0"/>
          <w:numId w:val="37"/>
        </w:numPr>
        <w:jc w:val="both"/>
      </w:pPr>
      <w:r w:rsidRPr="00CB675B">
        <w:t>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p>
    <w:p w14:paraId="70B87BD3" w14:textId="77777777" w:rsidR="00390931" w:rsidRDefault="00390931" w:rsidP="00390931">
      <w:pPr>
        <w:jc w:val="both"/>
      </w:pPr>
      <w:r>
        <w:t xml:space="preserve">V žádosti o zařazení do Systému kvalifikace je dodavatel povinen předložit doklady dle písm. a) – c) výše. Zadavatel umožňuje, aby doklad dle písm. d) výše dodavatelé v žádosti o zařazení do Systému kvalifikace nahradili čestným prohlášením, které je přílohu tohoto dokumentu. V takovém případě dodavatelé předloží písemné závazky jiných osob dle písm. d) výše v rámci své předběžné nabídky/nabídky. Blíže viz část. X obecné části tohoto dokumentu. </w:t>
      </w:r>
    </w:p>
    <w:p w14:paraId="707349CE" w14:textId="77777777" w:rsidR="00390931" w:rsidRPr="00CB675B" w:rsidRDefault="00390931" w:rsidP="00390931">
      <w:pPr>
        <w:jc w:val="both"/>
      </w:pPr>
      <w:r w:rsidRPr="00CB675B">
        <w:t>Má se za to, že požadavek podle předchozího odstavce je splněn, pokud obsahem písemného závazku jiné osoby je společná a nerozdílná odpovědnost této osoby za plnění veřejné zakázky společně s Dodavatelem. Prokazuje-li však Dodavatel prostřednictvím jiné osoby kvalifikaci a předkládá doklady podle § 79 odst. 2 písm. a), b) nebo d) ZZVZ vztahující se k takové osobě, musí dokument podle předchozího odstavce obsahovat závazek, že jiná osoba bude vykonávat stavební práce či služby, ke kterým se prokazované kritérium kvalifikace vztahuje.</w:t>
      </w:r>
    </w:p>
    <w:p w14:paraId="11E3634B" w14:textId="6299F84C" w:rsidR="00390931" w:rsidRDefault="000B0C18" w:rsidP="00390931">
      <w:pPr>
        <w:jc w:val="both"/>
      </w:pPr>
      <w:r w:rsidRPr="00B17512">
        <w:t xml:space="preserve">Prokazuje-li </w:t>
      </w:r>
      <w:r>
        <w:t>dodavatel</w:t>
      </w:r>
      <w:r w:rsidRPr="00B17512">
        <w:t xml:space="preserve"> ekonomickou kvalifikaci (obrat nebo pojištění) prostřednictvím jiné osoby, musí být obsahem písemného závazku jiné osoby společná a nerozdílná odpovědnost této osoby za plnění veřejné zakázky s </w:t>
      </w:r>
      <w:r>
        <w:t>dodavatelem.</w:t>
      </w:r>
    </w:p>
    <w:p w14:paraId="5B64E6AC" w14:textId="77777777" w:rsidR="00390931" w:rsidRPr="00CB675B" w:rsidRDefault="00390931" w:rsidP="00390931">
      <w:pPr>
        <w:jc w:val="both"/>
      </w:pPr>
      <w:r w:rsidRPr="00CB675B">
        <w:t>Zadavatel může požadovat nahrazení jiné osoby, která neprokáže splnění Zadavatelem požadovaných kritérií způsobilosti nebo v souladu s § 48 odst. 5 ZZVZ, kdy Zadavatel prokáže důvody její nezpůsobilosti. V takovém případě musí Dodavatel jinou osobu nahradit nejpozději do konce Zadavatelem stanovené přiměřené lhůty. Tuto lhůtu může Zadavatel prodloužit nebo prominout její zmeškání.</w:t>
      </w:r>
    </w:p>
    <w:p w14:paraId="48F237B0" w14:textId="77777777" w:rsidR="00390931" w:rsidRPr="00CB675B" w:rsidRDefault="00390931" w:rsidP="00390931">
      <w:pPr>
        <w:pStyle w:val="Stylodstavecslovan"/>
        <w:spacing w:line="276" w:lineRule="auto"/>
        <w:ind w:left="0" w:firstLine="0"/>
        <w:rPr>
          <w:rFonts w:asciiTheme="minorHAnsi" w:hAnsiTheme="minorHAnsi" w:cstheme="minorHAnsi"/>
        </w:rPr>
      </w:pPr>
      <w:r w:rsidRPr="00CB675B">
        <w:rPr>
          <w:rFonts w:asciiTheme="minorHAnsi" w:hAnsiTheme="minorHAnsi" w:cstheme="minorHAnsi"/>
        </w:rPr>
        <w:t>Ve fázi podávání předběžných nabídek/nabídek na konkrétní veřejnou zakázku již Zadavatel nepožaduje prokázání kvalifikace dle § 85 zákona u poddodavatelů, jejichž prostřednictvím Dodavatel neprokazoval kvalifikaci pro zavedení do Systému kvalifikace.</w:t>
      </w:r>
    </w:p>
    <w:p w14:paraId="3EEE5DDB" w14:textId="77777777" w:rsidR="004644CA" w:rsidRDefault="004644CA" w:rsidP="003A6036">
      <w:pPr>
        <w:jc w:val="both"/>
      </w:pPr>
    </w:p>
    <w:p w14:paraId="7BDBA952" w14:textId="785BDA1F" w:rsidR="00AD189D" w:rsidRPr="00065BEA" w:rsidRDefault="00AD189D" w:rsidP="00D86C3F">
      <w:pPr>
        <w:pStyle w:val="Nadpis1"/>
        <w:spacing w:before="360" w:after="120"/>
        <w:ind w:left="425" w:hanging="425"/>
        <w:jc w:val="center"/>
        <w:rPr>
          <w:rFonts w:asciiTheme="minorHAnsi" w:hAnsiTheme="minorHAnsi" w:cstheme="minorHAnsi"/>
        </w:rPr>
      </w:pPr>
      <w:bookmarkStart w:id="21" w:name="_Ref6917487"/>
      <w:bookmarkStart w:id="22" w:name="_Ref6917624"/>
      <w:bookmarkStart w:id="23" w:name="_Toc11312724"/>
      <w:r w:rsidRPr="00065BEA">
        <w:rPr>
          <w:rFonts w:asciiTheme="minorHAnsi" w:hAnsiTheme="minorHAnsi" w:cstheme="minorHAnsi"/>
        </w:rPr>
        <w:lastRenderedPageBreak/>
        <w:t xml:space="preserve">Rozhodnutí </w:t>
      </w:r>
      <w:r w:rsidR="004D430F" w:rsidRPr="00065BEA">
        <w:rPr>
          <w:rFonts w:asciiTheme="minorHAnsi" w:hAnsiTheme="minorHAnsi" w:cstheme="minorHAnsi"/>
        </w:rPr>
        <w:t>Z</w:t>
      </w:r>
      <w:r w:rsidRPr="00065BEA">
        <w:rPr>
          <w:rFonts w:asciiTheme="minorHAnsi" w:hAnsiTheme="minorHAnsi" w:cstheme="minorHAnsi"/>
        </w:rPr>
        <w:t>adavatele o žádosti</w:t>
      </w:r>
      <w:bookmarkEnd w:id="21"/>
      <w:bookmarkEnd w:id="22"/>
      <w:bookmarkEnd w:id="23"/>
    </w:p>
    <w:p w14:paraId="23C566DE" w14:textId="77777777" w:rsidR="00390931" w:rsidRPr="001703D8" w:rsidRDefault="00390931" w:rsidP="00390931">
      <w:pPr>
        <w:keepNext/>
        <w:keepLines/>
        <w:spacing w:before="240" w:after="120"/>
        <w:jc w:val="both"/>
        <w:rPr>
          <w:b/>
        </w:rPr>
      </w:pPr>
      <w:r w:rsidRPr="001703D8">
        <w:rPr>
          <w:b/>
        </w:rPr>
        <w:t>Lhůta pro rozhodnutí</w:t>
      </w:r>
    </w:p>
    <w:p w14:paraId="670814F5" w14:textId="77777777" w:rsidR="00390931" w:rsidRDefault="00390931" w:rsidP="00390931">
      <w:pPr>
        <w:keepNext/>
        <w:keepLines/>
        <w:jc w:val="both"/>
      </w:pPr>
      <w:r>
        <w:t xml:space="preserve">Zadavatel rozhodne o žádosti Dodavatele o zařazení do Systému kvalifikace do 4 měsíců od jejího </w:t>
      </w:r>
      <w:r w:rsidRPr="008E4276">
        <w:rPr>
          <w:b/>
        </w:rPr>
        <w:t>úplného</w:t>
      </w:r>
      <w:r>
        <w:t xml:space="preserve"> podání. Tato lhůta může být do 2 měsíců od podání žádosti prodloužena s odůvodněním a s uvedením informace o datu rozhodnutí. </w:t>
      </w:r>
      <w:r w:rsidRPr="007C0F92">
        <w:t>Žádost</w:t>
      </w:r>
      <w:r>
        <w:t>i Dodavatelů</w:t>
      </w:r>
      <w:r w:rsidRPr="007C0F92">
        <w:t xml:space="preserve"> o zařazení</w:t>
      </w:r>
      <w:r>
        <w:t xml:space="preserve"> do Systému kvalifikace </w:t>
      </w:r>
      <w:r w:rsidRPr="007C0F92">
        <w:t>bud</w:t>
      </w:r>
      <w:r>
        <w:t>ou</w:t>
      </w:r>
      <w:r w:rsidRPr="007C0F92">
        <w:t xml:space="preserve"> vyřízen</w:t>
      </w:r>
      <w:r>
        <w:t>y</w:t>
      </w:r>
      <w:r w:rsidRPr="007C0F92">
        <w:t xml:space="preserve"> nejpozději do 6 měsíců od </w:t>
      </w:r>
      <w:r>
        <w:t>jejich</w:t>
      </w:r>
      <w:r w:rsidRPr="007C0F92">
        <w:t xml:space="preserve"> úplného podání</w:t>
      </w:r>
      <w:r>
        <w:t xml:space="preserve"> v souladu s podmínkami Obecné a Zvláštní části.</w:t>
      </w:r>
    </w:p>
    <w:p w14:paraId="3C18F1B1" w14:textId="77777777" w:rsidR="00390931" w:rsidRDefault="00390931" w:rsidP="00390931">
      <w:pPr>
        <w:keepLines/>
        <w:jc w:val="both"/>
      </w:pPr>
      <w:r w:rsidRPr="007C0F92">
        <w:t>Žádosti budou</w:t>
      </w:r>
      <w:r>
        <w:t xml:space="preserve"> Zadavatelem posuzovány v závislosti na volných kapacitách Zadavatele, ale vždy v souladu s lhůtami dle předchozího odstavce. Pořadí vyřizovaných žádostí je určeno zejména kompletností předmětné žádosti o zařazení do Systému kvalifikace (žádosti obsahující veškeré požadavky Zadavatele, které není třeba doplňovat budou posuzovány přednostně a zpravidla v kratších časech)</w:t>
      </w:r>
      <w:r w:rsidRPr="007C0F92">
        <w:t xml:space="preserve"> </w:t>
      </w:r>
      <w:r>
        <w:t>a dále dle</w:t>
      </w:r>
      <w:r w:rsidRPr="007C0F92">
        <w:t xml:space="preserve"> pořadí doručení </w:t>
      </w:r>
      <w:r>
        <w:t xml:space="preserve">žádostí </w:t>
      </w:r>
      <w:r w:rsidRPr="007C0F92">
        <w:t>Zadavateli</w:t>
      </w:r>
      <w:r>
        <w:t>.</w:t>
      </w:r>
    </w:p>
    <w:p w14:paraId="23FCE25A" w14:textId="77777777" w:rsidR="00390931" w:rsidRPr="001703D8" w:rsidRDefault="00390931" w:rsidP="00390931">
      <w:pPr>
        <w:keepNext/>
        <w:keepLines/>
        <w:spacing w:before="240" w:after="120"/>
        <w:jc w:val="both"/>
        <w:rPr>
          <w:b/>
        </w:rPr>
      </w:pPr>
      <w:r w:rsidRPr="001703D8">
        <w:rPr>
          <w:b/>
        </w:rPr>
        <w:t>Počátek běhu lhůt</w:t>
      </w:r>
    </w:p>
    <w:p w14:paraId="37846260" w14:textId="77777777" w:rsidR="00390931" w:rsidRDefault="00390931" w:rsidP="00390931">
      <w:pPr>
        <w:keepNext/>
        <w:keepLines/>
        <w:jc w:val="both"/>
      </w:pPr>
      <w:r>
        <w:t xml:space="preserve">Lhůta dle předchozího odstavce počíná běžet dnem, kdy je žádost o zařazení do Systému kvalifikace doručena Zadavateli prostřednictvím </w:t>
      </w:r>
      <w:r w:rsidRPr="00C24AC0">
        <w:t>elektronického nástroje E-ZAK</w:t>
      </w:r>
      <w:r>
        <w:t xml:space="preserve">. Zadavatel upozorňuje, že pokud Dodavatel k podání žádosti o zařazení do Systému kvalifikace nevyužije výše uvedený </w:t>
      </w:r>
      <w:r w:rsidRPr="00C24AC0">
        <w:t>elektronick</w:t>
      </w:r>
      <w:r>
        <w:t>ý</w:t>
      </w:r>
      <w:r w:rsidRPr="00C24AC0">
        <w:t xml:space="preserve"> nástroj E-ZAK</w:t>
      </w:r>
      <w:r>
        <w:t>, Zadavatel není povinen jeho žádost posuzovat a ani o ní rozhodovat.</w:t>
      </w:r>
    </w:p>
    <w:p w14:paraId="6CBEC1E2" w14:textId="77777777" w:rsidR="00390931" w:rsidRDefault="00390931" w:rsidP="00390931">
      <w:pPr>
        <w:jc w:val="both"/>
      </w:pPr>
      <w:r>
        <w:t>Zadavatel dále upozorňuje, že lhůta pro rozhodnutí o zařazení do Systému kvalifikace nezačne běžet, dokud Zadavatel neobdrží od Dodavatele bezvadnou žádost o zařazení do Systému kvalifikace, tedy žádost, která bude obsahovat veškeré dokumenty požadované Zadavatelem dle Obecné a Zvláštní části.</w:t>
      </w:r>
    </w:p>
    <w:p w14:paraId="6D20E01A" w14:textId="77777777" w:rsidR="00390931" w:rsidRPr="001703D8" w:rsidRDefault="00390931" w:rsidP="00390931">
      <w:pPr>
        <w:keepNext/>
        <w:keepLines/>
        <w:spacing w:before="240" w:after="120"/>
        <w:jc w:val="both"/>
        <w:rPr>
          <w:b/>
        </w:rPr>
      </w:pPr>
      <w:r w:rsidRPr="001703D8">
        <w:rPr>
          <w:b/>
        </w:rPr>
        <w:lastRenderedPageBreak/>
        <w:t xml:space="preserve">Zamítnutí žádosti a vyřazení ze </w:t>
      </w:r>
      <w:r>
        <w:rPr>
          <w:b/>
        </w:rPr>
        <w:t>S</w:t>
      </w:r>
      <w:r w:rsidRPr="001703D8">
        <w:rPr>
          <w:b/>
        </w:rPr>
        <w:t>ystému kvalifikace</w:t>
      </w:r>
    </w:p>
    <w:p w14:paraId="21423FF5" w14:textId="77777777" w:rsidR="00390931" w:rsidRDefault="00390931" w:rsidP="00390931">
      <w:pPr>
        <w:keepNext/>
        <w:keepLines/>
        <w:jc w:val="both"/>
      </w:pPr>
      <w:r>
        <w:t>Zadavatel zamítne žádost o zařazení do Systému kvalifikace Dodavatele, který:</w:t>
      </w:r>
    </w:p>
    <w:p w14:paraId="059C4CE2" w14:textId="77777777" w:rsidR="00390931" w:rsidRDefault="00390931" w:rsidP="00390931">
      <w:pPr>
        <w:pStyle w:val="Odstavecseseznamem"/>
        <w:keepNext/>
        <w:keepLines/>
        <w:numPr>
          <w:ilvl w:val="0"/>
          <w:numId w:val="7"/>
        </w:numPr>
        <w:spacing w:before="60" w:after="60"/>
        <w:ind w:left="714" w:hanging="357"/>
        <w:contextualSpacing w:val="0"/>
        <w:jc w:val="both"/>
      </w:pPr>
      <w:r>
        <w:t xml:space="preserve">nesplňuje </w:t>
      </w:r>
      <w:r w:rsidRPr="007A1211">
        <w:t>požadavky Zadavatele uvedené v</w:t>
      </w:r>
      <w:r>
        <w:t> Obecné nebo</w:t>
      </w:r>
      <w:r w:rsidRPr="007A1211">
        <w:t xml:space="preserve"> Zvláštní části pro konkrétní kategorie</w:t>
      </w:r>
      <w:r>
        <w:t xml:space="preserve"> Systému kvalifikace;</w:t>
      </w:r>
    </w:p>
    <w:p w14:paraId="583E3A64" w14:textId="77777777" w:rsidR="00390931" w:rsidRDefault="00390931" w:rsidP="00390931">
      <w:pPr>
        <w:pStyle w:val="Odstavecseseznamem"/>
        <w:keepNext/>
        <w:keepLines/>
        <w:numPr>
          <w:ilvl w:val="0"/>
          <w:numId w:val="7"/>
        </w:numPr>
        <w:spacing w:before="60" w:after="60"/>
        <w:ind w:left="714" w:hanging="357"/>
        <w:contextualSpacing w:val="0"/>
        <w:jc w:val="both"/>
      </w:pPr>
      <w:r w:rsidRPr="00013934">
        <w:t>předlož</w:t>
      </w:r>
      <w:r>
        <w:t>il</w:t>
      </w:r>
      <w:r w:rsidRPr="00013934">
        <w:t xml:space="preserve"> neúpln</w:t>
      </w:r>
      <w:r>
        <w:t>ou</w:t>
      </w:r>
      <w:r w:rsidRPr="00013934">
        <w:t xml:space="preserve"> </w:t>
      </w:r>
      <w:r>
        <w:t>žádost o zařazení do Systému kvalifikace a ta nebyla doplněna ani v dodatečné lhůtě stanovené Zadavatelem;</w:t>
      </w:r>
    </w:p>
    <w:p w14:paraId="6652E252" w14:textId="77777777" w:rsidR="00390931" w:rsidRDefault="00390931" w:rsidP="00390931">
      <w:pPr>
        <w:pStyle w:val="Odstavecseseznamem"/>
        <w:keepNext/>
        <w:keepLines/>
        <w:numPr>
          <w:ilvl w:val="0"/>
          <w:numId w:val="7"/>
        </w:numPr>
        <w:spacing w:before="60" w:after="60"/>
        <w:ind w:left="714" w:hanging="357"/>
        <w:contextualSpacing w:val="0"/>
        <w:jc w:val="both"/>
      </w:pPr>
      <w:r w:rsidRPr="00013934">
        <w:t>poskytn</w:t>
      </w:r>
      <w:r>
        <w:t>e</w:t>
      </w:r>
      <w:r w:rsidRPr="00013934">
        <w:t xml:space="preserve"> nepravdivé</w:t>
      </w:r>
      <w:r>
        <w:t xml:space="preserve"> či zavádějící </w:t>
      </w:r>
      <w:r w:rsidRPr="00013934">
        <w:t xml:space="preserve">informace </w:t>
      </w:r>
      <w:r>
        <w:t>v rámci své žádosti</w:t>
      </w:r>
      <w:r w:rsidRPr="00013934">
        <w:t xml:space="preserve"> </w:t>
      </w:r>
      <w:r>
        <w:t>o</w:t>
      </w:r>
      <w:r w:rsidRPr="00013934">
        <w:t xml:space="preserve"> zařazení</w:t>
      </w:r>
      <w:r>
        <w:t xml:space="preserve"> do Systému kvalifikace;</w:t>
      </w:r>
    </w:p>
    <w:p w14:paraId="14C15562" w14:textId="77777777" w:rsidR="00390931" w:rsidRDefault="00390931" w:rsidP="00390931">
      <w:pPr>
        <w:pStyle w:val="Odstavecseseznamem"/>
        <w:keepNext/>
        <w:keepLines/>
        <w:numPr>
          <w:ilvl w:val="0"/>
          <w:numId w:val="7"/>
        </w:numPr>
        <w:spacing w:before="60" w:after="60"/>
        <w:ind w:left="714" w:hanging="357"/>
        <w:contextualSpacing w:val="0"/>
        <w:jc w:val="both"/>
      </w:pPr>
      <w:r>
        <w:t>projeví vůli spočívající ve stáhnutí své žádosti;</w:t>
      </w:r>
    </w:p>
    <w:p w14:paraId="57F5522A" w14:textId="77777777" w:rsidR="00390931" w:rsidRDefault="00390931" w:rsidP="00390931">
      <w:pPr>
        <w:pStyle w:val="Odstavecseseznamem"/>
        <w:keepNext/>
        <w:keepLines/>
        <w:numPr>
          <w:ilvl w:val="0"/>
          <w:numId w:val="7"/>
        </w:numPr>
        <w:spacing w:before="60" w:after="60"/>
        <w:ind w:left="714" w:hanging="357"/>
        <w:contextualSpacing w:val="0"/>
        <w:jc w:val="both"/>
      </w:pPr>
      <w:r>
        <w:t>D</w:t>
      </w:r>
      <w:r w:rsidRPr="00013934">
        <w:t xml:space="preserve">odavatel nebo </w:t>
      </w:r>
      <w:r>
        <w:t>jiná osoba</w:t>
      </w:r>
      <w:r w:rsidRPr="00013934">
        <w:t>, prostřednictvím</w:t>
      </w:r>
      <w:r>
        <w:t xml:space="preserve"> které je</w:t>
      </w:r>
      <w:r w:rsidRPr="00013934">
        <w:t xml:space="preserve"> </w:t>
      </w:r>
      <w:r>
        <w:t>prokazována kvalifikace či</w:t>
      </w:r>
      <w:r w:rsidRPr="00013934">
        <w:t xml:space="preserve"> splnění podmínek</w:t>
      </w:r>
      <w:r>
        <w:t xml:space="preserve"> Zadavatele</w:t>
      </w:r>
      <w:r w:rsidRPr="00013934">
        <w:t xml:space="preserve"> pro zařazení do </w:t>
      </w:r>
      <w:r>
        <w:t>S</w:t>
      </w:r>
      <w:r w:rsidRPr="00013934">
        <w:t>ystému</w:t>
      </w:r>
      <w:r>
        <w:t xml:space="preserve"> kvalifikace</w:t>
      </w:r>
      <w:r w:rsidRPr="00013934">
        <w:t xml:space="preserve">, se v posledních 3 letech od podání žádosti dopustil závažných nebo dlouhodobých pochybení při plnění dřívějšího smluvního vztahu se Zadavatelem, bez ohledu na to, zda se těchto pochybení dopustil jako hlavní </w:t>
      </w:r>
      <w:r>
        <w:t>D</w:t>
      </w:r>
      <w:r w:rsidRPr="00013934">
        <w:t>odavatel, nebo jako jeho poddodavatel</w:t>
      </w:r>
      <w:r>
        <w:t>;</w:t>
      </w:r>
    </w:p>
    <w:p w14:paraId="795DEC9F" w14:textId="77777777" w:rsidR="00390931" w:rsidRPr="0077070B" w:rsidRDefault="00390931" w:rsidP="00390931">
      <w:pPr>
        <w:pStyle w:val="Odstavecseseznamem"/>
        <w:keepNext/>
        <w:keepLines/>
        <w:numPr>
          <w:ilvl w:val="0"/>
          <w:numId w:val="7"/>
        </w:numPr>
        <w:spacing w:before="60" w:after="60"/>
        <w:ind w:left="714" w:hanging="357"/>
        <w:contextualSpacing w:val="0"/>
        <w:jc w:val="both"/>
      </w:pPr>
      <w:r w:rsidRPr="0077070B">
        <w:rPr>
          <w:rFonts w:cstheme="minorHAnsi"/>
        </w:rPr>
        <w:t>podá současně více žádostí o zařazení do Systému kvalifikace do stejné kategorie Systému kvalifikace (pozdější žádosti o zařazení do Systému kvalifikace budou zamítnuty a vyřazeny ze Systému kvalifikace)</w:t>
      </w:r>
      <w:r>
        <w:rPr>
          <w:rFonts w:cstheme="minorHAnsi"/>
        </w:rPr>
        <w:t>;</w:t>
      </w:r>
    </w:p>
    <w:p w14:paraId="234B8806" w14:textId="77777777" w:rsidR="00390931" w:rsidRPr="0077070B" w:rsidRDefault="00390931" w:rsidP="00390931">
      <w:pPr>
        <w:pStyle w:val="Odstavecseseznamem"/>
        <w:keepNext/>
        <w:keepLines/>
        <w:numPr>
          <w:ilvl w:val="0"/>
          <w:numId w:val="7"/>
        </w:numPr>
        <w:spacing w:before="60" w:after="60"/>
        <w:ind w:left="714" w:hanging="357"/>
        <w:contextualSpacing w:val="0"/>
        <w:jc w:val="both"/>
      </w:pPr>
      <w:r w:rsidRPr="0077070B">
        <w:rPr>
          <w:rFonts w:cstheme="minorHAnsi"/>
        </w:rPr>
        <w:t>podá žádost o zařazení do Systému kvalifikace do nesprávné kategorie Systému kvalifikace.</w:t>
      </w:r>
    </w:p>
    <w:p w14:paraId="23AE1630" w14:textId="77777777" w:rsidR="00390931" w:rsidRDefault="00390931" w:rsidP="00390931">
      <w:pPr>
        <w:spacing w:before="120" w:after="120"/>
        <w:jc w:val="both"/>
      </w:pPr>
      <w:r w:rsidRPr="004D430F">
        <w:t xml:space="preserve">O zamítnutí žádosti </w:t>
      </w:r>
      <w:r>
        <w:t>D</w:t>
      </w:r>
      <w:r w:rsidRPr="004D430F">
        <w:t xml:space="preserve">odavatele o zařazení do </w:t>
      </w:r>
      <w:r>
        <w:t>S</w:t>
      </w:r>
      <w:r w:rsidRPr="004D430F">
        <w:t xml:space="preserve">ystému kvalifikace </w:t>
      </w:r>
      <w:r>
        <w:t>Z</w:t>
      </w:r>
      <w:r w:rsidRPr="004D430F">
        <w:t xml:space="preserve">adavatel informuje </w:t>
      </w:r>
      <w:r>
        <w:t>D</w:t>
      </w:r>
      <w:r w:rsidRPr="004D430F">
        <w:t xml:space="preserve">odavatele </w:t>
      </w:r>
      <w:r>
        <w:t xml:space="preserve">                  </w:t>
      </w:r>
      <w:r w:rsidRPr="004D430F">
        <w:t>do 15 dnů od rozhodnutí o žádosti s</w:t>
      </w:r>
      <w:r>
        <w:t> </w:t>
      </w:r>
      <w:r w:rsidRPr="004D430F">
        <w:t>odůvodněním</w:t>
      </w:r>
      <w:r>
        <w:t xml:space="preserve">, které mu bude doručeno prostřednictvím kontaktní osoby Dodavatele specifikované v rámci jeho žádosti o zařazení do Systému kvalifikace. </w:t>
      </w:r>
    </w:p>
    <w:p w14:paraId="6895F844" w14:textId="77777777" w:rsidR="00390931" w:rsidRDefault="00390931" w:rsidP="00390931">
      <w:pPr>
        <w:spacing w:before="120" w:after="120"/>
        <w:jc w:val="both"/>
      </w:pPr>
      <w:r>
        <w:t xml:space="preserve">Pokud se Zadavatel dozví, že Dodavatel přestane splňovat požadavky Zadavatele uvedené v Obecné nebo Zvláštní části pro konkrétní kategorie, popřípadě se Zadavatel dozví o naplnění některého z důvodů pro zamítnutí žádosti dle písm. a) – </w:t>
      </w:r>
      <w:r w:rsidRPr="00742539">
        <w:t>g)</w:t>
      </w:r>
      <w:r>
        <w:t xml:space="preserve"> výše, rozhodne Zadavatel o vyřazení Dodavatele ze Systému kvalifikace. </w:t>
      </w:r>
      <w:r w:rsidRPr="007A1211">
        <w:t>Dodavatel může být</w:t>
      </w:r>
      <w:r>
        <w:t xml:space="preserve"> a bude</w:t>
      </w:r>
      <w:r w:rsidRPr="007A1211">
        <w:t xml:space="preserve"> ze </w:t>
      </w:r>
      <w:r>
        <w:t>S</w:t>
      </w:r>
      <w:r w:rsidRPr="007A1211">
        <w:t>ystému kvalifikace vyřazen pouze tehdy, pokud je mu odůvodnění vyřazení písemně oznámeno nejméně 15 dnů přede dnem vyřazení</w:t>
      </w:r>
      <w:r>
        <w:t>.</w:t>
      </w:r>
    </w:p>
    <w:p w14:paraId="5C6237D2" w14:textId="77777777" w:rsidR="00390931" w:rsidRDefault="00390931" w:rsidP="00390931">
      <w:pPr>
        <w:spacing w:before="120" w:after="120"/>
        <w:jc w:val="both"/>
      </w:pPr>
      <w:r w:rsidRPr="00EF629C">
        <w:t>V případě rozhodnutí o zamítnutí žádosti</w:t>
      </w:r>
      <w:r>
        <w:t xml:space="preserve"> o zařazení do Systému kvalifikace či vyřazení ze Systému kvalifikace</w:t>
      </w:r>
      <w:r w:rsidRPr="00EF629C">
        <w:t xml:space="preserve"> je </w:t>
      </w:r>
      <w:r>
        <w:t>D</w:t>
      </w:r>
      <w:r w:rsidRPr="00EF629C">
        <w:t xml:space="preserve">odavatel oprávněn podat novou žádost o zařazení do příslušné kategorie </w:t>
      </w:r>
      <w:r>
        <w:t>S</w:t>
      </w:r>
      <w:r w:rsidRPr="00EF629C">
        <w:t xml:space="preserve">ystému </w:t>
      </w:r>
      <w:r>
        <w:t>kvalifikace ihned po</w:t>
      </w:r>
      <w:r w:rsidRPr="00EF629C">
        <w:t xml:space="preserve"> přijetí rozhodnutí </w:t>
      </w:r>
      <w:r>
        <w:t>Zadavatele v dané věci s tím, že lhůty pro posouzení předmětné žádosti platí a běží nanovo v souladu s Obecnou částí a ZZVZ.</w:t>
      </w:r>
    </w:p>
    <w:p w14:paraId="3F045B71" w14:textId="77777777" w:rsidR="00390931" w:rsidRPr="00C76E0B" w:rsidRDefault="00390931" w:rsidP="00390931">
      <w:pPr>
        <w:keepNext/>
        <w:keepLines/>
        <w:spacing w:before="240" w:after="120"/>
        <w:jc w:val="both"/>
        <w:rPr>
          <w:b/>
          <w:bCs/>
        </w:rPr>
      </w:pPr>
      <w:r w:rsidRPr="00C76E0B">
        <w:rPr>
          <w:b/>
          <w:bCs/>
        </w:rPr>
        <w:lastRenderedPageBreak/>
        <w:t xml:space="preserve">Náklady Dodavatelů spojené se </w:t>
      </w:r>
      <w:r>
        <w:rPr>
          <w:b/>
          <w:bCs/>
        </w:rPr>
        <w:t>S</w:t>
      </w:r>
      <w:r w:rsidRPr="00C76E0B">
        <w:rPr>
          <w:b/>
          <w:bCs/>
        </w:rPr>
        <w:t>ystémem kvalifikace</w:t>
      </w:r>
    </w:p>
    <w:p w14:paraId="2534C3F6" w14:textId="76316C0D" w:rsidR="00390931" w:rsidRDefault="00390931" w:rsidP="00390931">
      <w:pPr>
        <w:keepNext/>
        <w:keepLines/>
        <w:jc w:val="both"/>
      </w:pPr>
      <w:r>
        <w:rPr>
          <w:bCs/>
        </w:rPr>
        <w:t xml:space="preserve">Veškeré náklady spojené s žádostmi o zařazení do Systému kvalifikace nese Dodavatel sám za sebe. </w:t>
      </w:r>
      <w:r w:rsidRPr="00C76E0B">
        <w:rPr>
          <w:bCs/>
        </w:rPr>
        <w:t xml:space="preserve">Dodavatelé </w:t>
      </w:r>
      <w:r>
        <w:rPr>
          <w:bCs/>
        </w:rPr>
        <w:t xml:space="preserve">tak </w:t>
      </w:r>
      <w:r w:rsidRPr="00C76E0B">
        <w:rPr>
          <w:bCs/>
        </w:rPr>
        <w:t xml:space="preserve">nemají nárok na úhradu jakýchkoliv nákladů spojených s podáním a vyřízením žádosti o zařazení do </w:t>
      </w:r>
      <w:r>
        <w:rPr>
          <w:bCs/>
        </w:rPr>
        <w:t>Systému kvalifikace</w:t>
      </w:r>
      <w:r w:rsidRPr="00C76E0B">
        <w:rPr>
          <w:bCs/>
        </w:rPr>
        <w:t xml:space="preserve">, a to ani v případě, že na základě </w:t>
      </w:r>
      <w:r>
        <w:rPr>
          <w:bCs/>
        </w:rPr>
        <w:t>Systému kvalifikace</w:t>
      </w:r>
      <w:r w:rsidRPr="00C76E0B">
        <w:rPr>
          <w:bCs/>
        </w:rPr>
        <w:t xml:space="preserve"> nedojde k zadání žádné veřejné zakázky nebo dojde k nezařazení či vyřazení </w:t>
      </w:r>
      <w:r>
        <w:rPr>
          <w:bCs/>
        </w:rPr>
        <w:t>D</w:t>
      </w:r>
      <w:r w:rsidRPr="00C76E0B">
        <w:rPr>
          <w:bCs/>
        </w:rPr>
        <w:t>odavatele ze Systému</w:t>
      </w:r>
      <w:r>
        <w:rPr>
          <w:bCs/>
        </w:rPr>
        <w:t xml:space="preserve"> kvalifikace</w:t>
      </w:r>
      <w:r w:rsidRPr="00C76E0B">
        <w:rPr>
          <w:bCs/>
        </w:rPr>
        <w:t xml:space="preserve">, a to z jakéhokoliv důvodu. </w:t>
      </w:r>
      <w:r w:rsidRPr="00C76E0B">
        <w:t>Zařazení</w:t>
      </w:r>
      <w:r>
        <w:t>m</w:t>
      </w:r>
      <w:r w:rsidRPr="00C76E0B">
        <w:t xml:space="preserve"> </w:t>
      </w:r>
      <w:r>
        <w:t>D</w:t>
      </w:r>
      <w:r w:rsidRPr="00C76E0B">
        <w:t xml:space="preserve">odavatele do </w:t>
      </w:r>
      <w:r>
        <w:t>Systému kvalifikace nevzniká Dodavateli</w:t>
      </w:r>
      <w:r w:rsidRPr="00C76E0B">
        <w:t xml:space="preserve"> nárok na uzavření jakékoliv smlouvy se Zadavatelem</w:t>
      </w:r>
      <w:r>
        <w:t>.</w:t>
      </w:r>
    </w:p>
    <w:p w14:paraId="610B1333" w14:textId="77777777" w:rsidR="000B0C18" w:rsidRPr="00C76E0B" w:rsidRDefault="000B0C18" w:rsidP="00390931">
      <w:pPr>
        <w:keepNext/>
        <w:keepLines/>
        <w:jc w:val="both"/>
        <w:rPr>
          <w:bCs/>
        </w:rPr>
      </w:pPr>
    </w:p>
    <w:p w14:paraId="76596AF2" w14:textId="5037675F" w:rsidR="00C74BD2" w:rsidRPr="00065BEA" w:rsidRDefault="00C74BD2" w:rsidP="003C4105">
      <w:pPr>
        <w:pStyle w:val="Nadpis1"/>
        <w:spacing w:before="360" w:after="120"/>
        <w:ind w:left="425" w:hanging="425"/>
        <w:jc w:val="center"/>
        <w:rPr>
          <w:rFonts w:asciiTheme="minorHAnsi" w:hAnsiTheme="minorHAnsi" w:cstheme="minorHAnsi"/>
        </w:rPr>
      </w:pPr>
      <w:bookmarkStart w:id="24" w:name="_Toc11312725"/>
      <w:bookmarkStart w:id="25" w:name="_Hlk93667898"/>
      <w:r w:rsidRPr="00065BEA">
        <w:rPr>
          <w:rFonts w:asciiTheme="minorHAnsi" w:hAnsiTheme="minorHAnsi" w:cstheme="minorHAnsi"/>
        </w:rPr>
        <w:t xml:space="preserve">Platnost údajů v rámci </w:t>
      </w:r>
      <w:r w:rsidR="00065BEA" w:rsidRPr="00065BEA">
        <w:rPr>
          <w:rFonts w:asciiTheme="minorHAnsi" w:hAnsiTheme="minorHAnsi" w:cstheme="minorHAnsi"/>
        </w:rPr>
        <w:t>S</w:t>
      </w:r>
      <w:r w:rsidRPr="00065BEA">
        <w:rPr>
          <w:rFonts w:asciiTheme="minorHAnsi" w:hAnsiTheme="minorHAnsi" w:cstheme="minorHAnsi"/>
        </w:rPr>
        <w:t>ystému kvalifikace</w:t>
      </w:r>
      <w:bookmarkEnd w:id="24"/>
    </w:p>
    <w:p w14:paraId="2A15498B" w14:textId="77777777" w:rsidR="000B0C18" w:rsidRPr="00F62B68" w:rsidRDefault="000B0C18" w:rsidP="000B0C18">
      <w:pPr>
        <w:jc w:val="both"/>
        <w:rPr>
          <w:b/>
          <w:bCs/>
        </w:rPr>
      </w:pPr>
      <w:bookmarkStart w:id="26" w:name="_Hlk93667980"/>
      <w:bookmarkEnd w:id="25"/>
      <w:r w:rsidRPr="00F62B68">
        <w:t xml:space="preserve">Zadavatel tímto stanoví obecnou platnost dokladů, na základě kterých provedl rozhodnutí o zařazení Dodavatele do Systému kvalifikace pro konkrétní kategorii </w:t>
      </w:r>
      <w:r w:rsidRPr="00F62B68">
        <w:rPr>
          <w:b/>
          <w:bCs/>
        </w:rPr>
        <w:t xml:space="preserve">do doby uvedené ve Výzvě Zadavatele k aktualizaci dokladů. </w:t>
      </w:r>
    </w:p>
    <w:p w14:paraId="0DB3294C" w14:textId="77777777" w:rsidR="000B0C18" w:rsidRPr="00F62B68" w:rsidRDefault="000B0C18" w:rsidP="000B0C18">
      <w:pPr>
        <w:jc w:val="both"/>
      </w:pPr>
      <w:r w:rsidRPr="00F62B68">
        <w:t xml:space="preserve">Pokud má Dodavatel zájem o setrvání v seznamu Dodavatelů zařazených do Systému kvalifikace je povinen </w:t>
      </w:r>
      <w:r w:rsidRPr="00F62B68">
        <w:rPr>
          <w:b/>
          <w:bCs/>
        </w:rPr>
        <w:t xml:space="preserve">nejpozději do doby uvedené ve Výzvě Zadavatele k aktualizaci dokladů odeslat Zadavateli aktualizované dokumenty </w:t>
      </w:r>
      <w:r w:rsidRPr="00F62B68">
        <w:t>prokazující nadále splnění kvalifikace, resp. požadavků Zadavatele pro zařazení do Systému kvalifikace pro konkrétní kategorii.</w:t>
      </w:r>
      <w:bookmarkEnd w:id="26"/>
    </w:p>
    <w:p w14:paraId="2D440D3F" w14:textId="77777777" w:rsidR="000B0C18" w:rsidRPr="00F62B68" w:rsidRDefault="000B0C18" w:rsidP="000B0C18">
      <w:pPr>
        <w:jc w:val="both"/>
      </w:pPr>
      <w:r w:rsidRPr="00F62B68">
        <w:t>Dokumenty odeslané po lhůtě dle předchozího odstavce bude Zadavatel považovat za novou žádost o zařazení do Systému kvalifikace a budou posouzeny v zákonné lhůtě dle čl. VII Obecné části. Pokud v době posuzování nové žádosti Zadavatelem vyprší platnost dokumentů stanovená prvním odstavcem tohoto článku bude Dodavatel ze Systému kvalifikace vyřazen a k případnému znovu zařazení dojde na základě nového rozhodnutí Zadavatele v souladu s čl. VII Obecné části.</w:t>
      </w:r>
    </w:p>
    <w:p w14:paraId="26BCEC0D" w14:textId="77777777" w:rsidR="000B0C18" w:rsidRPr="00F62B68" w:rsidRDefault="000B0C18" w:rsidP="000B0C18">
      <w:pPr>
        <w:jc w:val="both"/>
      </w:pPr>
      <w:bookmarkStart w:id="27" w:name="_Hlk93668040"/>
      <w:r w:rsidRPr="00F62B68">
        <w:t>Zadavatel si dále vyhrazuje právo Dodavatele zařazené v Systému kvalifikace mimořádně, maximálně však jednou za kalendářní rok, vyzvat k obnovení dokumentů, na základě kterých bylo rozhodnuto o jejich zařazení do Systému kvalifikace v konkrétní kategorii.</w:t>
      </w:r>
      <w:bookmarkEnd w:id="27"/>
      <w:r w:rsidRPr="00F62B68">
        <w:t xml:space="preserve"> Zadavatel bude této možnosti využívat výjimečně v případech, kdy se bude chystat realizace sektorové veřejné zakázky v dané kategorii a dokumenty Dodavatelů nebudou pro účely realizace této veřejné zakázky aktuální.</w:t>
      </w:r>
    </w:p>
    <w:p w14:paraId="697F0B45" w14:textId="27287A3E" w:rsidR="005D5FFD" w:rsidRDefault="000B0C18" w:rsidP="00C74BD2">
      <w:pPr>
        <w:jc w:val="both"/>
      </w:pPr>
      <w:r w:rsidRPr="00F62B68">
        <w:t>Následně bude v Zadávací dokumentaci uvedeno, že vybraný Dodavatel bude vyzván k předložení originálů dokladů, tzn. v elektronické formě jako konvertovaný dokument z listinné podoby do elektronické podoby. Zadavatel může požadovat, aby doklady prokazující základní způsobilost podle</w:t>
      </w:r>
      <w:r w:rsidRPr="00F62B68">
        <w:br/>
        <w:t>§ 74 a profesní způsobilost podle § 77 odst. 1 nebyly starší 3 měsíců ke dni doložení dokladů vybraným Dodavatelem.</w:t>
      </w:r>
    </w:p>
    <w:p w14:paraId="56E664E7" w14:textId="77777777" w:rsidR="00F62B68" w:rsidRPr="00F62B68" w:rsidRDefault="00F62B68" w:rsidP="00C74BD2">
      <w:pPr>
        <w:jc w:val="both"/>
      </w:pPr>
    </w:p>
    <w:p w14:paraId="10125AEC" w14:textId="524429EF" w:rsidR="00AD189D" w:rsidRPr="00065BEA" w:rsidRDefault="00C74BD2" w:rsidP="00F62B68">
      <w:pPr>
        <w:pStyle w:val="Nadpis1"/>
        <w:keepNext w:val="0"/>
        <w:keepLines w:val="0"/>
        <w:spacing w:before="360" w:after="120"/>
        <w:ind w:left="425" w:hanging="425"/>
        <w:jc w:val="center"/>
        <w:rPr>
          <w:rFonts w:asciiTheme="minorHAnsi" w:hAnsiTheme="minorHAnsi" w:cstheme="minorHAnsi"/>
        </w:rPr>
      </w:pPr>
      <w:bookmarkStart w:id="28" w:name="_Toc11312726"/>
      <w:r w:rsidRPr="00065BEA">
        <w:rPr>
          <w:rFonts w:asciiTheme="minorHAnsi" w:hAnsiTheme="minorHAnsi" w:cstheme="minorHAnsi"/>
        </w:rPr>
        <w:t>Zvláštní čás</w:t>
      </w:r>
      <w:r w:rsidR="008A27A8" w:rsidRPr="00065BEA">
        <w:rPr>
          <w:rFonts w:asciiTheme="minorHAnsi" w:hAnsiTheme="minorHAnsi" w:cstheme="minorHAnsi"/>
        </w:rPr>
        <w:t>t</w:t>
      </w:r>
      <w:bookmarkEnd w:id="28"/>
    </w:p>
    <w:p w14:paraId="678A372C" w14:textId="302FB9A2" w:rsidR="008A27A8" w:rsidRDefault="00406E55" w:rsidP="004B2E46">
      <w:pPr>
        <w:jc w:val="both"/>
      </w:pPr>
      <w:r>
        <w:t xml:space="preserve">Nad rámec </w:t>
      </w:r>
      <w:r w:rsidR="000D5430">
        <w:t>Obecné části</w:t>
      </w:r>
      <w:r>
        <w:t xml:space="preserve"> Zadavatel za účelem realizace </w:t>
      </w:r>
      <w:r w:rsidR="00065BEA">
        <w:t>S</w:t>
      </w:r>
      <w:r>
        <w:t xml:space="preserve">ystému kvalifikace vytvořil Zvláštní část. V rámci Zvláštní části Zadavatel podrobně rozepisuje jednotlivé konkrétní </w:t>
      </w:r>
      <w:r w:rsidR="001803BA">
        <w:t xml:space="preserve">kvalifikační </w:t>
      </w:r>
      <w:r>
        <w:t xml:space="preserve">požadavky, které je potřeba splnit, aby byl </w:t>
      </w:r>
      <w:r w:rsidRPr="00406E55">
        <w:t>Dodavatel</w:t>
      </w:r>
      <w:r>
        <w:t xml:space="preserve"> úspěšně zařazen do</w:t>
      </w:r>
      <w:r w:rsidR="00DD7A3A">
        <w:t xml:space="preserve"> příslušné kategorie</w:t>
      </w:r>
      <w:r>
        <w:t xml:space="preserve"> </w:t>
      </w:r>
      <w:r w:rsidR="00065BEA">
        <w:t>Sy</w:t>
      </w:r>
      <w:r>
        <w:t>stému kvalifikace.</w:t>
      </w:r>
    </w:p>
    <w:p w14:paraId="30AAD0FB" w14:textId="10B69651" w:rsidR="00AC40DC" w:rsidRDefault="00AC40DC" w:rsidP="004B2E46">
      <w:pPr>
        <w:jc w:val="both"/>
      </w:pPr>
      <w:r>
        <w:t xml:space="preserve">V rámci všech kategorií </w:t>
      </w:r>
      <w:r w:rsidR="00065BEA">
        <w:t>S</w:t>
      </w:r>
      <w:r>
        <w:t xml:space="preserve">ystému kvalifikace bude Zadavatelem požadováno splnění </w:t>
      </w:r>
      <w:r w:rsidRPr="00AC40DC">
        <w:t>základní způsobilosti dle § 74 ZZVZ a profesní způsobilosti dle § 77 odst. 1 ZZVZ</w:t>
      </w:r>
      <w:r>
        <w:t xml:space="preserve">. Případnou další profesní </w:t>
      </w:r>
      <w:r>
        <w:lastRenderedPageBreak/>
        <w:t xml:space="preserve">způsobilost, ekonomickou či technickou kvalifikaci či další podmínky Zadavatele </w:t>
      </w:r>
      <w:r w:rsidR="001803BA">
        <w:t>pak Zadavatel</w:t>
      </w:r>
      <w:r>
        <w:t xml:space="preserve"> podrobně </w:t>
      </w:r>
      <w:r w:rsidR="001803BA">
        <w:t>specifikuje</w:t>
      </w:r>
      <w:r>
        <w:t xml:space="preserve"> ve Zvláštní části.</w:t>
      </w:r>
    </w:p>
    <w:p w14:paraId="26A66DF6" w14:textId="1AC19EAD" w:rsidR="002F6FB4" w:rsidRDefault="002F6FB4" w:rsidP="004B2E46">
      <w:pPr>
        <w:jc w:val="both"/>
        <w:rPr>
          <w:bCs/>
        </w:rPr>
      </w:pPr>
      <w:r>
        <w:rPr>
          <w:bCs/>
        </w:rPr>
        <w:t>K</w:t>
      </w:r>
      <w:r w:rsidRPr="002F6FB4">
        <w:rPr>
          <w:bCs/>
        </w:rPr>
        <w:t> prokázání základní způsobilosti podle § 74</w:t>
      </w:r>
      <w:r>
        <w:rPr>
          <w:bCs/>
        </w:rPr>
        <w:t xml:space="preserve"> ZZVZ</w:t>
      </w:r>
      <w:r w:rsidRPr="002F6FB4">
        <w:rPr>
          <w:bCs/>
        </w:rPr>
        <w:t xml:space="preserve"> a profesní způsobilosti podle § 77</w:t>
      </w:r>
      <w:r>
        <w:rPr>
          <w:bCs/>
        </w:rPr>
        <w:t xml:space="preserve"> ZZVZ může Dodavatel využít </w:t>
      </w:r>
      <w:r w:rsidRPr="009D7E6D">
        <w:rPr>
          <w:b/>
          <w:bCs/>
        </w:rPr>
        <w:t>výpisu ze seznamu kvalifikovaných dodavatelů</w:t>
      </w:r>
      <w:r>
        <w:rPr>
          <w:bCs/>
        </w:rPr>
        <w:t xml:space="preserve"> ve smyslu </w:t>
      </w:r>
      <w:proofErr w:type="spellStart"/>
      <w:r>
        <w:rPr>
          <w:bCs/>
        </w:rPr>
        <w:t>ust</w:t>
      </w:r>
      <w:proofErr w:type="spellEnd"/>
      <w:r>
        <w:rPr>
          <w:bCs/>
        </w:rPr>
        <w:t>. § 226 a násl. ZZVZ</w:t>
      </w:r>
      <w:r w:rsidRPr="002F6FB4">
        <w:rPr>
          <w:bCs/>
        </w:rPr>
        <w:t>. Zadavatel přijm</w:t>
      </w:r>
      <w:r>
        <w:rPr>
          <w:bCs/>
        </w:rPr>
        <w:t>e</w:t>
      </w:r>
      <w:r w:rsidRPr="002F6FB4">
        <w:rPr>
          <w:bCs/>
        </w:rPr>
        <w:t xml:space="preserve"> výpis ze seznamu kvalifikovaných dodavatelů, pokud </w:t>
      </w:r>
      <w:r>
        <w:rPr>
          <w:bCs/>
        </w:rPr>
        <w:t>není</w:t>
      </w:r>
      <w:r w:rsidRPr="002F6FB4">
        <w:rPr>
          <w:bCs/>
        </w:rPr>
        <w:t xml:space="preserve"> ke dni podání žádosti o zařazení do </w:t>
      </w:r>
      <w:r w:rsidR="00065BEA">
        <w:rPr>
          <w:bCs/>
        </w:rPr>
        <w:t>S</w:t>
      </w:r>
      <w:r w:rsidRPr="002F6FB4">
        <w:rPr>
          <w:bCs/>
        </w:rPr>
        <w:t>ystému</w:t>
      </w:r>
      <w:r>
        <w:rPr>
          <w:bCs/>
        </w:rPr>
        <w:t xml:space="preserve"> kvalifikace</w:t>
      </w:r>
      <w:r w:rsidR="000B0C18">
        <w:rPr>
          <w:bCs/>
        </w:rPr>
        <w:t>/</w:t>
      </w:r>
      <w:r w:rsidR="00F62B68">
        <w:t xml:space="preserve">nebo vyzve-li zadavatel dodavatele k aktualizaci dokladů, pak </w:t>
      </w:r>
      <w:r w:rsidR="00F43CEE">
        <w:t>nebo vyzve-li zadavatel dodavatele k aktualizaci dokladů, pak před dnem zaslání Výzvy Zadavatele k aktualizaci dokladů</w:t>
      </w:r>
      <w:r w:rsidR="000B0C18">
        <w:t xml:space="preserve"> v Systému kvalifikace</w:t>
      </w:r>
      <w:r w:rsidRPr="002F6FB4">
        <w:rPr>
          <w:bCs/>
        </w:rPr>
        <w:t xml:space="preserve"> starší než 3 měsíce. Zadavatel nemusí přijmout výpis ze seznamu kvalifikovaných dodavatelů, na kterém je vyznačeno zahájení řízení podle § 231 odst. 4</w:t>
      </w:r>
      <w:r>
        <w:rPr>
          <w:bCs/>
        </w:rPr>
        <w:t xml:space="preserve"> ZZVZ.</w:t>
      </w:r>
    </w:p>
    <w:p w14:paraId="59D532C2" w14:textId="69A84F64" w:rsidR="002F6FB4" w:rsidRPr="002F6FB4" w:rsidRDefault="002F6FB4" w:rsidP="004B2E46">
      <w:pPr>
        <w:jc w:val="both"/>
        <w:rPr>
          <w:b/>
          <w:bCs/>
        </w:rPr>
      </w:pPr>
      <w:r w:rsidRPr="002F6FB4">
        <w:rPr>
          <w:bCs/>
        </w:rPr>
        <w:t>Zadavatel</w:t>
      </w:r>
      <w:r>
        <w:rPr>
          <w:bCs/>
        </w:rPr>
        <w:t xml:space="preserve"> výslovně</w:t>
      </w:r>
      <w:r w:rsidRPr="002F6FB4">
        <w:rPr>
          <w:bCs/>
        </w:rPr>
        <w:t xml:space="preserve"> vylučuje možnost nahradit doklady k prokázání kvalifikace</w:t>
      </w:r>
      <w:r>
        <w:rPr>
          <w:bCs/>
        </w:rPr>
        <w:t xml:space="preserve"> či požadavků Zadavatele pro zařazení do </w:t>
      </w:r>
      <w:r w:rsidR="00065BEA">
        <w:rPr>
          <w:bCs/>
        </w:rPr>
        <w:t>S</w:t>
      </w:r>
      <w:r>
        <w:rPr>
          <w:bCs/>
        </w:rPr>
        <w:t>ystému kvalifikace</w:t>
      </w:r>
      <w:r w:rsidRPr="002F6FB4">
        <w:rPr>
          <w:bCs/>
        </w:rPr>
        <w:t xml:space="preserve"> v</w:t>
      </w:r>
      <w:r>
        <w:rPr>
          <w:bCs/>
        </w:rPr>
        <w:t> </w:t>
      </w:r>
      <w:r w:rsidRPr="002F6FB4">
        <w:rPr>
          <w:bCs/>
        </w:rPr>
        <w:t>žádosti</w:t>
      </w:r>
      <w:r>
        <w:rPr>
          <w:bCs/>
        </w:rPr>
        <w:t xml:space="preserve"> Dodavatele</w:t>
      </w:r>
      <w:r w:rsidRPr="002F6FB4">
        <w:rPr>
          <w:bCs/>
        </w:rPr>
        <w:t xml:space="preserve"> o zařazení do </w:t>
      </w:r>
      <w:r w:rsidR="00065BEA">
        <w:rPr>
          <w:bCs/>
        </w:rPr>
        <w:t>S</w:t>
      </w:r>
      <w:r w:rsidRPr="002F6FB4">
        <w:rPr>
          <w:bCs/>
        </w:rPr>
        <w:t>ystému</w:t>
      </w:r>
      <w:r>
        <w:rPr>
          <w:bCs/>
        </w:rPr>
        <w:t xml:space="preserve"> kvalifikace</w:t>
      </w:r>
      <w:r w:rsidRPr="002F6FB4">
        <w:rPr>
          <w:bCs/>
        </w:rPr>
        <w:t xml:space="preserve"> čestným prohlášením vyjma případů, kdy v</w:t>
      </w:r>
      <w:r>
        <w:rPr>
          <w:bCs/>
        </w:rPr>
        <w:t> Obecné či</w:t>
      </w:r>
      <w:r w:rsidRPr="002F6FB4">
        <w:rPr>
          <w:bCs/>
        </w:rPr>
        <w:t xml:space="preserve"> Zvláštních </w:t>
      </w:r>
      <w:r>
        <w:rPr>
          <w:bCs/>
        </w:rPr>
        <w:t>části</w:t>
      </w:r>
      <w:r w:rsidRPr="002F6FB4">
        <w:rPr>
          <w:bCs/>
        </w:rPr>
        <w:t xml:space="preserve"> stanoví jinak. </w:t>
      </w:r>
    </w:p>
    <w:p w14:paraId="0266C460" w14:textId="4BEE9875" w:rsidR="007D3AD2" w:rsidRPr="009E77C5" w:rsidRDefault="007D3AD2" w:rsidP="001803BA">
      <w:pPr>
        <w:keepNext/>
        <w:spacing w:before="240" w:after="120"/>
        <w:jc w:val="both"/>
        <w:rPr>
          <w:b/>
        </w:rPr>
      </w:pPr>
      <w:r w:rsidRPr="009E77C5">
        <w:rPr>
          <w:b/>
        </w:rPr>
        <w:t xml:space="preserve">Aktualizace </w:t>
      </w:r>
      <w:r w:rsidR="009E77C5" w:rsidRPr="009E77C5">
        <w:rPr>
          <w:b/>
        </w:rPr>
        <w:t>Zvláštní části</w:t>
      </w:r>
    </w:p>
    <w:p w14:paraId="73C971EF" w14:textId="4FEB80EE" w:rsidR="00401E71" w:rsidRPr="008A27A8" w:rsidRDefault="00401E71" w:rsidP="00401E71">
      <w:pPr>
        <w:jc w:val="both"/>
      </w:pPr>
      <w:bookmarkStart w:id="29" w:name="_Toc11312727"/>
      <w:r w:rsidRPr="00FE5723">
        <w:t xml:space="preserve">V případě, že </w:t>
      </w:r>
      <w:r>
        <w:t>Z</w:t>
      </w:r>
      <w:r w:rsidRPr="00FE5723">
        <w:t>adavatel stanoví rovněž pravidla týkající se technick</w:t>
      </w:r>
      <w:r>
        <w:t>é kvalifikace</w:t>
      </w:r>
      <w:r w:rsidRPr="00FE5723">
        <w:t xml:space="preserve"> může </w:t>
      </w:r>
      <w:r>
        <w:t>Z</w:t>
      </w:r>
      <w:r w:rsidRPr="00FE5723">
        <w:t xml:space="preserve">adavatel tyto technické specifikace aktualizovat. Aktualizovaná pravidla </w:t>
      </w:r>
      <w:r>
        <w:t>Z</w:t>
      </w:r>
      <w:r w:rsidRPr="00FE5723">
        <w:t xml:space="preserve">adavatel oznámí všem </w:t>
      </w:r>
      <w:r>
        <w:t>D</w:t>
      </w:r>
      <w:r w:rsidRPr="00FE5723">
        <w:t xml:space="preserve">odavatelům zařazeným do </w:t>
      </w:r>
      <w:r>
        <w:t>S</w:t>
      </w:r>
      <w:r w:rsidRPr="00FE5723">
        <w:t>ystému kvalifikace</w:t>
      </w:r>
      <w:r>
        <w:t xml:space="preserve"> prostřednictvím </w:t>
      </w:r>
      <w:r w:rsidRPr="00C24AC0">
        <w:t>elektronického nástroje E-ZAK</w:t>
      </w:r>
      <w:r>
        <w:t>, více podrobností ve Zvláštní části.</w:t>
      </w:r>
    </w:p>
    <w:p w14:paraId="3D8A2176" w14:textId="3991AED9" w:rsidR="00FE5723" w:rsidRPr="00065BEA" w:rsidRDefault="008A27A8" w:rsidP="003C4105">
      <w:pPr>
        <w:pStyle w:val="Nadpis1"/>
        <w:spacing w:before="360" w:after="120"/>
        <w:ind w:left="425" w:hanging="425"/>
        <w:jc w:val="center"/>
        <w:rPr>
          <w:rFonts w:asciiTheme="minorHAnsi" w:hAnsiTheme="minorHAnsi" w:cstheme="minorHAnsi"/>
        </w:rPr>
      </w:pPr>
      <w:r w:rsidRPr="00065BEA">
        <w:rPr>
          <w:rFonts w:asciiTheme="minorHAnsi" w:hAnsiTheme="minorHAnsi" w:cstheme="minorHAnsi"/>
        </w:rPr>
        <w:t>Výzva k</w:t>
      </w:r>
      <w:r w:rsidR="005C5A58">
        <w:rPr>
          <w:rFonts w:asciiTheme="minorHAnsi" w:hAnsiTheme="minorHAnsi" w:cstheme="minorHAnsi"/>
        </w:rPr>
        <w:t> </w:t>
      </w:r>
      <w:r w:rsidRPr="00065BEA">
        <w:rPr>
          <w:rFonts w:asciiTheme="minorHAnsi" w:hAnsiTheme="minorHAnsi" w:cstheme="minorHAnsi"/>
        </w:rPr>
        <w:t>podání</w:t>
      </w:r>
      <w:r w:rsidR="005C5A58">
        <w:rPr>
          <w:rFonts w:asciiTheme="minorHAnsi" w:hAnsiTheme="minorHAnsi" w:cstheme="minorHAnsi"/>
        </w:rPr>
        <w:t xml:space="preserve"> předběžných nabídek/</w:t>
      </w:r>
      <w:r w:rsidRPr="00065BEA">
        <w:rPr>
          <w:rFonts w:asciiTheme="minorHAnsi" w:hAnsiTheme="minorHAnsi" w:cstheme="minorHAnsi"/>
        </w:rPr>
        <w:t>nabídek</w:t>
      </w:r>
      <w:bookmarkEnd w:id="29"/>
    </w:p>
    <w:p w14:paraId="59A603C8" w14:textId="77777777" w:rsidR="00A01F5F" w:rsidRDefault="00A01F5F" w:rsidP="00A01F5F">
      <w:pPr>
        <w:keepNext/>
        <w:keepLines/>
        <w:jc w:val="both"/>
      </w:pPr>
      <w:r>
        <w:t xml:space="preserve">Rozhodne-li se Zadavatel realizovat </w:t>
      </w:r>
      <w:r w:rsidRPr="00565BA8">
        <w:t>veřejnou zakázku navazující na Systém kvalifikace, splňující definiční znaky Sektorové veřejné zakázky, vyzve prostřednictvím svého elektronického nástroje E-ZAK všechny Dodavatele, kteří jsou zavedeni v příslušné kategorii Systému kvalifikace odpovídající předmětu plnění této veřejné zakázky, k</w:t>
      </w:r>
      <w:r>
        <w:t> podání předběžných nabídek nebo nabídek.</w:t>
      </w:r>
    </w:p>
    <w:p w14:paraId="50EBFACE" w14:textId="77777777" w:rsidR="00A01F5F" w:rsidRPr="007C5CF1" w:rsidRDefault="00A01F5F" w:rsidP="00A01F5F">
      <w:pPr>
        <w:keepNext/>
        <w:keepLines/>
        <w:spacing w:before="240" w:after="120"/>
        <w:jc w:val="both"/>
        <w:rPr>
          <w:b/>
        </w:rPr>
      </w:pPr>
      <w:r>
        <w:rPr>
          <w:b/>
        </w:rPr>
        <w:t>P</w:t>
      </w:r>
      <w:r w:rsidRPr="007C5CF1">
        <w:rPr>
          <w:b/>
        </w:rPr>
        <w:t>ředběžné nabídky</w:t>
      </w:r>
      <w:r>
        <w:rPr>
          <w:b/>
        </w:rPr>
        <w:t>/nabídky</w:t>
      </w:r>
      <w:r w:rsidRPr="007C5CF1">
        <w:rPr>
          <w:b/>
        </w:rPr>
        <w:t xml:space="preserve"> mimo </w:t>
      </w:r>
      <w:r>
        <w:rPr>
          <w:b/>
        </w:rPr>
        <w:t>S</w:t>
      </w:r>
      <w:r w:rsidRPr="007C5CF1">
        <w:rPr>
          <w:b/>
        </w:rPr>
        <w:t>ystém kvalifikace</w:t>
      </w:r>
    </w:p>
    <w:p w14:paraId="080180F0" w14:textId="77777777" w:rsidR="00A01F5F" w:rsidRDefault="00A01F5F" w:rsidP="00A01F5F">
      <w:pPr>
        <w:jc w:val="both"/>
      </w:pPr>
      <w:r>
        <w:t xml:space="preserve">Zadavatel upozorňuje, že osloveni výzvou k podání předběžných nabídek/nabídek budou jen </w:t>
      </w:r>
      <w:r w:rsidRPr="009D7E6D">
        <w:rPr>
          <w:b/>
        </w:rPr>
        <w:t>Dodavatelé, kteří podali žádost o zařazení do Systému kvalifikace pro příslušnou kategorii a bylo jim Zadavatelem doručeno rozhodnutí o zařazení do Systému kvalifikace ve lhůtách uvedených výše</w:t>
      </w:r>
      <w:r>
        <w:t>. Na předběžné nabídky/nabídky podané subjektem mimo zavedený Systém kvalifikace nebude Zadavatelem brán zřetel a nebudou v ZŘ otevírány.</w:t>
      </w:r>
    </w:p>
    <w:p w14:paraId="3CBC3155" w14:textId="77777777" w:rsidR="00A01F5F" w:rsidRPr="00FE5723" w:rsidRDefault="00A01F5F" w:rsidP="00A01F5F">
      <w:pPr>
        <w:keepNext/>
        <w:keepLines/>
        <w:spacing w:before="240" w:after="120"/>
        <w:jc w:val="both"/>
        <w:rPr>
          <w:b/>
        </w:rPr>
      </w:pPr>
      <w:r w:rsidRPr="00FE5723">
        <w:rPr>
          <w:b/>
        </w:rPr>
        <w:lastRenderedPageBreak/>
        <w:t>Pravidla ZZVZ, obchodní podmínky</w:t>
      </w:r>
    </w:p>
    <w:p w14:paraId="1ABD61EC" w14:textId="77777777" w:rsidR="00A01F5F" w:rsidRDefault="00A01F5F" w:rsidP="00A01F5F">
      <w:pPr>
        <w:keepNext/>
        <w:keepLines/>
        <w:jc w:val="both"/>
      </w:pPr>
      <w:r>
        <w:t>Pro fázi podávání předběžných nabídek/nabídek jsou platná pravidla obdobná pro UŘ, resp. JŘSU podle ZZVZ v závislosti na rozhodnutí Zadavatele. Lhůty pro podání předběžných nabídek/nabídek, způsob podání a jejich forma budou podrobněji rozepsané v rámci samotných výzev pro podání předběžných nabídek/nabídek. Součástí výzev budou obchodní podmínky v podobě vzorových návrhů smluv.</w:t>
      </w:r>
    </w:p>
    <w:p w14:paraId="6E625E9E" w14:textId="77777777" w:rsidR="00A01F5F" w:rsidRPr="00BC1419" w:rsidRDefault="00A01F5F" w:rsidP="00A01F5F">
      <w:pPr>
        <w:keepNext/>
        <w:keepLines/>
        <w:spacing w:before="240" w:after="120"/>
        <w:jc w:val="both"/>
        <w:rPr>
          <w:b/>
        </w:rPr>
      </w:pPr>
      <w:r w:rsidRPr="00BC1419">
        <w:rPr>
          <w:b/>
        </w:rPr>
        <w:t>Závazek jiné osoby</w:t>
      </w:r>
    </w:p>
    <w:p w14:paraId="4ED4C2F7" w14:textId="77777777" w:rsidR="00A01F5F" w:rsidRDefault="00A01F5F" w:rsidP="00A01F5F">
      <w:pPr>
        <w:keepNext/>
        <w:keepLines/>
        <w:jc w:val="both"/>
        <w:rPr>
          <w:bCs/>
        </w:rPr>
      </w:pPr>
      <w:r>
        <w:t xml:space="preserve">Prokázal-li Dodavatel kvalifikaci, resp. podmínku Zadavatele pro zařazení do Systému kvalifikace jinou osobou, jak je uvedeno výše, </w:t>
      </w:r>
      <w:r>
        <w:rPr>
          <w:bCs/>
        </w:rPr>
        <w:t>je v rámci své předběžné nabídky/</w:t>
      </w:r>
      <w:r w:rsidRPr="00BC1419">
        <w:rPr>
          <w:bCs/>
        </w:rPr>
        <w:t>nabíd</w:t>
      </w:r>
      <w:r>
        <w:rPr>
          <w:bCs/>
        </w:rPr>
        <w:t>ky povinen</w:t>
      </w:r>
      <w:r w:rsidRPr="00BC1419">
        <w:rPr>
          <w:bCs/>
        </w:rPr>
        <w:t xml:space="preserve"> předložit písemný závazek </w:t>
      </w:r>
      <w:r>
        <w:rPr>
          <w:bCs/>
        </w:rPr>
        <w:t xml:space="preserve">jiné osoby ve smyslu čl. </w:t>
      </w:r>
      <w:r>
        <w:rPr>
          <w:bCs/>
        </w:rPr>
        <w:fldChar w:fldCharType="begin"/>
      </w:r>
      <w:r>
        <w:rPr>
          <w:bCs/>
        </w:rPr>
        <w:instrText xml:space="preserve"> REF _Ref6909029 \r \h </w:instrText>
      </w:r>
      <w:r>
        <w:rPr>
          <w:bCs/>
        </w:rPr>
      </w:r>
      <w:r>
        <w:rPr>
          <w:bCs/>
        </w:rPr>
        <w:fldChar w:fldCharType="separate"/>
      </w:r>
      <w:r>
        <w:rPr>
          <w:bCs/>
        </w:rPr>
        <w:t>VI</w:t>
      </w:r>
      <w:r>
        <w:rPr>
          <w:bCs/>
        </w:rPr>
        <w:fldChar w:fldCharType="end"/>
      </w:r>
      <w:r>
        <w:rPr>
          <w:bCs/>
        </w:rPr>
        <w:t xml:space="preserve"> Obecné části</w:t>
      </w:r>
      <w:r w:rsidRPr="00BC1419">
        <w:rPr>
          <w:bCs/>
        </w:rPr>
        <w:t xml:space="preserve"> k poskytnutí plnění určeného k plnění veřejné zakázky nebo k poskytnutí věcí nebo práv, s nimiž bude </w:t>
      </w:r>
      <w:r>
        <w:rPr>
          <w:bCs/>
        </w:rPr>
        <w:t>D</w:t>
      </w:r>
      <w:r w:rsidRPr="00BC1419">
        <w:rPr>
          <w:bCs/>
        </w:rPr>
        <w:t xml:space="preserve">odavatel oprávněn disponovat v rámci plnění veřejné zakázky, ve smyslu § 83 odst. 1 písm. d) ZZVZ. </w:t>
      </w:r>
    </w:p>
    <w:p w14:paraId="53486967" w14:textId="77777777" w:rsidR="00A01F5F" w:rsidRDefault="00A01F5F" w:rsidP="00A01F5F">
      <w:pPr>
        <w:jc w:val="both"/>
        <w:rPr>
          <w:bCs/>
        </w:rPr>
      </w:pPr>
      <w:r w:rsidRPr="00BC1419">
        <w:rPr>
          <w:bCs/>
        </w:rPr>
        <w:t xml:space="preserve">Má se za to, že požadavek podle předchozího odstavce je splněn, pokud obsahem písemného závazku jiné osoby je společná a nerozdílná odpovědnost této osoby za plnění veřejné zakázky společně </w:t>
      </w:r>
      <w:r>
        <w:rPr>
          <w:bCs/>
        </w:rPr>
        <w:t xml:space="preserve">                           </w:t>
      </w:r>
      <w:r w:rsidRPr="00BC1419">
        <w:rPr>
          <w:bCs/>
        </w:rPr>
        <w:t>s Dodavatelem. Prokazuje-li však Dodavatel prostřednictvím jiné osoby kvalifikaci a předkládá doklady podle § 79 odst. 2 písm. a), b) nebo d) ZZVZ vztahující se k takové osobě, musí dokument podle předchozího odstavce obsahovat závazek, že jiná osoba bude vykonávat stavební práce či služby, ke kterým se prokazované kritérium kvalifikace vztahuje</w:t>
      </w:r>
      <w:r>
        <w:rPr>
          <w:bCs/>
        </w:rPr>
        <w:t>.</w:t>
      </w:r>
    </w:p>
    <w:p w14:paraId="1C006EEF" w14:textId="77777777" w:rsidR="00A01F5F" w:rsidRDefault="00A01F5F" w:rsidP="00A01F5F">
      <w:pPr>
        <w:keepNext/>
        <w:keepLines/>
        <w:jc w:val="both"/>
        <w:rPr>
          <w:bCs/>
        </w:rPr>
      </w:pPr>
      <w:r>
        <w:rPr>
          <w:bCs/>
        </w:rPr>
        <w:t>Dodavatel je povinen v rámci podání p</w:t>
      </w:r>
      <w:r w:rsidRPr="00BC1419">
        <w:rPr>
          <w:bCs/>
        </w:rPr>
        <w:t>ředběžn</w:t>
      </w:r>
      <w:r>
        <w:rPr>
          <w:bCs/>
        </w:rPr>
        <w:t>é nabídky/n</w:t>
      </w:r>
      <w:r w:rsidRPr="00BC1419">
        <w:rPr>
          <w:bCs/>
        </w:rPr>
        <w:t>abídk</w:t>
      </w:r>
      <w:r>
        <w:rPr>
          <w:bCs/>
        </w:rPr>
        <w:t>y</w:t>
      </w:r>
      <w:r w:rsidRPr="00BC1419">
        <w:rPr>
          <w:bCs/>
        </w:rPr>
        <w:t xml:space="preserve"> v zadávacím řízení navazujícím na </w:t>
      </w:r>
      <w:r>
        <w:rPr>
          <w:bCs/>
        </w:rPr>
        <w:t>S</w:t>
      </w:r>
      <w:r w:rsidRPr="00BC1419">
        <w:rPr>
          <w:bCs/>
        </w:rPr>
        <w:t>ystém</w:t>
      </w:r>
      <w:r>
        <w:rPr>
          <w:bCs/>
        </w:rPr>
        <w:t xml:space="preserve"> kvalifikace</w:t>
      </w:r>
      <w:r w:rsidRPr="00BC1419">
        <w:rPr>
          <w:bCs/>
        </w:rPr>
        <w:t xml:space="preserve"> vždy </w:t>
      </w:r>
      <w:r>
        <w:rPr>
          <w:bCs/>
        </w:rPr>
        <w:t>uvést</w:t>
      </w:r>
      <w:r w:rsidRPr="00BC1419">
        <w:rPr>
          <w:bCs/>
        </w:rPr>
        <w:t xml:space="preserve"> </w:t>
      </w:r>
      <w:r>
        <w:rPr>
          <w:bCs/>
        </w:rPr>
        <w:t>ty jiné osoby</w:t>
      </w:r>
      <w:r w:rsidRPr="00BC1419">
        <w:rPr>
          <w:bCs/>
        </w:rPr>
        <w:t>, jejichž prostřednictvím prokázal splnění chybějící části kvalifikace</w:t>
      </w:r>
      <w:r>
        <w:rPr>
          <w:bCs/>
        </w:rPr>
        <w:t>,</w:t>
      </w:r>
      <w:r w:rsidRPr="00BC1419">
        <w:rPr>
          <w:bCs/>
        </w:rPr>
        <w:t xml:space="preserve"> </w:t>
      </w:r>
      <w:r>
        <w:rPr>
          <w:bCs/>
        </w:rPr>
        <w:t>resp. požadavků Zadavatele pro zařazení do Systému kvalifikace pro konkrétní kategorii</w:t>
      </w:r>
      <w:r w:rsidRPr="00BC1419">
        <w:rPr>
          <w:bCs/>
        </w:rPr>
        <w:t xml:space="preserve">. </w:t>
      </w:r>
      <w:r>
        <w:rPr>
          <w:bCs/>
        </w:rPr>
        <w:t>Míra participace jiné osoby na realizaci předmětu plnění konkrétní veřejné zakázky musí věcně a rozsahem odpovídat rozsahu,</w:t>
      </w:r>
      <w:r w:rsidRPr="00BC1419">
        <w:rPr>
          <w:bCs/>
        </w:rPr>
        <w:t xml:space="preserve"> </w:t>
      </w:r>
      <w:r>
        <w:rPr>
          <w:bCs/>
        </w:rPr>
        <w:t>ve kterém jiná osoba prokazovala za Dodavatele kvalifikaci, či splnění požadavků Zadavatele pro zařazení do Systému kvalifikace</w:t>
      </w:r>
      <w:r w:rsidRPr="00BC1419">
        <w:rPr>
          <w:bCs/>
        </w:rPr>
        <w:t>.</w:t>
      </w:r>
    </w:p>
    <w:p w14:paraId="57AC8A7C" w14:textId="77777777" w:rsidR="00A01F5F" w:rsidRPr="00A75BCA" w:rsidRDefault="00A01F5F" w:rsidP="00A01F5F">
      <w:pPr>
        <w:keepNext/>
        <w:keepLines/>
        <w:spacing w:before="240" w:after="120"/>
        <w:jc w:val="both"/>
        <w:rPr>
          <w:b/>
          <w:bCs/>
        </w:rPr>
      </w:pPr>
      <w:r w:rsidRPr="00A75BCA">
        <w:rPr>
          <w:b/>
          <w:bCs/>
        </w:rPr>
        <w:t>Pouze jedna</w:t>
      </w:r>
      <w:r>
        <w:rPr>
          <w:b/>
          <w:bCs/>
        </w:rPr>
        <w:t xml:space="preserve"> předběžná nabídka/</w:t>
      </w:r>
      <w:r w:rsidRPr="00A75BCA">
        <w:rPr>
          <w:b/>
          <w:bCs/>
        </w:rPr>
        <w:t>nabídka</w:t>
      </w:r>
    </w:p>
    <w:p w14:paraId="114991B7" w14:textId="4A00F676" w:rsidR="00A01F5F" w:rsidRDefault="00A01F5F" w:rsidP="00A01F5F">
      <w:pPr>
        <w:pStyle w:val="Normlnweb"/>
        <w:shd w:val="clear" w:color="auto" w:fill="FFFFFF"/>
        <w:spacing w:before="0" w:beforeAutospacing="0" w:after="60" w:afterAutospacing="0"/>
        <w:jc w:val="both"/>
        <w:textAlignment w:val="center"/>
        <w:rPr>
          <w:color w:val="000000"/>
          <w:lang w:eastAsia="en-US"/>
        </w:rPr>
      </w:pPr>
      <w:r>
        <w:rPr>
          <w:bCs/>
        </w:rPr>
        <w:t>Zadavatel upozorňuje, že Dodavatel je oprávněn podat pouze jednu předběžnou nabídku/nabídku v rámci výzvy Zadavatele k podání předběžných nabídek/nabídek na konkrétní ZŘ. Pokud se tedy rozhodne podat předběžnou nabídku/nabídku</w:t>
      </w:r>
      <w:r w:rsidRPr="00A75BCA">
        <w:rPr>
          <w:bCs/>
        </w:rPr>
        <w:t xml:space="preserve">, nesmí být </w:t>
      </w:r>
      <w:r>
        <w:rPr>
          <w:bCs/>
        </w:rPr>
        <w:t>jinou osobou</w:t>
      </w:r>
      <w:r w:rsidRPr="00A75BCA">
        <w:rPr>
          <w:bCs/>
        </w:rPr>
        <w:t>, prostřednictvím</w:t>
      </w:r>
      <w:r>
        <w:rPr>
          <w:bCs/>
        </w:rPr>
        <w:t xml:space="preserve"> které</w:t>
      </w:r>
      <w:r w:rsidRPr="00A75BCA">
        <w:rPr>
          <w:bCs/>
        </w:rPr>
        <w:t xml:space="preserve"> jiný </w:t>
      </w:r>
      <w:r>
        <w:rPr>
          <w:bCs/>
        </w:rPr>
        <w:t>D</w:t>
      </w:r>
      <w:r w:rsidRPr="00A75BCA">
        <w:rPr>
          <w:bCs/>
        </w:rPr>
        <w:t xml:space="preserve">odavatel v téže kategorii prokazuje splnění podmínek </w:t>
      </w:r>
      <w:r>
        <w:rPr>
          <w:bCs/>
        </w:rPr>
        <w:t xml:space="preserve">Zadavatele </w:t>
      </w:r>
      <w:r w:rsidRPr="00A75BCA">
        <w:rPr>
          <w:bCs/>
        </w:rPr>
        <w:t>pro zařazení</w:t>
      </w:r>
      <w:r>
        <w:rPr>
          <w:bCs/>
        </w:rPr>
        <w:t xml:space="preserve"> do </w:t>
      </w:r>
      <w:r w:rsidRPr="00724FED">
        <w:rPr>
          <w:bCs/>
        </w:rPr>
        <w:t xml:space="preserve">Systému kvalifikace a zároveň podává předběžnou nabídku/nabídku. Obdobné platí, vyskytuje-li se Dodavatel jako subjekt v rámci společnosti </w:t>
      </w:r>
      <w:r>
        <w:rPr>
          <w:bCs/>
        </w:rPr>
        <w:t>D</w:t>
      </w:r>
      <w:r w:rsidRPr="00724FED">
        <w:rPr>
          <w:bCs/>
        </w:rPr>
        <w:t>odavatelů, kteří jsou zařazeni do Systému kvalifikace a zároveň podávají předběžnou nabídku/nabídku. Dodavatel, který bude vystupovat ve vícero předběžných nabídkách/nabídkách, resp. takto dotčené předběžné nabídky/nabídky budou ze zadávacího řízení vyloučeny. Zadavatel je oprávněn, pokud Dodavatel poruší zákaz dle tohoto odstavce, Dodavatele vyřadit z příslušné kategorie Systému kvalifikace.</w:t>
      </w:r>
      <w:r>
        <w:rPr>
          <w:bCs/>
        </w:rPr>
        <w:t xml:space="preserve"> </w:t>
      </w:r>
      <w:r w:rsidR="000B0C18">
        <w:rPr>
          <w:bCs/>
        </w:rPr>
        <w:t>Není zakázáno, aby více dodavatelů prokazovalo kvalifikaci prostřednictvím jiné (stejné) osoby dle § 83 ZZVZ, jestliže tato osoba sama nepodá nabídku.</w:t>
      </w:r>
    </w:p>
    <w:p w14:paraId="4E67C4B7" w14:textId="77777777" w:rsidR="00A01F5F" w:rsidRPr="00800273" w:rsidRDefault="00A01F5F" w:rsidP="00A01F5F">
      <w:pPr>
        <w:pStyle w:val="Normlnweb"/>
        <w:shd w:val="clear" w:color="auto" w:fill="FFFFFF"/>
        <w:spacing w:before="0" w:beforeAutospacing="0" w:after="60" w:afterAutospacing="0"/>
        <w:jc w:val="both"/>
        <w:textAlignment w:val="center"/>
        <w:rPr>
          <w:rFonts w:ascii="Arial" w:hAnsi="Arial" w:cs="Arial"/>
          <w:color w:val="FF0000"/>
          <w:sz w:val="19"/>
          <w:szCs w:val="19"/>
        </w:rPr>
      </w:pPr>
    </w:p>
    <w:p w14:paraId="03D44A28" w14:textId="77777777" w:rsidR="00A01F5F" w:rsidRPr="008568E8" w:rsidRDefault="00A01F5F" w:rsidP="00A01F5F">
      <w:pPr>
        <w:rPr>
          <w:b/>
          <w:bCs/>
        </w:rPr>
      </w:pPr>
      <w:r w:rsidRPr="008568E8">
        <w:rPr>
          <w:b/>
          <w:bCs/>
        </w:rPr>
        <w:t>Upozornění zadavatele</w:t>
      </w:r>
    </w:p>
    <w:p w14:paraId="022D9B21" w14:textId="77777777" w:rsidR="00A01F5F" w:rsidRPr="009F61DD" w:rsidRDefault="00A01F5F" w:rsidP="00A01F5F">
      <w:pPr>
        <w:jc w:val="both"/>
        <w:rPr>
          <w:bCs/>
        </w:rPr>
      </w:pPr>
      <w:r w:rsidRPr="009F61DD">
        <w:rPr>
          <w:bCs/>
        </w:rPr>
        <w:t>Zadavatel</w:t>
      </w:r>
      <w:r>
        <w:rPr>
          <w:bCs/>
        </w:rPr>
        <w:t xml:space="preserve"> provede kontrolu u Dodavatelů žádajících o zařazení do Systému kvalifikace</w:t>
      </w:r>
      <w:r w:rsidRPr="009F61DD">
        <w:rPr>
          <w:bCs/>
        </w:rPr>
        <w:t>, kte</w:t>
      </w:r>
      <w:r>
        <w:rPr>
          <w:bCs/>
        </w:rPr>
        <w:t>ří</w:t>
      </w:r>
      <w:r w:rsidRPr="009F61DD">
        <w:rPr>
          <w:bCs/>
        </w:rPr>
        <w:t xml:space="preserve"> j</w:t>
      </w:r>
      <w:r>
        <w:rPr>
          <w:bCs/>
        </w:rPr>
        <w:t>sou</w:t>
      </w:r>
      <w:r w:rsidRPr="009F61DD">
        <w:rPr>
          <w:bCs/>
        </w:rPr>
        <w:t xml:space="preserve"> akciovou společností nebo m</w:t>
      </w:r>
      <w:r>
        <w:rPr>
          <w:bCs/>
        </w:rPr>
        <w:t>ají</w:t>
      </w:r>
      <w:r w:rsidRPr="009F61DD">
        <w:rPr>
          <w:bCs/>
        </w:rPr>
        <w:t xml:space="preserve"> právní formu obdobnou akciové společnosti</w:t>
      </w:r>
      <w:r>
        <w:rPr>
          <w:bCs/>
        </w:rPr>
        <w:t xml:space="preserve">, zda mají </w:t>
      </w:r>
      <w:r w:rsidRPr="009F61DD">
        <w:rPr>
          <w:bCs/>
        </w:rPr>
        <w:t>vydány výlučně zaknihované akcie.</w:t>
      </w:r>
    </w:p>
    <w:p w14:paraId="2AA4F61D" w14:textId="77777777" w:rsidR="00A01F5F" w:rsidRDefault="00A01F5F" w:rsidP="00A01F5F">
      <w:pPr>
        <w:jc w:val="both"/>
        <w:rPr>
          <w:bCs/>
        </w:rPr>
      </w:pPr>
      <w:r w:rsidRPr="009F61DD">
        <w:rPr>
          <w:bCs/>
        </w:rPr>
        <w:t xml:space="preserve">Zadavatel </w:t>
      </w:r>
      <w:r>
        <w:rPr>
          <w:bCs/>
        </w:rPr>
        <w:t xml:space="preserve">po podání nabídky </w:t>
      </w:r>
      <w:r w:rsidRPr="009F61DD">
        <w:rPr>
          <w:bCs/>
        </w:rPr>
        <w:t xml:space="preserve">u vybraného </w:t>
      </w:r>
      <w:r>
        <w:rPr>
          <w:bCs/>
        </w:rPr>
        <w:t>D</w:t>
      </w:r>
      <w:r w:rsidRPr="009F61DD">
        <w:rPr>
          <w:bCs/>
        </w:rPr>
        <w:t>odavatele ověří naplnění důvodu pro vyloučení dle § 48 odstavce 7 ZZVZ na základě informací vedených v obchodním rejstříku. Pokud z informací vedených</w:t>
      </w:r>
      <w:r>
        <w:rPr>
          <w:bCs/>
        </w:rPr>
        <w:br/>
      </w:r>
      <w:r w:rsidRPr="009F61DD">
        <w:rPr>
          <w:bCs/>
        </w:rPr>
        <w:lastRenderedPageBreak/>
        <w:t xml:space="preserve">v obchodním rejstříku vyplývá naplnění důvodu pro vyloučení dle § 48 odstavce 7 ZZVZ, zadavatel účastníka zadávacího řízení vyloučí ze zadávacího řízení. </w:t>
      </w:r>
    </w:p>
    <w:p w14:paraId="15828810" w14:textId="77777777" w:rsidR="00A01F5F" w:rsidRPr="00B60426" w:rsidRDefault="00A01F5F" w:rsidP="00A01F5F">
      <w:pPr>
        <w:jc w:val="both"/>
        <w:rPr>
          <w:bCs/>
        </w:rPr>
      </w:pPr>
      <w:r w:rsidRPr="00B60426">
        <w:rPr>
          <w:bCs/>
        </w:rPr>
        <w:t>Zadavatel může vyloučit účastníka zadávacího řízení, který je akciovou společností nebo má právní formu obdobnou akciové společnosti a nemá vydány výlučně zaknihované akcie.</w:t>
      </w:r>
    </w:p>
    <w:p w14:paraId="4BAA89E8" w14:textId="77777777" w:rsidR="00A01F5F" w:rsidRDefault="00A01F5F" w:rsidP="00A01F5F">
      <w:pPr>
        <w:jc w:val="both"/>
        <w:rPr>
          <w:bCs/>
        </w:rPr>
      </w:pPr>
      <w:r w:rsidRPr="009F61DD">
        <w:rPr>
          <w:bCs/>
        </w:rPr>
        <w:t xml:space="preserve">Vybraného </w:t>
      </w:r>
      <w:r>
        <w:rPr>
          <w:bCs/>
        </w:rPr>
        <w:t>D</w:t>
      </w:r>
      <w:r w:rsidRPr="009F61DD">
        <w:rPr>
          <w:bCs/>
        </w:rPr>
        <w:t>odavatele se sídlem v zahraničí, který je akciovou společností nebo má právní formu obdobnou akciové společnosti, zadavatel požádá, aby v přiměřené lhůtě předložil písemné čestné prohlášení o tom, které osoby jsou vlastníky akcií, jejichž souhrnná jmenovitá hodnota přesahuje 10 % základního kapitálu účastníka zadávacího řízení, s uvedením zdroje, z něhož údaje o velikosti podílu akcionářů vychází; tato žádost se považuje za žádost dle § 46 ZZVZ.</w:t>
      </w:r>
    </w:p>
    <w:p w14:paraId="687956AE" w14:textId="77777777" w:rsidR="00A01F5F" w:rsidRPr="00724FED" w:rsidRDefault="00A01F5F" w:rsidP="00A01F5F">
      <w:pPr>
        <w:keepLines/>
        <w:jc w:val="both"/>
        <w:rPr>
          <w:bCs/>
        </w:rPr>
      </w:pPr>
      <w:bookmarkStart w:id="30" w:name="_Hlk33902927"/>
      <w:r>
        <w:t>V podmínkách vymezených v zadávacích řízeních navazujících na Systém kvalifikace může zadavatel uvést další požadavky případně další podmínky, aby vybraný dodavatel v rámci své součinnosti před podpisem smlouvy čestně prohlásil, že vůči němu nebo vůči členovi jeho statutárního nebo jiného orgánu nebo vůči bývalému členovi takového orgánu, který v něm působil v posledních 3 letech před zahájením zadávacího řízení (společně dále jen „podezřelý“) není v posledních 3 letech před zahájením zadávacího řízení vedeno, nebylo vedeno nebo nebylo zahájeno trestní řízení, v rámci kterého je podezřelý obviněn či obžalován, že spáchal trestný čin v souvislosti s jakoukoli veřejnou zakázkou či jiným poptávkovým řízením realizovaným pro zadavatele, některý trestný čin podle § 216, § 256, § 257 nebo podle § 331, § 332 nebo § 333 trestního zákoníku, a neuzavřel a neuzavře s jinými dodavateli zakázanou dohodu podle zvláštního právního předpisu (zákon o ochraně hospodářské soutěže)</w:t>
      </w:r>
      <w:r>
        <w:br/>
        <w:t xml:space="preserve">v souvislosti s danou veřejnou zakázkou. </w:t>
      </w:r>
      <w:bookmarkEnd w:id="30"/>
    </w:p>
    <w:p w14:paraId="54DFBE70" w14:textId="77777777" w:rsidR="00D155FB" w:rsidRPr="00724FED" w:rsidRDefault="00D155FB" w:rsidP="00D155FB">
      <w:pPr>
        <w:spacing w:after="0" w:line="240" w:lineRule="auto"/>
        <w:rPr>
          <w:rFonts w:ascii="Times New Roman" w:eastAsia="Times New Roman" w:hAnsi="Times New Roman" w:cs="Times New Roman"/>
          <w:sz w:val="24"/>
          <w:szCs w:val="24"/>
          <w:lang w:eastAsia="cs-CZ"/>
        </w:rPr>
      </w:pPr>
    </w:p>
    <w:p w14:paraId="40B4565F" w14:textId="77777777" w:rsidR="00E4086F" w:rsidRPr="00431FC7" w:rsidRDefault="00E4086F" w:rsidP="00200C28">
      <w:pPr>
        <w:pageBreakBefore/>
        <w:jc w:val="center"/>
        <w:rPr>
          <w:b/>
          <w:sz w:val="32"/>
          <w:szCs w:val="32"/>
        </w:rPr>
      </w:pPr>
      <w:r>
        <w:rPr>
          <w:b/>
          <w:sz w:val="32"/>
          <w:szCs w:val="32"/>
        </w:rPr>
        <w:lastRenderedPageBreak/>
        <w:t>Zvláštní</w:t>
      </w:r>
      <w:r w:rsidRPr="00431FC7">
        <w:rPr>
          <w:b/>
          <w:sz w:val="32"/>
          <w:szCs w:val="32"/>
        </w:rPr>
        <w:t xml:space="preserve"> část</w:t>
      </w:r>
    </w:p>
    <w:p w14:paraId="616251F4" w14:textId="77777777" w:rsidR="00E4086F" w:rsidRDefault="00E4086F" w:rsidP="00E4086F"/>
    <w:p w14:paraId="13EED682" w14:textId="13986521" w:rsidR="00E4086F" w:rsidRPr="00E4086F" w:rsidRDefault="00E4086F" w:rsidP="00E4086F">
      <w:pPr>
        <w:pStyle w:val="Obsah1"/>
        <w:rPr>
          <w:rFonts w:eastAsiaTheme="minorEastAsia" w:cstheme="minorBidi"/>
          <w:caps w:val="0"/>
          <w:noProof/>
          <w:sz w:val="28"/>
          <w:szCs w:val="28"/>
          <w:lang w:eastAsia="cs-CZ"/>
        </w:rPr>
      </w:pPr>
      <w:r w:rsidRPr="00E4086F">
        <w:rPr>
          <w:sz w:val="28"/>
          <w:szCs w:val="28"/>
        </w:rPr>
        <w:fldChar w:fldCharType="begin"/>
      </w:r>
      <w:r w:rsidRPr="00E4086F">
        <w:rPr>
          <w:sz w:val="28"/>
          <w:szCs w:val="28"/>
        </w:rPr>
        <w:instrText xml:space="preserve"> TOC \o "1-3" \h \z \u </w:instrText>
      </w:r>
      <w:r w:rsidRPr="00E4086F">
        <w:rPr>
          <w:sz w:val="28"/>
          <w:szCs w:val="28"/>
        </w:rPr>
        <w:fldChar w:fldCharType="separate"/>
      </w:r>
    </w:p>
    <w:p w14:paraId="4CA7FD09" w14:textId="71E4C7AC" w:rsidR="00E4086F" w:rsidRPr="00E4086F" w:rsidRDefault="00E25D3A" w:rsidP="00E4086F">
      <w:pPr>
        <w:pStyle w:val="Obsah1"/>
        <w:rPr>
          <w:rFonts w:eastAsiaTheme="minorEastAsia" w:cstheme="minorBidi"/>
          <w:caps w:val="0"/>
          <w:noProof/>
          <w:sz w:val="28"/>
          <w:szCs w:val="28"/>
          <w:lang w:eastAsia="cs-CZ"/>
        </w:rPr>
      </w:pPr>
      <w:hyperlink w:anchor="_Toc15287826" w:history="1">
        <w:r w:rsidR="00E4086F" w:rsidRPr="00E4086F">
          <w:rPr>
            <w:rStyle w:val="Hypertextovodkaz"/>
            <w:noProof/>
            <w:sz w:val="28"/>
            <w:szCs w:val="28"/>
          </w:rPr>
          <w:t>I.</w:t>
        </w:r>
        <w:r w:rsidR="00E4086F" w:rsidRPr="00E4086F">
          <w:rPr>
            <w:rFonts w:eastAsiaTheme="minorEastAsia" w:cstheme="minorBidi"/>
            <w:caps w:val="0"/>
            <w:noProof/>
            <w:sz w:val="28"/>
            <w:szCs w:val="28"/>
            <w:lang w:eastAsia="cs-CZ"/>
          </w:rPr>
          <w:tab/>
        </w:r>
        <w:r w:rsidR="00E4086F" w:rsidRPr="00E4086F">
          <w:rPr>
            <w:rStyle w:val="Hypertextovodkaz"/>
            <w:noProof/>
            <w:sz w:val="28"/>
            <w:szCs w:val="28"/>
          </w:rPr>
          <w:t>Úvod</w:t>
        </w:r>
        <w:r w:rsidR="00E4086F" w:rsidRPr="00E4086F">
          <w:rPr>
            <w:noProof/>
            <w:webHidden/>
            <w:sz w:val="28"/>
            <w:szCs w:val="28"/>
          </w:rPr>
          <w:tab/>
        </w:r>
        <w:r w:rsidR="00E4086F" w:rsidRPr="00E4086F">
          <w:rPr>
            <w:noProof/>
            <w:webHidden/>
            <w:sz w:val="28"/>
            <w:szCs w:val="28"/>
          </w:rPr>
          <w:fldChar w:fldCharType="begin"/>
        </w:r>
        <w:r w:rsidR="00E4086F" w:rsidRPr="00E4086F">
          <w:rPr>
            <w:noProof/>
            <w:webHidden/>
            <w:sz w:val="28"/>
            <w:szCs w:val="28"/>
          </w:rPr>
          <w:instrText xml:space="preserve"> PAGEREF _Toc15287826 \h </w:instrText>
        </w:r>
        <w:r w:rsidR="00E4086F" w:rsidRPr="00E4086F">
          <w:rPr>
            <w:noProof/>
            <w:webHidden/>
            <w:sz w:val="28"/>
            <w:szCs w:val="28"/>
          </w:rPr>
        </w:r>
        <w:r w:rsidR="00E4086F" w:rsidRPr="00E4086F">
          <w:rPr>
            <w:noProof/>
            <w:webHidden/>
            <w:sz w:val="28"/>
            <w:szCs w:val="28"/>
          </w:rPr>
          <w:fldChar w:fldCharType="separate"/>
        </w:r>
        <w:r w:rsidR="001175D6">
          <w:rPr>
            <w:noProof/>
            <w:webHidden/>
            <w:sz w:val="28"/>
            <w:szCs w:val="28"/>
          </w:rPr>
          <w:t>17</w:t>
        </w:r>
        <w:r w:rsidR="00E4086F" w:rsidRPr="00E4086F">
          <w:rPr>
            <w:noProof/>
            <w:webHidden/>
            <w:sz w:val="28"/>
            <w:szCs w:val="28"/>
          </w:rPr>
          <w:fldChar w:fldCharType="end"/>
        </w:r>
      </w:hyperlink>
    </w:p>
    <w:p w14:paraId="63A32ADE" w14:textId="7C297E91" w:rsidR="00E4086F" w:rsidRPr="00E4086F" w:rsidRDefault="00E25D3A" w:rsidP="00E4086F">
      <w:pPr>
        <w:pStyle w:val="Obsah1"/>
        <w:ind w:left="660" w:hanging="660"/>
        <w:rPr>
          <w:rFonts w:eastAsiaTheme="minorEastAsia" w:cstheme="minorBidi"/>
          <w:caps w:val="0"/>
          <w:noProof/>
          <w:sz w:val="28"/>
          <w:szCs w:val="28"/>
          <w:lang w:eastAsia="cs-CZ"/>
        </w:rPr>
      </w:pPr>
      <w:hyperlink w:anchor="_Toc15287827" w:history="1">
        <w:r w:rsidR="00E4086F" w:rsidRPr="00E4086F">
          <w:rPr>
            <w:rStyle w:val="Hypertextovodkaz"/>
            <w:noProof/>
            <w:sz w:val="28"/>
            <w:szCs w:val="28"/>
          </w:rPr>
          <w:t>II.</w:t>
        </w:r>
        <w:r w:rsidR="00E4086F" w:rsidRPr="00E4086F">
          <w:rPr>
            <w:rFonts w:eastAsiaTheme="minorEastAsia" w:cstheme="minorBidi"/>
            <w:caps w:val="0"/>
            <w:noProof/>
            <w:sz w:val="28"/>
            <w:szCs w:val="28"/>
            <w:lang w:eastAsia="cs-CZ"/>
          </w:rPr>
          <w:tab/>
        </w:r>
        <w:r w:rsidR="00E4086F" w:rsidRPr="00E4086F">
          <w:rPr>
            <w:rStyle w:val="Hypertextovodkaz"/>
            <w:noProof/>
            <w:sz w:val="28"/>
            <w:szCs w:val="28"/>
          </w:rPr>
          <w:t>Podmínky účasti v Systému kvalifikace společné pro všechny kategorie a obecná pravidla</w:t>
        </w:r>
        <w:r w:rsidR="00E4086F" w:rsidRPr="00E4086F">
          <w:rPr>
            <w:noProof/>
            <w:webHidden/>
            <w:sz w:val="28"/>
            <w:szCs w:val="28"/>
          </w:rPr>
          <w:tab/>
        </w:r>
        <w:r w:rsidR="00E4086F" w:rsidRPr="00E4086F">
          <w:rPr>
            <w:noProof/>
            <w:webHidden/>
            <w:sz w:val="28"/>
            <w:szCs w:val="28"/>
          </w:rPr>
          <w:fldChar w:fldCharType="begin"/>
        </w:r>
        <w:r w:rsidR="00E4086F" w:rsidRPr="00E4086F">
          <w:rPr>
            <w:noProof/>
            <w:webHidden/>
            <w:sz w:val="28"/>
            <w:szCs w:val="28"/>
          </w:rPr>
          <w:instrText xml:space="preserve"> PAGEREF _Toc15287827 \h </w:instrText>
        </w:r>
        <w:r w:rsidR="00E4086F" w:rsidRPr="00E4086F">
          <w:rPr>
            <w:noProof/>
            <w:webHidden/>
            <w:sz w:val="28"/>
            <w:szCs w:val="28"/>
          </w:rPr>
        </w:r>
        <w:r w:rsidR="00E4086F" w:rsidRPr="00E4086F">
          <w:rPr>
            <w:noProof/>
            <w:webHidden/>
            <w:sz w:val="28"/>
            <w:szCs w:val="28"/>
          </w:rPr>
          <w:fldChar w:fldCharType="separate"/>
        </w:r>
        <w:r w:rsidR="001175D6">
          <w:rPr>
            <w:noProof/>
            <w:webHidden/>
            <w:sz w:val="28"/>
            <w:szCs w:val="28"/>
          </w:rPr>
          <w:t>18</w:t>
        </w:r>
        <w:r w:rsidR="00E4086F" w:rsidRPr="00E4086F">
          <w:rPr>
            <w:noProof/>
            <w:webHidden/>
            <w:sz w:val="28"/>
            <w:szCs w:val="28"/>
          </w:rPr>
          <w:fldChar w:fldCharType="end"/>
        </w:r>
      </w:hyperlink>
    </w:p>
    <w:p w14:paraId="05B0765F" w14:textId="1E724117" w:rsidR="00E4086F" w:rsidRPr="00E4086F" w:rsidRDefault="00E25D3A" w:rsidP="00E60431">
      <w:pPr>
        <w:pStyle w:val="Obsah1"/>
        <w:ind w:left="660" w:hanging="660"/>
        <w:rPr>
          <w:rFonts w:eastAsiaTheme="minorEastAsia" w:cstheme="minorBidi"/>
          <w:caps w:val="0"/>
          <w:noProof/>
          <w:sz w:val="28"/>
          <w:szCs w:val="28"/>
          <w:lang w:eastAsia="cs-CZ"/>
        </w:rPr>
      </w:pPr>
      <w:hyperlink w:anchor="_Toc15287828" w:history="1">
        <w:r w:rsidR="00E4086F" w:rsidRPr="00E60431">
          <w:rPr>
            <w:rStyle w:val="Hypertextovodkaz"/>
            <w:noProof/>
            <w:sz w:val="28"/>
            <w:szCs w:val="28"/>
          </w:rPr>
          <w:t>I</w:t>
        </w:r>
        <w:r w:rsidR="00961165">
          <w:rPr>
            <w:rStyle w:val="Hypertextovodkaz"/>
            <w:noProof/>
            <w:sz w:val="28"/>
            <w:szCs w:val="28"/>
          </w:rPr>
          <w:t>II</w:t>
        </w:r>
        <w:r w:rsidR="00E4086F" w:rsidRPr="00E60431">
          <w:rPr>
            <w:rStyle w:val="Hypertextovodkaz"/>
            <w:noProof/>
            <w:sz w:val="28"/>
            <w:szCs w:val="28"/>
          </w:rPr>
          <w:t>.</w:t>
        </w:r>
        <w:r w:rsidR="00E4086F" w:rsidRPr="00E60431">
          <w:rPr>
            <w:rStyle w:val="Hypertextovodkaz"/>
            <w:rFonts w:eastAsiaTheme="minorEastAsia" w:cstheme="minorBidi"/>
            <w:caps w:val="0"/>
            <w:noProof/>
            <w:sz w:val="28"/>
            <w:szCs w:val="28"/>
            <w:lang w:eastAsia="cs-CZ"/>
          </w:rPr>
          <w:tab/>
        </w:r>
        <w:r w:rsidR="00E60431" w:rsidRPr="00E60431">
          <w:rPr>
            <w:rStyle w:val="Hypertextovodkaz"/>
            <w:noProof/>
            <w:sz w:val="28"/>
            <w:szCs w:val="28"/>
          </w:rPr>
          <w:t>Zvláštní pravidla pro kategorii: „</w:t>
        </w:r>
        <w:r w:rsidR="00D05467">
          <w:rPr>
            <w:rStyle w:val="Hypertextovodkaz"/>
            <w:noProof/>
            <w:sz w:val="28"/>
            <w:szCs w:val="28"/>
          </w:rPr>
          <w:t>Systém kvalifikace - Výměna vedení a rekonstrukce rozvoden</w:t>
        </w:r>
        <w:r w:rsidR="00E60431" w:rsidRPr="00E60431">
          <w:rPr>
            <w:rStyle w:val="Hypertextovodkaz"/>
            <w:noProof/>
            <w:sz w:val="28"/>
            <w:szCs w:val="28"/>
          </w:rPr>
          <w:t>“</w:t>
        </w:r>
        <w:r w:rsidR="00E4086F" w:rsidRPr="00E60431">
          <w:rPr>
            <w:rStyle w:val="Hypertextovodkaz"/>
            <w:noProof/>
            <w:webHidden/>
            <w:sz w:val="28"/>
            <w:szCs w:val="28"/>
          </w:rPr>
          <w:tab/>
        </w:r>
        <w:r w:rsidR="00E4086F" w:rsidRPr="00E60431">
          <w:rPr>
            <w:rStyle w:val="Hypertextovodkaz"/>
            <w:noProof/>
            <w:webHidden/>
            <w:sz w:val="28"/>
            <w:szCs w:val="28"/>
          </w:rPr>
          <w:fldChar w:fldCharType="begin"/>
        </w:r>
        <w:r w:rsidR="00E4086F" w:rsidRPr="00E60431">
          <w:rPr>
            <w:rStyle w:val="Hypertextovodkaz"/>
            <w:noProof/>
            <w:webHidden/>
            <w:sz w:val="28"/>
            <w:szCs w:val="28"/>
          </w:rPr>
          <w:instrText xml:space="preserve"> PAGEREF _Toc15287828 \h </w:instrText>
        </w:r>
        <w:r w:rsidR="00E4086F" w:rsidRPr="00E60431">
          <w:rPr>
            <w:rStyle w:val="Hypertextovodkaz"/>
            <w:noProof/>
            <w:webHidden/>
            <w:sz w:val="28"/>
            <w:szCs w:val="28"/>
          </w:rPr>
        </w:r>
        <w:r w:rsidR="00E4086F" w:rsidRPr="00E60431">
          <w:rPr>
            <w:rStyle w:val="Hypertextovodkaz"/>
            <w:noProof/>
            <w:webHidden/>
            <w:sz w:val="28"/>
            <w:szCs w:val="28"/>
          </w:rPr>
          <w:fldChar w:fldCharType="separate"/>
        </w:r>
        <w:r w:rsidR="001175D6">
          <w:rPr>
            <w:rStyle w:val="Hypertextovodkaz"/>
            <w:noProof/>
            <w:webHidden/>
            <w:sz w:val="28"/>
            <w:szCs w:val="28"/>
          </w:rPr>
          <w:t>24</w:t>
        </w:r>
        <w:r w:rsidR="00E4086F" w:rsidRPr="00E60431">
          <w:rPr>
            <w:rStyle w:val="Hypertextovodkaz"/>
            <w:noProof/>
            <w:webHidden/>
            <w:sz w:val="28"/>
            <w:szCs w:val="28"/>
          </w:rPr>
          <w:fldChar w:fldCharType="end"/>
        </w:r>
      </w:hyperlink>
    </w:p>
    <w:p w14:paraId="5DB9C751" w14:textId="3F32E736" w:rsidR="00E4086F" w:rsidRPr="00E4086F" w:rsidRDefault="00961165" w:rsidP="00E4086F">
      <w:pPr>
        <w:pStyle w:val="Obsah1"/>
        <w:rPr>
          <w:rFonts w:eastAsiaTheme="minorEastAsia" w:cstheme="minorBidi"/>
          <w:caps w:val="0"/>
          <w:noProof/>
          <w:sz w:val="28"/>
          <w:szCs w:val="28"/>
          <w:lang w:eastAsia="cs-CZ"/>
        </w:rPr>
      </w:pPr>
      <w:r>
        <w:rPr>
          <w:noProof/>
          <w:sz w:val="28"/>
          <w:szCs w:val="28"/>
        </w:rPr>
        <w:t>I</w:t>
      </w:r>
      <w:hyperlink w:anchor="_Toc15287829" w:history="1">
        <w:r w:rsidR="00E4086F" w:rsidRPr="00E4086F">
          <w:rPr>
            <w:rStyle w:val="Hypertextovodkaz"/>
            <w:noProof/>
            <w:sz w:val="28"/>
            <w:szCs w:val="28"/>
          </w:rPr>
          <w:t>V.</w:t>
        </w:r>
        <w:r w:rsidR="00E4086F" w:rsidRPr="00E4086F">
          <w:rPr>
            <w:rFonts w:eastAsiaTheme="minorEastAsia" w:cstheme="minorBidi"/>
            <w:caps w:val="0"/>
            <w:noProof/>
            <w:sz w:val="28"/>
            <w:szCs w:val="28"/>
            <w:lang w:eastAsia="cs-CZ"/>
          </w:rPr>
          <w:tab/>
        </w:r>
        <w:r w:rsidR="00E4086F" w:rsidRPr="00E4086F">
          <w:rPr>
            <w:rStyle w:val="Hypertextovodkaz"/>
            <w:noProof/>
            <w:sz w:val="28"/>
            <w:szCs w:val="28"/>
          </w:rPr>
          <w:t>Přílohy</w:t>
        </w:r>
        <w:r w:rsidR="00E4086F" w:rsidRPr="00E4086F">
          <w:rPr>
            <w:noProof/>
            <w:webHidden/>
            <w:sz w:val="28"/>
            <w:szCs w:val="28"/>
          </w:rPr>
          <w:tab/>
        </w:r>
        <w:r w:rsidR="00E4086F" w:rsidRPr="00E4086F">
          <w:rPr>
            <w:noProof/>
            <w:webHidden/>
            <w:sz w:val="28"/>
            <w:szCs w:val="28"/>
          </w:rPr>
          <w:fldChar w:fldCharType="begin"/>
        </w:r>
        <w:r w:rsidR="00E4086F" w:rsidRPr="00E4086F">
          <w:rPr>
            <w:noProof/>
            <w:webHidden/>
            <w:sz w:val="28"/>
            <w:szCs w:val="28"/>
          </w:rPr>
          <w:instrText xml:space="preserve"> PAGEREF _Toc15287829 \h </w:instrText>
        </w:r>
        <w:r w:rsidR="00E4086F" w:rsidRPr="00E4086F">
          <w:rPr>
            <w:noProof/>
            <w:webHidden/>
            <w:sz w:val="28"/>
            <w:szCs w:val="28"/>
          </w:rPr>
        </w:r>
        <w:r w:rsidR="00E4086F" w:rsidRPr="00E4086F">
          <w:rPr>
            <w:noProof/>
            <w:webHidden/>
            <w:sz w:val="28"/>
            <w:szCs w:val="28"/>
          </w:rPr>
          <w:fldChar w:fldCharType="separate"/>
        </w:r>
        <w:r w:rsidR="001175D6">
          <w:rPr>
            <w:noProof/>
            <w:webHidden/>
            <w:sz w:val="28"/>
            <w:szCs w:val="28"/>
          </w:rPr>
          <w:t>35</w:t>
        </w:r>
        <w:r w:rsidR="00E4086F" w:rsidRPr="00E4086F">
          <w:rPr>
            <w:noProof/>
            <w:webHidden/>
            <w:sz w:val="28"/>
            <w:szCs w:val="28"/>
          </w:rPr>
          <w:fldChar w:fldCharType="end"/>
        </w:r>
      </w:hyperlink>
    </w:p>
    <w:p w14:paraId="3B206018" w14:textId="77777777" w:rsidR="00E4086F" w:rsidRDefault="00E4086F" w:rsidP="00E4086F">
      <w:pPr>
        <w:tabs>
          <w:tab w:val="left" w:pos="660"/>
          <w:tab w:val="left" w:pos="709"/>
        </w:tabs>
        <w:spacing w:before="120" w:after="120"/>
      </w:pPr>
      <w:r w:rsidRPr="00E4086F">
        <w:rPr>
          <w:b/>
          <w:bCs/>
          <w:sz w:val="28"/>
          <w:szCs w:val="28"/>
        </w:rPr>
        <w:fldChar w:fldCharType="end"/>
      </w:r>
    </w:p>
    <w:p w14:paraId="0F7BFD8A" w14:textId="77777777" w:rsidR="00E4086F" w:rsidRPr="000556AB" w:rsidRDefault="00E4086F" w:rsidP="000556AB">
      <w:pPr>
        <w:pStyle w:val="Nadpis1"/>
        <w:pageBreakBefore/>
        <w:numPr>
          <w:ilvl w:val="0"/>
          <w:numId w:val="16"/>
        </w:numPr>
        <w:spacing w:before="360" w:after="120"/>
        <w:ind w:left="284" w:hanging="284"/>
        <w:jc w:val="center"/>
        <w:rPr>
          <w:rFonts w:asciiTheme="minorHAnsi" w:hAnsiTheme="minorHAnsi" w:cstheme="minorHAnsi"/>
        </w:rPr>
      </w:pPr>
      <w:bookmarkStart w:id="31" w:name="_Toc7510473"/>
      <w:bookmarkStart w:id="32" w:name="_Toc11834519"/>
      <w:bookmarkStart w:id="33" w:name="_Toc15287826"/>
      <w:r w:rsidRPr="000556AB">
        <w:rPr>
          <w:rFonts w:asciiTheme="minorHAnsi" w:hAnsiTheme="minorHAnsi" w:cstheme="minorHAnsi"/>
        </w:rPr>
        <w:lastRenderedPageBreak/>
        <w:t>Úvod</w:t>
      </w:r>
      <w:bookmarkEnd w:id="31"/>
      <w:bookmarkEnd w:id="32"/>
      <w:bookmarkEnd w:id="33"/>
    </w:p>
    <w:p w14:paraId="22BA5434" w14:textId="7DDCD385" w:rsidR="00E4086F" w:rsidRDefault="00E4086F" w:rsidP="00E4086F">
      <w:pPr>
        <w:jc w:val="both"/>
      </w:pPr>
      <w:r>
        <w:t xml:space="preserve">V rámci této části (Zvláštní část) Zadavatel specifikuje jednotlivé kategorie, které představují </w:t>
      </w:r>
      <w:r w:rsidR="00961165">
        <w:t>jednotlivé části</w:t>
      </w:r>
      <w:r>
        <w:t xml:space="preserve"> </w:t>
      </w:r>
      <w:r w:rsidR="00961165">
        <w:t xml:space="preserve">budoucí </w:t>
      </w:r>
      <w:r>
        <w:t>Sektorov</w:t>
      </w:r>
      <w:r w:rsidR="00961165">
        <w:t>é</w:t>
      </w:r>
      <w:r>
        <w:t xml:space="preserve"> veřejn</w:t>
      </w:r>
      <w:r w:rsidR="00961165">
        <w:t>é</w:t>
      </w:r>
      <w:r>
        <w:t xml:space="preserve"> zakáz</w:t>
      </w:r>
      <w:r w:rsidR="00961165">
        <w:t>ky</w:t>
      </w:r>
      <w:r>
        <w:t>, kter</w:t>
      </w:r>
      <w:r w:rsidR="00961165">
        <w:t>ou</w:t>
      </w:r>
      <w:r>
        <w:t xml:space="preserve"> bude Zadavatel moci realizovat prostřednictvím Systému kvalifikace. Aktuální znění pravidel pro Systém kvalifikace zavedený Zadavatelem (včetně Obecné části a Zvláštní části)</w:t>
      </w:r>
      <w:r w:rsidRPr="00087CF8">
        <w:t xml:space="preserve"> je neomezeným a přímým dálkovým přístupem</w:t>
      </w:r>
      <w:r>
        <w:t xml:space="preserve"> </w:t>
      </w:r>
      <w:r w:rsidRPr="00087CF8">
        <w:t xml:space="preserve">bezplatně </w:t>
      </w:r>
      <w:r>
        <w:t>dostupný na profilu Zadavatele umístěném v elektronickém nástroji E-ZAK.</w:t>
      </w:r>
    </w:p>
    <w:p w14:paraId="06CE77F2" w14:textId="2037CEF9" w:rsidR="00026026" w:rsidRDefault="000761AA" w:rsidP="00E4086F">
      <w:pPr>
        <w:jc w:val="both"/>
      </w:pPr>
      <w:r>
        <w:t>V rámci této části zadavatel podrobně popisuje požadavky na zavedení do Systému kvalifikace pro</w:t>
      </w:r>
      <w:r w:rsidR="00961165">
        <w:t xml:space="preserve"> jednotlivé části předmětu plnění</w:t>
      </w:r>
      <w:r w:rsidR="00026026">
        <w:t xml:space="preserve"> </w:t>
      </w:r>
      <w:r w:rsidR="00D05467">
        <w:t>Systém kvalifikace - Výměna vedení a rekonstrukce rozvoden</w:t>
      </w:r>
      <w:r w:rsidR="00026026">
        <w:t>, jejichž p</w:t>
      </w:r>
      <w:r w:rsidR="00026026" w:rsidRPr="00026026">
        <w:t xml:space="preserve">ředmětem </w:t>
      </w:r>
      <w:r w:rsidR="00F823EB">
        <w:t>budou stavební práce a to a) výměna vedení</w:t>
      </w:r>
      <w:r w:rsidR="00CA25F1">
        <w:t>,</w:t>
      </w:r>
      <w:r w:rsidR="00F823EB">
        <w:t xml:space="preserve"> </w:t>
      </w:r>
      <w:r w:rsidR="00F823EB" w:rsidRPr="00CA25F1">
        <w:t xml:space="preserve">b) </w:t>
      </w:r>
      <w:r w:rsidR="00CA25F1" w:rsidRPr="00F54F4A">
        <w:t xml:space="preserve">rekonstrukce rozvoden včetně pokládky kabelového vedení 110 </w:t>
      </w:r>
      <w:proofErr w:type="spellStart"/>
      <w:r w:rsidR="00CA25F1" w:rsidRPr="00F54F4A">
        <w:t>kV</w:t>
      </w:r>
      <w:proofErr w:type="spellEnd"/>
      <w:r w:rsidR="00CA25F1" w:rsidRPr="00CA25F1">
        <w:t xml:space="preserve">, c) </w:t>
      </w:r>
      <w:r w:rsidR="00F823EB">
        <w:t>rekonstrukce, popř. stavba rozvoden.</w:t>
      </w:r>
    </w:p>
    <w:p w14:paraId="7A1998B0" w14:textId="41DAB038" w:rsidR="00CB0E42" w:rsidRPr="0011107C" w:rsidRDefault="00CB0E42" w:rsidP="004A4E80">
      <w:pPr>
        <w:spacing w:before="240" w:after="120"/>
        <w:rPr>
          <w:b/>
        </w:rPr>
      </w:pPr>
      <w:r>
        <w:rPr>
          <w:b/>
        </w:rPr>
        <w:t>Zadavatel k </w:t>
      </w:r>
      <w:r w:rsidR="00F62B68">
        <w:rPr>
          <w:b/>
        </w:rPr>
        <w:t>1</w:t>
      </w:r>
      <w:r>
        <w:rPr>
          <w:b/>
        </w:rPr>
        <w:t>.</w:t>
      </w:r>
      <w:r w:rsidR="00343B9E">
        <w:rPr>
          <w:b/>
        </w:rPr>
        <w:t xml:space="preserve"> </w:t>
      </w:r>
      <w:r w:rsidR="002B0D80">
        <w:rPr>
          <w:b/>
        </w:rPr>
        <w:t>4</w:t>
      </w:r>
      <w:r>
        <w:rPr>
          <w:b/>
        </w:rPr>
        <w:t>.</w:t>
      </w:r>
      <w:r w:rsidR="00343B9E">
        <w:rPr>
          <w:b/>
        </w:rPr>
        <w:t xml:space="preserve"> </w:t>
      </w:r>
      <w:r>
        <w:rPr>
          <w:b/>
        </w:rPr>
        <w:t>202</w:t>
      </w:r>
      <w:r w:rsidR="00F62B68">
        <w:rPr>
          <w:b/>
        </w:rPr>
        <w:t xml:space="preserve">2 mění název </w:t>
      </w:r>
      <w:r w:rsidR="00F43CEE">
        <w:rPr>
          <w:b/>
        </w:rPr>
        <w:t xml:space="preserve">části </w:t>
      </w:r>
      <w:r w:rsidR="00F62B68">
        <w:rPr>
          <w:b/>
        </w:rPr>
        <w:t xml:space="preserve">kategorie B z původního: </w:t>
      </w:r>
      <w:r w:rsidR="00D7377E">
        <w:rPr>
          <w:b/>
        </w:rPr>
        <w:t>r</w:t>
      </w:r>
      <w:r w:rsidR="00F62B68">
        <w:rPr>
          <w:b/>
        </w:rPr>
        <w:t>ekonstrukce rozvoden na</w:t>
      </w:r>
      <w:r w:rsidR="00F43CEE">
        <w:rPr>
          <w:b/>
        </w:rPr>
        <w:t xml:space="preserve"> nově: </w:t>
      </w:r>
      <w:r w:rsidR="00F62B68">
        <w:rPr>
          <w:b/>
        </w:rPr>
        <w:t xml:space="preserve"> </w:t>
      </w:r>
      <w:r w:rsidR="00D7377E">
        <w:rPr>
          <w:b/>
        </w:rPr>
        <w:t>r</w:t>
      </w:r>
      <w:r w:rsidR="00F62B68">
        <w:rPr>
          <w:b/>
        </w:rPr>
        <w:t xml:space="preserve">ekonstrukce rozvoden včetně </w:t>
      </w:r>
      <w:r w:rsidR="00F43CEE">
        <w:rPr>
          <w:b/>
        </w:rPr>
        <w:t xml:space="preserve">pokládky </w:t>
      </w:r>
      <w:r w:rsidR="00F43CEE" w:rsidRPr="00F43CEE">
        <w:rPr>
          <w:b/>
        </w:rPr>
        <w:t xml:space="preserve">kabelového vedení 110 </w:t>
      </w:r>
      <w:proofErr w:type="spellStart"/>
      <w:r w:rsidR="00F43CEE" w:rsidRPr="00F43CEE">
        <w:rPr>
          <w:b/>
        </w:rPr>
        <w:t>kV</w:t>
      </w:r>
      <w:proofErr w:type="spellEnd"/>
      <w:r w:rsidR="00F43CEE">
        <w:rPr>
          <w:b/>
        </w:rPr>
        <w:t>,</w:t>
      </w:r>
      <w:r w:rsidR="00F62B68">
        <w:rPr>
          <w:b/>
        </w:rPr>
        <w:t xml:space="preserve"> </w:t>
      </w:r>
      <w:r w:rsidR="00F43CEE">
        <w:rPr>
          <w:b/>
        </w:rPr>
        <w:t>a</w:t>
      </w:r>
      <w:r>
        <w:rPr>
          <w:b/>
        </w:rPr>
        <w:t xml:space="preserve"> rozšiřuje předmět plnění </w:t>
      </w:r>
      <w:r w:rsidR="00F43CEE">
        <w:rPr>
          <w:b/>
        </w:rPr>
        <w:t xml:space="preserve">Systému kvalifikace o kategorii C </w:t>
      </w:r>
      <w:r>
        <w:rPr>
          <w:b/>
        </w:rPr>
        <w:t xml:space="preserve">část </w:t>
      </w:r>
      <w:r w:rsidR="00D7377E">
        <w:rPr>
          <w:b/>
        </w:rPr>
        <w:t>r</w:t>
      </w:r>
      <w:r>
        <w:rPr>
          <w:b/>
        </w:rPr>
        <w:t xml:space="preserve">ekonstrukce </w:t>
      </w:r>
      <w:r w:rsidR="009804F0">
        <w:rPr>
          <w:b/>
        </w:rPr>
        <w:t>r</w:t>
      </w:r>
      <w:r>
        <w:rPr>
          <w:b/>
        </w:rPr>
        <w:t xml:space="preserve">ozvoden. </w:t>
      </w:r>
    </w:p>
    <w:p w14:paraId="3D978D6E" w14:textId="77777777" w:rsidR="00CB0E42" w:rsidRDefault="00CB0E42" w:rsidP="00E4086F">
      <w:pPr>
        <w:jc w:val="both"/>
      </w:pPr>
    </w:p>
    <w:p w14:paraId="2D17B15F" w14:textId="77777777" w:rsidR="00E4086F" w:rsidRDefault="00E4086F" w:rsidP="00E4086F">
      <w:pPr>
        <w:pStyle w:val="Nadpis1"/>
        <w:pageBreakBefore/>
        <w:spacing w:before="360" w:after="120"/>
        <w:ind w:left="425" w:hanging="425"/>
        <w:jc w:val="center"/>
        <w:rPr>
          <w:rFonts w:asciiTheme="minorHAnsi" w:hAnsiTheme="minorHAnsi" w:cstheme="minorHAnsi"/>
        </w:rPr>
      </w:pPr>
      <w:bookmarkStart w:id="34" w:name="_Toc11834520"/>
      <w:bookmarkStart w:id="35" w:name="_Toc15287827"/>
      <w:r>
        <w:rPr>
          <w:rFonts w:asciiTheme="minorHAnsi" w:hAnsiTheme="minorHAnsi" w:cstheme="minorHAnsi"/>
        </w:rPr>
        <w:lastRenderedPageBreak/>
        <w:t>Podmínky účasti v Systému kvalifikace společné pro všechny kategorie a obecná pravidla</w:t>
      </w:r>
      <w:bookmarkEnd w:id="34"/>
      <w:bookmarkEnd w:id="35"/>
    </w:p>
    <w:p w14:paraId="00FC43A9" w14:textId="2A610B76" w:rsidR="00E4086F" w:rsidRDefault="00E4086F" w:rsidP="00E4086F">
      <w:pPr>
        <w:jc w:val="both"/>
      </w:pPr>
      <w:r>
        <w:t>Zadavatel níže uvádí požadavky, které musí Dodavatel splňovat, platné pro všechny kategorie a obecná pravidla platná pro prokazování splnění podmínek pro zařazení do Systému kvalifikace. Každá kategorie pak má Zadavatelem stanovené dodatečné specifické požadavky.</w:t>
      </w:r>
      <w:r w:rsidR="00531315">
        <w:t xml:space="preserve"> </w:t>
      </w:r>
    </w:p>
    <w:p w14:paraId="68BC5C12" w14:textId="77777777" w:rsidR="00E4086F" w:rsidRDefault="00E4086F" w:rsidP="000C4A72">
      <w:pPr>
        <w:pStyle w:val="Odstavecseseznamem"/>
        <w:numPr>
          <w:ilvl w:val="1"/>
          <w:numId w:val="11"/>
        </w:numPr>
        <w:spacing w:before="160"/>
        <w:contextualSpacing w:val="0"/>
        <w:jc w:val="both"/>
        <w:rPr>
          <w:b/>
        </w:rPr>
      </w:pPr>
      <w:bookmarkStart w:id="36" w:name="_Ref12355775"/>
      <w:r w:rsidRPr="006709C3">
        <w:rPr>
          <w:b/>
        </w:rPr>
        <w:t>Základní způsobilost</w:t>
      </w:r>
      <w:bookmarkEnd w:id="36"/>
      <w:r w:rsidRPr="006709C3">
        <w:rPr>
          <w:b/>
        </w:rPr>
        <w:t xml:space="preserve"> </w:t>
      </w:r>
    </w:p>
    <w:p w14:paraId="1D2508CA" w14:textId="77777777" w:rsidR="00E4086F" w:rsidRPr="006709C3" w:rsidRDefault="00E4086F" w:rsidP="00E4086F">
      <w:pPr>
        <w:pStyle w:val="Odstavecseseznamem"/>
        <w:spacing w:before="120" w:after="120"/>
        <w:contextualSpacing w:val="0"/>
        <w:jc w:val="both"/>
      </w:pPr>
      <w:bookmarkStart w:id="37" w:name="_Hlk8307843"/>
      <w:r w:rsidRPr="006709C3">
        <w:t>Základní způsobilost splní Dodavatel:</w:t>
      </w:r>
    </w:p>
    <w:bookmarkEnd w:id="37"/>
    <w:p w14:paraId="30CF020E" w14:textId="77777777" w:rsidR="00E4086F" w:rsidRPr="006709C3" w:rsidRDefault="00E4086F" w:rsidP="00E4086F">
      <w:pPr>
        <w:numPr>
          <w:ilvl w:val="0"/>
          <w:numId w:val="9"/>
        </w:numPr>
        <w:ind w:left="1276"/>
        <w:jc w:val="both"/>
        <w:rPr>
          <w:lang w:val="x-none"/>
        </w:rPr>
      </w:pPr>
      <w:r w:rsidRPr="006709C3">
        <w:rPr>
          <w:lang w:val="x-none"/>
        </w:rPr>
        <w:t xml:space="preserve">který nebyl v zemi svého sídla v posledních 5 letech před </w:t>
      </w:r>
      <w:bookmarkStart w:id="38" w:name="_Hlk11313869"/>
      <w:r w:rsidRPr="00A85584">
        <w:rPr>
          <w:lang w:val="x-none"/>
        </w:rPr>
        <w:t>podáním žádosti o zařazení do systému kvalifikace</w:t>
      </w:r>
      <w:bookmarkEnd w:id="38"/>
      <w:r w:rsidRPr="00A85584">
        <w:rPr>
          <w:lang w:val="x-none"/>
        </w:rPr>
        <w:t xml:space="preserve"> prostřednictvím E-ZAK</w:t>
      </w:r>
      <w:r w:rsidRPr="006709C3">
        <w:rPr>
          <w:lang w:val="x-none"/>
        </w:rPr>
        <w:t xml:space="preserve"> pravomocně odsouzen pro trestný čin uvedený v příloze č. 3 k </w:t>
      </w:r>
      <w:r w:rsidRPr="006709C3">
        <w:t>ZZVZ</w:t>
      </w:r>
      <w:r w:rsidRPr="006709C3">
        <w:rPr>
          <w:lang w:val="x-none"/>
        </w:rPr>
        <w:t xml:space="preserve"> nebo obdobný trestný čin podle právního řádu země sídla </w:t>
      </w:r>
      <w:r>
        <w:t>Dodavatele</w:t>
      </w:r>
      <w:r w:rsidRPr="006709C3">
        <w:rPr>
          <w:lang w:val="x-none"/>
        </w:rPr>
        <w:t xml:space="preserve">; k zahlazeným odsouzením se nepřihlíží; jde-li o právnickou osobu, musí tento předpoklad splňovat jak tato právnická osoba, tak zároveň každý člen statutárního orgánu. Je-li členem statutárního orgánu </w:t>
      </w:r>
      <w:r>
        <w:t>Dodavatele</w:t>
      </w:r>
      <w:r w:rsidRPr="006709C3">
        <w:rPr>
          <w:lang w:val="x-none"/>
        </w:rPr>
        <w:t xml:space="preserve"> právnická osoba, musí výše uvedené podmínky splňovat jak tato právnická osoba, tak každý člen statutárního orgánu této právnické osoby a také osoba zastupující tuto právnickou osobu v statutárním orgánu </w:t>
      </w:r>
      <w:r>
        <w:t>Dodavatele</w:t>
      </w:r>
      <w:r w:rsidRPr="006709C3">
        <w:rPr>
          <w:lang w:val="x-none"/>
        </w:rPr>
        <w:t xml:space="preserve">. </w:t>
      </w:r>
    </w:p>
    <w:p w14:paraId="108E904E" w14:textId="77777777" w:rsidR="00E4086F" w:rsidRPr="006709C3" w:rsidRDefault="00E4086F" w:rsidP="00E4086F">
      <w:pPr>
        <w:ind w:left="1276"/>
        <w:jc w:val="both"/>
        <w:rPr>
          <w:lang w:val="x-none"/>
        </w:rPr>
      </w:pPr>
      <w:r w:rsidRPr="006709C3">
        <w:rPr>
          <w:lang w:val="x-none"/>
        </w:rPr>
        <w:t xml:space="preserve">Podává-li žádost o </w:t>
      </w:r>
      <w:r w:rsidRPr="006709C3">
        <w:t>zařazení do Systému kvalifikace</w:t>
      </w:r>
      <w:r w:rsidRPr="006709C3">
        <w:rPr>
          <w:lang w:val="x-none"/>
        </w:rPr>
        <w:t xml:space="preserve"> pobočka závodu zahraniční právnické osoby, musí výše uvedené podmínky splňovat tato právnická osoba a vedoucí pobočky závodu</w:t>
      </w:r>
      <w:r>
        <w:t>.</w:t>
      </w:r>
    </w:p>
    <w:p w14:paraId="4842C32C" w14:textId="77777777" w:rsidR="00E4086F" w:rsidRPr="006709C3" w:rsidRDefault="00E4086F" w:rsidP="00E4086F">
      <w:pPr>
        <w:ind w:left="1276"/>
        <w:jc w:val="both"/>
        <w:rPr>
          <w:lang w:val="x-none"/>
        </w:rPr>
      </w:pPr>
      <w:r w:rsidRPr="006709C3">
        <w:rPr>
          <w:lang w:val="x-none"/>
        </w:rPr>
        <w:t xml:space="preserve">Podává-li žádost o </w:t>
      </w:r>
      <w:r w:rsidRPr="006709C3">
        <w:t>zařazení do Systému kvalifikace</w:t>
      </w:r>
      <w:r w:rsidRPr="006709C3">
        <w:rPr>
          <w:lang w:val="x-none"/>
        </w:rPr>
        <w:t xml:space="preserve"> pobočka závodu české právnické osoby, musí výše uvedené podmínky splňovat vedle výše uvedených osob rovněž vedoucí pobočky</w:t>
      </w:r>
      <w:r>
        <w:t>,</w:t>
      </w:r>
      <w:r w:rsidRPr="006709C3">
        <w:rPr>
          <w:lang w:val="x-none"/>
        </w:rPr>
        <w:t xml:space="preserve"> </w:t>
      </w:r>
    </w:p>
    <w:p w14:paraId="444649B9" w14:textId="77777777" w:rsidR="00E4086F" w:rsidRPr="006709C3" w:rsidRDefault="00E4086F" w:rsidP="00E4086F">
      <w:pPr>
        <w:numPr>
          <w:ilvl w:val="0"/>
          <w:numId w:val="9"/>
        </w:numPr>
        <w:ind w:left="1276"/>
        <w:jc w:val="both"/>
        <w:rPr>
          <w:lang w:val="x-none"/>
        </w:rPr>
      </w:pPr>
      <w:r w:rsidRPr="006709C3">
        <w:rPr>
          <w:lang w:val="x-none"/>
        </w:rPr>
        <w:t>který nemá v České republice nebo v zemi svého sídla v evidenci daní zachycen splatný daňový nedoplatek,</w:t>
      </w:r>
    </w:p>
    <w:p w14:paraId="578716C5" w14:textId="77777777" w:rsidR="00E4086F" w:rsidRPr="006709C3" w:rsidRDefault="00E4086F" w:rsidP="00E4086F">
      <w:pPr>
        <w:numPr>
          <w:ilvl w:val="0"/>
          <w:numId w:val="9"/>
        </w:numPr>
        <w:ind w:left="1276"/>
        <w:jc w:val="both"/>
        <w:rPr>
          <w:lang w:val="x-none"/>
        </w:rPr>
      </w:pPr>
      <w:r w:rsidRPr="006709C3">
        <w:rPr>
          <w:lang w:val="x-none"/>
        </w:rPr>
        <w:t>který nemá v České republice nebo v zemi svého sídla splatný nedoplatek na pojistném nebo na penále na veřejné zdravotní pojištění,</w:t>
      </w:r>
    </w:p>
    <w:p w14:paraId="7481783A" w14:textId="77777777" w:rsidR="00E4086F" w:rsidRPr="006709C3" w:rsidRDefault="00E4086F" w:rsidP="00E4086F">
      <w:pPr>
        <w:numPr>
          <w:ilvl w:val="0"/>
          <w:numId w:val="9"/>
        </w:numPr>
        <w:ind w:left="1276"/>
        <w:jc w:val="both"/>
        <w:rPr>
          <w:lang w:val="x-none"/>
        </w:rPr>
      </w:pPr>
      <w:r w:rsidRPr="006709C3">
        <w:rPr>
          <w:lang w:val="x-none"/>
        </w:rPr>
        <w:t>který nemá v České republice nebo v zemi svého sídla splatný nedoplatek na pojistném nebo na penále na sociální zabezpečení a příspěvku na státní politiku zaměstnanosti,</w:t>
      </w:r>
    </w:p>
    <w:p w14:paraId="25EE4228" w14:textId="77777777" w:rsidR="00E4086F" w:rsidRPr="006709C3" w:rsidRDefault="00E4086F" w:rsidP="00E4086F">
      <w:pPr>
        <w:numPr>
          <w:ilvl w:val="0"/>
          <w:numId w:val="9"/>
        </w:numPr>
        <w:ind w:left="1276"/>
        <w:jc w:val="both"/>
        <w:rPr>
          <w:lang w:val="x-none"/>
        </w:rPr>
      </w:pPr>
      <w:r w:rsidRPr="006709C3">
        <w:rPr>
          <w:lang w:val="x-none"/>
        </w:rPr>
        <w:t>který není v likvidaci, nebylo proti němu vydáno rozhodnutí o úpadku, nebyla vůči němu nařízena nucená správa podle jiného právního předpisu nebo v obdobné situaci podle právního řádu země sídla dodavatele.</w:t>
      </w:r>
    </w:p>
    <w:p w14:paraId="406CC063" w14:textId="77777777" w:rsidR="00E4086F" w:rsidRPr="003A40C9" w:rsidRDefault="00E4086F" w:rsidP="00E4086F">
      <w:pPr>
        <w:keepNext/>
        <w:keepLines/>
        <w:ind w:left="709"/>
        <w:jc w:val="both"/>
        <w:rPr>
          <w:b/>
          <w:u w:val="single"/>
        </w:rPr>
      </w:pPr>
      <w:r w:rsidRPr="006709C3">
        <w:rPr>
          <w:b/>
          <w:u w:val="single"/>
        </w:rPr>
        <w:lastRenderedPageBreak/>
        <w:t xml:space="preserve">způsob </w:t>
      </w:r>
      <w:r w:rsidRPr="003A40C9">
        <w:rPr>
          <w:b/>
          <w:u w:val="single"/>
        </w:rPr>
        <w:t>prokázání:</w:t>
      </w:r>
    </w:p>
    <w:p w14:paraId="271D7739" w14:textId="2CF95F85" w:rsidR="00E4086F" w:rsidRPr="003A40C9" w:rsidRDefault="004471A7" w:rsidP="00E4086F">
      <w:pPr>
        <w:keepNext/>
        <w:keepLines/>
        <w:ind w:left="709"/>
        <w:jc w:val="both"/>
      </w:pPr>
      <w:r w:rsidRPr="003A40C9">
        <w:rPr>
          <w:rFonts w:eastAsia="Calibri"/>
        </w:rPr>
        <w:t>Doklady prokazující základní způsobilost podle § 74</w:t>
      </w:r>
      <w:r w:rsidRPr="003A40C9">
        <w:t xml:space="preserve"> zákona</w:t>
      </w:r>
      <w:r w:rsidRPr="003A40C9">
        <w:rPr>
          <w:rFonts w:eastAsia="Calibri"/>
        </w:rPr>
        <w:t xml:space="preserve"> musí prokazovat splnění požadovaného kritéria způsobilosti nejpozději v době 3 měsíců přede dnem podání Žádosti o zařazení do Systému kvalifikace</w:t>
      </w:r>
      <w:r w:rsidR="000B0C18" w:rsidRPr="000B0C18">
        <w:rPr>
          <w:rFonts w:eastAsia="Calibri"/>
        </w:rPr>
        <w:t>/</w:t>
      </w:r>
      <w:bookmarkStart w:id="39" w:name="_Hlk87012087"/>
      <w:r w:rsidR="00F43CEE" w:rsidRPr="00F43CEE">
        <w:rPr>
          <w:rFonts w:eastAsia="Calibri"/>
        </w:rPr>
        <w:t>nebo vyzve-li zadavatel dodavatele k aktualizaci dokladů, pak před dnem zaslání Výzvy Zadavatele k aktualizaci dokladů</w:t>
      </w:r>
      <w:r w:rsidR="00F43CEE">
        <w:rPr>
          <w:rFonts w:eastAsia="Calibri"/>
        </w:rPr>
        <w:t xml:space="preserve"> </w:t>
      </w:r>
      <w:r w:rsidR="000B0C18" w:rsidRPr="000776E9">
        <w:t>v Systému kvalifikace</w:t>
      </w:r>
      <w:bookmarkEnd w:id="39"/>
      <w:r w:rsidR="000B0C18" w:rsidRPr="000776E9">
        <w:rPr>
          <w:rFonts w:eastAsia="Calibri"/>
        </w:rPr>
        <w:t>.</w:t>
      </w:r>
      <w:r w:rsidRPr="004A4E80">
        <w:rPr>
          <w:rFonts w:eastAsia="Calibri"/>
        </w:rPr>
        <w:t xml:space="preserve"> </w:t>
      </w:r>
      <w:r w:rsidR="00E4086F" w:rsidRPr="000B0C18">
        <w:t>Dodavate</w:t>
      </w:r>
      <w:r w:rsidR="00E4086F" w:rsidRPr="003A40C9">
        <w:t>l prokazuje splnění podmínek základní způsobilosti ve vztahu k České republice předložením prostých kopií</w:t>
      </w:r>
    </w:p>
    <w:p w14:paraId="307396B5" w14:textId="77777777" w:rsidR="00E4086F" w:rsidRPr="003A40C9" w:rsidRDefault="00E4086F" w:rsidP="00E4086F">
      <w:pPr>
        <w:keepNext/>
        <w:keepLines/>
        <w:numPr>
          <w:ilvl w:val="0"/>
          <w:numId w:val="10"/>
        </w:numPr>
        <w:ind w:left="1276"/>
        <w:jc w:val="both"/>
        <w:rPr>
          <w:lang w:val="x-none"/>
        </w:rPr>
      </w:pPr>
      <w:r w:rsidRPr="003A40C9">
        <w:rPr>
          <w:lang w:val="x-none"/>
        </w:rPr>
        <w:t>příslušných výpisů z evidence Rejstříku trestů fyzických a právnických osob ve vztahu k bodu I. výše;</w:t>
      </w:r>
    </w:p>
    <w:p w14:paraId="5D695ECA" w14:textId="77777777" w:rsidR="00E4086F" w:rsidRPr="003A40C9" w:rsidRDefault="00E4086F" w:rsidP="00E4086F">
      <w:pPr>
        <w:keepNext/>
        <w:keepLines/>
        <w:numPr>
          <w:ilvl w:val="0"/>
          <w:numId w:val="10"/>
        </w:numPr>
        <w:ind w:left="1276"/>
        <w:jc w:val="both"/>
        <w:rPr>
          <w:lang w:val="x-none"/>
        </w:rPr>
      </w:pPr>
      <w:r w:rsidRPr="003A40C9">
        <w:rPr>
          <w:lang w:val="x-none"/>
        </w:rPr>
        <w:t>potvrzení příslušného finančního úřadu ve vztahu k bodu II. výše;</w:t>
      </w:r>
    </w:p>
    <w:p w14:paraId="2E665EB3" w14:textId="6563A698" w:rsidR="00E4086F" w:rsidRPr="003A40C9" w:rsidRDefault="00E4086F" w:rsidP="00E4086F">
      <w:pPr>
        <w:keepNext/>
        <w:keepLines/>
        <w:numPr>
          <w:ilvl w:val="0"/>
          <w:numId w:val="10"/>
        </w:numPr>
        <w:ind w:left="1276"/>
        <w:jc w:val="both"/>
        <w:rPr>
          <w:lang w:val="x-none"/>
        </w:rPr>
      </w:pPr>
      <w:r w:rsidRPr="003A40C9">
        <w:rPr>
          <w:lang w:val="x-none"/>
        </w:rPr>
        <w:t>písemného čestného prohlášení</w:t>
      </w:r>
      <w:r w:rsidR="00095892" w:rsidRPr="003A40C9">
        <w:t xml:space="preserve"> </w:t>
      </w:r>
      <w:r w:rsidRPr="003A40C9">
        <w:rPr>
          <w:lang w:val="x-none"/>
        </w:rPr>
        <w:t>ve vztahu ke spotřební dani ve vztahu k bodu II. výše;</w:t>
      </w:r>
    </w:p>
    <w:p w14:paraId="284BC169" w14:textId="77777777" w:rsidR="00E4086F" w:rsidRPr="003A40C9" w:rsidRDefault="00E4086F" w:rsidP="00E4086F">
      <w:pPr>
        <w:keepNext/>
        <w:keepLines/>
        <w:numPr>
          <w:ilvl w:val="0"/>
          <w:numId w:val="10"/>
        </w:numPr>
        <w:ind w:left="1276"/>
        <w:jc w:val="both"/>
        <w:rPr>
          <w:lang w:val="x-none"/>
        </w:rPr>
      </w:pPr>
      <w:r w:rsidRPr="003A40C9">
        <w:rPr>
          <w:lang w:val="x-none"/>
        </w:rPr>
        <w:t>písemného čestného prohlášení ve vztahu k bodu III. výše;</w:t>
      </w:r>
    </w:p>
    <w:p w14:paraId="7D479E73" w14:textId="77777777" w:rsidR="00E4086F" w:rsidRPr="003A40C9" w:rsidRDefault="00E4086F" w:rsidP="00E4086F">
      <w:pPr>
        <w:keepNext/>
        <w:keepLines/>
        <w:numPr>
          <w:ilvl w:val="0"/>
          <w:numId w:val="10"/>
        </w:numPr>
        <w:ind w:left="1276"/>
        <w:jc w:val="both"/>
        <w:rPr>
          <w:lang w:val="x-none"/>
        </w:rPr>
      </w:pPr>
      <w:r w:rsidRPr="003A40C9">
        <w:rPr>
          <w:lang w:val="x-none"/>
        </w:rPr>
        <w:t>potvrzení příslušné okresní správy sociálního zabezpečení ve vztahu k bodu IV. výše;</w:t>
      </w:r>
    </w:p>
    <w:p w14:paraId="3F96A2A8" w14:textId="27721ABF" w:rsidR="00E4086F" w:rsidRPr="003A40C9" w:rsidRDefault="00E4086F" w:rsidP="00E4086F">
      <w:pPr>
        <w:numPr>
          <w:ilvl w:val="0"/>
          <w:numId w:val="10"/>
        </w:numPr>
        <w:ind w:left="1276"/>
        <w:jc w:val="both"/>
        <w:rPr>
          <w:lang w:val="x-none"/>
        </w:rPr>
      </w:pPr>
      <w:r w:rsidRPr="003A40C9">
        <w:t>výpisu z obchodního rejstříku, nebo předložením písemného čestného prohlášení v případě, že není v obchodním rejstříku zapsán, ve vztahu k bodu V. výše.</w:t>
      </w:r>
    </w:p>
    <w:p w14:paraId="5F78D9C4" w14:textId="77777777" w:rsidR="00D13914" w:rsidRPr="003A40C9" w:rsidRDefault="00D13914" w:rsidP="00D13914">
      <w:pPr>
        <w:ind w:left="1276"/>
        <w:jc w:val="both"/>
        <w:rPr>
          <w:lang w:val="x-none"/>
        </w:rPr>
      </w:pPr>
    </w:p>
    <w:p w14:paraId="10EACAB2" w14:textId="77777777" w:rsidR="00E4086F" w:rsidRPr="003A40C9" w:rsidRDefault="00E4086F" w:rsidP="000C4A72">
      <w:pPr>
        <w:pStyle w:val="Odstavecseseznamem"/>
        <w:numPr>
          <w:ilvl w:val="1"/>
          <w:numId w:val="11"/>
        </w:numPr>
        <w:spacing w:before="160"/>
        <w:contextualSpacing w:val="0"/>
        <w:jc w:val="both"/>
        <w:rPr>
          <w:b/>
        </w:rPr>
      </w:pPr>
      <w:bookmarkStart w:id="40" w:name="_Ref12355780"/>
      <w:r w:rsidRPr="003A40C9">
        <w:rPr>
          <w:b/>
        </w:rPr>
        <w:t>Profesní způsobilost</w:t>
      </w:r>
      <w:bookmarkEnd w:id="40"/>
    </w:p>
    <w:p w14:paraId="1A6EC2F7" w14:textId="77777777" w:rsidR="00E4086F" w:rsidRPr="003A40C9" w:rsidRDefault="00E4086F" w:rsidP="009D6538">
      <w:pPr>
        <w:pStyle w:val="Odstavecseseznamem"/>
        <w:spacing w:before="120" w:after="120"/>
        <w:contextualSpacing w:val="0"/>
        <w:jc w:val="both"/>
        <w:rPr>
          <w:u w:val="single"/>
        </w:rPr>
      </w:pPr>
      <w:r w:rsidRPr="003A40C9">
        <w:rPr>
          <w:u w:val="single"/>
        </w:rPr>
        <w:t>Výpis z OR</w:t>
      </w:r>
    </w:p>
    <w:p w14:paraId="263A4F54" w14:textId="65112D3A" w:rsidR="00E4086F" w:rsidRDefault="00E4086F" w:rsidP="009D6538">
      <w:pPr>
        <w:pStyle w:val="Odstavecseseznamem"/>
        <w:spacing w:before="120" w:after="120"/>
        <w:contextualSpacing w:val="0"/>
        <w:jc w:val="both"/>
      </w:pPr>
      <w:r w:rsidRPr="003A40C9">
        <w:t xml:space="preserve">Tuto část profesní způsobilosti splní Dodavatel předložením </w:t>
      </w:r>
      <w:r w:rsidRPr="003A40C9">
        <w:rPr>
          <w:lang w:val="x-none"/>
        </w:rPr>
        <w:t>výpis</w:t>
      </w:r>
      <w:r w:rsidRPr="003A40C9">
        <w:t>u</w:t>
      </w:r>
      <w:r w:rsidRPr="003A40C9">
        <w:rPr>
          <w:lang w:val="x-none"/>
        </w:rPr>
        <w:t xml:space="preserve"> z obchodního rejstříku, pokud je v něm zapsán, či výpis</w:t>
      </w:r>
      <w:r w:rsidRPr="003A40C9">
        <w:t>u</w:t>
      </w:r>
      <w:r w:rsidRPr="003A40C9">
        <w:rPr>
          <w:lang w:val="x-none"/>
        </w:rPr>
        <w:t xml:space="preserve"> z jiné obdobné evidence,</w:t>
      </w:r>
      <w:r w:rsidRPr="003A40C9">
        <w:t xml:space="preserve"> pokud platné právní předpisy vyžadují, aby byl dodavatel v takové evidenci zapsán.</w:t>
      </w:r>
    </w:p>
    <w:p w14:paraId="5F00FCB6" w14:textId="77777777" w:rsidR="009D6538" w:rsidRPr="003A40C9" w:rsidRDefault="009D6538" w:rsidP="009D6538">
      <w:pPr>
        <w:pStyle w:val="Odstavecseseznamem"/>
        <w:spacing w:before="120" w:after="120"/>
        <w:contextualSpacing w:val="0"/>
        <w:jc w:val="both"/>
      </w:pPr>
    </w:p>
    <w:p w14:paraId="26021BF0" w14:textId="77777777" w:rsidR="00E4086F" w:rsidRPr="003A40C9" w:rsidRDefault="00E4086F" w:rsidP="009D6538">
      <w:pPr>
        <w:ind w:firstLine="709"/>
        <w:jc w:val="both"/>
        <w:rPr>
          <w:b/>
          <w:u w:val="single"/>
        </w:rPr>
      </w:pPr>
      <w:r w:rsidRPr="003A40C9">
        <w:rPr>
          <w:b/>
          <w:u w:val="single"/>
        </w:rPr>
        <w:t>způsob prokázání:</w:t>
      </w:r>
    </w:p>
    <w:p w14:paraId="6DA2EBC8" w14:textId="4129E239" w:rsidR="004471A7" w:rsidRPr="003A40C9" w:rsidRDefault="004471A7" w:rsidP="009D6538">
      <w:pPr>
        <w:pStyle w:val="Zkladntext"/>
        <w:spacing w:before="57"/>
        <w:ind w:left="720" w:right="111"/>
        <w:jc w:val="both"/>
      </w:pPr>
      <w:r w:rsidRPr="003A40C9">
        <w:t xml:space="preserve">Dodavatel předloží výpis z obchodního rejstříku, či výpis z jiné obdobné evidence. </w:t>
      </w:r>
      <w:r w:rsidRPr="003A40C9">
        <w:rPr>
          <w:rFonts w:eastAsia="Calibri"/>
        </w:rPr>
        <w:t>Doklady prokazující profesní způsobilost podle § 77 odst. 1</w:t>
      </w:r>
      <w:r w:rsidRPr="003A40C9">
        <w:t xml:space="preserve"> zákona</w:t>
      </w:r>
      <w:r w:rsidRPr="003A40C9">
        <w:rPr>
          <w:rFonts w:eastAsia="Calibri"/>
        </w:rPr>
        <w:t xml:space="preserve"> musí prokazovat splnění požadovaného kritéria způsobilosti nejpozději v době 3 měsíců přede dnem podání Žádosti o zařazení do Systému kvalifikace</w:t>
      </w:r>
      <w:r w:rsidR="006F02D8" w:rsidRPr="00D504A0">
        <w:rPr>
          <w:rFonts w:eastAsia="Calibri"/>
        </w:rPr>
        <w:t>/</w:t>
      </w:r>
      <w:r w:rsidR="00F43CEE" w:rsidRPr="00F43CEE">
        <w:rPr>
          <w:rFonts w:eastAsia="Calibri"/>
        </w:rPr>
        <w:t>nebo vyzve-li zadavatel dodavatele k aktualizaci dokladů, pak před dnem zaslání Výzvy Zadavatele k aktualizaci dokladů</w:t>
      </w:r>
      <w:r w:rsidR="006F02D8" w:rsidRPr="00D504A0">
        <w:t xml:space="preserve"> v Systému kvalifikace</w:t>
      </w:r>
      <w:r w:rsidR="006F02D8" w:rsidRPr="00D504A0">
        <w:rPr>
          <w:rFonts w:eastAsia="Calibri"/>
        </w:rPr>
        <w:t>.</w:t>
      </w:r>
    </w:p>
    <w:p w14:paraId="2CD0D183" w14:textId="77777777" w:rsidR="00F14CC8" w:rsidRPr="003A40C9" w:rsidRDefault="00F14CC8" w:rsidP="00F14CC8">
      <w:pPr>
        <w:pStyle w:val="Odstavecseseznamem"/>
        <w:numPr>
          <w:ilvl w:val="0"/>
          <w:numId w:val="23"/>
        </w:numPr>
        <w:spacing w:before="240" w:after="120"/>
        <w:rPr>
          <w:u w:val="single"/>
        </w:rPr>
      </w:pPr>
      <w:r w:rsidRPr="003A40C9">
        <w:rPr>
          <w:u w:val="single"/>
        </w:rPr>
        <w:t>Živnostenské oprávnění</w:t>
      </w:r>
      <w:r w:rsidRPr="003A40C9">
        <w:rPr>
          <w:u w:val="single"/>
        </w:rPr>
        <w:tab/>
      </w:r>
    </w:p>
    <w:p w14:paraId="62024B48" w14:textId="77777777" w:rsidR="00F14CC8" w:rsidRDefault="00F14CC8" w:rsidP="00F14CC8">
      <w:pPr>
        <w:keepLines/>
        <w:spacing w:before="120" w:after="120" w:line="240" w:lineRule="auto"/>
        <w:ind w:left="681"/>
        <w:jc w:val="both"/>
      </w:pPr>
      <w:bookmarkStart w:id="41" w:name="_Ref411864898"/>
      <w:bookmarkStart w:id="42" w:name="_Ref494788698"/>
      <w:r w:rsidRPr="00016564">
        <w:t>Dodavatel musí prokázat</w:t>
      </w:r>
      <w:r>
        <w:t>, že je oprávněn podnikat v rozsahu odpovídajícímu předmětu veřejné zakázky, pokud jiné právní předpisy takové oprávnění vyžadují</w:t>
      </w:r>
      <w:bookmarkEnd w:id="41"/>
      <w:r>
        <w:t>. Zadavatel požaduje k prokázání této profesní způsobilosti předložení dokumentů, ze kterých bude vyplývat oprávnění k činnosti:</w:t>
      </w:r>
      <w:bookmarkEnd w:id="42"/>
    </w:p>
    <w:p w14:paraId="1698ABB8" w14:textId="072B142F" w:rsidR="00EB55CB" w:rsidRPr="00EB55CB" w:rsidRDefault="00EB55CB" w:rsidP="00EB55CB">
      <w:pPr>
        <w:ind w:left="709"/>
        <w:rPr>
          <w:rFonts w:cstheme="minorHAnsi"/>
          <w:b/>
          <w:bCs/>
        </w:rPr>
      </w:pPr>
      <w:r w:rsidRPr="00EB55CB">
        <w:rPr>
          <w:rFonts w:cstheme="minorHAnsi"/>
          <w:b/>
          <w:bCs/>
        </w:rPr>
        <w:t>a)</w:t>
      </w:r>
      <w:r w:rsidRPr="00EB55CB">
        <w:rPr>
          <w:rFonts w:cstheme="minorHAnsi"/>
          <w:b/>
          <w:bCs/>
        </w:rPr>
        <w:tab/>
        <w:t>Provádění staveb, jejich změn a odstraňování</w:t>
      </w:r>
      <w:r>
        <w:rPr>
          <w:rFonts w:cstheme="minorHAnsi"/>
          <w:b/>
          <w:bCs/>
        </w:rPr>
        <w:t xml:space="preserve"> a </w:t>
      </w:r>
    </w:p>
    <w:p w14:paraId="39958CAC" w14:textId="7A007487" w:rsidR="00E97CEE" w:rsidRDefault="00EB55CB" w:rsidP="00EB55CB">
      <w:pPr>
        <w:ind w:left="709"/>
        <w:rPr>
          <w:b/>
          <w:u w:val="single"/>
        </w:rPr>
      </w:pPr>
      <w:r w:rsidRPr="00EB55CB">
        <w:rPr>
          <w:rFonts w:cstheme="minorHAnsi"/>
          <w:b/>
          <w:bCs/>
        </w:rPr>
        <w:t>b)</w:t>
      </w:r>
      <w:r w:rsidRPr="00EB55CB">
        <w:rPr>
          <w:rFonts w:cstheme="minorHAnsi"/>
          <w:b/>
          <w:bCs/>
        </w:rPr>
        <w:tab/>
        <w:t>Montáž, opravy, revize a zkoušky elektrických zařízení, případně obdobných živnostenských oprávnění označených dle předpisu účinného v době jejich vzniku.</w:t>
      </w:r>
    </w:p>
    <w:p w14:paraId="46F5EA55" w14:textId="7299368D" w:rsidR="00E97CEE" w:rsidRDefault="00E97CEE" w:rsidP="00F14CC8">
      <w:pPr>
        <w:keepLines/>
        <w:spacing w:before="120" w:after="120" w:line="240" w:lineRule="auto"/>
        <w:ind w:firstLine="681"/>
        <w:jc w:val="both"/>
        <w:rPr>
          <w:b/>
          <w:u w:val="single"/>
        </w:rPr>
      </w:pPr>
    </w:p>
    <w:p w14:paraId="7ACEAC8A" w14:textId="65BE2AEF" w:rsidR="00DE3C7E" w:rsidRDefault="00DE3C7E" w:rsidP="00F14CC8">
      <w:pPr>
        <w:keepLines/>
        <w:spacing w:before="120" w:after="120" w:line="240" w:lineRule="auto"/>
        <w:ind w:firstLine="681"/>
        <w:jc w:val="both"/>
        <w:rPr>
          <w:b/>
          <w:u w:val="single"/>
        </w:rPr>
      </w:pPr>
    </w:p>
    <w:p w14:paraId="15869EE8" w14:textId="39427E59" w:rsidR="00F14CC8" w:rsidRPr="00CF461D" w:rsidRDefault="00F14CC8" w:rsidP="00F14CC8">
      <w:pPr>
        <w:keepLines/>
        <w:spacing w:before="120" w:after="120" w:line="240" w:lineRule="auto"/>
        <w:ind w:firstLine="681"/>
        <w:jc w:val="both"/>
        <w:rPr>
          <w:b/>
          <w:u w:val="single"/>
        </w:rPr>
      </w:pPr>
      <w:r w:rsidRPr="00CF461D">
        <w:rPr>
          <w:b/>
          <w:u w:val="single"/>
        </w:rPr>
        <w:lastRenderedPageBreak/>
        <w:t>způsob prokázání:</w:t>
      </w:r>
    </w:p>
    <w:p w14:paraId="7223E9D4" w14:textId="54B1767E" w:rsidR="00592C69" w:rsidRPr="00675202" w:rsidRDefault="00592C69" w:rsidP="00592C69">
      <w:pPr>
        <w:keepLines/>
        <w:spacing w:before="120" w:after="120" w:line="240" w:lineRule="auto"/>
        <w:ind w:left="681"/>
        <w:jc w:val="both"/>
        <w:rPr>
          <w:sz w:val="20"/>
          <w:szCs w:val="20"/>
        </w:rPr>
      </w:pPr>
      <w:bookmarkStart w:id="43" w:name="_Hlk29894468"/>
      <w:r w:rsidRPr="00302685">
        <w:rPr>
          <w:rFonts w:cstheme="minorHAnsi"/>
        </w:rPr>
        <w:t xml:space="preserve">Dodavatel předloží doklad o oprávnění k podnikání podle zvláštních právních předpisů v rozsahu odpovídajícím předmětu tohoto Systému kvalifikace, tedy v rozsahu výše uvedené činnosti, zejména doklad prokazující příslušné živnostenské oprávnění (výpis z živnostenského rejstříku - § 10 odst. 3 zák. č. 455/1991 Sb., o živnostenském podnikání ve znění pozdějších předpisů nebo </w:t>
      </w:r>
      <w:r>
        <w:rPr>
          <w:rFonts w:cstheme="minorHAnsi"/>
        </w:rPr>
        <w:t>stejnopis ohlášení s prokázaným doručením živnostenskému úřadu do vydání výpisu</w:t>
      </w:r>
      <w:r w:rsidRPr="00302685">
        <w:rPr>
          <w:rFonts w:cstheme="minorHAnsi"/>
        </w:rPr>
        <w:t>) či licenci</w:t>
      </w:r>
      <w:r>
        <w:rPr>
          <w:rFonts w:cstheme="minorHAnsi"/>
        </w:rPr>
        <w:t>.</w:t>
      </w:r>
    </w:p>
    <w:bookmarkEnd w:id="43"/>
    <w:p w14:paraId="34C01240" w14:textId="71B08410" w:rsidR="00F14CC8" w:rsidRDefault="00F14CC8" w:rsidP="00F14CC8">
      <w:pPr>
        <w:keepLines/>
        <w:spacing w:before="120" w:after="120" w:line="240" w:lineRule="auto"/>
        <w:ind w:left="681"/>
        <w:jc w:val="both"/>
      </w:pPr>
      <w:r w:rsidRPr="00CF461D">
        <w:t xml:space="preserve">Doklady podle </w:t>
      </w:r>
      <w:r>
        <w:t>tohoto odstavce</w:t>
      </w:r>
      <w:r w:rsidRPr="00CF461D">
        <w:t xml:space="preserve"> Dodavatel nemusí předložit, pokud právní předpisy v zemi jeho sídla obdobnou profesní způsobilost nevyžadují. V takovém případě předloží Dodavatel čestné prohlášení, že v zemi jeho sídla právní předpisy obdobnou profesní způsobilost pro plnění </w:t>
      </w:r>
      <w:r>
        <w:t>p</w:t>
      </w:r>
      <w:r w:rsidRPr="00CF461D">
        <w:t xml:space="preserve">ředmětu </w:t>
      </w:r>
      <w:r>
        <w:t>odpovídající kategorie Systému kvalifikace nevyžadují.</w:t>
      </w:r>
    </w:p>
    <w:p w14:paraId="1BC73D3F" w14:textId="77777777" w:rsidR="00DE3C7E" w:rsidRDefault="00DE3C7E" w:rsidP="00F14CC8">
      <w:pPr>
        <w:keepLines/>
        <w:spacing w:before="120" w:after="120" w:line="240" w:lineRule="auto"/>
        <w:ind w:left="681"/>
        <w:jc w:val="both"/>
      </w:pPr>
    </w:p>
    <w:p w14:paraId="7656770E" w14:textId="77777777" w:rsidR="00EB55CB" w:rsidRPr="00EB55CB" w:rsidRDefault="00EB55CB" w:rsidP="00EB55CB">
      <w:pPr>
        <w:pStyle w:val="Odstavecseseznamem"/>
        <w:numPr>
          <w:ilvl w:val="0"/>
          <w:numId w:val="23"/>
        </w:numPr>
        <w:spacing w:before="240" w:after="120"/>
        <w:rPr>
          <w:u w:val="single"/>
        </w:rPr>
      </w:pPr>
      <w:r w:rsidRPr="00EB55CB">
        <w:rPr>
          <w:u w:val="single"/>
        </w:rPr>
        <w:t xml:space="preserve">Dodavatel jako doklad prokazující jeho odbornou způsobilost předloží: </w:t>
      </w:r>
    </w:p>
    <w:p w14:paraId="6E22563C" w14:textId="14C15A3D" w:rsidR="00EB55CB" w:rsidRDefault="00EB55CB" w:rsidP="00EB55CB">
      <w:pPr>
        <w:keepLines/>
        <w:spacing w:before="120" w:after="120" w:line="240" w:lineRule="auto"/>
        <w:ind w:left="681"/>
        <w:jc w:val="both"/>
      </w:pPr>
      <w:r>
        <w:t>a)</w:t>
      </w:r>
      <w:r>
        <w:tab/>
      </w:r>
      <w:r w:rsidRPr="00EB55CB">
        <w:rPr>
          <w:b/>
        </w:rPr>
        <w:t>osvědčení o autorizaci</w:t>
      </w:r>
      <w:r>
        <w:t xml:space="preserve"> podle zákona č. 360/1992 Sb., o výkonu povolání autorizovaných architektů a o výkonu povolání autorizovaných inženýrů a techniků činných ve výstavbě, ve znění pozdějších předpisů pro obory Technologická zařízení staveb jejímž prostřednictvím zabezpečuje vybrané činnosti ve výstavbě;</w:t>
      </w:r>
    </w:p>
    <w:p w14:paraId="36532945" w14:textId="77777777" w:rsidR="00EB55CB" w:rsidRDefault="00EB55CB" w:rsidP="00EB55CB">
      <w:pPr>
        <w:keepLines/>
        <w:spacing w:before="120" w:after="120" w:line="240" w:lineRule="auto"/>
        <w:ind w:left="681"/>
        <w:jc w:val="both"/>
      </w:pPr>
      <w:r>
        <w:t>b)</w:t>
      </w:r>
      <w:r>
        <w:tab/>
      </w:r>
      <w:r w:rsidRPr="00EB55CB">
        <w:rPr>
          <w:b/>
        </w:rPr>
        <w:t>oprávnění k montáži a opravám elektrických zařízení</w:t>
      </w:r>
      <w:r>
        <w:t xml:space="preserve"> dodavatelským způsobem v rozsahu alespoň - vyhrazená elektrická zařízení min. pro napěťovou hladinu do 230 </w:t>
      </w:r>
      <w:proofErr w:type="spellStart"/>
      <w:r>
        <w:t>kV</w:t>
      </w:r>
      <w:proofErr w:type="spellEnd"/>
      <w:r>
        <w:t>, popř. pro napěťovou hladinu bez omezení napětí v objektech třídy A vydané organizací státního odborného dozoru nad bezpečností vyhrazených technických zařízení ve smyslu §154 a §155 zákona č. 500/2004 Sb., v platném znění a § 6a odst. 1 písm. c) zákona č. 174/1968 Sb. (TIČR - Technická inspekce České republiky);</w:t>
      </w:r>
    </w:p>
    <w:p w14:paraId="2F62FE14" w14:textId="77777777" w:rsidR="00EB55CB" w:rsidRDefault="00EB55CB" w:rsidP="00EB55CB">
      <w:pPr>
        <w:keepLines/>
        <w:spacing w:before="120" w:after="120" w:line="240" w:lineRule="auto"/>
        <w:ind w:left="681"/>
        <w:jc w:val="both"/>
      </w:pPr>
      <w:r>
        <w:t>c)</w:t>
      </w:r>
      <w:r>
        <w:tab/>
      </w:r>
      <w:r w:rsidRPr="00EB55CB">
        <w:rPr>
          <w:b/>
        </w:rPr>
        <w:t>oprávnění k revizi elektrických zařízení</w:t>
      </w:r>
      <w:r>
        <w:t xml:space="preserve"> dodavatelským způsobem v rozsahu alespoň - vyhrazená elektrická zařízení min. pro napěťovou hladinu do 230 </w:t>
      </w:r>
      <w:proofErr w:type="spellStart"/>
      <w:r>
        <w:t>kV</w:t>
      </w:r>
      <w:proofErr w:type="spellEnd"/>
      <w:r>
        <w:t>, popř. pro napěťovou hladinu bez omezení napětí v objektech třídy A vydané organizaci státního odborného dozoru nad bezpečností vyhrazených technických zařízení.</w:t>
      </w:r>
    </w:p>
    <w:p w14:paraId="03BA2015" w14:textId="77777777" w:rsidR="00EB55CB" w:rsidRDefault="00EB55CB" w:rsidP="00EB55CB">
      <w:pPr>
        <w:keepLines/>
        <w:spacing w:before="120" w:after="120" w:line="240" w:lineRule="auto"/>
        <w:ind w:left="681"/>
        <w:jc w:val="both"/>
      </w:pPr>
    </w:p>
    <w:p w14:paraId="166D7ECD" w14:textId="77777777" w:rsidR="00EB55CB" w:rsidRPr="00EB55CB" w:rsidRDefault="00EB55CB" w:rsidP="00EB55CB">
      <w:pPr>
        <w:keepLines/>
        <w:spacing w:before="120" w:after="120" w:line="240" w:lineRule="auto"/>
        <w:ind w:left="681"/>
        <w:jc w:val="both"/>
        <w:rPr>
          <w:u w:val="single"/>
        </w:rPr>
      </w:pPr>
      <w:r w:rsidRPr="00EB55CB">
        <w:rPr>
          <w:u w:val="single"/>
        </w:rPr>
        <w:t>Poznámka:</w:t>
      </w:r>
    </w:p>
    <w:p w14:paraId="01A648A8" w14:textId="77777777" w:rsidR="00EB55CB" w:rsidRDefault="00EB55CB" w:rsidP="00EB55CB">
      <w:pPr>
        <w:keepLines/>
        <w:spacing w:before="120" w:after="120" w:line="240" w:lineRule="auto"/>
        <w:ind w:left="681"/>
        <w:jc w:val="both"/>
      </w:pPr>
      <w:r>
        <w:t>Dodavatel je oprávněn předložit i jiné doklady k prokázání profesní způsobilosti, ze kterých bude patrné, že je oprávněn vykonávat na území ČR výše specifikovanou činnost, umožňuje-li to zvláštní právní předpis.</w:t>
      </w:r>
    </w:p>
    <w:p w14:paraId="3F18AAC7" w14:textId="1B0DB6CD" w:rsidR="00F766F6" w:rsidRDefault="00EB55CB" w:rsidP="00EB55CB">
      <w:pPr>
        <w:keepLines/>
        <w:spacing w:before="120" w:after="120" w:line="240" w:lineRule="auto"/>
        <w:ind w:left="681"/>
        <w:jc w:val="both"/>
      </w:pPr>
      <w:r>
        <w:t>V případě cizojazyčných dokumentů připojí účastník k dokumentům překlad do českého jazyka. Povinnost připojit k dokladům překlad do českého jazyka se nevztahuje na doklady ve slovenském jazyce. Doklady o vzdělání, např. vysokoškolské diplomy lze předkládat rovněž v latinském jazyce.</w:t>
      </w:r>
    </w:p>
    <w:p w14:paraId="782AA67E" w14:textId="77777777" w:rsidR="00EB55CB" w:rsidRDefault="00EB55CB" w:rsidP="00EB55CB">
      <w:pPr>
        <w:keepLines/>
        <w:spacing w:before="120" w:after="120" w:line="240" w:lineRule="auto"/>
        <w:ind w:left="681"/>
        <w:jc w:val="both"/>
      </w:pPr>
    </w:p>
    <w:p w14:paraId="0C3E6DBB" w14:textId="39A9831F" w:rsidR="00BB7D33" w:rsidRPr="00BB7D33" w:rsidRDefault="00BB7D33" w:rsidP="00BB7D33">
      <w:pPr>
        <w:pStyle w:val="Odstavecseseznamem"/>
        <w:numPr>
          <w:ilvl w:val="1"/>
          <w:numId w:val="11"/>
        </w:numPr>
        <w:spacing w:before="160"/>
        <w:contextualSpacing w:val="0"/>
        <w:jc w:val="both"/>
        <w:rPr>
          <w:b/>
        </w:rPr>
      </w:pPr>
      <w:r w:rsidRPr="00BB7D33">
        <w:rPr>
          <w:b/>
        </w:rPr>
        <w:t>Ostatní požadavky Zadavatele</w:t>
      </w:r>
    </w:p>
    <w:p w14:paraId="5009D4A0" w14:textId="49291468" w:rsidR="00A645C3" w:rsidRDefault="005727FB" w:rsidP="00A645C3">
      <w:pPr>
        <w:pStyle w:val="odstavec"/>
        <w:keepNext/>
        <w:keepLines/>
        <w:ind w:left="360" w:firstLine="349"/>
      </w:pPr>
      <w:r>
        <w:t xml:space="preserve">2.3.1 </w:t>
      </w:r>
      <w:r w:rsidR="00A645C3" w:rsidRPr="00830D40">
        <w:t>Ekonomická kvalifikace</w:t>
      </w:r>
    </w:p>
    <w:p w14:paraId="242ED712" w14:textId="77777777" w:rsidR="00A645C3" w:rsidRPr="00F154F3" w:rsidRDefault="00A645C3" w:rsidP="00A645C3">
      <w:pPr>
        <w:pStyle w:val="Odstavecseseznamem"/>
        <w:numPr>
          <w:ilvl w:val="0"/>
          <w:numId w:val="25"/>
        </w:numPr>
        <w:spacing w:before="240" w:after="120"/>
        <w:rPr>
          <w:u w:val="single"/>
        </w:rPr>
      </w:pPr>
      <w:r w:rsidRPr="00F154F3">
        <w:rPr>
          <w:u w:val="single"/>
        </w:rPr>
        <w:t>Obrat</w:t>
      </w:r>
    </w:p>
    <w:p w14:paraId="3AB7EBED" w14:textId="04E7C420" w:rsidR="003E13CD" w:rsidRPr="003E13CD" w:rsidRDefault="00E77E01" w:rsidP="003E13CD">
      <w:pPr>
        <w:ind w:left="681"/>
        <w:jc w:val="both"/>
      </w:pPr>
      <w:r w:rsidRPr="003E13CD">
        <w:t xml:space="preserve">Dodavatel musí prokázat, že za poslední 3 uzavřená účetní období dosáhl ročního obratu minimálně </w:t>
      </w:r>
      <w:r w:rsidR="00754441">
        <w:rPr>
          <w:b/>
        </w:rPr>
        <w:t>10</w:t>
      </w:r>
      <w:r w:rsidR="00AC05E4">
        <w:rPr>
          <w:b/>
        </w:rPr>
        <w:t>0</w:t>
      </w:r>
      <w:r w:rsidRPr="003E13CD">
        <w:rPr>
          <w:b/>
        </w:rPr>
        <w:t xml:space="preserve"> mil. Kč bez DPH</w:t>
      </w:r>
      <w:r w:rsidR="00390502">
        <w:t>.</w:t>
      </w:r>
    </w:p>
    <w:p w14:paraId="4F42A56D" w14:textId="77777777" w:rsidR="00A645C3" w:rsidRPr="00407255" w:rsidRDefault="00A645C3" w:rsidP="00A645C3">
      <w:pPr>
        <w:keepNext/>
        <w:spacing w:before="120" w:after="120"/>
        <w:ind w:left="709"/>
        <w:jc w:val="both"/>
        <w:rPr>
          <w:b/>
          <w:u w:val="single"/>
        </w:rPr>
      </w:pPr>
      <w:r w:rsidRPr="00407255">
        <w:rPr>
          <w:b/>
          <w:u w:val="single"/>
        </w:rPr>
        <w:lastRenderedPageBreak/>
        <w:t>způsob prokázání:</w:t>
      </w:r>
    </w:p>
    <w:p w14:paraId="4AD1162C" w14:textId="77777777" w:rsidR="00A645C3" w:rsidRDefault="00A645C3" w:rsidP="00A645C3">
      <w:pPr>
        <w:spacing w:after="120"/>
        <w:ind w:left="709"/>
        <w:jc w:val="both"/>
        <w:rPr>
          <w:rFonts w:cstheme="minorHAnsi"/>
          <w:snapToGrid w:val="0"/>
        </w:rPr>
      </w:pPr>
      <w:r>
        <w:t xml:space="preserve">Dodavatel předloží výkazy zisku a ztráty za poslední 3 uzavřená účetní období, ze kterých bude vyplývat splnění požadované výše ročního obratu. </w:t>
      </w:r>
      <w:r w:rsidRPr="00573CA9">
        <w:rPr>
          <w:rFonts w:cstheme="minorHAnsi"/>
          <w:lang w:eastAsia="cs-CZ"/>
        </w:rPr>
        <w:t xml:space="preserve">V případě, že </w:t>
      </w:r>
      <w:r>
        <w:rPr>
          <w:rFonts w:cstheme="minorHAnsi"/>
          <w:lang w:eastAsia="cs-CZ"/>
        </w:rPr>
        <w:t>Dodavatel</w:t>
      </w:r>
      <w:r w:rsidRPr="00573CA9">
        <w:rPr>
          <w:rFonts w:cstheme="minorHAnsi"/>
          <w:lang w:eastAsia="cs-CZ"/>
        </w:rPr>
        <w:t xml:space="preserve"> nevede účetnictví, předloží jako alternativu kopie částí daňových přiznání k DPFO, </w:t>
      </w:r>
      <w:r w:rsidRPr="00573CA9">
        <w:rPr>
          <w:rFonts w:cstheme="minorHAnsi"/>
          <w:snapToGrid w:val="0"/>
        </w:rPr>
        <w:t xml:space="preserve">podaných příslušnému Finančního úřadu za 3 bezprostředně předcházející zdaňovací období, ze kterých bude patrná výše jeho příjmů podle § 7 zákona č. 586/1992 Sb., o daních z příjmu, ve znění pozdějších předpisů (Příloha č. 1, řádek 101). </w:t>
      </w:r>
    </w:p>
    <w:p w14:paraId="524C6C14" w14:textId="77777777" w:rsidR="00A645C3" w:rsidRPr="00573CA9" w:rsidRDefault="00A645C3" w:rsidP="00A645C3">
      <w:pPr>
        <w:spacing w:after="120"/>
        <w:ind w:left="709"/>
        <w:jc w:val="both"/>
        <w:rPr>
          <w:rFonts w:cstheme="minorHAnsi"/>
          <w:snapToGrid w:val="0"/>
        </w:rPr>
      </w:pPr>
      <w:r>
        <w:rPr>
          <w:rFonts w:cstheme="minorHAnsi"/>
          <w:snapToGrid w:val="0"/>
        </w:rPr>
        <w:t>Zahraniční Dodavatel provede přepočet své národní měny na Kč, a to v kurzu stanoveném ČNB v den zveřejnění oznámení o zavedení tohoto systému kvalifikace.</w:t>
      </w:r>
    </w:p>
    <w:p w14:paraId="58DB09CA" w14:textId="4278E4AF" w:rsidR="00A645C3" w:rsidRDefault="00A645C3" w:rsidP="00A645C3">
      <w:pPr>
        <w:spacing w:before="120" w:after="120"/>
        <w:ind w:left="709"/>
        <w:jc w:val="both"/>
      </w:pPr>
      <w:r>
        <w:t>Jestliže Dodavatel vznikl později, postačí, předloží-li údaje o svém obratu v požadované výši za všechna účetní období od svého vzniku.</w:t>
      </w:r>
    </w:p>
    <w:p w14:paraId="52E998F9" w14:textId="4153D687" w:rsidR="006B2F04" w:rsidRPr="006B2F04" w:rsidRDefault="006B2F04" w:rsidP="006B2F04">
      <w:pPr>
        <w:spacing w:after="200" w:line="276" w:lineRule="auto"/>
        <w:ind w:left="709"/>
        <w:jc w:val="both"/>
        <w:rPr>
          <w:b/>
        </w:rPr>
      </w:pPr>
      <w:r w:rsidRPr="006B2F04">
        <w:rPr>
          <w:b/>
        </w:rPr>
        <w:t>Pokud dodavatelé v případě společné nabídky prokazují splnění této části kvalifikace společně jako celek, musí alespoň jeden z nich dosáhnout požadovaných hodnot. Nelze splnění tohoto kritéria dosáhnout součtem obratů jednotlivých dodavatelů.</w:t>
      </w:r>
    </w:p>
    <w:p w14:paraId="66137202" w14:textId="77777777" w:rsidR="00A645C3" w:rsidRPr="00027FBA" w:rsidRDefault="00A645C3" w:rsidP="00A645C3">
      <w:pPr>
        <w:spacing w:before="120" w:after="120"/>
        <w:ind w:left="709"/>
        <w:jc w:val="both"/>
        <w:rPr>
          <w:rFonts w:cstheme="minorHAnsi"/>
          <w:u w:val="single"/>
        </w:rPr>
      </w:pPr>
      <w:r w:rsidRPr="00027FBA">
        <w:rPr>
          <w:rFonts w:cstheme="minorHAnsi"/>
          <w:u w:val="single"/>
        </w:rPr>
        <w:t>Dodatek:</w:t>
      </w:r>
    </w:p>
    <w:p w14:paraId="13099896" w14:textId="416C4224" w:rsidR="00A645C3" w:rsidRDefault="00A645C3" w:rsidP="00A645C3">
      <w:pPr>
        <w:widowControl w:val="0"/>
        <w:spacing w:before="120" w:after="240" w:line="300" w:lineRule="auto"/>
        <w:ind w:left="709"/>
        <w:jc w:val="both"/>
        <w:rPr>
          <w:rFonts w:cstheme="minorHAnsi"/>
          <w:snapToGrid w:val="0"/>
        </w:rPr>
      </w:pPr>
      <w:r>
        <w:rPr>
          <w:rFonts w:cstheme="minorHAnsi"/>
          <w:snapToGrid w:val="0"/>
        </w:rPr>
        <w:t xml:space="preserve">pro účely zařazení Dodavatele do Systému kvalifikace se </w:t>
      </w:r>
      <w:r w:rsidRPr="00573CA9">
        <w:rPr>
          <w:rFonts w:cstheme="minorHAnsi"/>
          <w:snapToGrid w:val="0"/>
        </w:rPr>
        <w:t xml:space="preserve">obratem </w:t>
      </w:r>
      <w:r>
        <w:rPr>
          <w:rFonts w:cstheme="minorHAnsi"/>
          <w:snapToGrid w:val="0"/>
        </w:rPr>
        <w:t>rozumí</w:t>
      </w:r>
      <w:r w:rsidRPr="00573CA9">
        <w:rPr>
          <w:rFonts w:cstheme="minorHAnsi"/>
        </w:rPr>
        <w:t xml:space="preserve"> součet za pozice </w:t>
      </w:r>
      <w:r w:rsidRPr="00573CA9">
        <w:rPr>
          <w:rFonts w:cstheme="minorHAnsi"/>
          <w:snapToGrid w:val="0"/>
        </w:rPr>
        <w:t>z Výkazu zisku a ztráty - I. Tržby z prodeje výrobků a služeb a II. Tržby za prodej zboží za příslušné účetní období.</w:t>
      </w:r>
    </w:p>
    <w:p w14:paraId="76D397C7" w14:textId="77777777" w:rsidR="00AD6E1B" w:rsidRPr="00AD6E1B" w:rsidRDefault="00AD6E1B" w:rsidP="00AD6E1B">
      <w:pPr>
        <w:pStyle w:val="Odstavecseseznamem"/>
        <w:numPr>
          <w:ilvl w:val="1"/>
          <w:numId w:val="11"/>
        </w:numPr>
        <w:spacing w:before="160"/>
        <w:contextualSpacing w:val="0"/>
        <w:jc w:val="both"/>
        <w:rPr>
          <w:b/>
        </w:rPr>
      </w:pPr>
      <w:bookmarkStart w:id="44" w:name="_Hlk16486652"/>
      <w:r w:rsidRPr="00AD6E1B">
        <w:rPr>
          <w:b/>
        </w:rPr>
        <w:t>Ostatní požadavky Zadavatele</w:t>
      </w:r>
    </w:p>
    <w:p w14:paraId="2E72B092" w14:textId="33A3225A" w:rsidR="00AD6E1B" w:rsidRPr="00AD6E1B" w:rsidRDefault="00AD6E1B" w:rsidP="00AD6E1B">
      <w:pPr>
        <w:pStyle w:val="Nadpis1"/>
        <w:numPr>
          <w:ilvl w:val="2"/>
          <w:numId w:val="31"/>
        </w:numPr>
        <w:ind w:left="709" w:firstLine="0"/>
        <w:rPr>
          <w:rFonts w:asciiTheme="minorHAnsi" w:eastAsiaTheme="minorHAnsi" w:hAnsiTheme="minorHAnsi" w:cstheme="minorBidi"/>
          <w:sz w:val="22"/>
          <w:szCs w:val="22"/>
        </w:rPr>
      </w:pPr>
      <w:r w:rsidRPr="00AD6E1B">
        <w:rPr>
          <w:rFonts w:asciiTheme="minorHAnsi" w:eastAsiaTheme="minorHAnsi" w:hAnsiTheme="minorHAnsi" w:cstheme="minorBidi"/>
          <w:sz w:val="22"/>
          <w:szCs w:val="22"/>
        </w:rPr>
        <w:t>Pojištění</w:t>
      </w:r>
    </w:p>
    <w:p w14:paraId="513D3EAA" w14:textId="71323B9D" w:rsidR="00B518F3" w:rsidRDefault="008C28C0" w:rsidP="008A2A23">
      <w:pPr>
        <w:pStyle w:val="Odstavecseseznamem"/>
        <w:spacing w:before="120" w:after="120"/>
        <w:ind w:left="709"/>
        <w:contextualSpacing w:val="0"/>
        <w:jc w:val="both"/>
      </w:pPr>
      <w:bookmarkStart w:id="45" w:name="_Hlk19254963"/>
      <w:r w:rsidRPr="00C3488C">
        <w:t xml:space="preserve">Zadavatel požaduje, aby se Dodavatel zavázal, že stane-li se </w:t>
      </w:r>
      <w:r w:rsidRPr="00495308">
        <w:t xml:space="preserve">vybraným dodavatelem, sjedná si pojistnou smlouvu s předmětem a rozsahem pojištění stanoveným v </w:t>
      </w:r>
      <w:r>
        <w:t xml:space="preserve">zadávacích podmínkách </w:t>
      </w:r>
      <w:r w:rsidRPr="00401C3D">
        <w:t>jednotlivých výzev, tedy s předmětem pojištění odpovědnosti dodavatele za škodu způsobenou třetí osobě s limitem pojistného plnění minimálně ve výši ceny veřejné zakázky, jenž bude uvedena v</w:t>
      </w:r>
      <w:r w:rsidR="00CB0E42">
        <w:t xml:space="preserve">e smlouvě </w:t>
      </w:r>
      <w:r w:rsidRPr="00401C3D">
        <w:t xml:space="preserve">o dílo u každé </w:t>
      </w:r>
      <w:r w:rsidRPr="00472586">
        <w:t>dílčí</w:t>
      </w:r>
      <w:r w:rsidR="003266D3">
        <w:t xml:space="preserve"> výzvy veřejné zakázky</w:t>
      </w:r>
      <w:r w:rsidRPr="00472586">
        <w:t xml:space="preserve">. </w:t>
      </w:r>
      <w:r w:rsidR="008B6210" w:rsidRPr="008B6210">
        <w:t>Dále bude pojistná smlouva obsahovat také pojištění odpovědnosti za škodu na věcech převzatých nebo na věcech užívaných (limit pojistného plnění min. 1 000 000 Kč).</w:t>
      </w:r>
      <w:r w:rsidR="008B6210">
        <w:t xml:space="preserve"> </w:t>
      </w:r>
      <w:bookmarkEnd w:id="45"/>
      <w:r w:rsidR="008A2A23" w:rsidRPr="008A2A23">
        <w:t>V podmínkách vymezených v každé dílčí výzvě může zadavatel uvést upravené požadavky případně další podmínky pojistné smlouvy např. že pojistná smlouva bude obsahovat také pojištění odpovědnosti za škodu na věcech převzatých nebo na věcech užívaných s limitem pojistného plnění.</w:t>
      </w:r>
    </w:p>
    <w:p w14:paraId="1D29F764" w14:textId="77777777" w:rsidR="008A2A23" w:rsidRDefault="008A2A23" w:rsidP="008A2A23">
      <w:pPr>
        <w:pStyle w:val="Odstavecseseznamem"/>
        <w:spacing w:before="120" w:after="120"/>
        <w:ind w:left="709"/>
        <w:contextualSpacing w:val="0"/>
        <w:jc w:val="both"/>
        <w:rPr>
          <w:b/>
          <w:u w:val="single"/>
        </w:rPr>
      </w:pPr>
    </w:p>
    <w:p w14:paraId="0DFD7E1C" w14:textId="61F00D5B" w:rsidR="00AD6E1B" w:rsidRPr="00B518F3" w:rsidRDefault="00AD6E1B" w:rsidP="00AD6E1B">
      <w:pPr>
        <w:pStyle w:val="Odstavecseseznamem"/>
        <w:spacing w:before="120" w:after="120"/>
        <w:ind w:left="709"/>
        <w:contextualSpacing w:val="0"/>
        <w:rPr>
          <w:b/>
          <w:u w:val="single"/>
        </w:rPr>
      </w:pPr>
      <w:r w:rsidRPr="00B518F3">
        <w:rPr>
          <w:b/>
          <w:u w:val="single"/>
        </w:rPr>
        <w:t>způsob prokázání:</w:t>
      </w:r>
    </w:p>
    <w:p w14:paraId="50DBAF65" w14:textId="77777777" w:rsidR="00AD6E1B" w:rsidRPr="00C3488C" w:rsidRDefault="00AD6E1B" w:rsidP="00AD6E1B">
      <w:pPr>
        <w:pStyle w:val="Odstavecseseznamem"/>
        <w:spacing w:before="120" w:after="120"/>
        <w:ind w:left="709"/>
        <w:contextualSpacing w:val="0"/>
        <w:jc w:val="both"/>
      </w:pPr>
      <w:r w:rsidRPr="00C3488C">
        <w:t>Dodavatel předloží čestné prohlášení</w:t>
      </w:r>
      <w:r>
        <w:t xml:space="preserve">. </w:t>
      </w:r>
    </w:p>
    <w:p w14:paraId="16E49604" w14:textId="77777777" w:rsidR="00AD6E1B" w:rsidRPr="00C3488C" w:rsidRDefault="00AD6E1B" w:rsidP="00AD6E1B">
      <w:pPr>
        <w:pStyle w:val="Odstavecseseznamem"/>
        <w:spacing w:before="120" w:after="120"/>
        <w:ind w:left="709"/>
        <w:contextualSpacing w:val="0"/>
        <w:jc w:val="both"/>
      </w:pPr>
      <w:r w:rsidRPr="00C3488C">
        <w:t>Kopii požadované pojistné smlouvy poté Dodavatel, stane-li se vybraným Dodavatelem, předloží před podpisem smlouvy na realizaci veřejné zakázky.</w:t>
      </w:r>
    </w:p>
    <w:p w14:paraId="5A5BCADA" w14:textId="77777777" w:rsidR="00AD6E1B" w:rsidRPr="00495308" w:rsidRDefault="00AD6E1B" w:rsidP="00AD6E1B">
      <w:pPr>
        <w:pStyle w:val="Odstavecseseznamem"/>
        <w:spacing w:before="120" w:after="120"/>
        <w:ind w:left="709"/>
        <w:contextualSpacing w:val="0"/>
        <w:jc w:val="both"/>
      </w:pPr>
      <w:r w:rsidRPr="00C3488C">
        <w:t xml:space="preserve">Pro vyloučení všech pochybností Zadavatel uvádí, že bude-li nabídka jednoho Dodavatele v budoucí Sektorové veřejné zakázce vybrána jako ekonomicky nejvýhodnější pro více částí této zakázky, limity pojistného plnění předmětného pojištění se nesčítají a Dodavatel tak bude oprávněn předložit před podpisem smlouvy kopii pouze jedné pojistné smlouvy odpovídající </w:t>
      </w:r>
      <w:r w:rsidRPr="00495308">
        <w:t>stanoveným požadavkům.</w:t>
      </w:r>
    </w:p>
    <w:p w14:paraId="0E81FE44" w14:textId="77777777" w:rsidR="00AD6E1B" w:rsidRPr="00495308" w:rsidRDefault="00AD6E1B" w:rsidP="00AD6E1B">
      <w:pPr>
        <w:widowControl w:val="0"/>
        <w:spacing w:before="120" w:after="240"/>
        <w:ind w:left="709"/>
        <w:jc w:val="both"/>
        <w:rPr>
          <w:rFonts w:cstheme="minorHAnsi"/>
          <w:snapToGrid w:val="0"/>
        </w:rPr>
      </w:pPr>
      <w:r w:rsidRPr="00495308">
        <w:rPr>
          <w:rFonts w:cstheme="minorHAnsi"/>
          <w:snapToGrid w:val="0"/>
        </w:rPr>
        <w:lastRenderedPageBreak/>
        <w:t xml:space="preserve">Pokud </w:t>
      </w:r>
      <w:r>
        <w:rPr>
          <w:rFonts w:cstheme="minorHAnsi"/>
          <w:snapToGrid w:val="0"/>
        </w:rPr>
        <w:t>dodavatel</w:t>
      </w:r>
      <w:r w:rsidRPr="00495308">
        <w:rPr>
          <w:rFonts w:cstheme="minorHAnsi"/>
          <w:snapToGrid w:val="0"/>
        </w:rPr>
        <w:t xml:space="preserve"> takovou pojistnou smlouvou již disponuje, uvede do čestného prohlášení tuto skutečnost.</w:t>
      </w:r>
    </w:p>
    <w:p w14:paraId="2C042DDA" w14:textId="77777777" w:rsidR="00AD6E1B" w:rsidRPr="00495308" w:rsidRDefault="00AD6E1B" w:rsidP="0006565A">
      <w:pPr>
        <w:widowControl w:val="0"/>
        <w:spacing w:before="120" w:after="240"/>
        <w:ind w:left="709"/>
        <w:jc w:val="both"/>
        <w:rPr>
          <w:rFonts w:cstheme="minorHAnsi"/>
          <w:snapToGrid w:val="0"/>
        </w:rPr>
      </w:pPr>
      <w:r w:rsidRPr="00AD14D6">
        <w:rPr>
          <w:rFonts w:cstheme="minorHAnsi"/>
          <w:snapToGrid w:val="0"/>
        </w:rPr>
        <w:t>Dodavatel pro splnění tohoto kvalifikačního kritéria může využít vzoru čestného prohlášení, který tvoří přílohu č. 3 těchto</w:t>
      </w:r>
      <w:r>
        <w:rPr>
          <w:rFonts w:cstheme="minorHAnsi"/>
          <w:snapToGrid w:val="0"/>
        </w:rPr>
        <w:t xml:space="preserve"> kvalifikačních podmínek</w:t>
      </w:r>
      <w:r w:rsidRPr="00495308">
        <w:rPr>
          <w:rFonts w:cstheme="minorHAnsi"/>
          <w:snapToGrid w:val="0"/>
        </w:rPr>
        <w:t>.</w:t>
      </w:r>
    </w:p>
    <w:p w14:paraId="2CA79E9A" w14:textId="7A3E9274" w:rsidR="00B237B7" w:rsidRPr="0006565A" w:rsidRDefault="00B237B7" w:rsidP="0006565A">
      <w:pPr>
        <w:ind w:left="709" w:right="114"/>
        <w:jc w:val="both"/>
        <w:rPr>
          <w:i/>
          <w:sz w:val="18"/>
          <w:szCs w:val="18"/>
        </w:rPr>
      </w:pPr>
      <w:bookmarkStart w:id="46" w:name="_Hlk20137630"/>
      <w:r w:rsidRPr="0006565A">
        <w:rPr>
          <w:i/>
          <w:sz w:val="18"/>
          <w:szCs w:val="18"/>
        </w:rPr>
        <w:t>Pozn.1</w:t>
      </w:r>
      <w:r w:rsidR="009C29DF">
        <w:rPr>
          <w:i/>
          <w:sz w:val="18"/>
          <w:szCs w:val="18"/>
        </w:rPr>
        <w:t xml:space="preserve">: </w:t>
      </w:r>
      <w:r w:rsidRPr="0006565A">
        <w:rPr>
          <w:i/>
          <w:sz w:val="18"/>
          <w:szCs w:val="18"/>
        </w:rPr>
        <w:t>Je-li pojistná smlouva vystavena v  jiné měně  než v Kč,  bude  hodnota limitu pojistného  plnění  a spoluúčasti na pojistné události přepočtena na Kč, a to v kurzu stanoveném ČNB v den zveřejnění oznámení o zavedení systému kvalifikace pro tuto kategorii ve</w:t>
      </w:r>
      <w:r w:rsidRPr="0006565A">
        <w:rPr>
          <w:i/>
          <w:spacing w:val="-4"/>
          <w:sz w:val="18"/>
          <w:szCs w:val="18"/>
        </w:rPr>
        <w:t xml:space="preserve"> </w:t>
      </w:r>
      <w:r w:rsidRPr="0006565A">
        <w:rPr>
          <w:i/>
          <w:sz w:val="18"/>
          <w:szCs w:val="18"/>
        </w:rPr>
        <w:t>VVZ.</w:t>
      </w:r>
    </w:p>
    <w:p w14:paraId="357C3810" w14:textId="77777777" w:rsidR="00B237B7" w:rsidRPr="0006565A" w:rsidRDefault="00B237B7" w:rsidP="0006565A">
      <w:pPr>
        <w:spacing w:before="120" w:after="240" w:line="300" w:lineRule="auto"/>
        <w:ind w:left="709"/>
        <w:jc w:val="both"/>
        <w:rPr>
          <w:rFonts w:cstheme="minorHAnsi"/>
          <w:bCs/>
          <w:i/>
          <w:snapToGrid w:val="0"/>
          <w:sz w:val="18"/>
          <w:szCs w:val="18"/>
        </w:rPr>
      </w:pPr>
      <w:r w:rsidRPr="0006565A">
        <w:rPr>
          <w:rFonts w:cstheme="minorHAnsi"/>
          <w:i/>
          <w:snapToGrid w:val="0"/>
          <w:sz w:val="18"/>
          <w:szCs w:val="18"/>
        </w:rPr>
        <w:t xml:space="preserve">Pozn. 2: </w:t>
      </w:r>
      <w:r w:rsidRPr="0006565A">
        <w:rPr>
          <w:rFonts w:cstheme="minorHAnsi"/>
          <w:bCs/>
          <w:i/>
          <w:snapToGrid w:val="0"/>
          <w:sz w:val="18"/>
          <w:szCs w:val="18"/>
        </w:rPr>
        <w:t xml:space="preserve">Zadavatel uvádí, že v případě doložení certifikátu/potvrzení o pojištění je toto doložení dostatečné, pokud z něj je patrná platnost pojištění. Pokud ne, doporučuje zadavatel navíc v rámci jednotlivých veřejných zakázek doložení např. potvrzení o úhradě pojištění. </w:t>
      </w:r>
    </w:p>
    <w:p w14:paraId="797F878A" w14:textId="77777777" w:rsidR="00B237B7" w:rsidRPr="0006565A" w:rsidRDefault="00B237B7" w:rsidP="0006565A">
      <w:pPr>
        <w:widowControl w:val="0"/>
        <w:spacing w:before="120" w:after="240" w:line="300" w:lineRule="auto"/>
        <w:ind w:left="709"/>
        <w:jc w:val="both"/>
        <w:rPr>
          <w:rFonts w:cstheme="minorHAnsi"/>
          <w:bCs/>
          <w:i/>
          <w:snapToGrid w:val="0"/>
          <w:sz w:val="18"/>
          <w:szCs w:val="18"/>
        </w:rPr>
      </w:pPr>
      <w:r w:rsidRPr="0006565A">
        <w:rPr>
          <w:rFonts w:cstheme="minorHAnsi"/>
          <w:bCs/>
          <w:i/>
          <w:snapToGrid w:val="0"/>
          <w:sz w:val="18"/>
          <w:szCs w:val="18"/>
        </w:rPr>
        <w:t>Jako součást dokladů před podpisem smlouvy jednotlivých veřejných zakázek doloží účastník všeobecné obchodní podmínky pojištění. Pokud jsou volně přístupné, je dostačující uvedení www odkazu, na kterém jsou veřejně dostupné.</w:t>
      </w:r>
    </w:p>
    <w:p w14:paraId="2C7FAF25" w14:textId="77777777" w:rsidR="00B237B7" w:rsidRPr="0006565A" w:rsidRDefault="00B237B7" w:rsidP="0006565A">
      <w:pPr>
        <w:widowControl w:val="0"/>
        <w:spacing w:before="120" w:after="240" w:line="300" w:lineRule="auto"/>
        <w:ind w:left="709"/>
        <w:jc w:val="both"/>
        <w:rPr>
          <w:rFonts w:cstheme="minorHAnsi"/>
          <w:b/>
          <w:i/>
          <w:snapToGrid w:val="0"/>
          <w:sz w:val="18"/>
          <w:szCs w:val="18"/>
        </w:rPr>
      </w:pPr>
      <w:r w:rsidRPr="0006565A">
        <w:rPr>
          <w:rFonts w:cstheme="minorHAnsi"/>
          <w:i/>
          <w:sz w:val="18"/>
          <w:szCs w:val="18"/>
        </w:rPr>
        <w:t>Pozn. 3: V případě, že má být předmět veřejné zakázky plněn společně několika účastníky (společná nabídka) musí být pojistná</w:t>
      </w:r>
      <w:r w:rsidRPr="0006565A">
        <w:rPr>
          <w:rFonts w:cstheme="minorHAnsi"/>
          <w:bCs/>
          <w:i/>
          <w:snapToGrid w:val="0"/>
          <w:sz w:val="18"/>
          <w:szCs w:val="18"/>
        </w:rPr>
        <w:t xml:space="preserve"> smlouva doložena pro všechny účastníky společné nabídky. Zadavatel však nevylučuje možnost, aby měl pojištění sjednané pouze vedoucí účastník sdružení, nicméně v takovém případě nesmějí pojistné podmínky vylučovat nárok na pojistné plnění pro případ, že by škoda byla způsobena jiným účastníkem sdružení. Pojistné podmínky tak musejí odpovídat principu společné a nerozdílné odpovědnosti, kterou účastníci sdružení ponesou vůči zadavateli.</w:t>
      </w:r>
    </w:p>
    <w:bookmarkEnd w:id="44"/>
    <w:bookmarkEnd w:id="46"/>
    <w:p w14:paraId="5DC3CAD9" w14:textId="77777777" w:rsidR="004A4E80" w:rsidRPr="00861F43" w:rsidRDefault="004A4E80" w:rsidP="0006565A">
      <w:pPr>
        <w:pStyle w:val="Odstavecseseznamem"/>
        <w:numPr>
          <w:ilvl w:val="1"/>
          <w:numId w:val="11"/>
        </w:numPr>
        <w:spacing w:before="160"/>
        <w:ind w:left="709" w:firstLine="0"/>
        <w:contextualSpacing w:val="0"/>
        <w:jc w:val="both"/>
        <w:rPr>
          <w:b/>
        </w:rPr>
      </w:pPr>
      <w:r w:rsidRPr="00861F43">
        <w:rPr>
          <w:b/>
        </w:rPr>
        <w:t>Obecná pravidla</w:t>
      </w:r>
    </w:p>
    <w:p w14:paraId="3B49D0B5" w14:textId="77777777" w:rsidR="004A4E80" w:rsidRPr="007D51DE" w:rsidRDefault="004A4E80" w:rsidP="004A4E80">
      <w:pPr>
        <w:spacing w:before="120" w:after="120"/>
        <w:ind w:left="709"/>
        <w:jc w:val="both"/>
      </w:pPr>
      <w:r w:rsidRPr="00861F43">
        <w:t>Nestanoví-li Zadavatel dále v Obecné nebo Zvláštní části výslovně jinak, předkládá Dodavatel pouze prosté kopie dokumentů prokazujících splnění kvalifikace či podmínek Zadavatele pro zařazení do Systému kvalifikace</w:t>
      </w:r>
      <w:r w:rsidRPr="007D51DE">
        <w:t xml:space="preserve">. </w:t>
      </w:r>
    </w:p>
    <w:p w14:paraId="19D87C7C" w14:textId="77777777" w:rsidR="004A4E80" w:rsidRPr="007D51DE" w:rsidRDefault="004A4E80" w:rsidP="004A4E80">
      <w:pPr>
        <w:spacing w:before="120" w:after="120"/>
        <w:ind w:left="709"/>
        <w:jc w:val="both"/>
      </w:pPr>
      <w:r w:rsidRPr="007D51DE">
        <w:t>Pokud není Dodavatel z důvodů, které mu nelze přičítat, schopen předložit požadovaný doklad, je oprávněn předložit jiný rovnocenný doklad.</w:t>
      </w:r>
    </w:p>
    <w:p w14:paraId="212C5486" w14:textId="77777777" w:rsidR="004A4E80" w:rsidRPr="007D51DE" w:rsidRDefault="004A4E80" w:rsidP="004A4E80">
      <w:pPr>
        <w:spacing w:before="120" w:after="120"/>
        <w:ind w:left="709"/>
        <w:jc w:val="both"/>
      </w:pPr>
      <w:r w:rsidRPr="007D51DE">
        <w:t xml:space="preserve">Není-li dále stanoveno jinak, není Dodavatel oprávněn nahradit předložení dokladů požadovaných touto Zvláštní částí čestným prohlášením. </w:t>
      </w:r>
    </w:p>
    <w:p w14:paraId="3CB36A5A" w14:textId="77777777" w:rsidR="004A4E80" w:rsidRPr="007D51DE" w:rsidRDefault="004A4E80" w:rsidP="004A4E80">
      <w:pPr>
        <w:spacing w:before="120" w:after="120"/>
        <w:ind w:left="709"/>
        <w:jc w:val="both"/>
      </w:pPr>
      <w:r w:rsidRPr="007D51DE">
        <w:t xml:space="preserve">Dodavatel může nahradit požadované doklady jednotným evropským osvědčením (dále jen „JEO“) pro veřejné zakázky ve smyslu § 87 ZZVZ. Vzor JEO je stanoven prováděcím nařízením Komise (EU) 2016/7 ze dne 5. ledna 2016, kterým se zavádí standardní formulář JEO pro veřejné zakázky (dostupný např. na internetové adrese: </w:t>
      </w:r>
      <w:hyperlink r:id="rId14" w:history="1">
        <w:r w:rsidRPr="007D51DE">
          <w:rPr>
            <w:rStyle w:val="Hypertextovodkaz"/>
            <w:color w:val="auto"/>
          </w:rPr>
          <w:t>http://eur-lex.europa.eu/legal-content/CS/TXT/?uri=uriserv%3AOJ.L_.2016.003.01.0016.01.CES</w:t>
        </w:r>
      </w:hyperlink>
      <w:r w:rsidRPr="007D51DE">
        <w:t>)</w:t>
      </w:r>
    </w:p>
    <w:p w14:paraId="4A03D816" w14:textId="77777777" w:rsidR="004A4E80" w:rsidRPr="007D51DE" w:rsidRDefault="004A4E80" w:rsidP="004A4E80">
      <w:pPr>
        <w:spacing w:before="120" w:after="120"/>
        <w:ind w:left="709"/>
        <w:jc w:val="both"/>
      </w:pPr>
      <w:r w:rsidRPr="007D51DE">
        <w:t xml:space="preserve">Doklady prokazující základní a profesní způsobilost definovanou v odstavcích </w:t>
      </w:r>
      <w:r>
        <w:fldChar w:fldCharType="begin"/>
      </w:r>
      <w:r>
        <w:instrText xml:space="preserve"> REF _Ref12355775 \r \h  \* MERGEFORMAT </w:instrText>
      </w:r>
      <w:r>
        <w:fldChar w:fldCharType="separate"/>
      </w:r>
      <w:r>
        <w:t>2.1</w:t>
      </w:r>
      <w:r>
        <w:fldChar w:fldCharType="end"/>
      </w:r>
      <w:r w:rsidRPr="007D51DE">
        <w:t xml:space="preserve"> a </w:t>
      </w:r>
      <w:r>
        <w:fldChar w:fldCharType="begin"/>
      </w:r>
      <w:r>
        <w:instrText xml:space="preserve"> REF _Ref12355780 \r \h  \* MERGEFORMAT </w:instrText>
      </w:r>
      <w:r>
        <w:fldChar w:fldCharType="separate"/>
      </w:r>
      <w:r>
        <w:t>2.2</w:t>
      </w:r>
      <w:r>
        <w:fldChar w:fldCharType="end"/>
      </w:r>
      <w:r>
        <w:t xml:space="preserve"> (vyjma dokladů osvědčujících splnění odborné způsobilosti)</w:t>
      </w:r>
      <w:r w:rsidRPr="007D51DE">
        <w:t xml:space="preserve"> tohoto dokumentu musí prokazovat splnění požadovaného kritéria způsobilosti nejpozději v době 3 měsíců přede dnem podání žádosti o zařazení dodavatele do Systému kvalifikac</w:t>
      </w:r>
      <w:r w:rsidRPr="00D504A0">
        <w:t>e</w:t>
      </w:r>
      <w:r w:rsidRPr="00D504A0">
        <w:rPr>
          <w:rFonts w:eastAsia="Calibri"/>
        </w:rPr>
        <w:t xml:space="preserve">/přede dnem zaslání </w:t>
      </w:r>
      <w:r w:rsidRPr="00D504A0">
        <w:t>Výzvy Zadavatele k aktualizaci dokladů v Systému kvalifikace.</w:t>
      </w:r>
    </w:p>
    <w:p w14:paraId="10859238" w14:textId="77777777" w:rsidR="004A4E80" w:rsidRPr="007D51DE" w:rsidRDefault="004A4E80" w:rsidP="004A4E80">
      <w:pPr>
        <w:spacing w:before="120" w:after="120"/>
        <w:ind w:left="709"/>
        <w:jc w:val="both"/>
      </w:pPr>
      <w:r w:rsidRPr="007D51DE">
        <w:t>Pokud Dodavatel prokazuje splnění některé z výše uvedených podmínek dokladem vystaveným na jméno fyzické osoby, musí k uvedenému dokladu připojit prohlášení, zda se jedná o zaměstnance Dodavatele. V případě, že se nejedná o zaměstnance Dodavatele, jedná se o prokázání splnění požadavků Zadavatele prostřednictvím jiné osoby a v takovém případě musí Dodavatel předložit doklady uvedené v Obecné části.</w:t>
      </w:r>
    </w:p>
    <w:p w14:paraId="6F473A18" w14:textId="77777777" w:rsidR="004A4E80" w:rsidRPr="007D51DE" w:rsidRDefault="004A4E80" w:rsidP="004A4E80">
      <w:pPr>
        <w:spacing w:before="120" w:after="120"/>
        <w:ind w:left="709"/>
        <w:jc w:val="both"/>
      </w:pPr>
      <w:r w:rsidRPr="007D51DE">
        <w:lastRenderedPageBreak/>
        <w:t>V případě, že byla kvalifikace získána v zahraničí, prokazuje se doklady vydanými podle právního řádu země, ve které byla získána, a to v rozsahu požadovaném Zadavatelem.</w:t>
      </w:r>
    </w:p>
    <w:p w14:paraId="1A8C9D10" w14:textId="77777777" w:rsidR="004A4E80" w:rsidRPr="007D51DE" w:rsidRDefault="004A4E80" w:rsidP="004A4E80">
      <w:pPr>
        <w:spacing w:before="120" w:after="120"/>
        <w:ind w:left="709"/>
        <w:jc w:val="both"/>
      </w:pPr>
      <w:r w:rsidRPr="007D51DE">
        <w:t>Zadavatel upozorňuje Dodavatele, že od vybraného Dodavatele si před podpisem smlouvy vyžádá předložení originálů nebo úředně ověřených kopií dokladů, které předložil za účelem zařazení do Systému kvalifikace, pokud takové doklady již nebyly Dodavatelem předloženy.</w:t>
      </w:r>
    </w:p>
    <w:p w14:paraId="1F72297C" w14:textId="77777777" w:rsidR="004A4E80" w:rsidRPr="00C60E60" w:rsidRDefault="004A4E80" w:rsidP="004A4E80">
      <w:pPr>
        <w:spacing w:before="120" w:after="120"/>
        <w:ind w:left="709"/>
        <w:jc w:val="both"/>
      </w:pPr>
      <w:r w:rsidRPr="007D51DE">
        <w:t>Případné další inf</w:t>
      </w:r>
      <w:r w:rsidRPr="00C60E60">
        <w:t>ormace k dokumentům požadovaným za účelem zařazení do Systému kvalifikace jsou uvedeny v Obecné části.</w:t>
      </w:r>
    </w:p>
    <w:p w14:paraId="79AE3623" w14:textId="77777777" w:rsidR="004A4E80" w:rsidRPr="00C60E60" w:rsidRDefault="004A4E80" w:rsidP="009C29DF">
      <w:pPr>
        <w:pStyle w:val="odstavec"/>
        <w:ind w:left="709"/>
        <w:jc w:val="both"/>
      </w:pPr>
      <w:r w:rsidRPr="00C60E60">
        <w:t xml:space="preserve">Za účelem usnadnění procesu zařazování Dodavatelů do Systému kvalifikace Zadavatel, jako přílohy Zvláštní části, poskytuje vzorové dokumenty, které doporučuje Dodavatelům k využití, resp. k nahrání v rámci své žádosti o zařazení do Systému kvalifikace prostřednictvím systému E-ZAK. </w:t>
      </w:r>
    </w:p>
    <w:p w14:paraId="2B5FD07B" w14:textId="77777777" w:rsidR="004A4E80" w:rsidRPr="00C60E60" w:rsidRDefault="004A4E80" w:rsidP="004A4E80">
      <w:pPr>
        <w:pStyle w:val="odstavec"/>
        <w:ind w:left="709"/>
      </w:pPr>
    </w:p>
    <w:p w14:paraId="15CDCA97" w14:textId="77777777" w:rsidR="004A4E80" w:rsidRPr="00C60E60" w:rsidRDefault="004A4E80" w:rsidP="004A4E80">
      <w:pPr>
        <w:pStyle w:val="Odstavecseseznamem"/>
        <w:numPr>
          <w:ilvl w:val="1"/>
          <w:numId w:val="11"/>
        </w:numPr>
        <w:spacing w:before="160"/>
        <w:contextualSpacing w:val="0"/>
        <w:jc w:val="both"/>
        <w:rPr>
          <w:b/>
        </w:rPr>
      </w:pPr>
      <w:r w:rsidRPr="00C60E60">
        <w:rPr>
          <w:b/>
        </w:rPr>
        <w:t>Poplatek za administraci žádostí Dodavatele</w:t>
      </w:r>
    </w:p>
    <w:p w14:paraId="12E1B669" w14:textId="79DB5BFF" w:rsidR="004A4E80" w:rsidRDefault="004A4E80" w:rsidP="004A4E80">
      <w:pPr>
        <w:spacing w:before="120" w:after="120"/>
        <w:ind w:left="709"/>
        <w:jc w:val="both"/>
      </w:pPr>
      <w:r w:rsidRPr="00C60E60">
        <w:t xml:space="preserve">Zadavatel nepožaduje v rámci </w:t>
      </w:r>
      <w:r>
        <w:t>tohoto systému kvalifikace</w:t>
      </w:r>
      <w:r w:rsidRPr="00C60E60">
        <w:t xml:space="preserve"> žádný poplatek od Dodavatele za účelem úhrady nákladů vynaložených za administraci Systému kvalifikace.</w:t>
      </w:r>
    </w:p>
    <w:p w14:paraId="71CACE3E" w14:textId="77777777" w:rsidR="00E4086F" w:rsidRPr="00830D40" w:rsidRDefault="00E4086F" w:rsidP="00E4086F">
      <w:pPr>
        <w:spacing w:before="120" w:after="120"/>
        <w:ind w:left="709"/>
        <w:jc w:val="both"/>
      </w:pPr>
      <w:bookmarkStart w:id="47" w:name="_Hlk15641526"/>
    </w:p>
    <w:p w14:paraId="40BEC024" w14:textId="3B0E517F" w:rsidR="00DA42B9" w:rsidRDefault="00DA42B9" w:rsidP="000C4A72">
      <w:pPr>
        <w:pStyle w:val="Nadpis1"/>
        <w:pageBreakBefore/>
        <w:spacing w:before="360" w:after="120"/>
        <w:ind w:left="425" w:hanging="425"/>
        <w:jc w:val="center"/>
        <w:rPr>
          <w:rFonts w:asciiTheme="minorHAnsi" w:hAnsiTheme="minorHAnsi" w:cstheme="minorHAnsi"/>
        </w:rPr>
      </w:pPr>
      <w:bookmarkStart w:id="48" w:name="_Toc11834521"/>
      <w:bookmarkStart w:id="49" w:name="_Toc15287828"/>
      <w:bookmarkEnd w:id="47"/>
      <w:r w:rsidRPr="00062EC5">
        <w:rPr>
          <w:rFonts w:asciiTheme="minorHAnsi" w:hAnsiTheme="minorHAnsi" w:cstheme="minorHAnsi"/>
        </w:rPr>
        <w:lastRenderedPageBreak/>
        <w:t>Kategorie</w:t>
      </w:r>
      <w:r w:rsidR="00A54628" w:rsidRPr="00062EC5">
        <w:rPr>
          <w:rFonts w:asciiTheme="minorHAnsi" w:hAnsiTheme="minorHAnsi" w:cstheme="minorHAnsi"/>
        </w:rPr>
        <w:t>/Části</w:t>
      </w:r>
      <w:r w:rsidRPr="00062EC5">
        <w:rPr>
          <w:rFonts w:asciiTheme="minorHAnsi" w:hAnsiTheme="minorHAnsi" w:cstheme="minorHAnsi"/>
        </w:rPr>
        <w:t xml:space="preserve"> </w:t>
      </w:r>
      <w:r w:rsidR="00902CEE">
        <w:rPr>
          <w:rFonts w:asciiTheme="minorHAnsi" w:hAnsiTheme="minorHAnsi" w:cstheme="minorHAnsi"/>
        </w:rPr>
        <w:t>„</w:t>
      </w:r>
      <w:r w:rsidR="00D05467">
        <w:rPr>
          <w:rFonts w:asciiTheme="minorHAnsi" w:hAnsiTheme="minorHAnsi" w:cstheme="minorHAnsi"/>
        </w:rPr>
        <w:t>Systém kvalifikace - Výměna vedení a rekonstrukce rozvoden</w:t>
      </w:r>
      <w:r w:rsidRPr="00062EC5">
        <w:rPr>
          <w:rFonts w:asciiTheme="minorHAnsi" w:hAnsiTheme="minorHAnsi" w:cstheme="minorHAnsi"/>
        </w:rPr>
        <w:t>“</w:t>
      </w:r>
    </w:p>
    <w:p w14:paraId="37A95C1F" w14:textId="773FE661" w:rsidR="00CE757C" w:rsidRDefault="00CE757C" w:rsidP="00CE757C"/>
    <w:p w14:paraId="13160496" w14:textId="77777777" w:rsidR="0078379D" w:rsidRPr="000C4A72" w:rsidRDefault="0078379D" w:rsidP="00A56AA3">
      <w:pPr>
        <w:pStyle w:val="Odstavecseseznamem"/>
        <w:spacing w:before="240" w:after="120"/>
        <w:ind w:left="360"/>
        <w:contextualSpacing w:val="0"/>
        <w:rPr>
          <w:vanish/>
        </w:rPr>
      </w:pPr>
    </w:p>
    <w:p w14:paraId="4EBAA185" w14:textId="77777777" w:rsidR="0078379D" w:rsidRPr="000C4A72" w:rsidRDefault="0078379D" w:rsidP="00A56AA3">
      <w:pPr>
        <w:pStyle w:val="Odstavecseseznamem"/>
        <w:spacing w:before="240" w:after="120"/>
        <w:ind w:left="360"/>
        <w:contextualSpacing w:val="0"/>
        <w:rPr>
          <w:vanish/>
        </w:rPr>
      </w:pPr>
    </w:p>
    <w:p w14:paraId="68D3398A" w14:textId="5435A89D" w:rsidR="0078379D" w:rsidRPr="0011107C" w:rsidRDefault="0078379D" w:rsidP="0078379D">
      <w:pPr>
        <w:spacing w:before="600" w:after="120"/>
        <w:ind w:left="360"/>
        <w:rPr>
          <w:b/>
        </w:rPr>
      </w:pPr>
      <w:r w:rsidRPr="0011107C">
        <w:rPr>
          <w:b/>
        </w:rPr>
        <w:t>Část A</w:t>
      </w:r>
      <w:r w:rsidRPr="0011107C">
        <w:rPr>
          <w:b/>
        </w:rPr>
        <w:tab/>
      </w:r>
      <w:r w:rsidRPr="0011107C">
        <w:rPr>
          <w:b/>
        </w:rPr>
        <w:tab/>
      </w:r>
      <w:r w:rsidRPr="0011107C">
        <w:rPr>
          <w:b/>
        </w:rPr>
        <w:tab/>
      </w:r>
      <w:r w:rsidR="0011107C" w:rsidRPr="0011107C">
        <w:rPr>
          <w:b/>
        </w:rPr>
        <w:t>Výměna vedení</w:t>
      </w:r>
    </w:p>
    <w:p w14:paraId="0A535541" w14:textId="12F14D67" w:rsidR="0078379D" w:rsidRDefault="0078379D" w:rsidP="0078379D">
      <w:pPr>
        <w:spacing w:before="240" w:after="120"/>
        <w:ind w:left="360"/>
        <w:rPr>
          <w:b/>
        </w:rPr>
      </w:pPr>
      <w:r w:rsidRPr="0011107C">
        <w:rPr>
          <w:b/>
        </w:rPr>
        <w:t>Část B</w:t>
      </w:r>
      <w:r w:rsidRPr="0011107C">
        <w:rPr>
          <w:b/>
        </w:rPr>
        <w:tab/>
      </w:r>
      <w:r w:rsidRPr="0011107C">
        <w:rPr>
          <w:b/>
        </w:rPr>
        <w:tab/>
      </w:r>
      <w:r w:rsidRPr="0011107C">
        <w:rPr>
          <w:b/>
        </w:rPr>
        <w:tab/>
      </w:r>
      <w:r w:rsidR="00D7377E">
        <w:rPr>
          <w:b/>
        </w:rPr>
        <w:t>r</w:t>
      </w:r>
      <w:r w:rsidR="0011107C" w:rsidRPr="0011107C">
        <w:rPr>
          <w:b/>
        </w:rPr>
        <w:t>ekonstrukce rozvoden</w:t>
      </w:r>
      <w:r w:rsidR="00E13856">
        <w:rPr>
          <w:b/>
        </w:rPr>
        <w:t xml:space="preserve"> včetně pokládky </w:t>
      </w:r>
      <w:r w:rsidR="00E13856" w:rsidRPr="00F43CEE">
        <w:rPr>
          <w:b/>
        </w:rPr>
        <w:t xml:space="preserve">kabelového vedení 110 </w:t>
      </w:r>
      <w:proofErr w:type="spellStart"/>
      <w:r w:rsidR="00E13856" w:rsidRPr="00F43CEE">
        <w:rPr>
          <w:b/>
        </w:rPr>
        <w:t>kV</w:t>
      </w:r>
      <w:proofErr w:type="spellEnd"/>
    </w:p>
    <w:p w14:paraId="47615DFF" w14:textId="666F6E96" w:rsidR="00E13856" w:rsidRDefault="00E13856" w:rsidP="0078379D">
      <w:pPr>
        <w:spacing w:before="240" w:after="120"/>
        <w:ind w:left="360"/>
        <w:rPr>
          <w:b/>
        </w:rPr>
      </w:pPr>
      <w:r>
        <w:rPr>
          <w:b/>
        </w:rPr>
        <w:t>Část C</w:t>
      </w:r>
      <w:r>
        <w:rPr>
          <w:b/>
        </w:rPr>
        <w:tab/>
      </w:r>
      <w:r>
        <w:rPr>
          <w:b/>
        </w:rPr>
        <w:tab/>
      </w:r>
      <w:r>
        <w:rPr>
          <w:b/>
        </w:rPr>
        <w:tab/>
      </w:r>
      <w:r w:rsidR="00D7377E">
        <w:rPr>
          <w:b/>
        </w:rPr>
        <w:t>r</w:t>
      </w:r>
      <w:r w:rsidRPr="0011107C">
        <w:rPr>
          <w:b/>
        </w:rPr>
        <w:t>ekonstrukce rozvoden</w:t>
      </w:r>
    </w:p>
    <w:p w14:paraId="5CA15408" w14:textId="3421B037" w:rsidR="0094417F" w:rsidRDefault="0094417F" w:rsidP="0078379D">
      <w:pPr>
        <w:spacing w:before="240" w:after="120"/>
        <w:ind w:left="360"/>
        <w:rPr>
          <w:b/>
        </w:rPr>
      </w:pPr>
    </w:p>
    <w:p w14:paraId="47B0182C" w14:textId="4E332EB3" w:rsidR="003D6DD0" w:rsidRPr="0011107C" w:rsidRDefault="00E13856" w:rsidP="0078379D">
      <w:pPr>
        <w:spacing w:before="240" w:after="120"/>
        <w:ind w:left="360"/>
        <w:rPr>
          <w:b/>
        </w:rPr>
      </w:pPr>
      <w:r>
        <w:rPr>
          <w:b/>
        </w:rPr>
        <w:t xml:space="preserve">Zadavatel k 1. </w:t>
      </w:r>
      <w:r w:rsidR="002B0D80">
        <w:rPr>
          <w:b/>
        </w:rPr>
        <w:t>4</w:t>
      </w:r>
      <w:r>
        <w:rPr>
          <w:b/>
        </w:rPr>
        <w:t xml:space="preserve">. 2022 mění název části kategorie B z původního: </w:t>
      </w:r>
      <w:r w:rsidR="00D7377E">
        <w:rPr>
          <w:b/>
        </w:rPr>
        <w:t>r</w:t>
      </w:r>
      <w:r>
        <w:rPr>
          <w:b/>
        </w:rPr>
        <w:t xml:space="preserve">ekonstrukce rozvoden na nově:  </w:t>
      </w:r>
      <w:r w:rsidR="00D7377E">
        <w:rPr>
          <w:b/>
        </w:rPr>
        <w:t>r</w:t>
      </w:r>
      <w:r>
        <w:rPr>
          <w:b/>
        </w:rPr>
        <w:t xml:space="preserve">ekonstrukce rozvoden včetně pokládky </w:t>
      </w:r>
      <w:r w:rsidRPr="00F43CEE">
        <w:rPr>
          <w:b/>
        </w:rPr>
        <w:t xml:space="preserve">kabelového vedení 110 </w:t>
      </w:r>
      <w:proofErr w:type="spellStart"/>
      <w:r w:rsidRPr="00F43CEE">
        <w:rPr>
          <w:b/>
        </w:rPr>
        <w:t>kV</w:t>
      </w:r>
      <w:proofErr w:type="spellEnd"/>
      <w:r>
        <w:rPr>
          <w:b/>
        </w:rPr>
        <w:t xml:space="preserve">, a rozšiřuje předmět plnění Systému kvalifikace o kategorii C část </w:t>
      </w:r>
      <w:r w:rsidR="00D7377E">
        <w:rPr>
          <w:b/>
        </w:rPr>
        <w:t>r</w:t>
      </w:r>
      <w:r>
        <w:rPr>
          <w:b/>
        </w:rPr>
        <w:t>ekonstrukce rozvoden.</w:t>
      </w:r>
    </w:p>
    <w:p w14:paraId="7610AFFA" w14:textId="0C283AD3" w:rsidR="000B4E71" w:rsidRPr="0011107C" w:rsidRDefault="000B4E71" w:rsidP="000B4E71">
      <w:pPr>
        <w:pStyle w:val="Nadpis1"/>
        <w:pageBreakBefore/>
        <w:spacing w:before="360" w:after="120"/>
        <w:ind w:left="425" w:hanging="425"/>
        <w:jc w:val="center"/>
        <w:rPr>
          <w:rFonts w:asciiTheme="minorHAnsi" w:hAnsiTheme="minorHAnsi" w:cstheme="minorHAnsi"/>
        </w:rPr>
      </w:pPr>
      <w:r w:rsidRPr="0011107C">
        <w:rPr>
          <w:rFonts w:asciiTheme="minorHAnsi" w:hAnsiTheme="minorHAnsi" w:cstheme="minorHAnsi"/>
        </w:rPr>
        <w:lastRenderedPageBreak/>
        <w:t xml:space="preserve">Zvláštní pravidla pro kategorii: </w:t>
      </w:r>
      <w:r w:rsidRPr="0011107C">
        <w:rPr>
          <w:rFonts w:asciiTheme="minorHAnsi" w:hAnsiTheme="minorHAnsi" w:cstheme="minorHAnsi"/>
        </w:rPr>
        <w:br/>
        <w:t xml:space="preserve">Část A - </w:t>
      </w:r>
      <w:r w:rsidR="0011107C" w:rsidRPr="0011107C">
        <w:rPr>
          <w:rFonts w:asciiTheme="minorHAnsi" w:hAnsiTheme="minorHAnsi" w:cstheme="minorHAnsi"/>
        </w:rPr>
        <w:t>Výměna vedení</w:t>
      </w:r>
    </w:p>
    <w:p w14:paraId="7575A1C8" w14:textId="77777777" w:rsidR="0020618E" w:rsidRDefault="0020618E" w:rsidP="0020618E">
      <w:pPr>
        <w:pStyle w:val="Odstavecseseznamem"/>
        <w:spacing w:before="120" w:after="120"/>
        <w:jc w:val="both"/>
        <w:rPr>
          <w:b/>
        </w:rPr>
      </w:pPr>
      <w:bookmarkStart w:id="50" w:name="_Toc7510475"/>
      <w:r>
        <w:rPr>
          <w:b/>
        </w:rPr>
        <w:t xml:space="preserve">2.3.2 </w:t>
      </w:r>
      <w:r w:rsidRPr="00560E08">
        <w:rPr>
          <w:b/>
        </w:rPr>
        <w:t>Technická kvalifikace</w:t>
      </w:r>
    </w:p>
    <w:p w14:paraId="3CCC6CF1" w14:textId="3A85FE9C" w:rsidR="0020618E" w:rsidRDefault="0020618E" w:rsidP="0020618E">
      <w:pPr>
        <w:pStyle w:val="Odstavecseseznamem"/>
        <w:spacing w:before="120" w:after="120"/>
        <w:jc w:val="both"/>
        <w:rPr>
          <w:b/>
        </w:rPr>
      </w:pPr>
    </w:p>
    <w:p w14:paraId="35A38A8E" w14:textId="77777777" w:rsidR="00155060" w:rsidRPr="001333D4" w:rsidRDefault="00155060" w:rsidP="00155060">
      <w:pPr>
        <w:pStyle w:val="Odstavecseseznamem"/>
        <w:numPr>
          <w:ilvl w:val="0"/>
          <w:numId w:val="26"/>
        </w:numPr>
        <w:spacing w:before="240" w:after="120"/>
        <w:rPr>
          <w:u w:val="single"/>
        </w:rPr>
      </w:pPr>
      <w:r w:rsidRPr="001333D4">
        <w:rPr>
          <w:u w:val="single"/>
        </w:rPr>
        <w:t>Referenční zakázky</w:t>
      </w:r>
    </w:p>
    <w:p w14:paraId="0D7EA350" w14:textId="27946260" w:rsidR="00EB55CB" w:rsidRPr="00155060" w:rsidRDefault="00155060" w:rsidP="00974AC0">
      <w:pPr>
        <w:spacing w:after="120"/>
        <w:ind w:left="709"/>
        <w:jc w:val="both"/>
      </w:pPr>
      <w:bookmarkStart w:id="51" w:name="_Hlk31639655"/>
      <w:r w:rsidRPr="001318BF">
        <w:rPr>
          <w:rFonts w:cstheme="minorHAnsi"/>
        </w:rPr>
        <w:t xml:space="preserve">Dodavatel prokáže kritéria technické kvalifikace předložením </w:t>
      </w:r>
      <w:r w:rsidR="003D6DD0" w:rsidRPr="008B1418">
        <w:rPr>
          <w:rFonts w:cstheme="minorHAnsi"/>
        </w:rPr>
        <w:t xml:space="preserve">seznamu stavebních prací poskytnutých za posledních 5 let </w:t>
      </w:r>
      <w:r w:rsidR="003D6DD0" w:rsidRPr="00BC4E6E">
        <w:rPr>
          <w:rFonts w:eastAsia="Times New Roman"/>
          <w:b/>
          <w:bCs/>
        </w:rPr>
        <w:t xml:space="preserve">před DNEM podání žádosti o </w:t>
      </w:r>
      <w:r w:rsidR="003D6DD0">
        <w:rPr>
          <w:rFonts w:eastAsia="Times New Roman"/>
          <w:b/>
          <w:bCs/>
        </w:rPr>
        <w:t>zařazení do Systému kvalifikace</w:t>
      </w:r>
      <w:r w:rsidR="003D6DD0" w:rsidRPr="00D504A0">
        <w:rPr>
          <w:rFonts w:eastAsia="Calibri"/>
        </w:rPr>
        <w:t>/</w:t>
      </w:r>
      <w:r w:rsidR="00F43CEE" w:rsidRPr="00F43CEE">
        <w:rPr>
          <w:rFonts w:eastAsia="Calibri"/>
        </w:rPr>
        <w:t>nebo vyzve-li zadavatel dodavatele k aktualizaci dokladů, pak před dnem zaslání Výzvy Zadavatele k aktualizaci dokladů</w:t>
      </w:r>
      <w:r w:rsidR="003D6DD0" w:rsidRPr="00D504A0">
        <w:t xml:space="preserve"> v Systému kvalifikace</w:t>
      </w:r>
      <w:r w:rsidR="003D6DD0">
        <w:rPr>
          <w:rFonts w:eastAsia="Calibri"/>
        </w:rPr>
        <w:t>,</w:t>
      </w:r>
      <w:r w:rsidR="00EB55CB" w:rsidRPr="00155060">
        <w:t xml:space="preserve"> včetně osvědčení objednatele o řádném poskytnutí a dokončení nejvýznamnějších z těchto prací; minimální úroveň pro splnění tohoto kritéria technické kvalifikace je stanovena na </w:t>
      </w:r>
      <w:r w:rsidR="00EB55CB" w:rsidRPr="00A71BFA">
        <w:rPr>
          <w:b/>
        </w:rPr>
        <w:t>nejméně 3 zakázky</w:t>
      </w:r>
      <w:r w:rsidR="00EB55CB" w:rsidRPr="00155060">
        <w:t xml:space="preserve">, jejichž součástí byla kompletní rekonstrukce nebo výstavba nového nadzemního vedení na napěťové hladině VVN včetně betonáže základů, stavby stožárů nebo jejich částí, montáže KZL (kombinovaná zemnící lana), montáže izolátorů, izolátorových závěsů a vodičů o finančním objemu těchto prací </w:t>
      </w:r>
      <w:r w:rsidR="00EB55CB" w:rsidRPr="00F1163A">
        <w:t xml:space="preserve">nejméně </w:t>
      </w:r>
      <w:r w:rsidR="00562AB9" w:rsidRPr="00F1163A">
        <w:rPr>
          <w:b/>
        </w:rPr>
        <w:t>3</w:t>
      </w:r>
      <w:r w:rsidR="00EB55CB" w:rsidRPr="00F1163A">
        <w:rPr>
          <w:b/>
        </w:rPr>
        <w:t>0</w:t>
      </w:r>
      <w:r w:rsidR="00EB55CB" w:rsidRPr="00F1163A">
        <w:t xml:space="preserve"> mil. Kč bez DPH</w:t>
      </w:r>
      <w:r w:rsidR="00EB55CB" w:rsidRPr="00155060">
        <w:t xml:space="preserve"> u každé ze zakázek.</w:t>
      </w:r>
    </w:p>
    <w:bookmarkEnd w:id="51"/>
    <w:p w14:paraId="4E4BDBEC" w14:textId="243F177C" w:rsidR="00EB55CB" w:rsidRDefault="00EB55CB" w:rsidP="00EB55CB">
      <w:pPr>
        <w:pStyle w:val="Odstavecseseznamem"/>
        <w:spacing w:before="120" w:after="120"/>
        <w:jc w:val="both"/>
        <w:rPr>
          <w:b/>
          <w:highlight w:val="yellow"/>
        </w:rPr>
      </w:pPr>
    </w:p>
    <w:p w14:paraId="4E10CD93" w14:textId="77777777" w:rsidR="00155060" w:rsidRDefault="00155060" w:rsidP="00155060">
      <w:pPr>
        <w:keepNext/>
        <w:spacing w:before="120" w:after="120"/>
        <w:ind w:left="709"/>
        <w:jc w:val="both"/>
        <w:rPr>
          <w:b/>
          <w:u w:val="single"/>
        </w:rPr>
      </w:pPr>
      <w:r w:rsidRPr="00C7139B">
        <w:rPr>
          <w:b/>
          <w:u w:val="single"/>
        </w:rPr>
        <w:t>způsob prokázání:</w:t>
      </w:r>
    </w:p>
    <w:p w14:paraId="5F32B2FD" w14:textId="21233B0C" w:rsidR="008B1418" w:rsidRPr="008B1418" w:rsidRDefault="008B1418" w:rsidP="00155060">
      <w:pPr>
        <w:spacing w:after="120"/>
        <w:ind w:left="709"/>
        <w:jc w:val="both"/>
        <w:rPr>
          <w:rFonts w:cstheme="minorHAnsi"/>
        </w:rPr>
      </w:pPr>
      <w:r w:rsidRPr="008B1418">
        <w:rPr>
          <w:rFonts w:cstheme="minorHAnsi"/>
        </w:rPr>
        <w:t xml:space="preserve">Uvedením seznamu stavebních prací poskytnutých za posledních 5 let </w:t>
      </w:r>
      <w:r w:rsidR="00D775C8" w:rsidRPr="00BC4E6E">
        <w:rPr>
          <w:rFonts w:eastAsia="Times New Roman"/>
          <w:b/>
          <w:bCs/>
        </w:rPr>
        <w:t xml:space="preserve">před DNEM podání žádosti o </w:t>
      </w:r>
      <w:r w:rsidR="00D775C8">
        <w:rPr>
          <w:rFonts w:eastAsia="Times New Roman"/>
          <w:b/>
          <w:bCs/>
        </w:rPr>
        <w:t>zařazení do Systému kvalifikace</w:t>
      </w:r>
      <w:r w:rsidR="006F02D8" w:rsidRPr="00D504A0">
        <w:rPr>
          <w:rFonts w:eastAsia="Calibri"/>
        </w:rPr>
        <w:t>/</w:t>
      </w:r>
      <w:r w:rsidR="00F43CEE" w:rsidRPr="00F43CEE">
        <w:rPr>
          <w:rFonts w:eastAsia="Calibri"/>
        </w:rPr>
        <w:t>nebo vyzve-li zadavatel dodavatele k aktualizaci dokladů, pak před dnem zaslání Výzvy Zadavatele k aktualizaci dokladů</w:t>
      </w:r>
      <w:r w:rsidR="006F02D8" w:rsidRPr="00D504A0">
        <w:t xml:space="preserve"> v Systému kvalifikace</w:t>
      </w:r>
      <w:r w:rsidR="006F02D8" w:rsidRPr="00D504A0">
        <w:rPr>
          <w:rFonts w:eastAsia="Calibri"/>
        </w:rPr>
        <w:t>.</w:t>
      </w:r>
      <w:r w:rsidR="00D775C8">
        <w:rPr>
          <w:rFonts w:eastAsia="Times New Roman"/>
        </w:rPr>
        <w:t xml:space="preserve"> prostřednictvím E-</w:t>
      </w:r>
      <w:r w:rsidR="00D775C8" w:rsidRPr="00BC4E6E">
        <w:rPr>
          <w:rFonts w:eastAsia="Times New Roman"/>
        </w:rPr>
        <w:t>ZAK.</w:t>
      </w:r>
      <w:r w:rsidR="00D775C8">
        <w:rPr>
          <w:rFonts w:cstheme="minorHAnsi"/>
        </w:rPr>
        <w:t xml:space="preserve"> (</w:t>
      </w:r>
      <w:r w:rsidR="00E975C9" w:rsidRPr="00E975C9">
        <w:rPr>
          <w:rFonts w:eastAsia="Times New Roman"/>
        </w:rPr>
        <w:t>př. Žádost o zařazení do systému kvalifikace byla podána 1.</w:t>
      </w:r>
      <w:r w:rsidR="00DA51B7">
        <w:rPr>
          <w:rFonts w:eastAsia="Times New Roman"/>
        </w:rPr>
        <w:t>1</w:t>
      </w:r>
      <w:r w:rsidR="00E975C9" w:rsidRPr="00E975C9">
        <w:rPr>
          <w:rFonts w:eastAsia="Times New Roman"/>
        </w:rPr>
        <w:t>.</w:t>
      </w:r>
      <w:r w:rsidR="00DA51B7" w:rsidRPr="00E975C9">
        <w:rPr>
          <w:rFonts w:eastAsia="Times New Roman"/>
        </w:rPr>
        <w:t>20</w:t>
      </w:r>
      <w:r w:rsidR="00DA51B7">
        <w:rPr>
          <w:rFonts w:eastAsia="Times New Roman"/>
        </w:rPr>
        <w:t>22</w:t>
      </w:r>
      <w:r w:rsidR="00E975C9" w:rsidRPr="00E975C9">
        <w:rPr>
          <w:rFonts w:eastAsia="Times New Roman"/>
        </w:rPr>
        <w:t>, tj. reference se týkají období 1.1.</w:t>
      </w:r>
      <w:r w:rsidR="00DA51B7" w:rsidRPr="00E975C9">
        <w:rPr>
          <w:rFonts w:eastAsia="Times New Roman"/>
        </w:rPr>
        <w:t>20</w:t>
      </w:r>
      <w:r w:rsidR="00DA51B7">
        <w:rPr>
          <w:rFonts w:eastAsia="Times New Roman"/>
        </w:rPr>
        <w:t>17</w:t>
      </w:r>
      <w:r w:rsidR="00E975C9" w:rsidRPr="00E975C9">
        <w:rPr>
          <w:rFonts w:eastAsia="Times New Roman"/>
        </w:rPr>
        <w:t>-1.1.</w:t>
      </w:r>
      <w:r w:rsidR="00DA51B7" w:rsidRPr="00E975C9">
        <w:rPr>
          <w:rFonts w:eastAsia="Times New Roman"/>
        </w:rPr>
        <w:t>20</w:t>
      </w:r>
      <w:r w:rsidR="00DA51B7">
        <w:rPr>
          <w:rFonts w:eastAsia="Times New Roman"/>
        </w:rPr>
        <w:t>22</w:t>
      </w:r>
      <w:r w:rsidR="00DA51B7" w:rsidRPr="00E975C9">
        <w:rPr>
          <w:rFonts w:eastAsia="Times New Roman"/>
        </w:rPr>
        <w:t>)</w:t>
      </w:r>
      <w:r w:rsidR="00DA51B7">
        <w:rPr>
          <w:rFonts w:eastAsia="Times New Roman"/>
        </w:rPr>
        <w:t>.</w:t>
      </w:r>
      <w:r w:rsidR="00DA51B7">
        <w:rPr>
          <w:rFonts w:cstheme="minorHAnsi"/>
        </w:rPr>
        <w:t xml:space="preserve"> </w:t>
      </w:r>
      <w:r w:rsidR="00111CD1">
        <w:rPr>
          <w:rFonts w:cstheme="minorHAnsi"/>
        </w:rPr>
        <w:t>F</w:t>
      </w:r>
      <w:r w:rsidRPr="008B1418">
        <w:rPr>
          <w:rFonts w:cstheme="minorHAnsi"/>
        </w:rPr>
        <w:t>ormulář pro prokázání splnění tohoto kvalifikačního předpokladu je v příloze této dokumentace</w:t>
      </w:r>
      <w:r w:rsidR="006E0709">
        <w:rPr>
          <w:rFonts w:cstheme="minorHAnsi"/>
        </w:rPr>
        <w:t>;</w:t>
      </w:r>
      <w:r w:rsidRPr="008B1418">
        <w:rPr>
          <w:rFonts w:cstheme="minorHAnsi"/>
        </w:rPr>
        <w:t xml:space="preserve"> </w:t>
      </w:r>
      <w:bookmarkStart w:id="52" w:name="_Hlk31639705"/>
      <w:r w:rsidRPr="00F307A5">
        <w:rPr>
          <w:rFonts w:cstheme="minorHAnsi"/>
          <w:u w:val="single"/>
        </w:rPr>
        <w:t>včetně osvědčení objednatele o řádném poskytnutí a dokončení nejvýznamnějších z těchto prací</w:t>
      </w:r>
      <w:r w:rsidR="006E0709" w:rsidRPr="00F307A5">
        <w:rPr>
          <w:rFonts w:cstheme="minorHAnsi"/>
          <w:u w:val="single"/>
        </w:rPr>
        <w:t xml:space="preserve"> (bude doloženo jako příloha</w:t>
      </w:r>
      <w:r w:rsidR="006E0709">
        <w:rPr>
          <w:rFonts w:cstheme="minorHAnsi"/>
        </w:rPr>
        <w:t>).</w:t>
      </w:r>
      <w:r w:rsidRPr="006E0709">
        <w:rPr>
          <w:rFonts w:cstheme="minorHAnsi"/>
        </w:rPr>
        <w:t xml:space="preserve"> Lhůta </w:t>
      </w:r>
      <w:r w:rsidRPr="008B1418">
        <w:rPr>
          <w:rFonts w:cstheme="minorHAnsi"/>
        </w:rPr>
        <w:t>nejdéle za posledních 5 let je splněna, pokud byla referenční stavba uvedená v příslušném seznamu v průběhu této doby dokončena a předána objednateli</w:t>
      </w:r>
      <w:r>
        <w:rPr>
          <w:rFonts w:cstheme="minorHAnsi"/>
        </w:rPr>
        <w:t>.</w:t>
      </w:r>
    </w:p>
    <w:p w14:paraId="75AB55BE" w14:textId="03135207" w:rsidR="00155060" w:rsidRPr="00683992" w:rsidRDefault="00155060" w:rsidP="00155060">
      <w:pPr>
        <w:spacing w:after="120"/>
        <w:ind w:left="709"/>
        <w:jc w:val="both"/>
        <w:rPr>
          <w:rFonts w:cstheme="minorHAnsi"/>
        </w:rPr>
      </w:pPr>
      <w:r w:rsidRPr="001318BF">
        <w:rPr>
          <w:rFonts w:cstheme="minorHAnsi"/>
        </w:rPr>
        <w:t xml:space="preserve">Pokud dodavatel použije jinou předlohu, než zadavatelem předepsanou, potom </w:t>
      </w:r>
      <w:r w:rsidRPr="00407046">
        <w:rPr>
          <w:rFonts w:cstheme="minorHAnsi"/>
        </w:rPr>
        <w:t xml:space="preserve">dodavatelem předložená významná </w:t>
      </w:r>
      <w:r w:rsidR="00111CD1" w:rsidRPr="00407046">
        <w:rPr>
          <w:rFonts w:cstheme="minorHAnsi"/>
        </w:rPr>
        <w:t>zakázka</w:t>
      </w:r>
      <w:r w:rsidRPr="00407046">
        <w:rPr>
          <w:rFonts w:cstheme="minorHAnsi"/>
        </w:rPr>
        <w:t xml:space="preserve"> musí obsahovat všechny údaje, které zadavatel v Příloze č. 4</w:t>
      </w:r>
      <w:r w:rsidR="00407046" w:rsidRPr="00407046">
        <w:rPr>
          <w:rFonts w:cstheme="minorHAnsi"/>
        </w:rPr>
        <w:t>a</w:t>
      </w:r>
      <w:r w:rsidRPr="00407046">
        <w:rPr>
          <w:rFonts w:cstheme="minorHAnsi"/>
        </w:rPr>
        <w:t xml:space="preserve"> vymezil. Zadavatel nevyžaduje podepsaný formulář do žádosti.</w:t>
      </w:r>
      <w:r w:rsidRPr="00683992">
        <w:rPr>
          <w:rFonts w:cstheme="minorHAnsi"/>
        </w:rPr>
        <w:t xml:space="preserve"> </w:t>
      </w:r>
    </w:p>
    <w:p w14:paraId="490555F4" w14:textId="77777777" w:rsidR="00155060" w:rsidRPr="00683992" w:rsidRDefault="00155060" w:rsidP="00155060">
      <w:pPr>
        <w:spacing w:after="120"/>
        <w:ind w:left="709"/>
        <w:jc w:val="both"/>
        <w:rPr>
          <w:rFonts w:cstheme="minorHAnsi"/>
        </w:rPr>
      </w:pPr>
      <w:r w:rsidRPr="00683992">
        <w:rPr>
          <w:rFonts w:cstheme="minorHAnsi"/>
        </w:rPr>
        <w:t>Dodavatel uvede kontakty na osoby zadavatele (objednatele), u kterých může zadavatel účastníkem uvedené informace ověřit.</w:t>
      </w:r>
    </w:p>
    <w:bookmarkEnd w:id="52"/>
    <w:p w14:paraId="7B21E7DF" w14:textId="25245895" w:rsidR="003D6DD0" w:rsidRPr="003D6DD0" w:rsidRDefault="003D6DD0" w:rsidP="00155060">
      <w:pPr>
        <w:pStyle w:val="Odstavecseseznamem"/>
        <w:spacing w:before="120" w:after="120"/>
        <w:jc w:val="both"/>
        <w:rPr>
          <w:rFonts w:eastAsia="Calibri"/>
          <w:i/>
          <w:iCs/>
          <w:sz w:val="20"/>
          <w:szCs w:val="20"/>
        </w:rPr>
      </w:pPr>
      <w:r w:rsidRPr="00E13856">
        <w:rPr>
          <w:rFonts w:cstheme="minorHAnsi"/>
          <w:i/>
          <w:iCs/>
          <w:sz w:val="20"/>
          <w:szCs w:val="20"/>
        </w:rPr>
        <w:t>Pozn.1:</w:t>
      </w:r>
      <w:r w:rsidRPr="003D6DD0">
        <w:rPr>
          <w:rFonts w:cstheme="minorHAnsi"/>
          <w:i/>
          <w:iCs/>
          <w:sz w:val="20"/>
          <w:szCs w:val="20"/>
        </w:rPr>
        <w:t xml:space="preserve"> Pokud je u požadavku na referenční zakázky uvedeno, že </w:t>
      </w:r>
      <w:r w:rsidRPr="00E13856">
        <w:rPr>
          <w:rFonts w:cstheme="minorHAnsi"/>
          <w:i/>
          <w:iCs/>
          <w:sz w:val="20"/>
          <w:szCs w:val="20"/>
        </w:rPr>
        <w:t>Dodavatel prokáže kritéria technické kvalifikace seznam</w:t>
      </w:r>
      <w:r w:rsidRPr="003D6DD0">
        <w:rPr>
          <w:rFonts w:cstheme="minorHAnsi"/>
          <w:i/>
          <w:iCs/>
          <w:sz w:val="20"/>
          <w:szCs w:val="20"/>
        </w:rPr>
        <w:t>em</w:t>
      </w:r>
      <w:r w:rsidRPr="00E13856">
        <w:rPr>
          <w:rFonts w:cstheme="minorHAnsi"/>
          <w:i/>
          <w:iCs/>
          <w:sz w:val="20"/>
          <w:szCs w:val="20"/>
        </w:rPr>
        <w:t xml:space="preserve"> stavebních prací poskytnutých za posledních 5 let </w:t>
      </w:r>
      <w:r w:rsidRPr="00E13856">
        <w:rPr>
          <w:rFonts w:eastAsia="Times New Roman"/>
          <w:i/>
          <w:iCs/>
          <w:sz w:val="20"/>
          <w:szCs w:val="20"/>
        </w:rPr>
        <w:t>před DNEM podání žádosti o zařazení do Systému kvalifikace</w:t>
      </w:r>
      <w:r w:rsidRPr="00E13856">
        <w:rPr>
          <w:rFonts w:eastAsia="Calibri"/>
          <w:i/>
          <w:iCs/>
          <w:sz w:val="20"/>
          <w:szCs w:val="20"/>
        </w:rPr>
        <w:t>/</w:t>
      </w:r>
      <w:r w:rsidR="00870693" w:rsidRPr="00870693">
        <w:rPr>
          <w:rFonts w:eastAsia="Calibri"/>
          <w:i/>
          <w:iCs/>
          <w:sz w:val="20"/>
          <w:szCs w:val="20"/>
        </w:rPr>
        <w:t xml:space="preserve">nebo vyzve-li zadavatel dodavatele k aktualizaci dokladů, pak </w:t>
      </w:r>
      <w:r w:rsidR="00F62B68">
        <w:rPr>
          <w:rFonts w:eastAsia="Calibri"/>
          <w:i/>
          <w:iCs/>
          <w:sz w:val="20"/>
          <w:szCs w:val="20"/>
        </w:rPr>
        <w:t xml:space="preserve">nebo vyzve-li zadavatel dodavatele k aktualizaci dokladů, pak </w:t>
      </w:r>
      <w:r w:rsidR="00F43CEE">
        <w:rPr>
          <w:rFonts w:eastAsia="Calibri"/>
          <w:i/>
          <w:iCs/>
          <w:sz w:val="20"/>
          <w:szCs w:val="20"/>
        </w:rPr>
        <w:t>nebo vyzve-li zadavatel dodavatele k aktualizaci dokladů, pak před dnem zaslání Výzvy Zadavatele k aktualizaci dokladů</w:t>
      </w:r>
      <w:r w:rsidRPr="00E13856">
        <w:rPr>
          <w:i/>
          <w:iCs/>
          <w:sz w:val="20"/>
          <w:szCs w:val="20"/>
        </w:rPr>
        <w:t xml:space="preserve"> v Systému kvalifikace</w:t>
      </w:r>
      <w:r w:rsidRPr="00E13856">
        <w:rPr>
          <w:rFonts w:eastAsia="Calibri"/>
          <w:i/>
          <w:iCs/>
          <w:sz w:val="20"/>
          <w:szCs w:val="20"/>
        </w:rPr>
        <w:t>,</w:t>
      </w:r>
      <w:r w:rsidRPr="003D6DD0">
        <w:rPr>
          <w:rFonts w:eastAsia="Calibri"/>
          <w:i/>
          <w:iCs/>
          <w:sz w:val="20"/>
          <w:szCs w:val="20"/>
        </w:rPr>
        <w:t xml:space="preserve"> znamená to, že dodavatel je povinen na základě Výzvy zaslané zadavatelem předložit aktualizovaný seznam referenčních zakázek, které nebudou ukončeny více než 5 let ode dne zaslání Výzvy </w:t>
      </w:r>
      <w:r w:rsidR="008B1AA2" w:rsidRPr="008B1AA2">
        <w:rPr>
          <w:rFonts w:eastAsia="Calibri"/>
          <w:i/>
          <w:iCs/>
          <w:sz w:val="20"/>
          <w:szCs w:val="20"/>
        </w:rPr>
        <w:t>k aktualizaci dokladů</w:t>
      </w:r>
      <w:r w:rsidRPr="003D6DD0">
        <w:rPr>
          <w:rFonts w:eastAsia="Calibri"/>
          <w:i/>
          <w:iCs/>
          <w:sz w:val="20"/>
          <w:szCs w:val="20"/>
        </w:rPr>
        <w:t>.</w:t>
      </w:r>
    </w:p>
    <w:p w14:paraId="0915ED34" w14:textId="77777777" w:rsidR="003D6DD0" w:rsidRPr="00E13856" w:rsidRDefault="003D6DD0" w:rsidP="00155060">
      <w:pPr>
        <w:pStyle w:val="Odstavecseseznamem"/>
        <w:spacing w:before="120" w:after="120"/>
        <w:jc w:val="both"/>
        <w:rPr>
          <w:rFonts w:eastAsia="Calibri"/>
          <w:i/>
          <w:iCs/>
          <w:sz w:val="20"/>
          <w:szCs w:val="20"/>
        </w:rPr>
      </w:pPr>
    </w:p>
    <w:p w14:paraId="6B79CAC2" w14:textId="40182EF3" w:rsidR="00155060" w:rsidRPr="00AC5F4F" w:rsidRDefault="00973691" w:rsidP="003D6DD0">
      <w:pPr>
        <w:pStyle w:val="Odstavecseseznamem"/>
        <w:spacing w:before="120" w:after="120"/>
        <w:jc w:val="both"/>
        <w:rPr>
          <w:u w:val="single"/>
        </w:rPr>
      </w:pPr>
      <w:proofErr w:type="spellStart"/>
      <w:r w:rsidRPr="00DA51B7">
        <w:rPr>
          <w:u w:val="single"/>
        </w:rPr>
        <w:t>ii</w:t>
      </w:r>
      <w:proofErr w:type="spellEnd"/>
      <w:r w:rsidRPr="00DA51B7">
        <w:rPr>
          <w:u w:val="single"/>
        </w:rPr>
        <w:t xml:space="preserve">) </w:t>
      </w:r>
      <w:r w:rsidR="00155060" w:rsidRPr="00DA51B7">
        <w:rPr>
          <w:u w:val="single"/>
        </w:rPr>
        <w:t>Seznam techniků nebo technických útvarů</w:t>
      </w:r>
      <w:r w:rsidR="00155060" w:rsidRPr="00AC5F4F">
        <w:rPr>
          <w:u w:val="single"/>
        </w:rPr>
        <w:t xml:space="preserve"> </w:t>
      </w:r>
    </w:p>
    <w:p w14:paraId="3A645A4E" w14:textId="77777777" w:rsidR="00155060" w:rsidRPr="004E4029" w:rsidRDefault="00155060" w:rsidP="00155060">
      <w:pPr>
        <w:autoSpaceDE w:val="0"/>
        <w:autoSpaceDN w:val="0"/>
        <w:adjustRightInd w:val="0"/>
        <w:spacing w:before="120" w:after="120" w:line="240" w:lineRule="auto"/>
        <w:ind w:left="709"/>
        <w:jc w:val="both"/>
        <w:rPr>
          <w:rFonts w:cstheme="minorHAnsi"/>
        </w:rPr>
      </w:pPr>
      <w:r w:rsidRPr="004E4029">
        <w:rPr>
          <w:rFonts w:cstheme="minorHAnsi"/>
        </w:rPr>
        <w:t>Tato kritéria technické kvalifikace splňuje dodavatel, který předloží seznam oso</w:t>
      </w:r>
      <w:r>
        <w:rPr>
          <w:rFonts w:cstheme="minorHAnsi"/>
        </w:rPr>
        <w:t>b</w:t>
      </w:r>
      <w:r w:rsidRPr="004E4029">
        <w:rPr>
          <w:rFonts w:cstheme="minorHAnsi"/>
        </w:rPr>
        <w:t xml:space="preserve">, kteří se budou podílet na realizaci </w:t>
      </w:r>
      <w:r>
        <w:rPr>
          <w:rFonts w:cstheme="minorHAnsi"/>
        </w:rPr>
        <w:t>případných plnění</w:t>
      </w:r>
      <w:r w:rsidRPr="004E4029">
        <w:rPr>
          <w:rFonts w:cstheme="minorHAnsi"/>
        </w:rPr>
        <w:t>. Seznam techniků musí obsahovat nejméně:</w:t>
      </w:r>
    </w:p>
    <w:p w14:paraId="4F40DED9" w14:textId="643AEDD5" w:rsidR="00EB55CB" w:rsidRPr="00352B83" w:rsidRDefault="00EB55CB" w:rsidP="00AC5F4F">
      <w:pPr>
        <w:pStyle w:val="Odstavecseseznamem"/>
        <w:numPr>
          <w:ilvl w:val="0"/>
          <w:numId w:val="33"/>
        </w:numPr>
        <w:spacing w:before="120" w:after="120"/>
        <w:jc w:val="both"/>
      </w:pPr>
      <w:r w:rsidRPr="00352B83">
        <w:lastRenderedPageBreak/>
        <w:t xml:space="preserve">osvědčení o vzdělání a odborné kvalifikaci osob vztahující se k předmětu zakázky </w:t>
      </w:r>
      <w:r w:rsidR="0038057A">
        <w:t xml:space="preserve">                           </w:t>
      </w:r>
      <w:r w:rsidRPr="00352B83">
        <w:t>(k požadovaným stavebním pracím); minimální úroveň pro splnění tohoto kritéria je stanovena:</w:t>
      </w:r>
    </w:p>
    <w:p w14:paraId="06B21D2D" w14:textId="77777777" w:rsidR="00EB55CB" w:rsidRPr="00352B83" w:rsidRDefault="00EB55CB" w:rsidP="00EB55CB">
      <w:pPr>
        <w:pStyle w:val="Odstavecseseznamem"/>
        <w:spacing w:before="120" w:after="120"/>
        <w:jc w:val="both"/>
      </w:pPr>
    </w:p>
    <w:p w14:paraId="7A1601DD" w14:textId="23CF5351" w:rsidR="00EB55CB" w:rsidRPr="00CF3DE2" w:rsidRDefault="00901ECA" w:rsidP="00EB55CB">
      <w:pPr>
        <w:pStyle w:val="Odstavecseseznamem"/>
        <w:spacing w:before="120" w:after="120"/>
        <w:jc w:val="both"/>
        <w:rPr>
          <w:u w:val="single"/>
        </w:rPr>
      </w:pPr>
      <w:r>
        <w:rPr>
          <w:u w:val="single"/>
        </w:rPr>
        <w:t xml:space="preserve">a) </w:t>
      </w:r>
      <w:r w:rsidR="00EB55CB" w:rsidRPr="00CF3DE2">
        <w:rPr>
          <w:u w:val="single"/>
        </w:rPr>
        <w:t>Vedoucí zakázky</w:t>
      </w:r>
    </w:p>
    <w:p w14:paraId="221AC03A" w14:textId="448812C9" w:rsidR="00D9107E" w:rsidRDefault="00EB55CB" w:rsidP="00D9107E">
      <w:pPr>
        <w:pStyle w:val="Odstavecseseznamem"/>
        <w:spacing w:before="120" w:after="120"/>
        <w:jc w:val="both"/>
      </w:pPr>
      <w:r w:rsidRPr="00352B83">
        <w:t>-</w:t>
      </w:r>
      <w:r w:rsidRPr="00352B83">
        <w:tab/>
      </w:r>
      <w:r w:rsidR="00D9107E">
        <w:t>alespoň SŠ vzdělání (doloženo kopií dokladu o nejvýše ukončeném vzdělání),</w:t>
      </w:r>
    </w:p>
    <w:p w14:paraId="774D480F" w14:textId="432C3C3F" w:rsidR="00D9107E" w:rsidRDefault="00D9107E" w:rsidP="00D9107E">
      <w:pPr>
        <w:pStyle w:val="Odstavecseseznamem"/>
        <w:spacing w:before="120" w:after="120"/>
        <w:ind w:left="1418" w:hanging="698"/>
        <w:jc w:val="both"/>
      </w:pPr>
      <w:r>
        <w:t>-</w:t>
      </w:r>
      <w:r>
        <w:tab/>
        <w:t>kvalifikace min. § 6 vyhlášky</w:t>
      </w:r>
      <w:r w:rsidR="0038057A">
        <w:t xml:space="preserve"> č.</w:t>
      </w:r>
      <w:r>
        <w:t xml:space="preserve"> 50/1978 Sb., o odborné způsobilosti v energetice (doložena kopie</w:t>
      </w:r>
      <w:r w:rsidR="003266D3">
        <w:t xml:space="preserve"> </w:t>
      </w:r>
      <w:r w:rsidR="00DA62D9">
        <w:t>dokladu</w:t>
      </w:r>
      <w:r>
        <w:t>),</w:t>
      </w:r>
    </w:p>
    <w:p w14:paraId="6AD2633A" w14:textId="77777777" w:rsidR="00D9107E" w:rsidRDefault="00D9107E" w:rsidP="00D9107E">
      <w:pPr>
        <w:pStyle w:val="Odstavecseseznamem"/>
        <w:spacing w:before="120" w:after="120"/>
        <w:jc w:val="both"/>
      </w:pPr>
      <w:r>
        <w:t>-</w:t>
      </w:r>
      <w:r>
        <w:tab/>
        <w:t>praxe min. 5 let v oboru stavebnictví, z toho min. 3 roky v řízení staveb,</w:t>
      </w:r>
    </w:p>
    <w:p w14:paraId="2435AAF9" w14:textId="69917FA5" w:rsidR="00D9107E" w:rsidRDefault="00D9107E" w:rsidP="00D9107E">
      <w:pPr>
        <w:pStyle w:val="Odstavecseseznamem"/>
        <w:spacing w:before="120" w:after="120"/>
        <w:jc w:val="both"/>
      </w:pPr>
      <w:r>
        <w:t>-</w:t>
      </w:r>
      <w:r>
        <w:tab/>
        <w:t xml:space="preserve">znalost českého nebo slovenského jazyka na pracovní úrovni umožňující běžnou komunikaci se zadavatelem, státními orgány a případně třetími osobami; zadavatel připouští možnost využití tlumočníka (v takovém případě, pokud nebude osoba vedoucího zakázky disponovat požadovanou znalostí českého jazyka, přiloží dodavatel prohlášení obsahující závazek zajistit ve vztahu k osobě vedoucího zakázky pro účely plnění veřejné zakázky </w:t>
      </w:r>
      <w:r w:rsidR="0038057A">
        <w:t xml:space="preserve">                            </w:t>
      </w:r>
      <w:r>
        <w:t>v nutném rozsahu na své náklady tlumočníka),</w:t>
      </w:r>
    </w:p>
    <w:p w14:paraId="6A665C7C" w14:textId="4D551DC5" w:rsidR="00EB55CB" w:rsidRDefault="00D9107E" w:rsidP="00D9107E">
      <w:pPr>
        <w:pStyle w:val="Odstavecseseznamem"/>
        <w:spacing w:before="120" w:after="120"/>
        <w:jc w:val="both"/>
      </w:pPr>
      <w:r>
        <w:t>-</w:t>
      </w:r>
      <w:r>
        <w:tab/>
        <w:t>referenční zakázky: zkušenost alespoň se třemi zakázkami, jejímž předmětem byla kompletní rekonstrukce nebo výstavba nového nadzemního vedení na napěťové hladině VVN včetně betonáže základů, stavby stožárů nebo jejich částí, montáže KZL, montáže izolátorů, izolátorových závěsů a vodičů o finančním objemu těchto prací nejméně 20 mil. Kč bez DPH, na kterých působil jako vedoucí zakázky nebo v obdobné pozici;</w:t>
      </w:r>
    </w:p>
    <w:p w14:paraId="5563E628" w14:textId="77777777" w:rsidR="00D9107E" w:rsidRPr="00CF3DE2" w:rsidRDefault="00D9107E" w:rsidP="00D9107E">
      <w:pPr>
        <w:pStyle w:val="Odstavecseseznamem"/>
        <w:spacing w:before="120" w:after="120"/>
        <w:jc w:val="both"/>
        <w:rPr>
          <w:u w:val="single"/>
        </w:rPr>
      </w:pPr>
    </w:p>
    <w:p w14:paraId="40B59AA3" w14:textId="66F01E6F" w:rsidR="00166F32" w:rsidRPr="00472586" w:rsidRDefault="00901ECA" w:rsidP="00166F32">
      <w:pPr>
        <w:pStyle w:val="Odstavecseseznamem"/>
        <w:spacing w:before="120" w:after="120"/>
        <w:jc w:val="both"/>
        <w:rPr>
          <w:u w:val="single"/>
        </w:rPr>
      </w:pPr>
      <w:r>
        <w:rPr>
          <w:u w:val="single"/>
        </w:rPr>
        <w:t xml:space="preserve">b) </w:t>
      </w:r>
      <w:r w:rsidR="00166F32" w:rsidRPr="00472586">
        <w:rPr>
          <w:u w:val="single"/>
        </w:rPr>
        <w:t xml:space="preserve">Stavbyvedoucí  </w:t>
      </w:r>
    </w:p>
    <w:p w14:paraId="11FA39BB" w14:textId="2BEE901F" w:rsidR="00166F32" w:rsidRPr="00472586" w:rsidRDefault="00166F32" w:rsidP="00166F32">
      <w:pPr>
        <w:pStyle w:val="Odstavecseseznamem"/>
        <w:spacing w:before="120" w:after="120"/>
        <w:jc w:val="both"/>
      </w:pPr>
      <w:r w:rsidRPr="00472586">
        <w:t>-</w:t>
      </w:r>
      <w:r w:rsidRPr="00472586">
        <w:tab/>
        <w:t>alespoň SŠ vzdělání</w:t>
      </w:r>
      <w:r w:rsidR="00D9107E">
        <w:t xml:space="preserve"> </w:t>
      </w:r>
      <w:r w:rsidR="00D9107E" w:rsidRPr="00D9107E">
        <w:t>(doloženo kopií dokladu o nejvýše ukončeném vzdělání),</w:t>
      </w:r>
    </w:p>
    <w:p w14:paraId="47857E98" w14:textId="44EB46B4" w:rsidR="00166F32" w:rsidRPr="00472586" w:rsidRDefault="00166F32" w:rsidP="00D9107E">
      <w:pPr>
        <w:pStyle w:val="Odstavecseseznamem"/>
        <w:spacing w:before="120" w:after="120"/>
        <w:ind w:left="1418" w:hanging="698"/>
        <w:jc w:val="both"/>
      </w:pPr>
      <w:r w:rsidRPr="00472586">
        <w:t>-</w:t>
      </w:r>
      <w:r w:rsidRPr="00472586">
        <w:tab/>
        <w:t>autorizace pro obor: Technologická zařízení staveb</w:t>
      </w:r>
      <w:r w:rsidR="00D9107E">
        <w:t xml:space="preserve"> </w:t>
      </w:r>
      <w:r w:rsidR="00D9107E" w:rsidRPr="00D9107E">
        <w:t xml:space="preserve"> (doloženo kopií osvědčení o autorizaci)</w:t>
      </w:r>
    </w:p>
    <w:p w14:paraId="675667E1" w14:textId="2D2FCCC4" w:rsidR="00166F32" w:rsidRPr="00472586" w:rsidRDefault="00166F32" w:rsidP="00D9107E">
      <w:pPr>
        <w:pStyle w:val="Odstavecseseznamem"/>
        <w:spacing w:before="120" w:after="120"/>
        <w:ind w:left="1418"/>
        <w:jc w:val="both"/>
      </w:pPr>
      <w:r w:rsidRPr="00472586">
        <w:t xml:space="preserve">kvalifikace min. § 8 vyhlášky </w:t>
      </w:r>
      <w:r w:rsidR="0038057A">
        <w:t xml:space="preserve">č. </w:t>
      </w:r>
      <w:r w:rsidRPr="00472586">
        <w:t>50/1978 Sb., o odborné způsobilosti v</w:t>
      </w:r>
      <w:r w:rsidR="00D9107E">
        <w:t> </w:t>
      </w:r>
      <w:r w:rsidRPr="00472586">
        <w:t>energetice</w:t>
      </w:r>
      <w:r w:rsidR="00D9107E">
        <w:t xml:space="preserve"> </w:t>
      </w:r>
      <w:r w:rsidR="00D9107E" w:rsidRPr="00D9107E">
        <w:t>(</w:t>
      </w:r>
      <w:r w:rsidR="003266D3">
        <w:t>doložena kopie dokladu</w:t>
      </w:r>
      <w:r w:rsidR="00D9107E" w:rsidRPr="00D9107E">
        <w:t>),</w:t>
      </w:r>
    </w:p>
    <w:p w14:paraId="78DC1AB2" w14:textId="77777777" w:rsidR="00166F32" w:rsidRPr="00472586" w:rsidRDefault="00166F32" w:rsidP="00166F32">
      <w:pPr>
        <w:pStyle w:val="Odstavecseseznamem"/>
        <w:spacing w:before="120" w:after="120"/>
        <w:jc w:val="both"/>
      </w:pPr>
      <w:r w:rsidRPr="00472586">
        <w:t>-</w:t>
      </w:r>
      <w:r w:rsidRPr="00472586">
        <w:tab/>
        <w:t>praxe min. 5 let v oboru stavebnictví, z toho min. 3 roky v řízení staveb,</w:t>
      </w:r>
    </w:p>
    <w:p w14:paraId="2EF91773" w14:textId="77777777" w:rsidR="00166F32" w:rsidRPr="00472586" w:rsidRDefault="00166F32" w:rsidP="00166F32">
      <w:pPr>
        <w:pStyle w:val="Odstavecseseznamem"/>
        <w:spacing w:before="120" w:after="120"/>
        <w:jc w:val="both"/>
      </w:pPr>
      <w:r w:rsidRPr="00472586">
        <w:t>-</w:t>
      </w:r>
      <w:r w:rsidRPr="00472586">
        <w:tab/>
        <w:t>znalost českého nebo slovenského jazyka na pracovní úrovni umožňující běžnou komunikaci se zadavatelem, státními orgány a případně třetími osobami; zadavatel připouští možnost využití tlumočníka (v takovém případě, pokud nebude osoba stavbyvedoucího disponovat požadovanou znalostí českého jazyka, přiloží dodavatel prohlášení obsahující závazek zajistit ve vztahu k osobě stavbyvedoucího pro účely plnění veřejné zakázky v nutném rozsahu na své náklady tlumočníka),</w:t>
      </w:r>
    </w:p>
    <w:p w14:paraId="25056920" w14:textId="77777777" w:rsidR="00166F32" w:rsidRPr="00352B83" w:rsidRDefault="00166F32" w:rsidP="00166F32">
      <w:pPr>
        <w:pStyle w:val="Odstavecseseznamem"/>
        <w:spacing w:before="120" w:after="120"/>
        <w:jc w:val="both"/>
      </w:pPr>
      <w:r w:rsidRPr="00472586">
        <w:t>-</w:t>
      </w:r>
      <w:r w:rsidRPr="00472586">
        <w:tab/>
        <w:t>referenční zakázky: zkušenost alespoň se třemi zakázkami, jejichž předmětem byla kompletní rekonstrukce nebo výstavba nového nadzemního vedení na napěťové hladině VVN včetně betonáže základů, stavby stožárů nebo jejich částí, montáže KZL, montáže izolátorů, izolátorových závěsů a vodičů o finančním objemu těchto prací nejméně 20 mil. Kč bez DPH u každé ze zakázek, na kterých působil ve funkci stavbyvedoucího nebo v obdobné pozici;</w:t>
      </w:r>
    </w:p>
    <w:p w14:paraId="5B9EBC00" w14:textId="77777777" w:rsidR="00166F32" w:rsidRDefault="00166F32" w:rsidP="00166F32">
      <w:pPr>
        <w:pStyle w:val="Odstavecseseznamem"/>
        <w:spacing w:before="120" w:after="120"/>
        <w:jc w:val="both"/>
        <w:rPr>
          <w:u w:val="single"/>
        </w:rPr>
      </w:pPr>
    </w:p>
    <w:p w14:paraId="3C3095CA" w14:textId="0601E1C2" w:rsidR="00EB55CB" w:rsidRPr="00352B83" w:rsidRDefault="00901ECA" w:rsidP="00EB55CB">
      <w:pPr>
        <w:pStyle w:val="Odstavecseseznamem"/>
        <w:spacing w:before="120" w:after="120"/>
        <w:jc w:val="both"/>
      </w:pPr>
      <w:r>
        <w:rPr>
          <w:u w:val="single"/>
        </w:rPr>
        <w:t xml:space="preserve">c) </w:t>
      </w:r>
      <w:r w:rsidR="00EB55CB" w:rsidRPr="00CF3DE2">
        <w:rPr>
          <w:u w:val="single"/>
        </w:rPr>
        <w:t>Vedoucí práce (mistr)</w:t>
      </w:r>
      <w:r w:rsidR="00EB55CB" w:rsidRPr="00352B83">
        <w:t xml:space="preserve"> – 3 osoby. Alespoň 3 osoby splňující každá níže uvedené požadavky,</w:t>
      </w:r>
    </w:p>
    <w:p w14:paraId="3BAD485E" w14:textId="7F55A8C7" w:rsidR="00D9107E" w:rsidRDefault="00EB55CB" w:rsidP="00D9107E">
      <w:pPr>
        <w:pStyle w:val="Odstavecseseznamem"/>
        <w:spacing w:before="120" w:after="120"/>
        <w:ind w:left="1418" w:hanging="698"/>
        <w:jc w:val="both"/>
      </w:pPr>
      <w:r w:rsidRPr="00352B83">
        <w:t>-</w:t>
      </w:r>
      <w:r w:rsidRPr="00352B83">
        <w:tab/>
      </w:r>
      <w:r w:rsidR="00D9107E">
        <w:t>alespoň vyučen v oboru elektro (doloženo kopií dokladu o nejvýše ukončeném vzdělání),</w:t>
      </w:r>
    </w:p>
    <w:p w14:paraId="01BE0017" w14:textId="12039CAB" w:rsidR="00D9107E" w:rsidRDefault="00D9107E" w:rsidP="00D9107E">
      <w:pPr>
        <w:pStyle w:val="Odstavecseseznamem"/>
        <w:spacing w:before="120" w:after="120"/>
        <w:ind w:left="1425" w:hanging="705"/>
        <w:jc w:val="both"/>
      </w:pPr>
      <w:r>
        <w:t>-</w:t>
      </w:r>
      <w:r>
        <w:tab/>
        <w:t xml:space="preserve">kvalifikace min. § 7 vyhlášky </w:t>
      </w:r>
      <w:r w:rsidR="0038057A">
        <w:t xml:space="preserve">č. </w:t>
      </w:r>
      <w:r>
        <w:t>50/1978 Sb., o odborné způsobilosti v energetice (</w:t>
      </w:r>
      <w:r w:rsidR="003266D3">
        <w:t>doložena kopie dokladu</w:t>
      </w:r>
      <w:r>
        <w:t>),</w:t>
      </w:r>
    </w:p>
    <w:p w14:paraId="63DB9EB6" w14:textId="77777777" w:rsidR="006B1545" w:rsidRDefault="00D9107E" w:rsidP="00D9107E">
      <w:pPr>
        <w:pStyle w:val="Odstavecseseznamem"/>
        <w:spacing w:before="120" w:after="120"/>
        <w:jc w:val="both"/>
      </w:pPr>
      <w:r>
        <w:t>-</w:t>
      </w:r>
      <w:r>
        <w:tab/>
        <w:t>praxe min. 5 let v oboru elektro, z toho min. 3 roky v obdobné pozici,</w:t>
      </w:r>
    </w:p>
    <w:p w14:paraId="581576DE" w14:textId="7A3F2782" w:rsidR="00EB55CB" w:rsidRPr="00352B83" w:rsidRDefault="00EB55CB" w:rsidP="00D9107E">
      <w:pPr>
        <w:pStyle w:val="Odstavecseseznamem"/>
        <w:spacing w:before="120" w:after="120"/>
        <w:jc w:val="both"/>
      </w:pPr>
      <w:r w:rsidRPr="00352B83">
        <w:t>-</w:t>
      </w:r>
      <w:r w:rsidRPr="00352B83">
        <w:tab/>
        <w:t xml:space="preserve">znalost českého nebo slovenského jazyka na pracovní úrovni umožňující běžnou komunikaci se zadavatelem, státními orgány a případně třetími osobami; zadavatel připouští </w:t>
      </w:r>
      <w:r w:rsidRPr="00352B83">
        <w:lastRenderedPageBreak/>
        <w:t>možnost využití tlumočníka (v takovém případě, pokud nebude osoba mistra disponovat požadovanou znalostí českého jazyka, přiloží dodavatel prohlášení obsahující závazek zajistit ve vztahu k osobě vedoucího práce (mistra) pro účely plnění veřejné zakázky v nutném rozsahu na své náklady tlumočníka),</w:t>
      </w:r>
    </w:p>
    <w:p w14:paraId="4A7E14C4" w14:textId="77777777" w:rsidR="00EB55CB" w:rsidRPr="00352B83" w:rsidRDefault="00EB55CB" w:rsidP="00EB55CB">
      <w:pPr>
        <w:pStyle w:val="Odstavecseseznamem"/>
        <w:spacing w:before="120" w:after="120"/>
        <w:jc w:val="both"/>
      </w:pPr>
      <w:r w:rsidRPr="00352B83">
        <w:t>-</w:t>
      </w:r>
      <w:r w:rsidRPr="00352B83">
        <w:tab/>
        <w:t>referenční zakázky: zkušenost alespoň se dvěma zakázkami, jejichž předmětem byla realizace kompletní rekonstrukce nebo výstavby nového nadzemního vedení na napěťové hladině VVN včetně betonáže základů, stavby stožárů nebo jejich částí, montáže KZL, montáže izolátorů, izolátorových závěsů a vodičů o finančním objemu těchto prací nejméně 20 mil. Kč bez DPH u každé ze zakázek, na kterých působil v obdobné pozici;</w:t>
      </w:r>
    </w:p>
    <w:p w14:paraId="61EF6F2E" w14:textId="77777777" w:rsidR="00EB55CB" w:rsidRPr="00352B83" w:rsidRDefault="00EB55CB" w:rsidP="00EB55CB">
      <w:pPr>
        <w:pStyle w:val="Odstavecseseznamem"/>
        <w:spacing w:before="120" w:after="120"/>
        <w:jc w:val="both"/>
      </w:pPr>
    </w:p>
    <w:p w14:paraId="39891898" w14:textId="4B004CDE" w:rsidR="00EB55CB" w:rsidRPr="00352B83" w:rsidRDefault="00901ECA" w:rsidP="00EB55CB">
      <w:pPr>
        <w:pStyle w:val="Odstavecseseznamem"/>
        <w:spacing w:before="120" w:after="120"/>
        <w:jc w:val="both"/>
      </w:pPr>
      <w:r>
        <w:rPr>
          <w:u w:val="single"/>
        </w:rPr>
        <w:t xml:space="preserve">d) </w:t>
      </w:r>
      <w:r w:rsidR="00EB55CB" w:rsidRPr="00CF3DE2">
        <w:rPr>
          <w:u w:val="single"/>
        </w:rPr>
        <w:t>Montér – 9 osob</w:t>
      </w:r>
      <w:r w:rsidR="00EB55CB" w:rsidRPr="00352B83">
        <w:t>. Alespoň 9 osob splňující každá níže uvedené požadavky:</w:t>
      </w:r>
    </w:p>
    <w:p w14:paraId="5B8153BD" w14:textId="0441D3D5" w:rsidR="00EB55CB" w:rsidRPr="00352B83" w:rsidRDefault="00EB55CB" w:rsidP="00EB55CB">
      <w:pPr>
        <w:pStyle w:val="Odstavecseseznamem"/>
        <w:spacing w:before="120" w:after="120"/>
        <w:jc w:val="both"/>
      </w:pPr>
      <w:r w:rsidRPr="00352B83">
        <w:t>-</w:t>
      </w:r>
      <w:r w:rsidRPr="00352B83">
        <w:tab/>
        <w:t xml:space="preserve">alespoň 6 osob splňující kvalifikaci min. § 4 vyhlášky </w:t>
      </w:r>
      <w:r w:rsidR="0038057A">
        <w:t xml:space="preserve">č. </w:t>
      </w:r>
      <w:r w:rsidRPr="00352B83">
        <w:t>50/1978 Sb., o odborné způsobilosti v</w:t>
      </w:r>
      <w:r w:rsidR="00612B16">
        <w:t> </w:t>
      </w:r>
      <w:r w:rsidRPr="00352B83">
        <w:t>energetice</w:t>
      </w:r>
      <w:r w:rsidR="00612B16">
        <w:t xml:space="preserve"> </w:t>
      </w:r>
      <w:r w:rsidR="00612B16" w:rsidRPr="00612B16">
        <w:t>(doložena kopie dokladu</w:t>
      </w:r>
      <w:r w:rsidR="00612B16">
        <w:t>)</w:t>
      </w:r>
      <w:r w:rsidRPr="00352B83">
        <w:t>,</w:t>
      </w:r>
    </w:p>
    <w:p w14:paraId="0B764F4F" w14:textId="3524CDEA" w:rsidR="00EB55CB" w:rsidRPr="00352B83" w:rsidRDefault="00EB55CB" w:rsidP="00EB55CB">
      <w:pPr>
        <w:pStyle w:val="Odstavecseseznamem"/>
        <w:spacing w:before="120" w:after="120"/>
        <w:jc w:val="both"/>
      </w:pPr>
      <w:r w:rsidRPr="00352B83">
        <w:t>-</w:t>
      </w:r>
      <w:r w:rsidRPr="00352B83">
        <w:tab/>
        <w:t xml:space="preserve">alespoň 3 osoby splňující kvalifikace min. § 6 vyhlášky </w:t>
      </w:r>
      <w:r w:rsidR="0038057A">
        <w:t xml:space="preserve">č. </w:t>
      </w:r>
      <w:r w:rsidRPr="00352B83">
        <w:t>50/1978 Sb., o odborné způsobilosti v</w:t>
      </w:r>
      <w:r w:rsidR="00612B16">
        <w:t> </w:t>
      </w:r>
      <w:r w:rsidRPr="00352B83">
        <w:t>energetice</w:t>
      </w:r>
      <w:r w:rsidR="00612B16">
        <w:t xml:space="preserve"> </w:t>
      </w:r>
      <w:r w:rsidR="00612B16" w:rsidRPr="00612B16">
        <w:t>(doložena kopie dokladu</w:t>
      </w:r>
      <w:r w:rsidR="00612B16">
        <w:t>)</w:t>
      </w:r>
      <w:r w:rsidRPr="00352B83">
        <w:t>,</w:t>
      </w:r>
    </w:p>
    <w:p w14:paraId="54CD2E6A" w14:textId="77777777" w:rsidR="00EB55CB" w:rsidRPr="00352B83" w:rsidRDefault="00EB55CB" w:rsidP="00EB55CB">
      <w:pPr>
        <w:pStyle w:val="Odstavecseseznamem"/>
        <w:spacing w:before="120" w:after="120"/>
        <w:jc w:val="both"/>
      </w:pPr>
      <w:r w:rsidRPr="00352B83">
        <w:t>-</w:t>
      </w:r>
      <w:r w:rsidRPr="00352B83">
        <w:tab/>
        <w:t>referenční zakázky: zkušenost alespoň s jednou zakázkou, jejímž předmětem byla kompletní rekonstrukce nebo výstavba nového nadzemního vedení na napěťové hladině VVN včetně betonáže základů, stavby stožárů nebo jejich částí, montáže KZL, montáže izolátorů a izolátorových závěsů, na které působil v obdobné pozici;</w:t>
      </w:r>
    </w:p>
    <w:p w14:paraId="5E7A727F" w14:textId="77777777" w:rsidR="00EB55CB" w:rsidRPr="00352B83" w:rsidRDefault="00EB55CB" w:rsidP="00EB55CB">
      <w:pPr>
        <w:pStyle w:val="Odstavecseseznamem"/>
        <w:spacing w:before="120" w:after="120"/>
        <w:jc w:val="both"/>
      </w:pPr>
    </w:p>
    <w:p w14:paraId="4D71A376" w14:textId="5FB78900" w:rsidR="00166F32" w:rsidRPr="00472586" w:rsidRDefault="00901ECA" w:rsidP="00166F32">
      <w:pPr>
        <w:pStyle w:val="Odstavecseseznamem"/>
        <w:spacing w:before="120" w:after="120"/>
        <w:jc w:val="both"/>
        <w:rPr>
          <w:u w:val="single"/>
        </w:rPr>
      </w:pPr>
      <w:r>
        <w:rPr>
          <w:u w:val="single"/>
        </w:rPr>
        <w:t xml:space="preserve">e) </w:t>
      </w:r>
      <w:r w:rsidR="00166F32" w:rsidRPr="00472586">
        <w:rPr>
          <w:u w:val="single"/>
        </w:rPr>
        <w:t>Bezpečnostní technik</w:t>
      </w:r>
    </w:p>
    <w:p w14:paraId="25249170" w14:textId="641C130A" w:rsidR="00C52336" w:rsidRDefault="00C52336" w:rsidP="00C52336">
      <w:pPr>
        <w:pStyle w:val="Odstavecseseznamem"/>
        <w:spacing w:before="120" w:after="120"/>
        <w:jc w:val="both"/>
      </w:pPr>
      <w:r>
        <w:t>-</w:t>
      </w:r>
      <w:r>
        <w:tab/>
        <w:t>alespoň SŠ vzdělání (doloženo kopií dokladu o nejvýše ukončeném vzdělání),</w:t>
      </w:r>
    </w:p>
    <w:p w14:paraId="06EC4D0F" w14:textId="3B2979EE" w:rsidR="00C52336" w:rsidRDefault="00C52336" w:rsidP="00C52336">
      <w:pPr>
        <w:pStyle w:val="Odstavecseseznamem"/>
        <w:spacing w:before="120" w:after="120"/>
        <w:ind w:left="1418" w:hanging="698"/>
        <w:jc w:val="both"/>
      </w:pPr>
      <w:r>
        <w:t>-</w:t>
      </w:r>
      <w:r>
        <w:tab/>
        <w:t xml:space="preserve">kvalifikace min. § </w:t>
      </w:r>
      <w:del w:id="53" w:author="Popelková, Lenka" w:date="2022-06-27T17:56:00Z">
        <w:r w:rsidDel="00F54F4A">
          <w:delText xml:space="preserve">7 </w:delText>
        </w:r>
      </w:del>
      <w:ins w:id="54" w:author="Popelková, Lenka" w:date="2022-06-27T17:56:00Z">
        <w:r w:rsidR="00F54F4A">
          <w:t xml:space="preserve">4 </w:t>
        </w:r>
      </w:ins>
      <w:r>
        <w:t xml:space="preserve">vyhlášky </w:t>
      </w:r>
      <w:r w:rsidR="0038057A">
        <w:t xml:space="preserve">č. </w:t>
      </w:r>
      <w:r>
        <w:t>50/1978 Sb., o odborné způsobilosti v energetice (</w:t>
      </w:r>
      <w:r w:rsidR="003266D3">
        <w:t>doložena kopie dokladu</w:t>
      </w:r>
      <w:r>
        <w:t>)</w:t>
      </w:r>
    </w:p>
    <w:p w14:paraId="3254E3FC" w14:textId="77777777" w:rsidR="00C52336" w:rsidRDefault="00C52336" w:rsidP="00C52336">
      <w:pPr>
        <w:pStyle w:val="Odstavecseseznamem"/>
        <w:spacing w:before="120" w:after="120"/>
        <w:jc w:val="both"/>
      </w:pPr>
      <w:r>
        <w:t>-</w:t>
      </w:r>
      <w:r>
        <w:tab/>
        <w:t>praxe min. 5 let v oblasti řízení a kontroly BOZP,</w:t>
      </w:r>
    </w:p>
    <w:p w14:paraId="16D5D77F" w14:textId="3D9C1AF3" w:rsidR="00C52336" w:rsidRDefault="00C52336" w:rsidP="00C52336">
      <w:pPr>
        <w:pStyle w:val="Odstavecseseznamem"/>
        <w:spacing w:before="120" w:after="120"/>
        <w:ind w:left="1418" w:hanging="698"/>
        <w:jc w:val="both"/>
      </w:pPr>
      <w:r>
        <w:t>-</w:t>
      </w:r>
      <w:r>
        <w:tab/>
        <w:t xml:space="preserve">odborně způsobilá osoba v prevenci rizik ve smyslu zákona č. 309/2006 Sb. ve znění pozdějších předpisů </w:t>
      </w:r>
    </w:p>
    <w:p w14:paraId="22D4608D" w14:textId="24136351" w:rsidR="00166F32" w:rsidRPr="00472586" w:rsidRDefault="00166F32" w:rsidP="00C52336">
      <w:pPr>
        <w:pStyle w:val="Odstavecseseznamem"/>
        <w:spacing w:before="120" w:after="120"/>
        <w:jc w:val="both"/>
      </w:pPr>
      <w:r w:rsidRPr="00472586">
        <w:t>-</w:t>
      </w:r>
      <w:r w:rsidRPr="00472586">
        <w:tab/>
        <w:t>znalost českého nebo slovenského jazyka na pracovní úrovni umožňující běžnou komunikaci se zadavatelem, státními orgány a případně třetími osobami; zadavatel připouští možnost využití tlumočníka (v takovém případě, pokud nebude osoba bezpečnostního technika disponovat požadovanou znalostí českého jazyka, přiloží dodavatel prohlášení obsahující závazek zajistit ve vztahu k osobě bezpečnostního technika pro účely plnění veřejné zakázky v nutném rozsahu na své náklady tlumočníka),</w:t>
      </w:r>
    </w:p>
    <w:p w14:paraId="44854F47" w14:textId="474D4F93" w:rsidR="00166F32" w:rsidRPr="00352B83" w:rsidRDefault="00166F32" w:rsidP="00166F32">
      <w:pPr>
        <w:pStyle w:val="Odstavecseseznamem"/>
        <w:spacing w:before="120" w:after="120"/>
        <w:jc w:val="both"/>
      </w:pPr>
      <w:r w:rsidRPr="00472586">
        <w:t>-</w:t>
      </w:r>
      <w:r w:rsidRPr="00472586">
        <w:tab/>
      </w:r>
      <w:r w:rsidR="005A5EED" w:rsidRPr="00472586">
        <w:t xml:space="preserve">referenční zakázky: zkušenost alespoň se </w:t>
      </w:r>
      <w:r w:rsidR="00D60459">
        <w:t>dvěm</w:t>
      </w:r>
      <w:r w:rsidR="008B4888">
        <w:t>a</w:t>
      </w:r>
      <w:r w:rsidR="005A5EED" w:rsidRPr="00472586">
        <w:t xml:space="preserve"> zakázkami na výstavbu elektrické sítě, nebo rozvoden o napěťové hladině 110 </w:t>
      </w:r>
      <w:proofErr w:type="spellStart"/>
      <w:r w:rsidR="005A5EED" w:rsidRPr="00472586">
        <w:t>kV</w:t>
      </w:r>
      <w:proofErr w:type="spellEnd"/>
      <w:r w:rsidR="005A5EED" w:rsidRPr="00472586">
        <w:t xml:space="preserve"> nebo vyšší  o finančním objemu těchto prací nejméně </w:t>
      </w:r>
      <w:r w:rsidR="00D60459">
        <w:t>1</w:t>
      </w:r>
      <w:r w:rsidR="005A5EED" w:rsidRPr="00472586">
        <w:t>0 mil. Kč bez DPH u každé ze zakázek, na kterých působil v obdobné pozici.</w:t>
      </w:r>
    </w:p>
    <w:p w14:paraId="187EE6B0" w14:textId="77777777" w:rsidR="00155060" w:rsidRPr="00352B83" w:rsidRDefault="00155060" w:rsidP="00EB55CB">
      <w:pPr>
        <w:pStyle w:val="Odstavecseseznamem"/>
        <w:spacing w:before="120" w:after="120"/>
        <w:jc w:val="both"/>
      </w:pPr>
    </w:p>
    <w:p w14:paraId="1129BA85" w14:textId="77777777" w:rsidR="00155060" w:rsidRPr="00407255" w:rsidRDefault="00155060" w:rsidP="00155060">
      <w:pPr>
        <w:keepNext/>
        <w:spacing w:before="120" w:after="120"/>
        <w:ind w:left="709"/>
        <w:jc w:val="both"/>
        <w:rPr>
          <w:b/>
          <w:u w:val="single"/>
        </w:rPr>
      </w:pPr>
      <w:r w:rsidRPr="00407255">
        <w:rPr>
          <w:b/>
          <w:u w:val="single"/>
        </w:rPr>
        <w:t>způsob prokázání:</w:t>
      </w:r>
    </w:p>
    <w:p w14:paraId="65E639FC" w14:textId="22151F48" w:rsidR="00155060" w:rsidRPr="006E0709" w:rsidRDefault="000C22B7" w:rsidP="00166F32">
      <w:pPr>
        <w:pStyle w:val="Odstavecseseznamem"/>
        <w:jc w:val="both"/>
      </w:pPr>
      <w:r w:rsidRPr="006E0709">
        <w:t>P</w:t>
      </w:r>
      <w:r w:rsidR="00155060" w:rsidRPr="006E0709">
        <w:t>ředložením údajů o vzdělání a odborné kvalifikaci osob (formulář pro prokázání splnění tohoto kvalifikačního předpokladu je v</w:t>
      </w:r>
      <w:r w:rsidR="00AC5F4F">
        <w:t> </w:t>
      </w:r>
      <w:r w:rsidR="00155060" w:rsidRPr="00CD7543">
        <w:t>příloze</w:t>
      </w:r>
      <w:r w:rsidR="00AC5F4F" w:rsidRPr="00CD7543">
        <w:t xml:space="preserve"> </w:t>
      </w:r>
      <w:r w:rsidR="00155060" w:rsidRPr="00CD7543">
        <w:t xml:space="preserve">– viz </w:t>
      </w:r>
      <w:r w:rsidR="00AC5F4F" w:rsidRPr="00CD7543">
        <w:t>Příloha_5</w:t>
      </w:r>
      <w:r w:rsidR="00CD7543" w:rsidRPr="00CD7543">
        <w:t>a</w:t>
      </w:r>
      <w:r w:rsidR="00AC5F4F" w:rsidRPr="00CD7543">
        <w:t>_SK_Seznam techniků</w:t>
      </w:r>
      <w:r w:rsidR="00CD7543" w:rsidRPr="00CD7543">
        <w:t xml:space="preserve"> – výměna</w:t>
      </w:r>
      <w:r w:rsidR="00CD7543">
        <w:t xml:space="preserve"> vedení</w:t>
      </w:r>
      <w:r w:rsidR="00155060" w:rsidRPr="006E0709">
        <w:t>); přílohou formuláře budou prosté kopie osvědčení a dokladů prokazujících požadované vzdělání a kvalifikaci osob;</w:t>
      </w:r>
    </w:p>
    <w:p w14:paraId="1E6957E3" w14:textId="7BAEB71B" w:rsidR="00166F32" w:rsidRPr="00166F32" w:rsidRDefault="00166F32" w:rsidP="00166F32">
      <w:pPr>
        <w:pStyle w:val="Odstavecseseznamem"/>
        <w:spacing w:after="120"/>
        <w:jc w:val="both"/>
        <w:rPr>
          <w:rFonts w:cstheme="minorHAnsi"/>
        </w:rPr>
      </w:pPr>
      <w:bookmarkStart w:id="55" w:name="_Ref17721374"/>
      <w:bookmarkStart w:id="56" w:name="_Toc17794040"/>
      <w:bookmarkStart w:id="57" w:name="_Toc17794160"/>
      <w:r w:rsidRPr="00166F32">
        <w:rPr>
          <w:rFonts w:cstheme="minorHAnsi"/>
        </w:rPr>
        <w:t xml:space="preserve">Seznam techniků nebo technických útvarů může dodavatel zpracovat podle předlohy, jež tvoří </w:t>
      </w:r>
      <w:r w:rsidR="00CD7543" w:rsidRPr="00CD7543">
        <w:t>Příloha_5a_SK_Seznam techniků – výměna</w:t>
      </w:r>
      <w:r w:rsidR="00CD7543">
        <w:t xml:space="preserve"> vedení</w:t>
      </w:r>
      <w:r w:rsidRPr="00166F32">
        <w:rPr>
          <w:rFonts w:cstheme="minorHAnsi"/>
        </w:rPr>
        <w:t>. Pokud dodavatel použije jinou předlohu, než zadavatelem předepsanou, potom dodavatelem předložená významná služba musí obsahovat všechny údaje, které zadavatel v</w:t>
      </w:r>
      <w:r w:rsidR="00CD7543">
        <w:rPr>
          <w:rFonts w:cstheme="minorHAnsi"/>
        </w:rPr>
        <w:t xml:space="preserve"> dokumentu </w:t>
      </w:r>
      <w:r w:rsidR="00CD7543" w:rsidRPr="00CD7543">
        <w:t>Příloha_5a_SK_Seznam techniků – výměna vedení</w:t>
      </w:r>
      <w:r w:rsidR="00CD7543" w:rsidRPr="00CD7543">
        <w:rPr>
          <w:rFonts w:cstheme="minorHAnsi"/>
        </w:rPr>
        <w:t xml:space="preserve"> </w:t>
      </w:r>
      <w:r w:rsidRPr="00CD7543">
        <w:rPr>
          <w:rFonts w:cstheme="minorHAnsi"/>
        </w:rPr>
        <w:t>vymezil. Zadavatel</w:t>
      </w:r>
      <w:r w:rsidRPr="00166F32">
        <w:rPr>
          <w:rFonts w:cstheme="minorHAnsi"/>
        </w:rPr>
        <w:t xml:space="preserve"> nevyžaduje podepsaný formulář do žádosti. </w:t>
      </w:r>
    </w:p>
    <w:p w14:paraId="4A5D68BF" w14:textId="2F594F94" w:rsidR="00166F32" w:rsidRPr="00F54F4A" w:rsidRDefault="00080E64">
      <w:pPr>
        <w:pStyle w:val="Odstavecseseznamem"/>
        <w:keepLines/>
        <w:spacing w:before="120" w:after="120" w:line="240" w:lineRule="auto"/>
        <w:jc w:val="both"/>
        <w:rPr>
          <w:rFonts w:cstheme="minorHAnsi"/>
        </w:rPr>
      </w:pPr>
      <w:r w:rsidRPr="00C6770B">
        <w:rPr>
          <w:rFonts w:cstheme="minorHAnsi"/>
        </w:rPr>
        <w:lastRenderedPageBreak/>
        <w:t xml:space="preserve">Prokázání splnění technické způsobilosti do Systému kvalifikace </w:t>
      </w:r>
      <w:r w:rsidR="00D05467">
        <w:rPr>
          <w:rFonts w:cstheme="minorHAnsi"/>
          <w:b/>
        </w:rPr>
        <w:t>Systém kvalifikace - Výměna vedení a rekonstrukce rozvoden</w:t>
      </w:r>
      <w:r w:rsidRPr="00C6770B">
        <w:rPr>
          <w:rFonts w:cstheme="minorHAnsi"/>
        </w:rPr>
        <w:t xml:space="preserve"> dle odst. 2.3.2 </w:t>
      </w:r>
      <w:proofErr w:type="spellStart"/>
      <w:r w:rsidRPr="00C6770B">
        <w:rPr>
          <w:rFonts w:cstheme="minorHAnsi"/>
        </w:rPr>
        <w:t>ii</w:t>
      </w:r>
      <w:proofErr w:type="spellEnd"/>
      <w:r w:rsidRPr="00C6770B">
        <w:rPr>
          <w:rFonts w:cstheme="minorHAnsi"/>
        </w:rPr>
        <w:t xml:space="preserve"> </w:t>
      </w:r>
      <w:r w:rsidR="00C9013E">
        <w:rPr>
          <w:rFonts w:cstheme="minorHAnsi"/>
        </w:rPr>
        <w:t>c, d</w:t>
      </w:r>
      <w:r w:rsidRPr="00C6770B">
        <w:rPr>
          <w:rFonts w:cstheme="minorHAnsi"/>
        </w:rPr>
        <w:t xml:space="preserve">) výše je </w:t>
      </w:r>
      <w:r w:rsidRPr="00C6770B">
        <w:rPr>
          <w:rFonts w:cstheme="minorHAnsi"/>
          <w:b/>
        </w:rPr>
        <w:t>výsadní</w:t>
      </w:r>
      <w:r>
        <w:rPr>
          <w:rFonts w:cstheme="minorHAnsi"/>
        </w:rPr>
        <w:t>, vyjma specifikace níže.</w:t>
      </w:r>
      <w:r w:rsidRPr="00C6770B">
        <w:rPr>
          <w:rFonts w:cstheme="minorHAnsi"/>
        </w:rPr>
        <w:t xml:space="preserve"> Dodavatel při podání Žádosti Dodavatele o zařazení do Systému kvalifikace do</w:t>
      </w:r>
      <w:r w:rsidR="0074555A">
        <w:rPr>
          <w:rFonts w:cstheme="minorHAnsi"/>
        </w:rPr>
        <w:t xml:space="preserve"> </w:t>
      </w:r>
      <w:r w:rsidR="00973952">
        <w:rPr>
          <w:rFonts w:cstheme="minorHAnsi"/>
        </w:rPr>
        <w:t xml:space="preserve">více </w:t>
      </w:r>
      <w:r w:rsidRPr="00C6770B">
        <w:rPr>
          <w:rFonts w:cstheme="minorHAnsi"/>
        </w:rPr>
        <w:t>částí uvede v Žádosti Dodavatele o zařazení do Sys</w:t>
      </w:r>
      <w:r w:rsidRPr="00DA51B7">
        <w:rPr>
          <w:rFonts w:cstheme="minorHAnsi"/>
        </w:rPr>
        <w:t xml:space="preserve">tému kvalifikace jména zaměstnanců nebo jiných osob, která jsou pro tuto Žádosti Dodavatele o zařazení do Systému kvalifikace </w:t>
      </w:r>
      <w:r w:rsidRPr="00DA51B7">
        <w:rPr>
          <w:rFonts w:cstheme="minorHAnsi"/>
          <w:b/>
        </w:rPr>
        <w:t>výsadní</w:t>
      </w:r>
      <w:r w:rsidRPr="00DA51B7">
        <w:rPr>
          <w:rFonts w:cstheme="minorHAnsi"/>
        </w:rPr>
        <w:t xml:space="preserve">. Pokud tedy Dodavatel bude podávat Žádosti o zařazení do Systému kvalifikace do </w:t>
      </w:r>
      <w:r w:rsidR="00973952" w:rsidRPr="00DA51B7">
        <w:rPr>
          <w:rFonts w:cstheme="minorHAnsi"/>
        </w:rPr>
        <w:t>více</w:t>
      </w:r>
      <w:r w:rsidR="00973952" w:rsidRPr="006233E4">
        <w:rPr>
          <w:rFonts w:cstheme="minorHAnsi"/>
        </w:rPr>
        <w:t xml:space="preserve"> </w:t>
      </w:r>
      <w:r w:rsidRPr="006233E4">
        <w:rPr>
          <w:rFonts w:cstheme="minorHAnsi"/>
        </w:rPr>
        <w:t>čás</w:t>
      </w:r>
      <w:r w:rsidRPr="00DA51B7">
        <w:rPr>
          <w:rFonts w:cstheme="minorHAnsi"/>
        </w:rPr>
        <w:t>tí</w:t>
      </w:r>
      <w:r w:rsidRPr="00DA51B7">
        <w:t xml:space="preserve">, tak pro jednotlivé části </w:t>
      </w:r>
      <w:r w:rsidRPr="00DA51B7">
        <w:rPr>
          <w:b/>
          <w:u w:val="single"/>
        </w:rPr>
        <w:t>nesm</w:t>
      </w:r>
      <w:r w:rsidRPr="006233E4">
        <w:rPr>
          <w:rFonts w:cstheme="minorHAnsi"/>
          <w:b/>
          <w:u w:val="single"/>
        </w:rPr>
        <w:t>í</w:t>
      </w:r>
      <w:r w:rsidRPr="006233E4">
        <w:rPr>
          <w:rFonts w:cstheme="minorHAnsi"/>
        </w:rPr>
        <w:t xml:space="preserve"> uvádět shodná jména </w:t>
      </w:r>
      <w:r w:rsidR="00D202AB" w:rsidRPr="006233E4">
        <w:rPr>
          <w:rFonts w:cstheme="minorHAnsi"/>
        </w:rPr>
        <w:t xml:space="preserve">pracovníků </w:t>
      </w:r>
      <w:r w:rsidRPr="006233E4">
        <w:rPr>
          <w:rFonts w:cstheme="minorHAnsi"/>
        </w:rPr>
        <w:t xml:space="preserve">nebo jiných osob k prokázání splnění technické způsobilosti dle odst. 2.3.2 </w:t>
      </w:r>
      <w:proofErr w:type="spellStart"/>
      <w:r w:rsidRPr="006233E4">
        <w:rPr>
          <w:rFonts w:cstheme="minorHAnsi"/>
        </w:rPr>
        <w:t>ii</w:t>
      </w:r>
      <w:proofErr w:type="spellEnd"/>
      <w:r w:rsidRPr="006233E4">
        <w:rPr>
          <w:rFonts w:cstheme="minorHAnsi"/>
        </w:rPr>
        <w:t xml:space="preserve"> </w:t>
      </w:r>
      <w:r w:rsidR="0074555A" w:rsidRPr="00F54F4A">
        <w:rPr>
          <w:rFonts w:cstheme="minorHAnsi"/>
        </w:rPr>
        <w:t>c) a d</w:t>
      </w:r>
      <w:r w:rsidRPr="00F54F4A">
        <w:rPr>
          <w:rFonts w:cstheme="minorHAnsi"/>
        </w:rPr>
        <w:t>)</w:t>
      </w:r>
      <w:r w:rsidRPr="00C9013E">
        <w:t xml:space="preserve"> výše</w:t>
      </w:r>
      <w:r w:rsidR="00166F32" w:rsidRPr="00C9013E">
        <w:t>.</w:t>
      </w:r>
    </w:p>
    <w:p w14:paraId="7C883396" w14:textId="74544597" w:rsidR="00166F32" w:rsidRDefault="00166F32" w:rsidP="00166F32">
      <w:pPr>
        <w:pStyle w:val="Odstavecseseznamem"/>
        <w:keepLines/>
        <w:spacing w:before="120" w:after="120" w:line="240" w:lineRule="auto"/>
        <w:jc w:val="both"/>
      </w:pPr>
    </w:p>
    <w:p w14:paraId="5FFEB6ED" w14:textId="7F0A8AFE" w:rsidR="006E7755" w:rsidRPr="00BE7D8A" w:rsidRDefault="006E7755" w:rsidP="00166F32">
      <w:pPr>
        <w:pStyle w:val="Odstavecseseznamem"/>
        <w:keepLines/>
        <w:spacing w:before="120" w:after="120" w:line="240" w:lineRule="auto"/>
        <w:jc w:val="both"/>
      </w:pPr>
      <w:r w:rsidRPr="006E7755">
        <w:t xml:space="preserve">Veškeré doklady budou dokládány v českém jazyce, popř. s úředním překladem (kopie, před podpisem smlouvy originál) mimo dokumentů a dokladů ve slovenském jazyce, dokladů o vzdělání v latinském jazyce, případně dalších dokumentů, je-li to výslovně Zadavatelem připuštěno, </w:t>
      </w:r>
      <w:r w:rsidRPr="00BE7D8A">
        <w:t>které je Dodavatel oprávněn předložit bez překladu.</w:t>
      </w:r>
    </w:p>
    <w:p w14:paraId="528329DC" w14:textId="62367FE1" w:rsidR="006E7755" w:rsidRPr="00E13856" w:rsidRDefault="006E7755" w:rsidP="00166F32">
      <w:pPr>
        <w:pStyle w:val="Odstavecseseznamem"/>
        <w:keepLines/>
        <w:spacing w:before="120" w:after="120" w:line="240" w:lineRule="auto"/>
        <w:jc w:val="both"/>
      </w:pPr>
    </w:p>
    <w:p w14:paraId="326DEA21" w14:textId="2BAEEE12" w:rsidR="00592C69" w:rsidRPr="00E13856" w:rsidRDefault="00592C69" w:rsidP="00592C69">
      <w:pPr>
        <w:spacing w:line="276" w:lineRule="auto"/>
        <w:ind w:left="709"/>
        <w:jc w:val="both"/>
        <w:rPr>
          <w:b/>
        </w:rPr>
      </w:pPr>
      <w:r w:rsidRPr="00E13856">
        <w:rPr>
          <w:b/>
        </w:rPr>
        <w:t>Zadavatel upozorňuje, že v souladu s požadavkem § 105 odst. 2 ZZVZ bude po dodavateli v</w:t>
      </w:r>
      <w:r w:rsidR="00435295" w:rsidRPr="00E13856">
        <w:rPr>
          <w:b/>
        </w:rPr>
        <w:t> </w:t>
      </w:r>
      <w:r w:rsidRPr="00E13856">
        <w:rPr>
          <w:b/>
        </w:rPr>
        <w:t xml:space="preserve">zadávací dokumentaci požadovat, aby zadavatelem určené významné činnosti prováděné osobami uvedenými pod bodem 2.3.2 </w:t>
      </w:r>
      <w:proofErr w:type="spellStart"/>
      <w:r w:rsidRPr="00E13856">
        <w:rPr>
          <w:b/>
        </w:rPr>
        <w:t>ii</w:t>
      </w:r>
      <w:proofErr w:type="spellEnd"/>
      <w:r w:rsidRPr="00E13856">
        <w:rPr>
          <w:b/>
        </w:rPr>
        <w:t xml:space="preserve"> </w:t>
      </w:r>
      <w:r w:rsidR="00901ECA" w:rsidRPr="00E13856">
        <w:rPr>
          <w:b/>
        </w:rPr>
        <w:t xml:space="preserve">c) d) </w:t>
      </w:r>
      <w:r w:rsidRPr="00E13856">
        <w:rPr>
          <w:b/>
        </w:rPr>
        <w:t>při plnění veřejné zakázky, byly plněny přímo vybraným dodavatelem</w:t>
      </w:r>
      <w:r w:rsidR="0076474F" w:rsidRPr="00E13856">
        <w:rPr>
          <w:b/>
        </w:rPr>
        <w:t>.</w:t>
      </w:r>
    </w:p>
    <w:p w14:paraId="5FD4B733" w14:textId="77777777" w:rsidR="006E7755" w:rsidRPr="00BE7D8A" w:rsidRDefault="006E7755" w:rsidP="00166F32">
      <w:pPr>
        <w:pStyle w:val="Odstavecseseznamem"/>
        <w:keepLines/>
        <w:spacing w:before="120" w:after="120" w:line="240" w:lineRule="auto"/>
        <w:jc w:val="both"/>
      </w:pPr>
    </w:p>
    <w:p w14:paraId="1BB6C7E5" w14:textId="77777777" w:rsidR="00166F32" w:rsidRPr="00BE7D8A" w:rsidRDefault="00166F32" w:rsidP="00166F32">
      <w:pPr>
        <w:pStyle w:val="Odstavecseseznamem"/>
        <w:spacing w:before="120" w:after="120"/>
        <w:jc w:val="both"/>
        <w:rPr>
          <w:u w:val="single"/>
        </w:rPr>
      </w:pPr>
      <w:bookmarkStart w:id="58" w:name="_Hlk31713644"/>
      <w:r w:rsidRPr="00BE7D8A">
        <w:rPr>
          <w:u w:val="single"/>
        </w:rPr>
        <w:t>Poznámka:</w:t>
      </w:r>
    </w:p>
    <w:p w14:paraId="4E1F5EBA" w14:textId="77777777" w:rsidR="00166F32" w:rsidRDefault="00166F32" w:rsidP="00166F32">
      <w:pPr>
        <w:pStyle w:val="Odstavecseseznamem"/>
        <w:keepLines/>
        <w:spacing w:before="120" w:after="120" w:line="240" w:lineRule="auto"/>
        <w:jc w:val="both"/>
      </w:pPr>
      <w:r w:rsidRPr="00BE7D8A">
        <w:t>Prokázání více rolí jednou osobou:</w:t>
      </w:r>
      <w:r w:rsidRPr="00AC5F4F">
        <w:t xml:space="preserve"> </w:t>
      </w:r>
    </w:p>
    <w:p w14:paraId="27197D29" w14:textId="77777777" w:rsidR="00166F32" w:rsidRDefault="00166F32" w:rsidP="00166F32">
      <w:pPr>
        <w:pStyle w:val="Odstavecseseznamem"/>
        <w:spacing w:before="120" w:after="120"/>
        <w:jc w:val="both"/>
      </w:pPr>
      <w:bookmarkStart w:id="59" w:name="_Hlk27042832"/>
    </w:p>
    <w:bookmarkEnd w:id="59"/>
    <w:p w14:paraId="6CA98F9F" w14:textId="77777777" w:rsidR="00080E64" w:rsidRPr="00DA51B7" w:rsidRDefault="00080E64" w:rsidP="00080E64">
      <w:pPr>
        <w:pStyle w:val="Odstavecseseznamem"/>
        <w:spacing w:before="120" w:after="120"/>
        <w:ind w:left="709"/>
        <w:jc w:val="both"/>
        <w:rPr>
          <w:rFonts w:cstheme="minorHAnsi"/>
        </w:rPr>
      </w:pPr>
      <w:r w:rsidRPr="00966BD2">
        <w:rPr>
          <w:rFonts w:cstheme="minorHAnsi"/>
        </w:rPr>
        <w:t xml:space="preserve">Pokud některý z techniků, jež se bude podílet na plnění budoucí veřejné zakázky </w:t>
      </w:r>
      <w:r w:rsidRPr="00966BD2">
        <w:rPr>
          <w:rFonts w:cstheme="minorHAnsi"/>
          <w:u w:val="single"/>
        </w:rPr>
        <w:t>v pozici Bezpečnostní technik</w:t>
      </w:r>
      <w:r>
        <w:rPr>
          <w:rFonts w:cstheme="minorHAnsi"/>
          <w:u w:val="single"/>
        </w:rPr>
        <w:t xml:space="preserve"> a Vedoucí zakázky</w:t>
      </w:r>
      <w:r w:rsidRPr="00966BD2">
        <w:rPr>
          <w:rFonts w:cstheme="minorHAnsi"/>
          <w:u w:val="single"/>
        </w:rPr>
        <w:t>,</w:t>
      </w:r>
      <w:r w:rsidRPr="00966BD2">
        <w:rPr>
          <w:rFonts w:cstheme="minorHAnsi"/>
        </w:rPr>
        <w:t xml:space="preserve"> splňuje všechny minimální požadavky pro některou d</w:t>
      </w:r>
      <w:r w:rsidRPr="00DA51B7">
        <w:rPr>
          <w:rFonts w:cstheme="minorHAnsi"/>
        </w:rPr>
        <w:t xml:space="preserve">alší skupinu,  pak lze uvést do této skupiny pro kterou tyto minimální požadavky splňuje. </w:t>
      </w:r>
    </w:p>
    <w:p w14:paraId="7A76B120" w14:textId="7441BFC3" w:rsidR="00C504F8" w:rsidRDefault="00080E64" w:rsidP="00C504F8">
      <w:pPr>
        <w:pStyle w:val="Odstavecseseznamem"/>
        <w:spacing w:before="120" w:after="120"/>
        <w:jc w:val="both"/>
        <w:rPr>
          <w:b/>
        </w:rPr>
      </w:pPr>
      <w:bookmarkStart w:id="60" w:name="_Hlk39563121"/>
      <w:r w:rsidRPr="00DA51B7">
        <w:rPr>
          <w:rFonts w:cstheme="minorHAnsi"/>
          <w:b/>
        </w:rPr>
        <w:t>Zadavatel pro upřesnění uvádí, že osobu Vedoucí zakázky</w:t>
      </w:r>
      <w:r w:rsidR="0074555A" w:rsidRPr="00F54F4A">
        <w:rPr>
          <w:rFonts w:cstheme="minorHAnsi"/>
          <w:b/>
        </w:rPr>
        <w:t>, Stavbyvedoucí a Bezpečnostní technik</w:t>
      </w:r>
      <w:r w:rsidRPr="00DA51B7">
        <w:rPr>
          <w:rFonts w:cstheme="minorHAnsi"/>
          <w:b/>
        </w:rPr>
        <w:t xml:space="preserve"> lze uplatnit stejnou pro </w:t>
      </w:r>
      <w:r w:rsidR="00C14F8D" w:rsidRPr="00DA51B7">
        <w:rPr>
          <w:rFonts w:cstheme="minorHAnsi"/>
          <w:b/>
        </w:rPr>
        <w:t>více</w:t>
      </w:r>
      <w:r w:rsidRPr="00DA51B7">
        <w:rPr>
          <w:rFonts w:cstheme="minorHAnsi"/>
          <w:b/>
        </w:rPr>
        <w:t xml:space="preserve"> část</w:t>
      </w:r>
      <w:r w:rsidR="00C14F8D" w:rsidRPr="00DA51B7">
        <w:rPr>
          <w:rFonts w:cstheme="minorHAnsi"/>
          <w:b/>
        </w:rPr>
        <w:t>í</w:t>
      </w:r>
      <w:r w:rsidRPr="00DA51B7">
        <w:rPr>
          <w:rFonts w:cstheme="minorHAnsi"/>
          <w:b/>
        </w:rPr>
        <w:t xml:space="preserve"> systému</w:t>
      </w:r>
      <w:r w:rsidRPr="00C504F8">
        <w:rPr>
          <w:rFonts w:cstheme="minorHAnsi"/>
          <w:b/>
        </w:rPr>
        <w:t xml:space="preserve"> kvalifikace </w:t>
      </w:r>
      <w:bookmarkEnd w:id="60"/>
      <w:r w:rsidR="00D05467">
        <w:rPr>
          <w:rFonts w:cstheme="minorHAnsi"/>
          <w:b/>
        </w:rPr>
        <w:t>Systém kvalifikace - Výměna vedení a rekonstrukce rozvoden</w:t>
      </w:r>
      <w:r w:rsidR="00C504F8">
        <w:rPr>
          <w:b/>
        </w:rPr>
        <w:t>.</w:t>
      </w:r>
    </w:p>
    <w:p w14:paraId="08BE9EFF" w14:textId="611EECFE" w:rsidR="00166F32" w:rsidRPr="00C504F8" w:rsidRDefault="00A543FD" w:rsidP="00C504F8">
      <w:pPr>
        <w:pStyle w:val="Odstavecseseznamem"/>
        <w:spacing w:before="120" w:after="120"/>
        <w:jc w:val="both"/>
      </w:pPr>
      <w:r w:rsidRPr="00C504F8">
        <w:rPr>
          <w:b/>
        </w:rPr>
        <w:t xml:space="preserve"> </w:t>
      </w:r>
    </w:p>
    <w:p w14:paraId="13E640FB" w14:textId="77777777" w:rsidR="00166F32" w:rsidRPr="00DA51B7" w:rsidRDefault="00166F32" w:rsidP="00166F32">
      <w:pPr>
        <w:pStyle w:val="Odstavecseseznamem"/>
        <w:keepLines/>
        <w:spacing w:before="120" w:after="120" w:line="240" w:lineRule="auto"/>
        <w:jc w:val="both"/>
      </w:pPr>
      <w:r w:rsidRPr="00DA51B7">
        <w:t xml:space="preserve">Prokázání více rolí ve více částech systému kvalifikace: </w:t>
      </w:r>
    </w:p>
    <w:p w14:paraId="03579456" w14:textId="77777777" w:rsidR="00166F32" w:rsidRPr="00DA51B7" w:rsidRDefault="00166F32" w:rsidP="00166F32">
      <w:pPr>
        <w:pStyle w:val="Odstavecseseznamem"/>
        <w:spacing w:before="120" w:after="120"/>
        <w:jc w:val="both"/>
      </w:pPr>
    </w:p>
    <w:p w14:paraId="27845F58" w14:textId="7D07B705" w:rsidR="005D19FA" w:rsidRPr="000C02F7" w:rsidRDefault="00166F32" w:rsidP="005D19FA">
      <w:pPr>
        <w:pStyle w:val="Nadpis1"/>
        <w:numPr>
          <w:ilvl w:val="0"/>
          <w:numId w:val="0"/>
        </w:numPr>
        <w:spacing w:before="120" w:after="120"/>
        <w:ind w:left="720"/>
        <w:jc w:val="both"/>
        <w:rPr>
          <w:rFonts w:asciiTheme="minorHAnsi" w:eastAsiaTheme="minorHAnsi" w:hAnsiTheme="minorHAnsi" w:cstheme="minorHAnsi"/>
          <w:b w:val="0"/>
          <w:sz w:val="22"/>
          <w:szCs w:val="22"/>
          <w:lang w:eastAsia="cs-CZ"/>
        </w:rPr>
      </w:pPr>
      <w:r w:rsidRPr="00DA51B7">
        <w:rPr>
          <w:rFonts w:asciiTheme="minorHAnsi" w:eastAsiaTheme="minorHAnsi" w:hAnsiTheme="minorHAnsi" w:cstheme="minorHAnsi"/>
          <w:b w:val="0"/>
          <w:sz w:val="22"/>
          <w:szCs w:val="22"/>
          <w:lang w:eastAsia="cs-CZ"/>
        </w:rPr>
        <w:t xml:space="preserve">Pokud se dodavatel uchází o </w:t>
      </w:r>
      <w:r w:rsidR="00C14F8D" w:rsidRPr="00DA51B7">
        <w:rPr>
          <w:rFonts w:asciiTheme="minorHAnsi" w:eastAsiaTheme="minorHAnsi" w:hAnsiTheme="minorHAnsi" w:cstheme="minorHAnsi"/>
          <w:b w:val="0"/>
          <w:sz w:val="22"/>
          <w:szCs w:val="22"/>
          <w:lang w:eastAsia="cs-CZ"/>
        </w:rPr>
        <w:t xml:space="preserve">více </w:t>
      </w:r>
      <w:r w:rsidRPr="00DA51B7">
        <w:rPr>
          <w:rFonts w:asciiTheme="minorHAnsi" w:eastAsiaTheme="minorHAnsi" w:hAnsiTheme="minorHAnsi" w:cstheme="minorHAnsi"/>
          <w:b w:val="0"/>
          <w:sz w:val="22"/>
          <w:szCs w:val="22"/>
          <w:lang w:eastAsia="cs-CZ"/>
        </w:rPr>
        <w:t>část</w:t>
      </w:r>
      <w:r w:rsidR="00C14F8D" w:rsidRPr="00DA51B7">
        <w:rPr>
          <w:rFonts w:asciiTheme="minorHAnsi" w:eastAsiaTheme="minorHAnsi" w:hAnsiTheme="minorHAnsi" w:cstheme="minorHAnsi"/>
          <w:b w:val="0"/>
          <w:sz w:val="22"/>
          <w:szCs w:val="22"/>
          <w:lang w:eastAsia="cs-CZ"/>
        </w:rPr>
        <w:t>í</w:t>
      </w:r>
      <w:r w:rsidRPr="00DA51B7">
        <w:rPr>
          <w:rFonts w:asciiTheme="minorHAnsi" w:eastAsiaTheme="minorHAnsi" w:hAnsiTheme="minorHAnsi" w:cstheme="minorHAnsi"/>
          <w:b w:val="0"/>
          <w:sz w:val="22"/>
          <w:szCs w:val="22"/>
          <w:lang w:eastAsia="cs-CZ"/>
        </w:rPr>
        <w:t xml:space="preserve"> systému kvalifikace</w:t>
      </w:r>
      <w:r w:rsidR="00A543FD" w:rsidRPr="00DA51B7">
        <w:rPr>
          <w:rFonts w:asciiTheme="minorHAnsi" w:eastAsiaTheme="minorHAnsi" w:hAnsiTheme="minorHAnsi" w:cstheme="minorHAnsi"/>
          <w:b w:val="0"/>
          <w:sz w:val="22"/>
          <w:szCs w:val="22"/>
          <w:lang w:eastAsia="cs-CZ"/>
        </w:rPr>
        <w:t xml:space="preserve"> (A,</w:t>
      </w:r>
      <w:r w:rsidR="005D19FA">
        <w:rPr>
          <w:rFonts w:asciiTheme="minorHAnsi" w:eastAsiaTheme="minorHAnsi" w:hAnsiTheme="minorHAnsi" w:cstheme="minorHAnsi"/>
          <w:b w:val="0"/>
          <w:sz w:val="22"/>
          <w:szCs w:val="22"/>
          <w:lang w:eastAsia="cs-CZ"/>
        </w:rPr>
        <w:t xml:space="preserve"> </w:t>
      </w:r>
      <w:r w:rsidR="00A543FD" w:rsidRPr="00DA51B7">
        <w:rPr>
          <w:rFonts w:asciiTheme="minorHAnsi" w:eastAsiaTheme="minorHAnsi" w:hAnsiTheme="minorHAnsi" w:cstheme="minorHAnsi"/>
          <w:b w:val="0"/>
          <w:sz w:val="22"/>
          <w:szCs w:val="22"/>
          <w:lang w:eastAsia="cs-CZ"/>
        </w:rPr>
        <w:t>B nebo C)</w:t>
      </w:r>
      <w:r w:rsidRPr="00DA51B7">
        <w:rPr>
          <w:rFonts w:asciiTheme="minorHAnsi" w:eastAsiaTheme="minorHAnsi" w:hAnsiTheme="minorHAnsi" w:cstheme="minorHAnsi"/>
          <w:b w:val="0"/>
          <w:sz w:val="22"/>
          <w:szCs w:val="22"/>
          <w:lang w:eastAsia="cs-CZ"/>
        </w:rPr>
        <w:t xml:space="preserve">, požadavky na počet pracovníků </w:t>
      </w:r>
      <w:r w:rsidR="00A543FD" w:rsidRPr="00DA51B7">
        <w:rPr>
          <w:rFonts w:asciiTheme="minorHAnsi" w:eastAsiaTheme="minorHAnsi" w:hAnsiTheme="minorHAnsi" w:cstheme="minorHAnsi"/>
          <w:b w:val="0"/>
          <w:sz w:val="22"/>
          <w:szCs w:val="22"/>
          <w:lang w:eastAsia="cs-CZ"/>
        </w:rPr>
        <w:t xml:space="preserve">pro část A </w:t>
      </w:r>
      <w:proofErr w:type="spellStart"/>
      <w:r w:rsidR="00A543FD" w:rsidRPr="00DA51B7">
        <w:rPr>
          <w:rFonts w:asciiTheme="minorHAnsi" w:eastAsiaTheme="minorHAnsi" w:hAnsiTheme="minorHAnsi" w:cstheme="minorHAnsi"/>
          <w:b w:val="0"/>
          <w:sz w:val="22"/>
          <w:szCs w:val="22"/>
          <w:lang w:eastAsia="cs-CZ"/>
        </w:rPr>
        <w:t>a</w:t>
      </w:r>
      <w:proofErr w:type="spellEnd"/>
      <w:r w:rsidR="00A543FD" w:rsidRPr="00DA51B7">
        <w:rPr>
          <w:rFonts w:asciiTheme="minorHAnsi" w:eastAsiaTheme="minorHAnsi" w:hAnsiTheme="minorHAnsi" w:cstheme="minorHAnsi"/>
          <w:b w:val="0"/>
          <w:sz w:val="22"/>
          <w:szCs w:val="22"/>
          <w:lang w:eastAsia="cs-CZ"/>
        </w:rPr>
        <w:t xml:space="preserve"> B nebo C </w:t>
      </w:r>
      <w:r w:rsidRPr="00DA51B7">
        <w:rPr>
          <w:rFonts w:asciiTheme="minorHAnsi" w:eastAsiaTheme="minorHAnsi" w:hAnsiTheme="minorHAnsi" w:cstheme="minorHAnsi"/>
          <w:b w:val="0"/>
          <w:sz w:val="22"/>
          <w:szCs w:val="22"/>
          <w:lang w:eastAsia="cs-CZ"/>
        </w:rPr>
        <w:t>se sčít</w:t>
      </w:r>
      <w:r w:rsidR="00754441" w:rsidRPr="00DA51B7">
        <w:rPr>
          <w:rFonts w:asciiTheme="minorHAnsi" w:eastAsiaTheme="minorHAnsi" w:hAnsiTheme="minorHAnsi" w:cstheme="minorHAnsi"/>
          <w:b w:val="0"/>
          <w:sz w:val="22"/>
          <w:szCs w:val="22"/>
          <w:lang w:eastAsia="cs-CZ"/>
        </w:rPr>
        <w:t>ají</w:t>
      </w:r>
      <w:r w:rsidRPr="00DA51B7">
        <w:rPr>
          <w:rFonts w:asciiTheme="minorHAnsi" w:eastAsiaTheme="minorHAnsi" w:hAnsiTheme="minorHAnsi" w:cstheme="minorHAnsi"/>
          <w:b w:val="0"/>
          <w:sz w:val="22"/>
          <w:szCs w:val="22"/>
          <w:lang w:eastAsia="cs-CZ"/>
        </w:rPr>
        <w:t xml:space="preserve"> dle minimálních požadavků na dané části. </w:t>
      </w:r>
    </w:p>
    <w:p w14:paraId="0434F376" w14:textId="0963C452" w:rsidR="005D19FA" w:rsidRPr="00F30F29" w:rsidRDefault="005D19FA" w:rsidP="005D19FA">
      <w:pPr>
        <w:pStyle w:val="Nadpis1"/>
        <w:numPr>
          <w:ilvl w:val="0"/>
          <w:numId w:val="0"/>
        </w:numPr>
        <w:spacing w:before="120" w:after="120"/>
        <w:ind w:left="720"/>
        <w:jc w:val="both"/>
        <w:rPr>
          <w:rFonts w:asciiTheme="minorHAnsi" w:eastAsiaTheme="minorHAnsi" w:hAnsiTheme="minorHAnsi" w:cstheme="minorHAnsi"/>
          <w:b w:val="0"/>
          <w:sz w:val="22"/>
          <w:szCs w:val="22"/>
          <w:lang w:eastAsia="cs-CZ"/>
        </w:rPr>
      </w:pPr>
      <w:r w:rsidRPr="000C02F7">
        <w:rPr>
          <w:rFonts w:asciiTheme="minorHAnsi" w:eastAsiaTheme="minorHAnsi" w:hAnsiTheme="minorHAnsi" w:cstheme="minorHAnsi"/>
          <w:b w:val="0"/>
          <w:sz w:val="22"/>
          <w:szCs w:val="22"/>
          <w:lang w:eastAsia="cs-CZ"/>
        </w:rPr>
        <w:t>Jestliže se tedy dodavatel hlásí např. Do dvou</w:t>
      </w:r>
      <w:r w:rsidRPr="00154359">
        <w:rPr>
          <w:rFonts w:asciiTheme="minorHAnsi" w:eastAsiaTheme="minorHAnsi" w:hAnsiTheme="minorHAnsi" w:cstheme="minorHAnsi"/>
          <w:b w:val="0"/>
          <w:sz w:val="22"/>
          <w:szCs w:val="22"/>
          <w:lang w:eastAsia="cs-CZ"/>
        </w:rPr>
        <w:t xml:space="preserve"> částí, je povinen prokázat např.</w:t>
      </w:r>
      <w:r>
        <w:rPr>
          <w:rFonts w:asciiTheme="minorHAnsi" w:eastAsiaTheme="minorHAnsi" w:hAnsiTheme="minorHAnsi" w:cstheme="minorHAnsi"/>
          <w:b w:val="0"/>
          <w:sz w:val="22"/>
          <w:szCs w:val="22"/>
          <w:lang w:eastAsia="cs-CZ"/>
        </w:rPr>
        <w:t xml:space="preserve"> </w:t>
      </w:r>
      <w:r w:rsidRPr="00F30F29">
        <w:rPr>
          <w:rFonts w:asciiTheme="minorHAnsi" w:eastAsiaTheme="minorHAnsi" w:hAnsiTheme="minorHAnsi" w:cstheme="minorHAnsi"/>
          <w:b w:val="0"/>
          <w:sz w:val="22"/>
          <w:szCs w:val="22"/>
          <w:lang w:eastAsia="cs-CZ"/>
        </w:rPr>
        <w:t>2 x 9 montérů atd.</w:t>
      </w:r>
    </w:p>
    <w:p w14:paraId="51E24EBB" w14:textId="5094EAB1" w:rsidR="00166F32" w:rsidRPr="00F30F29" w:rsidRDefault="00166F32" w:rsidP="00166F32">
      <w:pPr>
        <w:pStyle w:val="Nadpis1"/>
        <w:numPr>
          <w:ilvl w:val="0"/>
          <w:numId w:val="0"/>
        </w:numPr>
        <w:spacing w:before="120" w:after="120"/>
        <w:ind w:left="720"/>
        <w:jc w:val="both"/>
        <w:rPr>
          <w:rFonts w:asciiTheme="minorHAnsi" w:eastAsiaTheme="minorHAnsi" w:hAnsiTheme="minorHAnsi" w:cstheme="minorHAnsi"/>
          <w:b w:val="0"/>
          <w:sz w:val="22"/>
          <w:szCs w:val="22"/>
          <w:lang w:eastAsia="cs-CZ"/>
        </w:rPr>
      </w:pPr>
    </w:p>
    <w:bookmarkEnd w:id="58"/>
    <w:p w14:paraId="2830103E" w14:textId="552B5D29" w:rsidR="00245982" w:rsidRPr="00C3488C" w:rsidRDefault="00245982" w:rsidP="00C3745E">
      <w:pPr>
        <w:pStyle w:val="Odstavecseseznamem"/>
        <w:keepLines/>
        <w:spacing w:before="120" w:after="120" w:line="240" w:lineRule="auto"/>
        <w:ind w:left="709"/>
        <w:jc w:val="both"/>
        <w:rPr>
          <w:bCs/>
          <w:color w:val="000000" w:themeColor="text1"/>
          <w:u w:val="single"/>
        </w:rPr>
      </w:pPr>
      <w:r w:rsidRPr="00C3488C">
        <w:rPr>
          <w:bCs/>
          <w:color w:val="000000" w:themeColor="text1"/>
          <w:u w:val="single"/>
        </w:rPr>
        <w:t>Technické vybavení a mechanizační prostředky</w:t>
      </w:r>
      <w:bookmarkEnd w:id="55"/>
      <w:bookmarkEnd w:id="56"/>
      <w:bookmarkEnd w:id="57"/>
    </w:p>
    <w:p w14:paraId="56EBE90C" w14:textId="0A140B3E" w:rsidR="00245982" w:rsidRDefault="00245982" w:rsidP="00245982">
      <w:pPr>
        <w:spacing w:after="120"/>
        <w:ind w:left="709"/>
        <w:jc w:val="both"/>
        <w:rPr>
          <w:color w:val="000000" w:themeColor="text1"/>
        </w:rPr>
      </w:pPr>
      <w:bookmarkStart w:id="61" w:name="_Hlk22298363"/>
      <w:r w:rsidRPr="00FB3279">
        <w:rPr>
          <w:color w:val="000000" w:themeColor="text1"/>
        </w:rPr>
        <w:t>Tuto technickou kvalifikaci splňuje Dodavatel, který prokáže, že on sám nebo jeho poddodavatelé mají k dispozici technické vybavení a mechanizační prostředky potřebné k</w:t>
      </w:r>
      <w:r w:rsidR="00435295">
        <w:rPr>
          <w:color w:val="000000" w:themeColor="text1"/>
        </w:rPr>
        <w:t> </w:t>
      </w:r>
      <w:r w:rsidRPr="00FB3279">
        <w:rPr>
          <w:color w:val="000000" w:themeColor="text1"/>
        </w:rPr>
        <w:t>plnění předmětu VZ, a to především:</w:t>
      </w:r>
    </w:p>
    <w:p w14:paraId="32555ACD" w14:textId="4023DCF1" w:rsidR="00245982" w:rsidRPr="00EF7E5C" w:rsidRDefault="00EF7E5C" w:rsidP="00245982">
      <w:pPr>
        <w:widowControl w:val="0"/>
        <w:numPr>
          <w:ilvl w:val="0"/>
          <w:numId w:val="30"/>
        </w:numPr>
        <w:spacing w:before="120" w:after="0" w:line="276" w:lineRule="auto"/>
        <w:jc w:val="both"/>
        <w:rPr>
          <w:strike/>
        </w:rPr>
      </w:pPr>
      <w:bookmarkStart w:id="62" w:name="_Hlk33092695"/>
      <w:r w:rsidRPr="00EF7E5C">
        <w:t xml:space="preserve">alespoň jedna </w:t>
      </w:r>
      <w:r w:rsidR="00435295" w:rsidRPr="00EF7E5C">
        <w:t>sada</w:t>
      </w:r>
      <w:r w:rsidR="00435295">
        <w:t xml:space="preserve"> </w:t>
      </w:r>
      <w:r w:rsidR="00435295" w:rsidRPr="00EF7E5C">
        <w:t>zatahovacích</w:t>
      </w:r>
      <w:r w:rsidRPr="00EF7E5C">
        <w:t xml:space="preserve"> strojů pro tažení vodičů</w:t>
      </w:r>
      <w:r w:rsidR="0062571E">
        <w:t xml:space="preserve"> (zatahovač, brzda)</w:t>
      </w:r>
      <w:r w:rsidRPr="00EF7E5C">
        <w:t>, min. jeden zatahovací stroj</w:t>
      </w:r>
      <w:r w:rsidR="0062571E">
        <w:t xml:space="preserve"> musí být</w:t>
      </w:r>
      <w:r w:rsidRPr="00EF7E5C">
        <w:t xml:space="preserve"> se zapisovačem</w:t>
      </w:r>
      <w:r w:rsidR="00B151DB">
        <w:t xml:space="preserve"> + </w:t>
      </w:r>
      <w:r w:rsidR="0062571E">
        <w:t>2</w:t>
      </w:r>
      <w:r w:rsidR="0038057A">
        <w:t xml:space="preserve"> </w:t>
      </w:r>
      <w:r w:rsidR="0062571E">
        <w:t xml:space="preserve">ks </w:t>
      </w:r>
      <w:r w:rsidR="00B151DB">
        <w:t>držáky bubnů pro odvíjení</w:t>
      </w:r>
      <w:r w:rsidR="0062571E">
        <w:t xml:space="preserve"> (na</w:t>
      </w:r>
      <w:r w:rsidR="0066128A">
        <w:t>v</w:t>
      </w:r>
      <w:r w:rsidR="0062571E">
        <w:t>íjení)</w:t>
      </w:r>
      <w:r w:rsidR="00B151DB">
        <w:t xml:space="preserve"> řiditelné (bržděné)</w:t>
      </w:r>
    </w:p>
    <w:p w14:paraId="1D26043B" w14:textId="5FF11E4A" w:rsidR="00245982" w:rsidRDefault="00245982" w:rsidP="00245982">
      <w:pPr>
        <w:widowControl w:val="0"/>
        <w:numPr>
          <w:ilvl w:val="0"/>
          <w:numId w:val="30"/>
        </w:numPr>
        <w:spacing w:before="120" w:after="0" w:line="276" w:lineRule="auto"/>
        <w:jc w:val="both"/>
      </w:pPr>
      <w:r w:rsidRPr="00402530">
        <w:t>alespoň 1 vozidlo do 3,5t s deklarovanou schopností jízdy mimo zpevněné komunikace</w:t>
      </w:r>
    </w:p>
    <w:p w14:paraId="5F77576D" w14:textId="2D4E0B82" w:rsidR="0066128A" w:rsidRPr="00402530" w:rsidRDefault="0066128A" w:rsidP="00245982">
      <w:pPr>
        <w:widowControl w:val="0"/>
        <w:numPr>
          <w:ilvl w:val="0"/>
          <w:numId w:val="30"/>
        </w:numPr>
        <w:spacing w:before="120" w:after="0" w:line="276" w:lineRule="auto"/>
        <w:jc w:val="both"/>
      </w:pPr>
      <w:r>
        <w:lastRenderedPageBreak/>
        <w:t>alespoň 1 nákladní automobil nad 3,5t se schopností jízdy mimo zpevněné komunikace</w:t>
      </w:r>
    </w:p>
    <w:p w14:paraId="6739EC40" w14:textId="6930169A" w:rsidR="00EF7E5C" w:rsidRDefault="00EF7E5C" w:rsidP="00245982">
      <w:pPr>
        <w:widowControl w:val="0"/>
        <w:numPr>
          <w:ilvl w:val="0"/>
          <w:numId w:val="30"/>
        </w:numPr>
        <w:spacing w:before="120" w:after="0" w:line="276" w:lineRule="auto"/>
        <w:jc w:val="both"/>
      </w:pPr>
      <w:r>
        <w:t>minimálně vlastnit 50</w:t>
      </w:r>
      <w:r w:rsidR="0038057A">
        <w:t xml:space="preserve"> </w:t>
      </w:r>
      <w:r>
        <w:t>ks koleček pro tažení vodičů</w:t>
      </w:r>
    </w:p>
    <w:p w14:paraId="13789EA8" w14:textId="74DFF705" w:rsidR="0066128A" w:rsidRDefault="0066128A" w:rsidP="0066128A">
      <w:pPr>
        <w:widowControl w:val="0"/>
        <w:numPr>
          <w:ilvl w:val="0"/>
          <w:numId w:val="30"/>
        </w:numPr>
        <w:spacing w:before="120" w:after="0" w:line="276" w:lineRule="auto"/>
        <w:jc w:val="both"/>
      </w:pPr>
      <w:r>
        <w:t>montážní žebříček v počtu min. 2</w:t>
      </w:r>
      <w:r w:rsidR="0038057A">
        <w:t xml:space="preserve"> </w:t>
      </w:r>
      <w:r>
        <w:t xml:space="preserve">ks </w:t>
      </w:r>
    </w:p>
    <w:p w14:paraId="35E1607C" w14:textId="6DCAADC0" w:rsidR="00EF7E5C" w:rsidRDefault="00EF7E5C" w:rsidP="00EF7E5C">
      <w:pPr>
        <w:widowControl w:val="0"/>
        <w:numPr>
          <w:ilvl w:val="0"/>
          <w:numId w:val="30"/>
        </w:numPr>
        <w:spacing w:before="120" w:after="0" w:line="276" w:lineRule="auto"/>
        <w:jc w:val="both"/>
      </w:pPr>
      <w:r w:rsidRPr="00402530">
        <w:t>alespoň 1 bagr pro výkopové práce</w:t>
      </w:r>
    </w:p>
    <w:p w14:paraId="122DB6C3" w14:textId="06D67862" w:rsidR="002E6816" w:rsidRDefault="002E6816" w:rsidP="00245982">
      <w:pPr>
        <w:widowControl w:val="0"/>
        <w:numPr>
          <w:ilvl w:val="0"/>
          <w:numId w:val="30"/>
        </w:numPr>
        <w:spacing w:before="120" w:after="0" w:line="276" w:lineRule="auto"/>
        <w:jc w:val="both"/>
      </w:pPr>
      <w:r w:rsidRPr="00402530">
        <w:t>minimálně 100 m2 bednění + 2ks ponorný vibrátor</w:t>
      </w:r>
    </w:p>
    <w:bookmarkEnd w:id="62"/>
    <w:p w14:paraId="58FDBF40" w14:textId="77777777" w:rsidR="0020618E" w:rsidRDefault="0020618E" w:rsidP="0020618E">
      <w:pPr>
        <w:spacing w:after="120"/>
        <w:ind w:left="709"/>
        <w:jc w:val="both"/>
        <w:rPr>
          <w:rFonts w:cstheme="minorHAnsi"/>
        </w:rPr>
      </w:pPr>
    </w:p>
    <w:p w14:paraId="728A9695" w14:textId="0661B9FA" w:rsidR="00245982" w:rsidRPr="00C3488C" w:rsidRDefault="00245982" w:rsidP="00245982">
      <w:pPr>
        <w:spacing w:after="0" w:line="240" w:lineRule="auto"/>
        <w:ind w:left="709"/>
        <w:jc w:val="both"/>
        <w:rPr>
          <w:color w:val="000000" w:themeColor="text1"/>
        </w:rPr>
      </w:pPr>
      <w:r w:rsidRPr="00C3488C">
        <w:rPr>
          <w:color w:val="000000" w:themeColor="text1"/>
        </w:rPr>
        <w:t xml:space="preserve">a dále </w:t>
      </w:r>
      <w:r w:rsidR="000776E9">
        <w:rPr>
          <w:color w:val="000000" w:themeColor="text1"/>
        </w:rPr>
        <w:t xml:space="preserve">čestně prohlásí, že </w:t>
      </w:r>
      <w:r w:rsidRPr="00C3488C">
        <w:rPr>
          <w:color w:val="000000" w:themeColor="text1"/>
        </w:rPr>
        <w:t>on sám nebo jeho poddodavatelé disponují dílenskými prostředky, příslušným nářadím k provádění sjednaných činností a postupů, přičemž tyto budou po celou dobu zařazení Dodavatele do Systému kvalifikace vhodné pro práci, při které budou používány, a to včetně předepsaných kontrol, zkoušek, revizí a údržby.</w:t>
      </w:r>
    </w:p>
    <w:p w14:paraId="49BFBABB" w14:textId="77777777" w:rsidR="00245982" w:rsidRPr="00C3488C" w:rsidRDefault="00245982" w:rsidP="00245982">
      <w:pPr>
        <w:spacing w:after="0" w:line="240" w:lineRule="auto"/>
        <w:ind w:left="774"/>
        <w:jc w:val="both"/>
        <w:rPr>
          <w:color w:val="000000" w:themeColor="text1"/>
        </w:rPr>
      </w:pPr>
    </w:p>
    <w:p w14:paraId="5B6B6149" w14:textId="77777777" w:rsidR="00245982" w:rsidRPr="00C3488C" w:rsidRDefault="00245982" w:rsidP="00245982">
      <w:pPr>
        <w:pStyle w:val="odstavec2"/>
        <w:keepLines w:val="0"/>
        <w:numPr>
          <w:ilvl w:val="12"/>
          <w:numId w:val="0"/>
        </w:numPr>
        <w:tabs>
          <w:tab w:val="clear" w:pos="2041"/>
          <w:tab w:val="left" w:pos="1843"/>
        </w:tabs>
        <w:spacing w:before="0"/>
        <w:ind w:left="709"/>
        <w:rPr>
          <w:rFonts w:asciiTheme="minorHAnsi" w:hAnsiTheme="minorHAnsi"/>
          <w:i/>
          <w:color w:val="000000" w:themeColor="text1"/>
          <w:sz w:val="22"/>
          <w:szCs w:val="22"/>
          <w:u w:val="single"/>
          <w:lang w:val="cs-CZ"/>
        </w:rPr>
      </w:pPr>
      <w:r w:rsidRPr="00C3488C">
        <w:rPr>
          <w:rFonts w:asciiTheme="minorHAnsi" w:hAnsiTheme="minorHAnsi"/>
          <w:i/>
          <w:color w:val="000000" w:themeColor="text1"/>
          <w:sz w:val="22"/>
          <w:szCs w:val="22"/>
          <w:u w:val="single"/>
          <w:lang w:val="cs-CZ"/>
        </w:rPr>
        <w:t xml:space="preserve">způsob prokázání: </w:t>
      </w:r>
    </w:p>
    <w:p w14:paraId="4180270E" w14:textId="4F6D0FD5" w:rsidR="00245982" w:rsidRPr="00C3488C" w:rsidRDefault="00245982" w:rsidP="00245982">
      <w:pPr>
        <w:pStyle w:val="odstavec2"/>
        <w:keepLines w:val="0"/>
        <w:numPr>
          <w:ilvl w:val="12"/>
          <w:numId w:val="0"/>
        </w:numPr>
        <w:tabs>
          <w:tab w:val="clear" w:pos="2041"/>
          <w:tab w:val="left" w:pos="1843"/>
        </w:tabs>
        <w:spacing w:before="0"/>
        <w:ind w:left="709"/>
        <w:rPr>
          <w:rFonts w:asciiTheme="minorHAnsi" w:hAnsiTheme="minorHAnsi"/>
          <w:color w:val="000000" w:themeColor="text1"/>
          <w:sz w:val="22"/>
          <w:szCs w:val="22"/>
          <w:lang w:val="cs-CZ"/>
        </w:rPr>
      </w:pPr>
      <w:bookmarkStart w:id="63" w:name="_Hlk20139171"/>
      <w:r w:rsidRPr="00C3488C">
        <w:rPr>
          <w:rFonts w:asciiTheme="minorHAnsi" w:hAnsiTheme="minorHAnsi"/>
          <w:color w:val="000000" w:themeColor="text1"/>
          <w:sz w:val="22"/>
          <w:szCs w:val="22"/>
          <w:lang w:val="cs-CZ"/>
        </w:rPr>
        <w:t>Dodavatel předloží čestné prohlášení</w:t>
      </w:r>
      <w:r>
        <w:rPr>
          <w:rFonts w:asciiTheme="minorHAnsi" w:hAnsiTheme="minorHAnsi"/>
          <w:color w:val="000000" w:themeColor="text1"/>
          <w:sz w:val="22"/>
          <w:szCs w:val="22"/>
          <w:lang w:val="cs-CZ"/>
        </w:rPr>
        <w:t xml:space="preserve"> (v případě poddodavatelů – uvést konkrétní poddodavatele, </w:t>
      </w:r>
      <w:r w:rsidRPr="00E975C9">
        <w:rPr>
          <w:rFonts w:asciiTheme="minorHAnsi" w:hAnsiTheme="minorHAnsi"/>
          <w:color w:val="000000" w:themeColor="text1"/>
          <w:sz w:val="22"/>
          <w:szCs w:val="22"/>
          <w:lang w:val="cs-CZ"/>
        </w:rPr>
        <w:t>kteří tuto činnost budou zajišťovat),   </w:t>
      </w:r>
      <w:r w:rsidR="00E975C9" w:rsidRPr="00E975C9">
        <w:rPr>
          <w:rFonts w:asciiTheme="minorHAnsi" w:hAnsiTheme="minorHAnsi"/>
          <w:color w:val="000000" w:themeColor="text1"/>
          <w:sz w:val="22"/>
          <w:szCs w:val="22"/>
          <w:lang w:val="cs-CZ"/>
        </w:rPr>
        <w:t xml:space="preserve">Priloha_6a_SK_Technické </w:t>
      </w:r>
      <w:r w:rsidR="00435295" w:rsidRPr="00E975C9">
        <w:rPr>
          <w:rFonts w:asciiTheme="minorHAnsi" w:hAnsiTheme="minorHAnsi"/>
          <w:color w:val="000000" w:themeColor="text1"/>
          <w:sz w:val="22"/>
          <w:szCs w:val="22"/>
          <w:lang w:val="cs-CZ"/>
        </w:rPr>
        <w:t>vybavení – výměna</w:t>
      </w:r>
      <w:r w:rsidR="00E975C9" w:rsidRPr="00E975C9">
        <w:rPr>
          <w:rFonts w:asciiTheme="minorHAnsi" w:hAnsiTheme="minorHAnsi"/>
          <w:color w:val="000000" w:themeColor="text1"/>
          <w:sz w:val="22"/>
          <w:szCs w:val="22"/>
          <w:lang w:val="cs-CZ"/>
        </w:rPr>
        <w:t xml:space="preserve"> vedení</w:t>
      </w:r>
      <w:r w:rsidRPr="00E975C9">
        <w:rPr>
          <w:rFonts w:asciiTheme="minorHAnsi" w:hAnsiTheme="minorHAnsi"/>
          <w:color w:val="000000" w:themeColor="text1"/>
          <w:sz w:val="22"/>
          <w:szCs w:val="22"/>
          <w:lang w:val="cs-CZ"/>
        </w:rPr>
        <w:t>, že disponuje</w:t>
      </w:r>
      <w:r w:rsidRPr="00BD3752">
        <w:rPr>
          <w:rFonts w:asciiTheme="minorHAnsi" w:hAnsiTheme="minorHAnsi"/>
          <w:color w:val="000000" w:themeColor="text1"/>
          <w:sz w:val="22"/>
          <w:szCs w:val="22"/>
          <w:lang w:val="cs-CZ"/>
        </w:rPr>
        <w:t>, nebo bude disponovat v případě získání VZ potřebným vybavením. Před podpisem</w:t>
      </w:r>
      <w:r>
        <w:rPr>
          <w:rFonts w:asciiTheme="minorHAnsi" w:hAnsiTheme="minorHAnsi"/>
          <w:color w:val="000000" w:themeColor="text1"/>
          <w:sz w:val="22"/>
          <w:szCs w:val="22"/>
          <w:lang w:val="cs-CZ"/>
        </w:rPr>
        <w:t xml:space="preserve"> jednotlivých dílčích smluv, v rámci součinnosti, doloží vybraný dodavatel výpis z majetkové </w:t>
      </w:r>
      <w:r w:rsidR="00435295">
        <w:rPr>
          <w:rFonts w:asciiTheme="minorHAnsi" w:hAnsiTheme="minorHAnsi"/>
          <w:color w:val="000000" w:themeColor="text1"/>
          <w:sz w:val="22"/>
          <w:szCs w:val="22"/>
          <w:lang w:val="cs-CZ"/>
        </w:rPr>
        <w:t>evidence,</w:t>
      </w:r>
      <w:r>
        <w:rPr>
          <w:rFonts w:asciiTheme="minorHAnsi" w:hAnsiTheme="minorHAnsi"/>
          <w:color w:val="000000" w:themeColor="text1"/>
          <w:sz w:val="22"/>
          <w:szCs w:val="22"/>
          <w:lang w:val="cs-CZ"/>
        </w:rPr>
        <w:t xml:space="preserve"> popř. způsob smluvního zajištění vybavení min. po dobu plnění dané zakázky. </w:t>
      </w:r>
    </w:p>
    <w:bookmarkEnd w:id="63"/>
    <w:p w14:paraId="3DB092DF" w14:textId="0C7B8E68" w:rsidR="00245982" w:rsidRDefault="00245982" w:rsidP="00245982">
      <w:pPr>
        <w:spacing w:after="120"/>
        <w:ind w:left="709"/>
        <w:jc w:val="both"/>
        <w:rPr>
          <w:rFonts w:cstheme="minorHAnsi"/>
        </w:rPr>
      </w:pPr>
      <w:r w:rsidRPr="001318BF">
        <w:rPr>
          <w:rFonts w:cstheme="minorHAnsi"/>
        </w:rPr>
        <w:t xml:space="preserve">Zadavatel nevyžaduje podepsaný formulář do </w:t>
      </w:r>
      <w:r>
        <w:rPr>
          <w:rFonts w:cstheme="minorHAnsi"/>
        </w:rPr>
        <w:t>žádosti</w:t>
      </w:r>
      <w:r w:rsidRPr="001318BF">
        <w:rPr>
          <w:rFonts w:cstheme="minorHAnsi"/>
        </w:rPr>
        <w:t xml:space="preserve">. </w:t>
      </w:r>
    </w:p>
    <w:bookmarkEnd w:id="61"/>
    <w:p w14:paraId="192F94E1" w14:textId="77777777" w:rsidR="0020618E" w:rsidRPr="001333D4" w:rsidRDefault="0020618E" w:rsidP="0066128A">
      <w:pPr>
        <w:pStyle w:val="odstavec"/>
        <w:ind w:firstLine="709"/>
      </w:pPr>
      <w:r w:rsidRPr="001333D4">
        <w:t>Doba platnosti předložených údajů a jejich aktualizace</w:t>
      </w:r>
    </w:p>
    <w:p w14:paraId="1FE5534D" w14:textId="4BD9FD3B" w:rsidR="0020618E" w:rsidRPr="0066128A" w:rsidRDefault="0020618E" w:rsidP="0066128A">
      <w:pPr>
        <w:pStyle w:val="Odstavecseseznamem"/>
        <w:spacing w:before="120" w:after="120"/>
        <w:contextualSpacing w:val="0"/>
        <w:jc w:val="both"/>
        <w:rPr>
          <w:bCs/>
        </w:rPr>
      </w:pPr>
      <w:r w:rsidRPr="00704042">
        <w:rPr>
          <w:bCs/>
        </w:rPr>
        <w:t>Zadavatel užívá ustanovení z aktuální verze Obecné části.</w:t>
      </w:r>
    </w:p>
    <w:p w14:paraId="4291EC81" w14:textId="14F1FAD0" w:rsidR="00F57864" w:rsidRDefault="00F57864" w:rsidP="000B4E71">
      <w:pPr>
        <w:spacing w:before="120" w:after="120"/>
        <w:ind w:left="709"/>
        <w:jc w:val="both"/>
      </w:pPr>
    </w:p>
    <w:p w14:paraId="7826ACA1" w14:textId="31CEEFC6" w:rsidR="00F57864" w:rsidRDefault="00F57864" w:rsidP="00F57864">
      <w:pPr>
        <w:rPr>
          <w:rFonts w:cstheme="minorHAnsi"/>
        </w:rPr>
      </w:pPr>
      <w:r>
        <w:rPr>
          <w:rFonts w:cstheme="minorHAnsi"/>
        </w:rPr>
        <w:t>Přílohy</w:t>
      </w:r>
    </w:p>
    <w:p w14:paraId="7EB981DD" w14:textId="77777777" w:rsidR="00F57864" w:rsidRPr="003501AA" w:rsidRDefault="00F57864" w:rsidP="00F57864">
      <w:pPr>
        <w:pStyle w:val="Odstavecseseznamem"/>
        <w:numPr>
          <w:ilvl w:val="0"/>
          <w:numId w:val="14"/>
        </w:numPr>
        <w:jc w:val="both"/>
      </w:pPr>
      <w:r w:rsidRPr="00C41246">
        <w:t>Priloha_1_SK_Krycí list</w:t>
      </w:r>
    </w:p>
    <w:p w14:paraId="2DB7F259" w14:textId="77777777" w:rsidR="00F57864" w:rsidRDefault="00F57864" w:rsidP="00F57864">
      <w:pPr>
        <w:pStyle w:val="Odstavecseseznamem"/>
        <w:numPr>
          <w:ilvl w:val="0"/>
          <w:numId w:val="14"/>
        </w:numPr>
        <w:jc w:val="both"/>
      </w:pPr>
      <w:r w:rsidRPr="00C41246">
        <w:t>Priloha_2_SK_ČP o základní způsobilosti</w:t>
      </w:r>
      <w:r w:rsidRPr="00C41246" w:rsidDel="00C41246">
        <w:t xml:space="preserve"> </w:t>
      </w:r>
    </w:p>
    <w:p w14:paraId="04D90BF0" w14:textId="2C0536D3" w:rsidR="00F57864" w:rsidRDefault="00F57864" w:rsidP="00F57864">
      <w:pPr>
        <w:pStyle w:val="Odstavecseseznamem"/>
        <w:numPr>
          <w:ilvl w:val="0"/>
          <w:numId w:val="14"/>
        </w:numPr>
        <w:jc w:val="both"/>
      </w:pPr>
      <w:r w:rsidRPr="003501AA">
        <w:t>P</w:t>
      </w:r>
      <w:r>
        <w:t>ri</w:t>
      </w:r>
      <w:r w:rsidRPr="003501AA">
        <w:t>loha</w:t>
      </w:r>
      <w:r>
        <w:t>_3_SK_</w:t>
      </w:r>
      <w:r w:rsidRPr="00D357E9">
        <w:t>ČP o pojištění</w:t>
      </w:r>
      <w:r w:rsidR="002D58CD">
        <w:t>_5_11_2021</w:t>
      </w:r>
    </w:p>
    <w:p w14:paraId="15ABB43B" w14:textId="0DAF65E7" w:rsidR="00F57864" w:rsidRPr="004C1EFD" w:rsidRDefault="00F57864" w:rsidP="00F57864">
      <w:pPr>
        <w:pStyle w:val="Odstavecseseznamem"/>
        <w:numPr>
          <w:ilvl w:val="0"/>
          <w:numId w:val="14"/>
        </w:numPr>
        <w:jc w:val="both"/>
      </w:pPr>
      <w:r w:rsidRPr="004C1EFD">
        <w:t>P</w:t>
      </w:r>
      <w:r>
        <w:t>ri</w:t>
      </w:r>
      <w:r w:rsidRPr="004C1EFD">
        <w:t>loha</w:t>
      </w:r>
      <w:r>
        <w:t>_4</w:t>
      </w:r>
      <w:r w:rsidR="00083D6C">
        <w:t>a</w:t>
      </w:r>
      <w:r>
        <w:t>_SK_</w:t>
      </w:r>
      <w:r w:rsidRPr="004C1EFD">
        <w:t xml:space="preserve">Seznam významných zakázek </w:t>
      </w:r>
      <w:r w:rsidR="00083D6C">
        <w:t>– výměna vedení</w:t>
      </w:r>
    </w:p>
    <w:p w14:paraId="772DFE31" w14:textId="6EBC06BD" w:rsidR="00F57864" w:rsidRPr="004C1EFD" w:rsidRDefault="00F57864" w:rsidP="00F57864">
      <w:pPr>
        <w:pStyle w:val="Odstavecseseznamem"/>
        <w:numPr>
          <w:ilvl w:val="0"/>
          <w:numId w:val="14"/>
        </w:numPr>
        <w:jc w:val="both"/>
      </w:pPr>
      <w:r w:rsidRPr="004C1EFD">
        <w:t>Příloha_5</w:t>
      </w:r>
      <w:r w:rsidR="00083D6C">
        <w:t>a</w:t>
      </w:r>
      <w:r w:rsidRPr="004C1EFD">
        <w:t xml:space="preserve">_SK_Seznam techniků </w:t>
      </w:r>
      <w:r w:rsidR="00083D6C">
        <w:t>– výměna vedení</w:t>
      </w:r>
      <w:ins w:id="64" w:author="Popelková, Lenka" w:date="2022-06-27T18:00:00Z">
        <w:r w:rsidR="00F54F4A">
          <w:t>_28_6_2022</w:t>
        </w:r>
      </w:ins>
    </w:p>
    <w:p w14:paraId="3A7D97EF" w14:textId="1C352103" w:rsidR="00F57864" w:rsidRDefault="00F57864" w:rsidP="00F57864">
      <w:pPr>
        <w:pStyle w:val="Odstavecseseznamem"/>
        <w:numPr>
          <w:ilvl w:val="0"/>
          <w:numId w:val="14"/>
        </w:numPr>
        <w:jc w:val="both"/>
      </w:pPr>
      <w:r w:rsidRPr="004C1EFD">
        <w:t>Priloha_6</w:t>
      </w:r>
      <w:r w:rsidR="00083D6C">
        <w:t>a</w:t>
      </w:r>
      <w:r w:rsidRPr="004C1EFD">
        <w:t>_SK_Technické vybavení</w:t>
      </w:r>
      <w:r w:rsidR="00083D6C">
        <w:t xml:space="preserve"> – výměna vedení</w:t>
      </w:r>
    </w:p>
    <w:p w14:paraId="7F3A88A8" w14:textId="18B265BF" w:rsidR="00F57864" w:rsidRDefault="00F57864" w:rsidP="00512776">
      <w:pPr>
        <w:pStyle w:val="Odstavecseseznamem"/>
        <w:numPr>
          <w:ilvl w:val="0"/>
          <w:numId w:val="14"/>
        </w:numPr>
        <w:jc w:val="both"/>
      </w:pPr>
      <w:r w:rsidRPr="004C1EFD">
        <w:t>Priloha_</w:t>
      </w:r>
      <w:r w:rsidR="00512776">
        <w:t>7</w:t>
      </w:r>
      <w:r w:rsidRPr="004C1EFD">
        <w:t>_SK_</w:t>
      </w:r>
      <w:r w:rsidR="008E32B3" w:rsidRPr="008E32B3">
        <w:t>ČP spol. žádosti více dodavatelů</w:t>
      </w:r>
      <w:r w:rsidR="00505BBD">
        <w:t>_1_</w:t>
      </w:r>
      <w:r w:rsidR="00C504F8">
        <w:t>4</w:t>
      </w:r>
      <w:r w:rsidR="00505BBD">
        <w:t>_2022</w:t>
      </w:r>
    </w:p>
    <w:p w14:paraId="13A141C6" w14:textId="41C5E540" w:rsidR="008E32B3" w:rsidRDefault="008E32B3" w:rsidP="008E32B3">
      <w:pPr>
        <w:pStyle w:val="Odstavecseseznamem"/>
        <w:numPr>
          <w:ilvl w:val="0"/>
          <w:numId w:val="14"/>
        </w:numPr>
        <w:jc w:val="both"/>
      </w:pPr>
      <w:r w:rsidRPr="004C1EFD">
        <w:t>Priloha_</w:t>
      </w:r>
      <w:r w:rsidR="00512776">
        <w:t>8</w:t>
      </w:r>
      <w:r w:rsidRPr="004C1EFD">
        <w:t>_SK_Přehled požadovaných dokumentů</w:t>
      </w:r>
      <w:r w:rsidRPr="004C1EFD" w:rsidDel="0091179D">
        <w:t xml:space="preserve"> </w:t>
      </w:r>
    </w:p>
    <w:p w14:paraId="499A026F" w14:textId="77777777" w:rsidR="008E32B3" w:rsidRDefault="008E32B3" w:rsidP="008E32B3">
      <w:pPr>
        <w:pStyle w:val="Odstavecseseznamem"/>
        <w:jc w:val="both"/>
      </w:pPr>
    </w:p>
    <w:p w14:paraId="222FCD10" w14:textId="77777777" w:rsidR="00F57864" w:rsidRPr="00837D79" w:rsidRDefault="00F57864" w:rsidP="000B4E71">
      <w:pPr>
        <w:spacing w:before="120" w:after="120"/>
        <w:ind w:left="709"/>
        <w:jc w:val="both"/>
      </w:pPr>
    </w:p>
    <w:bookmarkEnd w:id="50"/>
    <w:p w14:paraId="127F181F" w14:textId="50CDC826" w:rsidR="0020618E" w:rsidRPr="0020618E" w:rsidRDefault="0020618E" w:rsidP="0020618E">
      <w:pPr>
        <w:pStyle w:val="Nadpis1"/>
        <w:pageBreakBefore/>
        <w:spacing w:before="360" w:after="120"/>
        <w:ind w:left="425" w:hanging="425"/>
        <w:jc w:val="center"/>
        <w:rPr>
          <w:rFonts w:asciiTheme="minorHAnsi" w:hAnsiTheme="minorHAnsi" w:cstheme="minorHAnsi"/>
        </w:rPr>
      </w:pPr>
      <w:r w:rsidRPr="0020618E">
        <w:rPr>
          <w:rFonts w:asciiTheme="minorHAnsi" w:hAnsiTheme="minorHAnsi" w:cstheme="minorHAnsi"/>
        </w:rPr>
        <w:lastRenderedPageBreak/>
        <w:t xml:space="preserve">Zvláštní pravidla pro kategorii: </w:t>
      </w:r>
      <w:r w:rsidRPr="0020618E">
        <w:rPr>
          <w:rFonts w:asciiTheme="minorHAnsi" w:hAnsiTheme="minorHAnsi" w:cstheme="minorHAnsi"/>
        </w:rPr>
        <w:br/>
      </w:r>
      <w:bookmarkStart w:id="65" w:name="_Hlk31640670"/>
      <w:r w:rsidRPr="0020618E">
        <w:rPr>
          <w:rFonts w:asciiTheme="minorHAnsi" w:hAnsiTheme="minorHAnsi" w:cstheme="minorHAnsi"/>
        </w:rPr>
        <w:t xml:space="preserve">Část </w:t>
      </w:r>
      <w:bookmarkStart w:id="66" w:name="_Hlk39563250"/>
      <w:r w:rsidR="00435295" w:rsidRPr="0020618E">
        <w:rPr>
          <w:rFonts w:asciiTheme="minorHAnsi" w:hAnsiTheme="minorHAnsi" w:cstheme="minorHAnsi"/>
        </w:rPr>
        <w:t xml:space="preserve">B – </w:t>
      </w:r>
      <w:r w:rsidR="00D7377E">
        <w:rPr>
          <w:rFonts w:asciiTheme="minorHAnsi" w:hAnsiTheme="minorHAnsi" w:cstheme="minorHAnsi"/>
        </w:rPr>
        <w:t>r</w:t>
      </w:r>
      <w:r w:rsidR="00E13856" w:rsidRPr="00F54F4A">
        <w:rPr>
          <w:rFonts w:asciiTheme="minorHAnsi" w:hAnsiTheme="minorHAnsi" w:cstheme="minorHAnsi"/>
        </w:rPr>
        <w:t xml:space="preserve">ekonstrukce rozvoden včetně pokládky kabelového vedení 110 </w:t>
      </w:r>
      <w:proofErr w:type="spellStart"/>
      <w:r w:rsidR="00E13856" w:rsidRPr="00F54F4A">
        <w:rPr>
          <w:rFonts w:asciiTheme="minorHAnsi" w:hAnsiTheme="minorHAnsi" w:cstheme="minorHAnsi"/>
        </w:rPr>
        <w:t>kV</w:t>
      </w:r>
      <w:bookmarkEnd w:id="65"/>
      <w:bookmarkEnd w:id="66"/>
      <w:proofErr w:type="spellEnd"/>
    </w:p>
    <w:p w14:paraId="2C9DA840" w14:textId="77777777" w:rsidR="0020618E" w:rsidRDefault="0020618E" w:rsidP="000B4E71">
      <w:pPr>
        <w:rPr>
          <w:highlight w:val="yellow"/>
        </w:rPr>
      </w:pPr>
    </w:p>
    <w:p w14:paraId="32BAD3E9" w14:textId="31EE8025" w:rsidR="0020618E" w:rsidRDefault="0020618E" w:rsidP="0020618E">
      <w:pPr>
        <w:pStyle w:val="Odstavecseseznamem"/>
        <w:spacing w:before="120" w:after="120"/>
        <w:jc w:val="both"/>
        <w:rPr>
          <w:b/>
        </w:rPr>
      </w:pPr>
      <w:r>
        <w:rPr>
          <w:b/>
        </w:rPr>
        <w:t xml:space="preserve">2.3.2 </w:t>
      </w:r>
      <w:r w:rsidRPr="00560E08">
        <w:rPr>
          <w:b/>
        </w:rPr>
        <w:t>Technická kvalifikace</w:t>
      </w:r>
    </w:p>
    <w:p w14:paraId="25B6DB9E" w14:textId="77777777" w:rsidR="00AF2FAF" w:rsidRPr="005A5EED" w:rsidRDefault="00AF2FAF" w:rsidP="0020618E">
      <w:pPr>
        <w:pStyle w:val="Odstavecseseznamem"/>
        <w:spacing w:before="120" w:after="120"/>
        <w:jc w:val="both"/>
        <w:rPr>
          <w:b/>
        </w:rPr>
      </w:pPr>
    </w:p>
    <w:p w14:paraId="0570DEFC" w14:textId="77777777" w:rsidR="004D2803" w:rsidRPr="005A5EED" w:rsidRDefault="004D2803" w:rsidP="006E7755">
      <w:pPr>
        <w:pStyle w:val="Odstavecseseznamem"/>
        <w:numPr>
          <w:ilvl w:val="0"/>
          <w:numId w:val="35"/>
        </w:numPr>
        <w:spacing w:before="240" w:after="120"/>
        <w:rPr>
          <w:u w:val="single"/>
        </w:rPr>
      </w:pPr>
      <w:r w:rsidRPr="005A5EED">
        <w:rPr>
          <w:u w:val="single"/>
        </w:rPr>
        <w:t>Referenční zakázky</w:t>
      </w:r>
    </w:p>
    <w:p w14:paraId="56270E30" w14:textId="43875712" w:rsidR="004D2803" w:rsidRPr="005A5EED" w:rsidRDefault="004D2803" w:rsidP="004D2803">
      <w:pPr>
        <w:spacing w:after="120"/>
        <w:ind w:left="709"/>
        <w:jc w:val="both"/>
      </w:pPr>
      <w:bookmarkStart w:id="67" w:name="_Hlk93668779"/>
      <w:bookmarkStart w:id="68" w:name="_Hlk31640769"/>
      <w:r w:rsidRPr="005A5EED">
        <w:rPr>
          <w:rFonts w:cstheme="minorHAnsi"/>
        </w:rPr>
        <w:t xml:space="preserve">Dodavatel prokáže kritéria technické kvalifikace </w:t>
      </w:r>
      <w:r w:rsidR="003D6DD0" w:rsidRPr="008B1418">
        <w:rPr>
          <w:rFonts w:cstheme="minorHAnsi"/>
        </w:rPr>
        <w:t xml:space="preserve">seznamu stavebních prací poskytnutých za posledních 5 let </w:t>
      </w:r>
      <w:r w:rsidR="003D6DD0" w:rsidRPr="00BC4E6E">
        <w:rPr>
          <w:rFonts w:eastAsia="Times New Roman"/>
          <w:b/>
          <w:bCs/>
        </w:rPr>
        <w:t xml:space="preserve">před DNEM podání žádosti o </w:t>
      </w:r>
      <w:r w:rsidR="003D6DD0">
        <w:rPr>
          <w:rFonts w:eastAsia="Times New Roman"/>
          <w:b/>
          <w:bCs/>
        </w:rPr>
        <w:t>zařazení do Systému kvalifikace</w:t>
      </w:r>
      <w:r w:rsidR="003D6DD0" w:rsidRPr="00D504A0">
        <w:rPr>
          <w:rFonts w:eastAsia="Calibri"/>
        </w:rPr>
        <w:t>/</w:t>
      </w:r>
      <w:r w:rsidR="00F43CEE" w:rsidRPr="00F43CEE">
        <w:rPr>
          <w:rFonts w:eastAsia="Calibri"/>
        </w:rPr>
        <w:t>nebo vyzve-li zadavatel dodavatele k aktualizaci dokladů, pak před dnem zaslání Výzvy Zadavatele k aktualizaci dokladů</w:t>
      </w:r>
      <w:r w:rsidR="003D6DD0" w:rsidRPr="00D504A0">
        <w:t xml:space="preserve"> v Systému kvalifikace</w:t>
      </w:r>
      <w:r w:rsidR="003D6DD0">
        <w:rPr>
          <w:rFonts w:eastAsia="Calibri"/>
        </w:rPr>
        <w:t>,</w:t>
      </w:r>
      <w:r w:rsidRPr="005A5EED">
        <w:t xml:space="preserve"> včetně osvědčení objednatele o řádném poskytnutí a dokončení nejvýznamnějších z těchto prací; minimální úroveň pro splnění tohoto kritéria technické kvalifikace je stanovena na nejméně </w:t>
      </w:r>
      <w:r w:rsidR="00901ECA" w:rsidRPr="00C84BC6">
        <w:rPr>
          <w:b/>
          <w:bCs/>
        </w:rPr>
        <w:t>8</w:t>
      </w:r>
      <w:r w:rsidRPr="005A5EED">
        <w:t xml:space="preserve"> zakázek</w:t>
      </w:r>
      <w:bookmarkEnd w:id="67"/>
      <w:r w:rsidRPr="005A5EED">
        <w:t>:</w:t>
      </w:r>
    </w:p>
    <w:p w14:paraId="33581A76" w14:textId="1DB2669F" w:rsidR="004D2803" w:rsidRPr="005A5EED" w:rsidRDefault="004D2803" w:rsidP="004D2803">
      <w:pPr>
        <w:spacing w:after="120"/>
        <w:ind w:left="709"/>
        <w:jc w:val="both"/>
      </w:pPr>
      <w:r w:rsidRPr="005A5EED">
        <w:t xml:space="preserve"> a)</w:t>
      </w:r>
      <w:r w:rsidRPr="005A5EED">
        <w:tab/>
        <w:t xml:space="preserve">Reference č. 1 – alespoň </w:t>
      </w:r>
      <w:r w:rsidR="000119D0">
        <w:t>3</w:t>
      </w:r>
      <w:r w:rsidRPr="005A5EED">
        <w:t xml:space="preserve"> významné zakázky, jejímž předmětem byla kompletní rekonstrukce stávající technologie rozvodny nebo výstavba nové rozvodny o napěťové hladině 110 </w:t>
      </w:r>
      <w:proofErr w:type="spellStart"/>
      <w:r w:rsidRPr="005A5EED">
        <w:t>kV</w:t>
      </w:r>
      <w:proofErr w:type="spellEnd"/>
      <w:r w:rsidRPr="005A5EED">
        <w:t xml:space="preserve"> nebo vyšší s rozsahem minimálně 4 polí, přičemž součástí plnění každé z referenčních zakázek byly práce spojené s montáží řídícího systému, ochran, vypínačů, odpojovačů a přístrojových transformátorů. Rozvodnou se pro účely tohoto ustanovení rozumí rozvodna splňující definici elektrické stanice dle § 2 odst. 2 písm. a) </w:t>
      </w:r>
      <w:proofErr w:type="spellStart"/>
      <w:r w:rsidRPr="005A5EED">
        <w:t>podbod</w:t>
      </w:r>
      <w:proofErr w:type="spellEnd"/>
      <w:r w:rsidRPr="005A5EED">
        <w:t xml:space="preserve"> </w:t>
      </w:r>
      <w:r w:rsidR="00A71BFA">
        <w:t>3</w:t>
      </w:r>
      <w:r w:rsidRPr="005A5EED">
        <w:t>. zák. č. 458/2000 Sb.</w:t>
      </w:r>
    </w:p>
    <w:p w14:paraId="55FBDE3C" w14:textId="395A0E0E" w:rsidR="004D2803" w:rsidRPr="005A5EED" w:rsidRDefault="004D2803" w:rsidP="004D2803">
      <w:pPr>
        <w:spacing w:after="120"/>
        <w:ind w:left="709"/>
        <w:jc w:val="both"/>
      </w:pPr>
      <w:r w:rsidRPr="005A5EED">
        <w:t>b)</w:t>
      </w:r>
      <w:r w:rsidRPr="005A5EED">
        <w:tab/>
        <w:t xml:space="preserve">Reference č. 2 – alespoň </w:t>
      </w:r>
      <w:r w:rsidR="00D60459">
        <w:t xml:space="preserve">3 </w:t>
      </w:r>
      <w:r w:rsidRPr="005A5EED">
        <w:t>významné zakázky, jejímž předmětem byla výstavba nové rozvodny o napěťové hladině minimálně 22</w:t>
      </w:r>
      <w:r w:rsidR="0038057A">
        <w:t xml:space="preserve"> </w:t>
      </w:r>
      <w:proofErr w:type="spellStart"/>
      <w:r w:rsidRPr="005A5EED">
        <w:t>kV</w:t>
      </w:r>
      <w:proofErr w:type="spellEnd"/>
      <w:r w:rsidRPr="005A5EED">
        <w:t xml:space="preserve"> s rozsahem minimálně 15 polí nebo kompletní rekonstrukce stávající rozvodny o napěťové hladině minimálně 22</w:t>
      </w:r>
      <w:r w:rsidR="0038057A">
        <w:t xml:space="preserve"> </w:t>
      </w:r>
      <w:proofErr w:type="spellStart"/>
      <w:r w:rsidRPr="005A5EED">
        <w:t>kV</w:t>
      </w:r>
      <w:proofErr w:type="spellEnd"/>
      <w:r w:rsidRPr="005A5EED">
        <w:t xml:space="preserve"> s rozsahem minimálně 15 polí, přičemž součástí plnění každé z referenčních zakázek byly práce spojené s montáží zapouzdřených rozvaděčů nebo vypínačů a odpojovačů.</w:t>
      </w:r>
    </w:p>
    <w:p w14:paraId="3FC2B1CC" w14:textId="70A11999" w:rsidR="009206F4" w:rsidRPr="000E2199" w:rsidRDefault="009804F0" w:rsidP="0076474F">
      <w:pPr>
        <w:spacing w:after="120" w:line="240" w:lineRule="auto"/>
        <w:ind w:left="709"/>
        <w:jc w:val="both"/>
        <w:rPr>
          <w:strike/>
        </w:rPr>
      </w:pPr>
      <w:bookmarkStart w:id="69" w:name="_Hlk86742044"/>
      <w:r>
        <w:t xml:space="preserve">c) </w:t>
      </w:r>
      <w:r w:rsidR="00901ECA" w:rsidRPr="0076474F">
        <w:t xml:space="preserve">Reference </w:t>
      </w:r>
      <w:bookmarkStart w:id="70" w:name="_Hlk86941291"/>
      <w:r w:rsidR="00901ECA" w:rsidRPr="0076474F">
        <w:t xml:space="preserve">č. 3 - </w:t>
      </w:r>
      <w:r w:rsidR="009206F4" w:rsidRPr="000E2199">
        <w:t xml:space="preserve">alespoň 2 významné zakázky, jejímž předmětem byla realizace a pokládka kabelového vedení 110 </w:t>
      </w:r>
      <w:proofErr w:type="spellStart"/>
      <w:r w:rsidR="009206F4" w:rsidRPr="000E2199">
        <w:t>kV</w:t>
      </w:r>
      <w:proofErr w:type="spellEnd"/>
      <w:r w:rsidR="009206F4" w:rsidRPr="000E2199">
        <w:t xml:space="preserve"> včetně montáže</w:t>
      </w:r>
      <w:r w:rsidR="009206F4" w:rsidRPr="00141097">
        <w:t xml:space="preserve"> kabelových koncovek</w:t>
      </w:r>
      <w:r w:rsidR="00395BC6" w:rsidRPr="00141097">
        <w:t>, konektorů a spojek (kabelových armatur)</w:t>
      </w:r>
      <w:r w:rsidR="009206F4" w:rsidRPr="00141097">
        <w:t xml:space="preserve"> v rámci připojení tohoto kabelového vedení a to v min. délce </w:t>
      </w:r>
      <w:r w:rsidR="00A7576A" w:rsidRPr="00141097">
        <w:t>5</w:t>
      </w:r>
      <w:r w:rsidR="008D1C20" w:rsidRPr="00141097">
        <w:t>0</w:t>
      </w:r>
      <w:r w:rsidR="00A7576A" w:rsidRPr="00141097">
        <w:t>0</w:t>
      </w:r>
      <w:r w:rsidR="009206F4" w:rsidRPr="00141097">
        <w:t xml:space="preserve"> m </w:t>
      </w:r>
      <w:r w:rsidR="008E4A33" w:rsidRPr="00141097">
        <w:rPr>
          <w:rFonts w:eastAsiaTheme="majorEastAsia" w:cstheme="minorHAnsi"/>
          <w:kern w:val="32"/>
        </w:rPr>
        <w:t>(myšlena délka každé z fází)</w:t>
      </w:r>
      <w:r w:rsidR="00C427A4" w:rsidRPr="00141097">
        <w:rPr>
          <w:rFonts w:eastAsiaTheme="majorEastAsia" w:cstheme="minorHAnsi"/>
          <w:kern w:val="32"/>
        </w:rPr>
        <w:t xml:space="preserve"> </w:t>
      </w:r>
      <w:r w:rsidR="009206F4" w:rsidRPr="00141097">
        <w:t xml:space="preserve">u </w:t>
      </w:r>
      <w:r w:rsidR="00435295" w:rsidRPr="00141097">
        <w:t>každé referenční</w:t>
      </w:r>
      <w:r w:rsidR="009206F4" w:rsidRPr="00141097">
        <w:t xml:space="preserve"> zakázky</w:t>
      </w:r>
      <w:r w:rsidR="00435295" w:rsidRPr="00141097">
        <w:t xml:space="preserve">. </w:t>
      </w:r>
      <w:r w:rsidR="003A228A" w:rsidRPr="00141097">
        <w:t xml:space="preserve">Minimálně jedna z těchto zakázek musí být realizovaná mimo rozvodnu v zastavěném </w:t>
      </w:r>
      <w:r w:rsidR="003A228A" w:rsidRPr="000E2199">
        <w:t>území alespoň v polovině své délky.</w:t>
      </w:r>
    </w:p>
    <w:bookmarkEnd w:id="69"/>
    <w:bookmarkEnd w:id="70"/>
    <w:p w14:paraId="3A897492" w14:textId="041BCB1A" w:rsidR="004D2803" w:rsidRDefault="004D2803" w:rsidP="004D2803">
      <w:pPr>
        <w:spacing w:after="120"/>
        <w:ind w:left="709"/>
        <w:jc w:val="both"/>
      </w:pPr>
      <w:r>
        <w:t xml:space="preserve">Rozvodnou se pro účely tohoto ustanovení rozumí rozvodna splňující definici elektrické stanice dle § 2 odst. 2 písm. a) </w:t>
      </w:r>
      <w:proofErr w:type="spellStart"/>
      <w:r>
        <w:t>podbod</w:t>
      </w:r>
      <w:proofErr w:type="spellEnd"/>
      <w:r>
        <w:t xml:space="preserve"> </w:t>
      </w:r>
      <w:r w:rsidR="00A71BFA">
        <w:t>3</w:t>
      </w:r>
      <w:r>
        <w:t>. zák. č. 458/2000 Sb.</w:t>
      </w:r>
    </w:p>
    <w:p w14:paraId="4649D789" w14:textId="77777777" w:rsidR="004D2803" w:rsidRPr="00AC5F4F" w:rsidRDefault="004D2803" w:rsidP="004D2803">
      <w:pPr>
        <w:spacing w:after="120"/>
        <w:ind w:left="709"/>
        <w:jc w:val="both"/>
      </w:pPr>
      <w:r>
        <w:t xml:space="preserve">Poznámka 1: Účastník v seznamu referenčních zakázek uvede kontakty na osoby zadavatele </w:t>
      </w:r>
      <w:r w:rsidRPr="00AC5F4F">
        <w:t xml:space="preserve">(objednatele), u kterých může zadavatel účastníkem uvedené informace ověřit. </w:t>
      </w:r>
    </w:p>
    <w:p w14:paraId="19DE7C16" w14:textId="564619F6" w:rsidR="004D2803" w:rsidRPr="00141097" w:rsidRDefault="004D2803" w:rsidP="004D2803">
      <w:pPr>
        <w:spacing w:after="120"/>
        <w:ind w:left="709"/>
        <w:jc w:val="both"/>
      </w:pPr>
      <w:r w:rsidRPr="00AC5F4F">
        <w:t xml:space="preserve">Poznámka 2: </w:t>
      </w:r>
      <w:r w:rsidR="0038057A">
        <w:t>Z</w:t>
      </w:r>
      <w:r w:rsidRPr="00AC5F4F">
        <w:t>adavatel upozorňuje, že lze prokazovat kritéria technické kvalifikace stavebními pracemi na rozvodn</w:t>
      </w:r>
      <w:r w:rsidRPr="00141097">
        <w:t xml:space="preserve">ě o napěťové hladině 110 </w:t>
      </w:r>
      <w:proofErr w:type="spellStart"/>
      <w:r w:rsidRPr="00141097">
        <w:t>kV</w:t>
      </w:r>
      <w:proofErr w:type="spellEnd"/>
      <w:r w:rsidRPr="00141097">
        <w:t xml:space="preserve"> nebo vyšší, kde byla použita tzv. zapouzdřená technologie.</w:t>
      </w:r>
    </w:p>
    <w:p w14:paraId="36D1B070" w14:textId="6C74A362" w:rsidR="003D6DD0" w:rsidRPr="00141097" w:rsidRDefault="003D6DD0" w:rsidP="003D6DD0">
      <w:pPr>
        <w:pStyle w:val="Odstavecseseznamem"/>
        <w:spacing w:before="120" w:after="120"/>
        <w:jc w:val="both"/>
        <w:rPr>
          <w:rFonts w:eastAsia="Calibri"/>
        </w:rPr>
      </w:pPr>
      <w:r w:rsidRPr="00141097">
        <w:rPr>
          <w:rFonts w:cstheme="minorHAnsi"/>
        </w:rPr>
        <w:t xml:space="preserve">Poznámka 3: Pokud je u požadavku na referenční zakázky uvedeno, že Dodavatel prokáže kritéria technické kvalifikace seznamem stavebních prací poskytnutých za posledních 5 let </w:t>
      </w:r>
      <w:r w:rsidRPr="00141097">
        <w:rPr>
          <w:rFonts w:eastAsia="Times New Roman"/>
          <w:b/>
          <w:bCs/>
        </w:rPr>
        <w:t>před DNEM podání žádosti o zařazení do Systému kvalifikace</w:t>
      </w:r>
      <w:r w:rsidRPr="00141097">
        <w:rPr>
          <w:rFonts w:eastAsia="Calibri"/>
        </w:rPr>
        <w:t>/</w:t>
      </w:r>
      <w:r w:rsidR="00157473" w:rsidRPr="00141097">
        <w:rPr>
          <w:rFonts w:eastAsia="Calibri"/>
        </w:rPr>
        <w:t xml:space="preserve">nebo vyzve-li zadavatel dodavatele k aktualizaci dokladů, pak </w:t>
      </w:r>
      <w:r w:rsidR="00F62B68" w:rsidRPr="00141097">
        <w:rPr>
          <w:rFonts w:eastAsia="Calibri"/>
        </w:rPr>
        <w:t xml:space="preserve">nebo vyzve-li zadavatel dodavatele k aktualizaci dokladů, pak </w:t>
      </w:r>
      <w:r w:rsidR="00F43CEE" w:rsidRPr="00141097">
        <w:rPr>
          <w:rFonts w:eastAsia="Calibri"/>
        </w:rPr>
        <w:t>nebo vyzve-li zadavatel dodavatele k aktualizaci dokladů, pak před dnem zaslání Výzvy Zadavatele k aktualizaci dokladů</w:t>
      </w:r>
      <w:r w:rsidRPr="00141097">
        <w:t xml:space="preserve"> v Systému kvalifikace</w:t>
      </w:r>
      <w:r w:rsidRPr="00141097">
        <w:rPr>
          <w:rFonts w:eastAsia="Calibri"/>
        </w:rPr>
        <w:t xml:space="preserve">, znamená to, že dodavatel je povinen na základě </w:t>
      </w:r>
      <w:r w:rsidRPr="00141097">
        <w:rPr>
          <w:rFonts w:eastAsia="Calibri"/>
        </w:rPr>
        <w:lastRenderedPageBreak/>
        <w:t xml:space="preserve">Výzvy zaslané zadavatelem předložit aktualizovaný seznam referenčních zakázek, které nebudou ukončeny více než 5 let ode dne zaslání Výzvy </w:t>
      </w:r>
      <w:r w:rsidR="008B1AA2" w:rsidRPr="00141097">
        <w:rPr>
          <w:rFonts w:eastAsia="Calibri"/>
        </w:rPr>
        <w:t>k aktualizaci dokladů</w:t>
      </w:r>
      <w:r w:rsidRPr="00141097">
        <w:rPr>
          <w:rFonts w:eastAsia="Calibri"/>
        </w:rPr>
        <w:t>.</w:t>
      </w:r>
    </w:p>
    <w:p w14:paraId="6EFF0993" w14:textId="77777777" w:rsidR="007714ED" w:rsidRPr="00141097" w:rsidRDefault="007714ED" w:rsidP="003D6DD0">
      <w:pPr>
        <w:pStyle w:val="Odstavecseseznamem"/>
        <w:spacing w:before="120" w:after="120"/>
        <w:jc w:val="both"/>
        <w:rPr>
          <w:rFonts w:eastAsia="Calibri"/>
        </w:rPr>
      </w:pPr>
    </w:p>
    <w:p w14:paraId="22B66134" w14:textId="0004EE41" w:rsidR="003D6DD0" w:rsidRPr="00141097" w:rsidRDefault="003D6DD0" w:rsidP="003D6DD0">
      <w:pPr>
        <w:pStyle w:val="Odstavecseseznamem"/>
        <w:spacing w:before="120" w:after="120"/>
        <w:jc w:val="both"/>
        <w:rPr>
          <w:rFonts w:eastAsia="Calibri"/>
        </w:rPr>
      </w:pPr>
      <w:r w:rsidRPr="00141097">
        <w:rPr>
          <w:rFonts w:cstheme="minorHAnsi"/>
        </w:rPr>
        <w:t>Poznámka 4: zadavatel nade vší pochybnost uvádí, že nelze stejnou referenční zakázkou prokazovat splnění požadavku a), b) i c).</w:t>
      </w:r>
    </w:p>
    <w:p w14:paraId="1D808FBC" w14:textId="77777777" w:rsidR="003D6DD0" w:rsidRDefault="003D6DD0" w:rsidP="004D2803">
      <w:pPr>
        <w:spacing w:after="120"/>
        <w:ind w:left="709"/>
        <w:jc w:val="both"/>
      </w:pPr>
    </w:p>
    <w:bookmarkEnd w:id="68"/>
    <w:p w14:paraId="67FAAA1F" w14:textId="77777777" w:rsidR="004D2803" w:rsidRDefault="004D2803" w:rsidP="004D2803">
      <w:pPr>
        <w:keepNext/>
        <w:spacing w:before="120" w:after="120"/>
        <w:ind w:left="709"/>
        <w:jc w:val="both"/>
        <w:rPr>
          <w:b/>
          <w:u w:val="single"/>
        </w:rPr>
      </w:pPr>
      <w:r w:rsidRPr="00C7139B">
        <w:rPr>
          <w:b/>
          <w:u w:val="single"/>
        </w:rPr>
        <w:t>způsob prokázání:</w:t>
      </w:r>
    </w:p>
    <w:p w14:paraId="165D593B" w14:textId="44D94ACB" w:rsidR="004D2803" w:rsidRPr="008B1418" w:rsidRDefault="004D2803" w:rsidP="004D2803">
      <w:pPr>
        <w:spacing w:after="120"/>
        <w:ind w:left="709"/>
        <w:jc w:val="both"/>
        <w:rPr>
          <w:rFonts w:cstheme="minorHAnsi"/>
        </w:rPr>
      </w:pPr>
      <w:r w:rsidRPr="008B1418">
        <w:rPr>
          <w:rFonts w:cstheme="minorHAnsi"/>
        </w:rPr>
        <w:t xml:space="preserve">Uvedením seznamu stavebních prací poskytnutých za posledních 5 let </w:t>
      </w:r>
      <w:r w:rsidRPr="00BC4E6E">
        <w:rPr>
          <w:rFonts w:eastAsia="Times New Roman"/>
          <w:b/>
          <w:bCs/>
        </w:rPr>
        <w:t xml:space="preserve">před DNEM podání žádosti o </w:t>
      </w:r>
      <w:r>
        <w:rPr>
          <w:rFonts w:eastAsia="Times New Roman"/>
          <w:b/>
          <w:bCs/>
        </w:rPr>
        <w:t>zařazení do Systému kvalifikace</w:t>
      </w:r>
      <w:r w:rsidR="006F02D8" w:rsidRPr="00D504A0">
        <w:rPr>
          <w:rFonts w:eastAsia="Calibri"/>
        </w:rPr>
        <w:t>/</w:t>
      </w:r>
      <w:r w:rsidR="00F43CEE" w:rsidRPr="00F43CEE">
        <w:rPr>
          <w:rFonts w:eastAsia="Calibri"/>
        </w:rPr>
        <w:t>nebo vyzve-li zadavatel dodavatele k aktualizaci dokladů, pak před dnem zaslání Výzvy Zadavatele k aktualizaci dokladů</w:t>
      </w:r>
      <w:r w:rsidR="006F02D8" w:rsidRPr="00D504A0">
        <w:t xml:space="preserve"> v Systému kvalifikace</w:t>
      </w:r>
      <w:r>
        <w:rPr>
          <w:rFonts w:eastAsia="Times New Roman"/>
        </w:rPr>
        <w:t xml:space="preserve"> prostřednictvím E-</w:t>
      </w:r>
      <w:r w:rsidRPr="00BC4E6E">
        <w:rPr>
          <w:rFonts w:eastAsia="Times New Roman"/>
        </w:rPr>
        <w:t>ZAK</w:t>
      </w:r>
      <w:r w:rsidRPr="00E975C9">
        <w:rPr>
          <w:rFonts w:eastAsia="Times New Roman"/>
        </w:rPr>
        <w:t>.</w:t>
      </w:r>
      <w:r w:rsidRPr="00E975C9">
        <w:rPr>
          <w:rFonts w:cstheme="minorHAnsi"/>
        </w:rPr>
        <w:t xml:space="preserve"> (</w:t>
      </w:r>
      <w:r w:rsidR="00C504F8" w:rsidRPr="00E975C9">
        <w:rPr>
          <w:rFonts w:eastAsia="Times New Roman"/>
        </w:rPr>
        <w:t>př. Žádost o zařazení do systému kvalifikace byla podána 1.</w:t>
      </w:r>
      <w:r w:rsidR="00C504F8">
        <w:rPr>
          <w:rFonts w:eastAsia="Times New Roman"/>
        </w:rPr>
        <w:t>1</w:t>
      </w:r>
      <w:r w:rsidR="00C504F8" w:rsidRPr="00E975C9">
        <w:rPr>
          <w:rFonts w:eastAsia="Times New Roman"/>
        </w:rPr>
        <w:t>.20</w:t>
      </w:r>
      <w:r w:rsidR="00C504F8">
        <w:rPr>
          <w:rFonts w:eastAsia="Times New Roman"/>
        </w:rPr>
        <w:t>22</w:t>
      </w:r>
      <w:r w:rsidR="00C504F8" w:rsidRPr="00E975C9">
        <w:rPr>
          <w:rFonts w:eastAsia="Times New Roman"/>
        </w:rPr>
        <w:t>, tj. reference se týkají období 1.1.20</w:t>
      </w:r>
      <w:r w:rsidR="00C504F8">
        <w:rPr>
          <w:rFonts w:eastAsia="Times New Roman"/>
        </w:rPr>
        <w:t>17</w:t>
      </w:r>
      <w:r w:rsidR="00C504F8" w:rsidRPr="00E975C9">
        <w:rPr>
          <w:rFonts w:eastAsia="Times New Roman"/>
        </w:rPr>
        <w:t>-1.1.20</w:t>
      </w:r>
      <w:r w:rsidR="00C504F8">
        <w:rPr>
          <w:rFonts w:eastAsia="Times New Roman"/>
        </w:rPr>
        <w:t>22</w:t>
      </w:r>
      <w:r w:rsidR="00E975C9" w:rsidRPr="00E975C9">
        <w:rPr>
          <w:rFonts w:eastAsia="Times New Roman"/>
        </w:rPr>
        <w:t>)</w:t>
      </w:r>
      <w:r w:rsidR="00C504F8">
        <w:rPr>
          <w:rFonts w:cstheme="minorHAnsi"/>
        </w:rPr>
        <w:t xml:space="preserve">. </w:t>
      </w:r>
      <w:r>
        <w:rPr>
          <w:rFonts w:cstheme="minorHAnsi"/>
        </w:rPr>
        <w:t>F</w:t>
      </w:r>
      <w:r w:rsidRPr="008B1418">
        <w:rPr>
          <w:rFonts w:cstheme="minorHAnsi"/>
        </w:rPr>
        <w:t>ormulář pro prokázání splnění tohoto kvalifikačního předpokladu je v příloze této dokumentace</w:t>
      </w:r>
      <w:r>
        <w:rPr>
          <w:rFonts w:cstheme="minorHAnsi"/>
        </w:rPr>
        <w:t>;</w:t>
      </w:r>
      <w:r w:rsidRPr="008B1418">
        <w:rPr>
          <w:rFonts w:cstheme="minorHAnsi"/>
        </w:rPr>
        <w:t xml:space="preserve"> </w:t>
      </w:r>
      <w:r w:rsidRPr="006E0709">
        <w:rPr>
          <w:rFonts w:cstheme="minorHAnsi"/>
        </w:rPr>
        <w:t>včetně osvědčení objednatele o řádném poskytnutí a dokončení nejvýznamnějších z těchto prací</w:t>
      </w:r>
      <w:r>
        <w:rPr>
          <w:rFonts w:cstheme="minorHAnsi"/>
        </w:rPr>
        <w:t xml:space="preserve"> (bude doloženo jako příloha).</w:t>
      </w:r>
      <w:r w:rsidRPr="006E0709">
        <w:rPr>
          <w:rFonts w:cstheme="minorHAnsi"/>
        </w:rPr>
        <w:t xml:space="preserve"> Lhůta </w:t>
      </w:r>
      <w:r w:rsidRPr="008B1418">
        <w:rPr>
          <w:rFonts w:cstheme="minorHAnsi"/>
        </w:rPr>
        <w:t>nejdéle za posledních 5 let je splněna, pokud byla referenční stavba uvedená v příslušném seznamu v průběhu této doby dokončena a předána objednateli</w:t>
      </w:r>
      <w:r>
        <w:rPr>
          <w:rFonts w:cstheme="minorHAnsi"/>
        </w:rPr>
        <w:t>.</w:t>
      </w:r>
    </w:p>
    <w:p w14:paraId="1634EA7A" w14:textId="6E776D8F" w:rsidR="004D2803" w:rsidRPr="00141097" w:rsidRDefault="004D2803" w:rsidP="004D2803">
      <w:pPr>
        <w:spacing w:after="120"/>
        <w:ind w:left="709"/>
        <w:jc w:val="both"/>
        <w:rPr>
          <w:rFonts w:cstheme="minorHAnsi"/>
        </w:rPr>
      </w:pPr>
      <w:r w:rsidRPr="001318BF">
        <w:rPr>
          <w:rFonts w:cstheme="minorHAnsi"/>
        </w:rPr>
        <w:t xml:space="preserve">Pokud dodavatel použije jinou předlohu, než zadavatelem předepsanou, potom dodavatelem </w:t>
      </w:r>
      <w:r w:rsidRPr="00683992">
        <w:rPr>
          <w:rFonts w:cstheme="minorHAnsi"/>
        </w:rPr>
        <w:t>předložená výz</w:t>
      </w:r>
      <w:r w:rsidRPr="00141097">
        <w:rPr>
          <w:rFonts w:cstheme="minorHAnsi"/>
        </w:rPr>
        <w:t>namná zakázka musí obsahovat všechny údaje, které zadavatel v Příloze č. 4</w:t>
      </w:r>
      <w:r w:rsidR="00B63693" w:rsidRPr="00141097">
        <w:rPr>
          <w:rFonts w:cstheme="minorHAnsi"/>
        </w:rPr>
        <w:t>b</w:t>
      </w:r>
      <w:r w:rsidRPr="00141097">
        <w:rPr>
          <w:rFonts w:cstheme="minorHAnsi"/>
        </w:rPr>
        <w:t xml:space="preserve"> vymezil. Zadavatel nevyžaduje podepsaný formulář do žádosti. </w:t>
      </w:r>
    </w:p>
    <w:p w14:paraId="67CCABFA" w14:textId="2CAE7D5D" w:rsidR="00AF2FAF" w:rsidRPr="00141097" w:rsidRDefault="00AF2FAF" w:rsidP="00AF2FAF">
      <w:pPr>
        <w:spacing w:after="120"/>
        <w:ind w:left="709"/>
        <w:jc w:val="both"/>
        <w:rPr>
          <w:rFonts w:cstheme="minorHAnsi"/>
        </w:rPr>
      </w:pPr>
      <w:r w:rsidRPr="00141097">
        <w:rPr>
          <w:rFonts w:cstheme="minorHAnsi"/>
        </w:rPr>
        <w:t>Dodavatel uvede kontakty na osoby zadavatele (objednatele), u kterých může zadavatel účastníkem uvedené informace ověřit.</w:t>
      </w:r>
    </w:p>
    <w:p w14:paraId="3D0C291C" w14:textId="72DD4BFF" w:rsidR="00E77C56" w:rsidRPr="00141097" w:rsidRDefault="00E77C56" w:rsidP="00AF2FAF">
      <w:pPr>
        <w:spacing w:after="120"/>
        <w:ind w:left="709"/>
        <w:jc w:val="both"/>
        <w:rPr>
          <w:rFonts w:cstheme="minorHAnsi"/>
        </w:rPr>
      </w:pPr>
      <w:bookmarkStart w:id="71" w:name="_Hlk84321589"/>
      <w:r w:rsidRPr="00141097">
        <w:rPr>
          <w:rFonts w:cstheme="minorHAnsi"/>
        </w:rPr>
        <w:t xml:space="preserve">Zadavatel pro úplnost uvádí, že referenci č.3 lze prokazovat prostřednictvím </w:t>
      </w:r>
      <w:r w:rsidR="0006291B" w:rsidRPr="00141097">
        <w:rPr>
          <w:rFonts w:cstheme="minorHAnsi"/>
        </w:rPr>
        <w:t>Jiné osoby dle § 83 ZZVZ.</w:t>
      </w:r>
    </w:p>
    <w:bookmarkEnd w:id="71"/>
    <w:p w14:paraId="44606198" w14:textId="77777777" w:rsidR="0020618E" w:rsidRPr="00141097" w:rsidRDefault="0020618E" w:rsidP="0020618E">
      <w:pPr>
        <w:pStyle w:val="Odstavecseseznamem"/>
        <w:spacing w:before="120" w:after="120"/>
        <w:jc w:val="both"/>
        <w:rPr>
          <w:b/>
        </w:rPr>
      </w:pPr>
    </w:p>
    <w:p w14:paraId="2BE16B26" w14:textId="77777777" w:rsidR="002761E8" w:rsidRPr="00CC4A54" w:rsidRDefault="002761E8" w:rsidP="006E7755">
      <w:pPr>
        <w:pStyle w:val="Odstavecseseznamem"/>
        <w:numPr>
          <w:ilvl w:val="0"/>
          <w:numId w:val="35"/>
        </w:numPr>
        <w:spacing w:before="240" w:after="120"/>
        <w:rPr>
          <w:u w:val="single"/>
        </w:rPr>
      </w:pPr>
      <w:r w:rsidRPr="00141097">
        <w:rPr>
          <w:u w:val="single"/>
        </w:rPr>
        <w:t>Seznam techniků ne</w:t>
      </w:r>
      <w:r w:rsidRPr="00CC4A54">
        <w:rPr>
          <w:u w:val="single"/>
        </w:rPr>
        <w:t xml:space="preserve">bo technických útvarů </w:t>
      </w:r>
    </w:p>
    <w:p w14:paraId="01D8512C" w14:textId="77777777" w:rsidR="002761E8" w:rsidRPr="004E4029" w:rsidRDefault="002761E8" w:rsidP="002761E8">
      <w:pPr>
        <w:autoSpaceDE w:val="0"/>
        <w:autoSpaceDN w:val="0"/>
        <w:adjustRightInd w:val="0"/>
        <w:spacing w:before="120" w:after="120" w:line="240" w:lineRule="auto"/>
        <w:ind w:left="709"/>
        <w:jc w:val="both"/>
        <w:rPr>
          <w:rFonts w:cstheme="minorHAnsi"/>
        </w:rPr>
      </w:pPr>
      <w:r w:rsidRPr="004E4029">
        <w:rPr>
          <w:rFonts w:cstheme="minorHAnsi"/>
        </w:rPr>
        <w:t>Tato kritéria technické kvalifikace splňuje dodavatel, který předloží seznam oso</w:t>
      </w:r>
      <w:r>
        <w:rPr>
          <w:rFonts w:cstheme="minorHAnsi"/>
        </w:rPr>
        <w:t>b</w:t>
      </w:r>
      <w:r w:rsidRPr="004E4029">
        <w:rPr>
          <w:rFonts w:cstheme="minorHAnsi"/>
        </w:rPr>
        <w:t xml:space="preserve">, kteří se budou podílet na realizaci </w:t>
      </w:r>
      <w:r>
        <w:rPr>
          <w:rFonts w:cstheme="minorHAnsi"/>
        </w:rPr>
        <w:t>případných plnění</w:t>
      </w:r>
      <w:r w:rsidRPr="004E4029">
        <w:rPr>
          <w:rFonts w:cstheme="minorHAnsi"/>
        </w:rPr>
        <w:t>. Seznam techniků musí obsahovat nejméně:</w:t>
      </w:r>
    </w:p>
    <w:p w14:paraId="62AEB995" w14:textId="45A2EEC6" w:rsidR="002761E8" w:rsidRPr="00352B83" w:rsidRDefault="002761E8" w:rsidP="00170B86">
      <w:pPr>
        <w:pStyle w:val="Odstavecseseznamem"/>
        <w:numPr>
          <w:ilvl w:val="0"/>
          <w:numId w:val="33"/>
        </w:numPr>
        <w:spacing w:before="120" w:after="120"/>
        <w:jc w:val="both"/>
      </w:pPr>
      <w:r w:rsidRPr="00352B83">
        <w:t xml:space="preserve">osvědčení o vzdělání a odborné kvalifikaci osob vztahující se k předmětu zakázky </w:t>
      </w:r>
      <w:r w:rsidR="0038057A">
        <w:t xml:space="preserve">                           </w:t>
      </w:r>
      <w:r w:rsidRPr="00352B83">
        <w:t>(k požadovaným stavebním pracím); minimální úroveň pro splnění tohoto kritéria je stanovena:</w:t>
      </w:r>
    </w:p>
    <w:p w14:paraId="64127699" w14:textId="77777777" w:rsidR="002761E8" w:rsidRPr="00352B83" w:rsidRDefault="002761E8" w:rsidP="002761E8">
      <w:pPr>
        <w:pStyle w:val="Odstavecseseznamem"/>
        <w:spacing w:before="120" w:after="120"/>
        <w:jc w:val="both"/>
      </w:pPr>
    </w:p>
    <w:p w14:paraId="2B57C79A" w14:textId="53728A0B" w:rsidR="004D2803" w:rsidRPr="000E2199" w:rsidRDefault="004D2803" w:rsidP="000E2199">
      <w:pPr>
        <w:pStyle w:val="Odstavecseseznamem"/>
        <w:numPr>
          <w:ilvl w:val="0"/>
          <w:numId w:val="39"/>
        </w:numPr>
        <w:spacing w:before="120" w:after="120"/>
        <w:jc w:val="both"/>
        <w:rPr>
          <w:u w:val="single"/>
        </w:rPr>
      </w:pPr>
      <w:r w:rsidRPr="000E2199">
        <w:rPr>
          <w:u w:val="single"/>
        </w:rPr>
        <w:t>Vedoucí zakázky</w:t>
      </w:r>
    </w:p>
    <w:p w14:paraId="619133C3" w14:textId="77777777" w:rsidR="004D2803" w:rsidRPr="00472586" w:rsidRDefault="004D2803" w:rsidP="004D2803">
      <w:pPr>
        <w:pStyle w:val="Odstavecseseznamem"/>
        <w:spacing w:before="120" w:after="120"/>
        <w:jc w:val="both"/>
      </w:pPr>
      <w:r w:rsidRPr="00472586">
        <w:t>-</w:t>
      </w:r>
      <w:r w:rsidRPr="00472586">
        <w:tab/>
        <w:t>alespoň SŠ vzdělání,</w:t>
      </w:r>
    </w:p>
    <w:p w14:paraId="1A7BB15C" w14:textId="007E1C78" w:rsidR="004D2803" w:rsidRPr="00472586" w:rsidRDefault="004D2803" w:rsidP="00307240">
      <w:pPr>
        <w:pStyle w:val="Odstavecseseznamem"/>
        <w:spacing w:before="120" w:after="120"/>
        <w:ind w:left="1418" w:hanging="698"/>
        <w:jc w:val="both"/>
      </w:pPr>
      <w:r w:rsidRPr="00472586">
        <w:t>-</w:t>
      </w:r>
      <w:r w:rsidRPr="00472586">
        <w:tab/>
        <w:t xml:space="preserve">kvalifikace min. § 6 vyhlášky </w:t>
      </w:r>
      <w:r w:rsidR="0038057A">
        <w:t xml:space="preserve">č. </w:t>
      </w:r>
      <w:r w:rsidRPr="00472586">
        <w:t>50/1978 Sb., o odborné způsobilosti v</w:t>
      </w:r>
      <w:r w:rsidR="00307240">
        <w:t> </w:t>
      </w:r>
      <w:r w:rsidRPr="00472586">
        <w:t>energetice</w:t>
      </w:r>
      <w:r w:rsidR="00307240">
        <w:t xml:space="preserve"> (</w:t>
      </w:r>
      <w:r w:rsidR="00307240" w:rsidRPr="00307240">
        <w:t>doložena kopie dokladu</w:t>
      </w:r>
      <w:r w:rsidR="00307240">
        <w:t>)</w:t>
      </w:r>
      <w:r w:rsidRPr="00472586">
        <w:t>,</w:t>
      </w:r>
    </w:p>
    <w:p w14:paraId="164FD105" w14:textId="77777777" w:rsidR="004D2803" w:rsidRPr="00472586" w:rsidRDefault="004D2803" w:rsidP="004D2803">
      <w:pPr>
        <w:pStyle w:val="Odstavecseseznamem"/>
        <w:spacing w:before="120" w:after="120"/>
        <w:jc w:val="both"/>
      </w:pPr>
      <w:r w:rsidRPr="00472586">
        <w:t>-</w:t>
      </w:r>
      <w:r w:rsidRPr="00472586">
        <w:tab/>
        <w:t>praxe min. 5 let v oboru stavebnictví, z toho min. 3 roky v řízení staveb,</w:t>
      </w:r>
    </w:p>
    <w:p w14:paraId="0F1261F2" w14:textId="77777777" w:rsidR="004D2803" w:rsidRPr="00472586" w:rsidRDefault="004D2803" w:rsidP="004D2803">
      <w:pPr>
        <w:pStyle w:val="Odstavecseseznamem"/>
        <w:spacing w:before="120" w:after="120"/>
        <w:jc w:val="both"/>
      </w:pPr>
      <w:r w:rsidRPr="00472586">
        <w:t>-</w:t>
      </w:r>
      <w:r w:rsidRPr="00472586">
        <w:tab/>
        <w:t>znalost českého nebo slovenského jazyka na pracovní úrovni umožňující běžnou komunikaci se zadavatelem, státními orgány a případně třetími osobami; zadavatel připouští možnost využití tlumočníka (v takovém případě, pokud nebude osoba vedoucího zakázky disponovat požadovanou znalostí českého jazyka, přiloží dodavatel prohlášení obsahující závazek zajistit ve vztahu k osobě vedoucího zakázky pro účely plnění veřejné zakázky v nutném rozsahu na své náklady tlumočníka),</w:t>
      </w:r>
    </w:p>
    <w:p w14:paraId="4F442C12" w14:textId="2D85F8F2" w:rsidR="004D2803" w:rsidRPr="00352B83" w:rsidRDefault="004D2803" w:rsidP="004D2803">
      <w:pPr>
        <w:pStyle w:val="Odstavecseseznamem"/>
        <w:spacing w:before="120" w:after="120"/>
        <w:jc w:val="both"/>
      </w:pPr>
      <w:r w:rsidRPr="00472586">
        <w:t>-</w:t>
      </w:r>
      <w:r w:rsidRPr="00472586">
        <w:tab/>
        <w:t>referenční zakázky: zkušenost alespoň se třemi zakázkami, jejichž předmětem byla</w:t>
      </w:r>
      <w:r w:rsidRPr="00352B83">
        <w:t xml:space="preserve"> </w:t>
      </w:r>
      <w:r>
        <w:t xml:space="preserve">kompletní rekonstrukce stávající technologie rozvodny nebo výstavba nové rozvodny o </w:t>
      </w:r>
      <w:r>
        <w:lastRenderedPageBreak/>
        <w:t xml:space="preserve">napěťové hladině 110 </w:t>
      </w:r>
      <w:proofErr w:type="spellStart"/>
      <w:r>
        <w:t>kV</w:t>
      </w:r>
      <w:proofErr w:type="spellEnd"/>
      <w:r>
        <w:t xml:space="preserve"> nebo vyšší s rozsahem minimálně 4 polí. Rozvodnou se pro účely tohoto ustanovení rozumí rozvodna splňující definici elektrické stanice dle § 2 odst. 2 písm. a) </w:t>
      </w:r>
      <w:proofErr w:type="spellStart"/>
      <w:r>
        <w:t>podbod</w:t>
      </w:r>
      <w:proofErr w:type="spellEnd"/>
      <w:r>
        <w:t xml:space="preserve"> </w:t>
      </w:r>
      <w:r w:rsidR="00A71BFA">
        <w:t>3</w:t>
      </w:r>
      <w:r>
        <w:t>. zák. č. 458/2000 Sb.</w:t>
      </w:r>
      <w:r w:rsidR="0038057A">
        <w:t xml:space="preserve">, </w:t>
      </w:r>
      <w:r w:rsidRPr="00352B83">
        <w:t>o finančním objemu těchto prací nejméně 20 mil. Kč bez DPH, na kterých působil jako vedoucí zakázky nebo v obdobné pozici;</w:t>
      </w:r>
    </w:p>
    <w:p w14:paraId="055BA05C" w14:textId="77777777" w:rsidR="004D2803" w:rsidRPr="00CF3DE2" w:rsidRDefault="004D2803" w:rsidP="004D2803">
      <w:pPr>
        <w:pStyle w:val="Odstavecseseznamem"/>
        <w:spacing w:before="120" w:after="120"/>
        <w:jc w:val="both"/>
        <w:rPr>
          <w:u w:val="single"/>
        </w:rPr>
      </w:pPr>
    </w:p>
    <w:p w14:paraId="27239987" w14:textId="3ABFB035" w:rsidR="004D2803" w:rsidRPr="000E2199" w:rsidRDefault="004D2803" w:rsidP="000E2199">
      <w:pPr>
        <w:pStyle w:val="Odstavecseseznamem"/>
        <w:numPr>
          <w:ilvl w:val="0"/>
          <w:numId w:val="39"/>
        </w:numPr>
        <w:spacing w:before="120" w:after="120"/>
        <w:jc w:val="both"/>
        <w:rPr>
          <w:u w:val="single"/>
        </w:rPr>
      </w:pPr>
      <w:r w:rsidRPr="000E2199">
        <w:rPr>
          <w:u w:val="single"/>
        </w:rPr>
        <w:t xml:space="preserve">Stavbyvedoucí  </w:t>
      </w:r>
    </w:p>
    <w:p w14:paraId="1BC59B0C" w14:textId="77777777" w:rsidR="004D2803" w:rsidRPr="00352B83" w:rsidRDefault="004D2803" w:rsidP="004D2803">
      <w:pPr>
        <w:pStyle w:val="Odstavecseseznamem"/>
        <w:spacing w:before="120" w:after="120"/>
        <w:jc w:val="both"/>
      </w:pPr>
      <w:r w:rsidRPr="00352B83">
        <w:t>-</w:t>
      </w:r>
      <w:r w:rsidRPr="00352B83">
        <w:tab/>
        <w:t>alespoň SŠ vzdělání,</w:t>
      </w:r>
    </w:p>
    <w:p w14:paraId="06D9EE62" w14:textId="77777777" w:rsidR="004D2803" w:rsidRPr="00352B83" w:rsidRDefault="004D2803" w:rsidP="004D2803">
      <w:pPr>
        <w:pStyle w:val="Odstavecseseznamem"/>
        <w:spacing w:before="120" w:after="120"/>
        <w:jc w:val="both"/>
      </w:pPr>
      <w:r w:rsidRPr="00352B83">
        <w:t>-</w:t>
      </w:r>
      <w:r w:rsidRPr="00352B83">
        <w:tab/>
        <w:t>autorizace pro obor: Technologická zařízení staveb</w:t>
      </w:r>
    </w:p>
    <w:p w14:paraId="719AE2F7" w14:textId="344D2A9D" w:rsidR="004D2803" w:rsidRPr="00352B83" w:rsidRDefault="004D2803" w:rsidP="00307240">
      <w:pPr>
        <w:pStyle w:val="Odstavecseseznamem"/>
        <w:spacing w:before="120" w:after="120"/>
        <w:ind w:left="1418"/>
        <w:jc w:val="both"/>
      </w:pPr>
      <w:r w:rsidRPr="00352B83">
        <w:t xml:space="preserve">kvalifikace min. § 8 vyhlášky </w:t>
      </w:r>
      <w:r w:rsidR="0038057A">
        <w:t xml:space="preserve">č. </w:t>
      </w:r>
      <w:r w:rsidRPr="00352B83">
        <w:t>50/1978 Sb., o odborné způsobilosti v</w:t>
      </w:r>
      <w:r w:rsidR="00307240">
        <w:t> </w:t>
      </w:r>
      <w:r w:rsidRPr="00352B83">
        <w:t>energetice</w:t>
      </w:r>
      <w:r w:rsidR="00307240">
        <w:t xml:space="preserve"> </w:t>
      </w:r>
      <w:r w:rsidR="00307240" w:rsidRPr="00307240">
        <w:t>(doložena kopie dokladu</w:t>
      </w:r>
      <w:r w:rsidR="00307240">
        <w:t>)</w:t>
      </w:r>
      <w:r w:rsidRPr="00352B83">
        <w:t>,</w:t>
      </w:r>
    </w:p>
    <w:p w14:paraId="5E0214DD" w14:textId="77777777" w:rsidR="004D2803" w:rsidRPr="00352B83" w:rsidRDefault="004D2803" w:rsidP="004D2803">
      <w:pPr>
        <w:pStyle w:val="Odstavecseseznamem"/>
        <w:spacing w:before="120" w:after="120"/>
        <w:jc w:val="both"/>
      </w:pPr>
      <w:r w:rsidRPr="00352B83">
        <w:t>-</w:t>
      </w:r>
      <w:r w:rsidRPr="00352B83">
        <w:tab/>
        <w:t>praxe min. 5 let v oboru stavebnictví, z toho min. 3 roky v řízení staveb,</w:t>
      </w:r>
    </w:p>
    <w:p w14:paraId="10E75B4C" w14:textId="77777777" w:rsidR="004D2803" w:rsidRPr="00352B83" w:rsidRDefault="004D2803" w:rsidP="004D2803">
      <w:pPr>
        <w:pStyle w:val="Odstavecseseznamem"/>
        <w:spacing w:before="120" w:after="120"/>
        <w:jc w:val="both"/>
      </w:pPr>
      <w:r w:rsidRPr="00352B83">
        <w:t>-</w:t>
      </w:r>
      <w:r w:rsidRPr="00352B83">
        <w:tab/>
        <w:t>znalost českého nebo slovenského jazyka na pracovní úrovni umožňující běžnou komunikaci se zadavatelem, státními orgány a případně třetími osobami; zadavatel připouští možnost využití tlumočníka (v takovém případě, pokud nebude osoba stavbyvedoucího disponovat požadovanou znalostí českého jazyka, přiloží dodavatel prohlášení obsahující závazek zajistit ve vztahu k osobě stavbyvedoucího pro účely plnění veřejné zakázky v nutném rozsahu na své náklady tlumočníka),</w:t>
      </w:r>
    </w:p>
    <w:p w14:paraId="16A63380" w14:textId="4BE3BA2D" w:rsidR="004D2803" w:rsidRPr="00352B83" w:rsidRDefault="004D2803" w:rsidP="004D2803">
      <w:pPr>
        <w:pStyle w:val="Odstavecseseznamem"/>
        <w:spacing w:before="120" w:after="120"/>
        <w:jc w:val="both"/>
      </w:pPr>
      <w:r w:rsidRPr="00352B83">
        <w:t>-</w:t>
      </w:r>
      <w:r w:rsidRPr="00352B83">
        <w:tab/>
        <w:t>referenční zakázky: zkušenost alespoň se třemi zakázkami, jej</w:t>
      </w:r>
      <w:r>
        <w:t>ichž</w:t>
      </w:r>
      <w:r w:rsidRPr="00352B83">
        <w:t xml:space="preserve"> předmětem byla </w:t>
      </w:r>
      <w:r>
        <w:t xml:space="preserve">kompletní rekonstrukce stávající technologie rozvodny nebo výstavba nové rozvodny </w:t>
      </w:r>
      <w:r w:rsidR="0038057A">
        <w:t xml:space="preserve">                             </w:t>
      </w:r>
      <w:r>
        <w:t xml:space="preserve">o napěťové hladině 110 </w:t>
      </w:r>
      <w:proofErr w:type="spellStart"/>
      <w:r>
        <w:t>kV</w:t>
      </w:r>
      <w:proofErr w:type="spellEnd"/>
      <w:r>
        <w:t xml:space="preserve"> nebo vyšší s rozsahem minimálně 4 polí</w:t>
      </w:r>
      <w:r w:rsidR="00933E03">
        <w:t xml:space="preserve">, </w:t>
      </w:r>
      <w:r w:rsidR="00933E03" w:rsidRPr="00933E03">
        <w:t>u každé ze zakázek, na kterých působil ve funkci stavbyvedoucího nebo v obdobné pozici</w:t>
      </w:r>
      <w:r>
        <w:t xml:space="preserve">. Rozvodnou se pro účely tohoto ustanovení rozumí rozvodna splňující definici elektrické stanice dle § 2 odst. 2 písm. a) </w:t>
      </w:r>
      <w:proofErr w:type="spellStart"/>
      <w:r>
        <w:t>podbod</w:t>
      </w:r>
      <w:proofErr w:type="spellEnd"/>
      <w:r>
        <w:t xml:space="preserve"> </w:t>
      </w:r>
      <w:r w:rsidR="00A71BFA">
        <w:t>3</w:t>
      </w:r>
      <w:r>
        <w:t>. zák. č. 458/2000 Sb.</w:t>
      </w:r>
      <w:r w:rsidRPr="00352B83">
        <w:t>;</w:t>
      </w:r>
    </w:p>
    <w:p w14:paraId="01127485" w14:textId="77777777" w:rsidR="004D2803" w:rsidRDefault="004D2803" w:rsidP="004D2803">
      <w:pPr>
        <w:pStyle w:val="Odstavecseseznamem"/>
        <w:spacing w:before="120" w:after="120"/>
        <w:jc w:val="both"/>
      </w:pPr>
    </w:p>
    <w:p w14:paraId="49FAFD80" w14:textId="2C5FF1EC" w:rsidR="004D2803" w:rsidRPr="00472586" w:rsidRDefault="004D2803" w:rsidP="000E2199">
      <w:pPr>
        <w:pStyle w:val="Odstavecseseznamem"/>
        <w:numPr>
          <w:ilvl w:val="0"/>
          <w:numId w:val="39"/>
        </w:numPr>
        <w:spacing w:before="120" w:after="120"/>
        <w:jc w:val="both"/>
      </w:pPr>
      <w:r w:rsidRPr="00472586">
        <w:rPr>
          <w:u w:val="single"/>
        </w:rPr>
        <w:t>Vedoucí práce (mistr)</w:t>
      </w:r>
      <w:r w:rsidRPr="00472586">
        <w:t xml:space="preserve"> – 3 osoby. Alespoň 3 osoby splňující každá níže uvedené požadavky,</w:t>
      </w:r>
    </w:p>
    <w:p w14:paraId="3CDBEA09" w14:textId="77777777" w:rsidR="004D2803" w:rsidRPr="00472586" w:rsidRDefault="004D2803" w:rsidP="004D2803">
      <w:pPr>
        <w:pStyle w:val="Odstavecseseznamem"/>
        <w:spacing w:before="120" w:after="120"/>
        <w:jc w:val="both"/>
      </w:pPr>
      <w:r w:rsidRPr="00472586">
        <w:t>-</w:t>
      </w:r>
      <w:r w:rsidRPr="00472586">
        <w:tab/>
        <w:t xml:space="preserve">alespoň vyučen v oboru elektro,  </w:t>
      </w:r>
    </w:p>
    <w:p w14:paraId="5BAE24D9" w14:textId="6DBC4FF4" w:rsidR="004D2803" w:rsidRPr="00472586" w:rsidRDefault="004D2803" w:rsidP="00307240">
      <w:pPr>
        <w:pStyle w:val="Odstavecseseznamem"/>
        <w:spacing w:before="120" w:after="120"/>
        <w:ind w:left="1418" w:hanging="698"/>
        <w:jc w:val="both"/>
      </w:pPr>
      <w:r w:rsidRPr="00472586">
        <w:t>-</w:t>
      </w:r>
      <w:r w:rsidRPr="00472586">
        <w:tab/>
        <w:t xml:space="preserve">kvalifikace min. § 7 vyhlášky </w:t>
      </w:r>
      <w:r w:rsidR="0038057A">
        <w:t xml:space="preserve">č. </w:t>
      </w:r>
      <w:r w:rsidRPr="00472586">
        <w:t>50/1978 Sb., o odborné způsobilosti v</w:t>
      </w:r>
      <w:r w:rsidR="00307240">
        <w:t> </w:t>
      </w:r>
      <w:r w:rsidRPr="00472586">
        <w:t>energetice</w:t>
      </w:r>
      <w:r w:rsidR="00307240">
        <w:t xml:space="preserve"> </w:t>
      </w:r>
      <w:r w:rsidR="00307240" w:rsidRPr="00307240">
        <w:t>(doložena kopie dokladu</w:t>
      </w:r>
      <w:r w:rsidR="00307240">
        <w:t>)</w:t>
      </w:r>
      <w:r w:rsidRPr="00472586">
        <w:t>,</w:t>
      </w:r>
    </w:p>
    <w:p w14:paraId="42C880E8" w14:textId="77777777" w:rsidR="004D2803" w:rsidRPr="00472586" w:rsidRDefault="004D2803" w:rsidP="004D2803">
      <w:pPr>
        <w:pStyle w:val="Odstavecseseznamem"/>
        <w:spacing w:before="120" w:after="120"/>
        <w:jc w:val="both"/>
      </w:pPr>
      <w:r w:rsidRPr="00472586">
        <w:t>-</w:t>
      </w:r>
      <w:r w:rsidRPr="00472586">
        <w:tab/>
        <w:t>praxe min. 5 let v oboru elektro, z toho min. 3 roky v obdobné pozici,</w:t>
      </w:r>
    </w:p>
    <w:p w14:paraId="21062996" w14:textId="77777777" w:rsidR="004D2803" w:rsidRPr="00472586" w:rsidRDefault="004D2803" w:rsidP="004D2803">
      <w:pPr>
        <w:pStyle w:val="Odstavecseseznamem"/>
        <w:spacing w:before="120" w:after="120"/>
        <w:jc w:val="both"/>
      </w:pPr>
      <w:r w:rsidRPr="00472586">
        <w:t>-</w:t>
      </w:r>
      <w:r w:rsidRPr="00472586">
        <w:tab/>
        <w:t>znalost českého nebo slovenského jazyka na pracovní úrovni umožňující běžnou komunikaci se zadavatelem, státními orgány a případně třetími osobami; zadavatel připouští možnost využití tlumočníka (v takovém případě, pokud nebude osoba mistra disponovat požadovanou znalostí českého jazyka, přiloží dodavatel prohlášení obsahující závazek zajistit ve vztahu k osobě vedoucího práce (mistra) pro účely plnění veřejné zakázky v nutném rozsahu na své náklady tlumočníka),</w:t>
      </w:r>
    </w:p>
    <w:p w14:paraId="04762927" w14:textId="1B2B8688" w:rsidR="004D2803" w:rsidRPr="00472586" w:rsidRDefault="004D2803" w:rsidP="004D2803">
      <w:pPr>
        <w:pStyle w:val="Odstavecseseznamem"/>
        <w:spacing w:before="120" w:after="120"/>
        <w:jc w:val="both"/>
      </w:pPr>
      <w:r w:rsidRPr="00472586">
        <w:t>-</w:t>
      </w:r>
      <w:r w:rsidRPr="00472586">
        <w:tab/>
        <w:t xml:space="preserve">referenční zakázky: zkušenost alespoň se dvěma zakázkami, jejichž předmětem </w:t>
      </w:r>
      <w:bookmarkStart w:id="72" w:name="_Hlk31717182"/>
      <w:r w:rsidRPr="00472586">
        <w:t xml:space="preserve">byla kompletní rekonstrukce stávající technologie rozvodny nebo výstavba nové rozvodny o napěťové hladině 110 </w:t>
      </w:r>
      <w:proofErr w:type="spellStart"/>
      <w:r w:rsidRPr="00472586">
        <w:t>kV</w:t>
      </w:r>
      <w:proofErr w:type="spellEnd"/>
      <w:r w:rsidRPr="00472586">
        <w:t xml:space="preserve"> nebo vyšší s rozsahem minimálně 4 polí. Rozvodnou se pro účely tohoto ustanovení rozumí rozvodna splňující definici elektrické stanice dle § 2 odst. 2 písm. a) </w:t>
      </w:r>
      <w:proofErr w:type="spellStart"/>
      <w:r w:rsidRPr="00472586">
        <w:t>podbod</w:t>
      </w:r>
      <w:proofErr w:type="spellEnd"/>
      <w:r w:rsidRPr="00472586">
        <w:t xml:space="preserve"> </w:t>
      </w:r>
      <w:r w:rsidR="00A71BFA">
        <w:t>3</w:t>
      </w:r>
      <w:r w:rsidRPr="00472586">
        <w:t>. zák. č. 458/2000 Sb., na kterých působil v obdobné pozici</w:t>
      </w:r>
      <w:bookmarkEnd w:id="72"/>
      <w:r w:rsidRPr="00472586">
        <w:t>;</w:t>
      </w:r>
    </w:p>
    <w:p w14:paraId="59CC8BAA" w14:textId="77777777" w:rsidR="002761E8" w:rsidRPr="00352B83" w:rsidRDefault="002761E8" w:rsidP="002761E8">
      <w:pPr>
        <w:pStyle w:val="Odstavecseseznamem"/>
        <w:spacing w:before="120" w:after="120"/>
        <w:jc w:val="both"/>
      </w:pPr>
    </w:p>
    <w:p w14:paraId="2ED712DE" w14:textId="50709602" w:rsidR="004D2803" w:rsidRPr="00472586" w:rsidRDefault="004D2803" w:rsidP="000E2199">
      <w:pPr>
        <w:pStyle w:val="Odstavecseseznamem"/>
        <w:numPr>
          <w:ilvl w:val="0"/>
          <w:numId w:val="39"/>
        </w:numPr>
        <w:spacing w:before="120" w:after="120"/>
        <w:jc w:val="both"/>
      </w:pPr>
      <w:r w:rsidRPr="00472586">
        <w:rPr>
          <w:u w:val="single"/>
        </w:rPr>
        <w:t>Montér – 9 osob</w:t>
      </w:r>
      <w:r w:rsidRPr="00472586">
        <w:t>. Alespoň 9 osob splňující každá níže uvedené požadavky:</w:t>
      </w:r>
    </w:p>
    <w:p w14:paraId="0BFBAAAA" w14:textId="2ACDE1AC" w:rsidR="004D2803" w:rsidRPr="00472586" w:rsidRDefault="004D2803" w:rsidP="004D2803">
      <w:pPr>
        <w:pStyle w:val="Odstavecseseznamem"/>
        <w:spacing w:before="120" w:after="120"/>
        <w:jc w:val="both"/>
      </w:pPr>
      <w:r w:rsidRPr="00472586">
        <w:t>-</w:t>
      </w:r>
      <w:r w:rsidRPr="00472586">
        <w:tab/>
        <w:t xml:space="preserve">alespoň 6 osob splňující kvalifikaci min. § 4 vyhlášky </w:t>
      </w:r>
      <w:r w:rsidR="009058F4">
        <w:t xml:space="preserve">č. </w:t>
      </w:r>
      <w:r w:rsidRPr="00472586">
        <w:t>50/1978 Sb., o odborné způsobilosti v</w:t>
      </w:r>
      <w:r w:rsidR="00612B16">
        <w:t> </w:t>
      </w:r>
      <w:r w:rsidRPr="00472586">
        <w:t>energetice</w:t>
      </w:r>
      <w:r w:rsidR="00612B16">
        <w:t xml:space="preserve"> </w:t>
      </w:r>
      <w:r w:rsidR="00612B16" w:rsidRPr="00612B16">
        <w:t>(doložena kopie dokladu</w:t>
      </w:r>
      <w:r w:rsidR="00612B16">
        <w:t>)</w:t>
      </w:r>
      <w:r w:rsidRPr="00472586">
        <w:t>,</w:t>
      </w:r>
    </w:p>
    <w:p w14:paraId="50CEF155" w14:textId="4259C19B" w:rsidR="004D2803" w:rsidRPr="00472586" w:rsidRDefault="004D2803" w:rsidP="004D2803">
      <w:pPr>
        <w:pStyle w:val="Odstavecseseznamem"/>
        <w:spacing w:before="120" w:after="120"/>
        <w:jc w:val="both"/>
      </w:pPr>
      <w:r w:rsidRPr="00472586">
        <w:t>-</w:t>
      </w:r>
      <w:r w:rsidRPr="00472586">
        <w:tab/>
        <w:t xml:space="preserve">alespoň 3 osoby splňující kvalifikace min. § 6 vyhlášky </w:t>
      </w:r>
      <w:r w:rsidR="009058F4">
        <w:t xml:space="preserve">č. </w:t>
      </w:r>
      <w:r w:rsidRPr="00472586">
        <w:t>50/1978 Sb., o odborné způsobilosti v</w:t>
      </w:r>
      <w:r w:rsidR="00612B16">
        <w:t> </w:t>
      </w:r>
      <w:r w:rsidRPr="00472586">
        <w:t>energetice</w:t>
      </w:r>
      <w:r w:rsidR="00612B16">
        <w:t xml:space="preserve"> </w:t>
      </w:r>
      <w:r w:rsidR="00612B16" w:rsidRPr="00612B16">
        <w:t>(doložena kopie dokladu</w:t>
      </w:r>
      <w:r w:rsidR="00612B16">
        <w:t>)</w:t>
      </w:r>
      <w:r w:rsidRPr="00472586">
        <w:t>,</w:t>
      </w:r>
    </w:p>
    <w:p w14:paraId="2E0D1ED9" w14:textId="1E33642C" w:rsidR="004D2803" w:rsidRDefault="004D2803" w:rsidP="004D2803">
      <w:pPr>
        <w:pStyle w:val="Odstavecseseznamem"/>
        <w:spacing w:before="120" w:after="120"/>
        <w:jc w:val="both"/>
      </w:pPr>
      <w:r w:rsidRPr="00472586">
        <w:t>-</w:t>
      </w:r>
      <w:r w:rsidRPr="00472586">
        <w:tab/>
        <w:t xml:space="preserve">referenční zakázky: zkušenost alespoň s jednou zakázkou, jejímž předmětem </w:t>
      </w:r>
      <w:bookmarkStart w:id="73" w:name="_Hlk31717249"/>
      <w:r w:rsidRPr="00472586">
        <w:t xml:space="preserve">byla kompletní rekonstrukce stávající technologie rozvodny nebo výstavba nové rozvodny </w:t>
      </w:r>
      <w:r w:rsidR="009058F4">
        <w:t xml:space="preserve">                              </w:t>
      </w:r>
      <w:r w:rsidRPr="00472586">
        <w:lastRenderedPageBreak/>
        <w:t xml:space="preserve">o napěťové hladině 110 </w:t>
      </w:r>
      <w:proofErr w:type="spellStart"/>
      <w:r w:rsidRPr="00472586">
        <w:t>kV</w:t>
      </w:r>
      <w:proofErr w:type="spellEnd"/>
      <w:r w:rsidRPr="00472586">
        <w:t xml:space="preserve"> nebo vyšší s rozsahem minimálně 4 polí. Rozvodnou se pro účely tohoto ustanovení rozumí rozvodna splňující definici elektrické stanice dle § 2 odst. 2 písm. a) </w:t>
      </w:r>
      <w:proofErr w:type="spellStart"/>
      <w:r w:rsidRPr="00472586">
        <w:t>podbod</w:t>
      </w:r>
      <w:proofErr w:type="spellEnd"/>
      <w:r w:rsidRPr="00472586">
        <w:t xml:space="preserve"> </w:t>
      </w:r>
      <w:r w:rsidR="00A71BFA">
        <w:t>3</w:t>
      </w:r>
      <w:r w:rsidRPr="00472586">
        <w:t>. zák. č. 458/2000 Sb., na které působil v obdobné pozici</w:t>
      </w:r>
      <w:bookmarkEnd w:id="73"/>
      <w:r w:rsidRPr="00472586">
        <w:t>;</w:t>
      </w:r>
    </w:p>
    <w:p w14:paraId="78787C13" w14:textId="413CECBF" w:rsidR="00E77C56" w:rsidRDefault="00E77C56" w:rsidP="004D2803">
      <w:pPr>
        <w:pStyle w:val="Odstavecseseznamem"/>
        <w:spacing w:before="120" w:after="120"/>
        <w:jc w:val="both"/>
      </w:pPr>
    </w:p>
    <w:p w14:paraId="5953415D" w14:textId="77F00D6D" w:rsidR="00E77C56" w:rsidRPr="00A3255E" w:rsidRDefault="00E77C56" w:rsidP="00DE42E1">
      <w:pPr>
        <w:pStyle w:val="Odstavecseseznamem"/>
        <w:numPr>
          <w:ilvl w:val="0"/>
          <w:numId w:val="39"/>
        </w:numPr>
        <w:spacing w:before="120" w:after="120"/>
        <w:jc w:val="both"/>
      </w:pPr>
      <w:bookmarkStart w:id="74" w:name="_Hlk84321330"/>
      <w:r w:rsidRPr="00DE42E1">
        <w:rPr>
          <w:u w:val="single"/>
        </w:rPr>
        <w:t xml:space="preserve">Montér </w:t>
      </w:r>
      <w:r w:rsidR="00EA78E0" w:rsidRPr="00DE42E1">
        <w:rPr>
          <w:u w:val="single"/>
        </w:rPr>
        <w:t xml:space="preserve">pro pokládku </w:t>
      </w:r>
      <w:bookmarkStart w:id="75" w:name="_Hlk86942144"/>
      <w:r w:rsidR="00EA78E0" w:rsidRPr="00DE42E1">
        <w:rPr>
          <w:u w:val="single"/>
        </w:rPr>
        <w:t>kabelů 110</w:t>
      </w:r>
      <w:r w:rsidR="008E4A33">
        <w:rPr>
          <w:u w:val="single"/>
        </w:rPr>
        <w:t>kV</w:t>
      </w:r>
      <w:r w:rsidRPr="00DE42E1">
        <w:rPr>
          <w:u w:val="single"/>
        </w:rPr>
        <w:t xml:space="preserve"> </w:t>
      </w:r>
      <w:bookmarkEnd w:id="75"/>
      <w:r w:rsidRPr="00DE42E1">
        <w:rPr>
          <w:u w:val="single"/>
        </w:rPr>
        <w:t>–</w:t>
      </w:r>
      <w:r w:rsidR="00DE42E1">
        <w:rPr>
          <w:u w:val="single"/>
        </w:rPr>
        <w:t xml:space="preserve"> </w:t>
      </w:r>
      <w:r w:rsidR="00A3255E" w:rsidRPr="00A3255E">
        <w:t>Alespoň 3 osoby</w:t>
      </w:r>
      <w:r w:rsidR="000E7636" w:rsidRPr="00A3255E">
        <w:t xml:space="preserve"> </w:t>
      </w:r>
      <w:r w:rsidRPr="00A3255E">
        <w:t xml:space="preserve"> splňující každá níže uvedené požadavky:</w:t>
      </w:r>
    </w:p>
    <w:p w14:paraId="571EBF0E" w14:textId="6B63C862" w:rsidR="00395BC6" w:rsidRPr="000E2199" w:rsidRDefault="00E77C56" w:rsidP="00A3255E">
      <w:pPr>
        <w:pStyle w:val="Odstavecseseznamem"/>
        <w:numPr>
          <w:ilvl w:val="0"/>
          <w:numId w:val="33"/>
        </w:numPr>
        <w:spacing w:line="276" w:lineRule="auto"/>
        <w:jc w:val="both"/>
        <w:rPr>
          <w:strike/>
        </w:rPr>
      </w:pPr>
      <w:r w:rsidRPr="00A3255E">
        <w:t xml:space="preserve">splňující kvalifikaci min. § </w:t>
      </w:r>
      <w:r w:rsidR="00BB0541" w:rsidRPr="00A3255E">
        <w:t>6</w:t>
      </w:r>
      <w:r w:rsidRPr="00A3255E">
        <w:t xml:space="preserve"> vyhlášky </w:t>
      </w:r>
      <w:r w:rsidR="009058F4">
        <w:t xml:space="preserve">č. </w:t>
      </w:r>
      <w:r w:rsidRPr="00A3255E">
        <w:t xml:space="preserve">50/1978 Sb., o odborné způsobilosti v energetice (doložena kopie dokladu) </w:t>
      </w:r>
    </w:p>
    <w:p w14:paraId="07542B4D" w14:textId="241C8514" w:rsidR="00E77C56" w:rsidRPr="00141097" w:rsidRDefault="00395BC6" w:rsidP="009804F0">
      <w:pPr>
        <w:pStyle w:val="Odstavecseseznamem"/>
        <w:numPr>
          <w:ilvl w:val="0"/>
          <w:numId w:val="33"/>
        </w:numPr>
        <w:spacing w:line="276" w:lineRule="auto"/>
        <w:jc w:val="both"/>
      </w:pPr>
      <w:r w:rsidRPr="00472586">
        <w:tab/>
        <w:t>referenční zakázky: zkušeno</w:t>
      </w:r>
      <w:r w:rsidRPr="000F2140">
        <w:t>st alespoň s jednou zakázkou, jejímž předmětem</w:t>
      </w:r>
      <w:r w:rsidRPr="000E2199">
        <w:t xml:space="preserve"> byla realizace a pokládka kabelového vedení 110 </w:t>
      </w:r>
      <w:proofErr w:type="spellStart"/>
      <w:r w:rsidRPr="000E2199">
        <w:t>kV</w:t>
      </w:r>
      <w:proofErr w:type="spellEnd"/>
      <w:r w:rsidRPr="000E2199">
        <w:t xml:space="preserve"> vč</w:t>
      </w:r>
      <w:r w:rsidRPr="00141097">
        <w:t xml:space="preserve">etně montáže kabelových koncovek, konektorů a spojek (kabelových armatur) v rámci připojení tohoto kabelového vedení a to v min. délce 500 m </w:t>
      </w:r>
      <w:r w:rsidR="008E4A33" w:rsidRPr="00141097">
        <w:rPr>
          <w:rFonts w:eastAsiaTheme="majorEastAsia" w:cstheme="minorHAnsi"/>
          <w:kern w:val="32"/>
        </w:rPr>
        <w:t xml:space="preserve">(myšlena délka každé z fází) </w:t>
      </w:r>
      <w:r w:rsidRPr="00141097">
        <w:t>u každé  referenční zakázky</w:t>
      </w:r>
    </w:p>
    <w:bookmarkEnd w:id="74"/>
    <w:p w14:paraId="486543EC" w14:textId="6C108EB3" w:rsidR="004D2803" w:rsidRPr="00141097" w:rsidRDefault="00395BC6" w:rsidP="00974CA9">
      <w:pPr>
        <w:spacing w:before="120" w:after="120" w:line="276" w:lineRule="auto"/>
        <w:ind w:left="709"/>
        <w:jc w:val="both"/>
      </w:pPr>
      <w:r w:rsidRPr="00141097">
        <w:t>Pozn.</w:t>
      </w:r>
      <w:r w:rsidR="00717880" w:rsidRPr="00141097">
        <w:t>1</w:t>
      </w:r>
      <w:r w:rsidRPr="00141097">
        <w:t>: Pokud pracovníci uvedení pod bodem e) splňují podmínky pro bod d), lze je prokázat stejnou osobou</w:t>
      </w:r>
      <w:r w:rsidR="00A7576A" w:rsidRPr="00141097">
        <w:t xml:space="preserve"> v rámci jedné části systému kvalifikace</w:t>
      </w:r>
      <w:r w:rsidRPr="00141097">
        <w:t>.</w:t>
      </w:r>
    </w:p>
    <w:p w14:paraId="6FEB8D72" w14:textId="4BE19E79" w:rsidR="004D2803" w:rsidRPr="00472586" w:rsidRDefault="004D2803" w:rsidP="000E2199">
      <w:pPr>
        <w:pStyle w:val="Odstavecseseznamem"/>
        <w:numPr>
          <w:ilvl w:val="0"/>
          <w:numId w:val="39"/>
        </w:numPr>
        <w:spacing w:before="120" w:after="120"/>
        <w:jc w:val="both"/>
        <w:rPr>
          <w:u w:val="single"/>
        </w:rPr>
      </w:pPr>
      <w:r w:rsidRPr="00472586">
        <w:rPr>
          <w:u w:val="single"/>
        </w:rPr>
        <w:t>Bezpečnostní technik</w:t>
      </w:r>
    </w:p>
    <w:p w14:paraId="3A9E5104" w14:textId="77777777" w:rsidR="004D2803" w:rsidRPr="00472586" w:rsidRDefault="004D2803" w:rsidP="004D2803">
      <w:pPr>
        <w:pStyle w:val="Odstavecseseznamem"/>
        <w:spacing w:before="120" w:after="120"/>
        <w:jc w:val="both"/>
      </w:pPr>
      <w:r w:rsidRPr="00472586">
        <w:t>-</w:t>
      </w:r>
      <w:r w:rsidRPr="00472586">
        <w:tab/>
        <w:t>alespoň SŠ vzdělání,</w:t>
      </w:r>
    </w:p>
    <w:p w14:paraId="6696D101" w14:textId="3E572D72" w:rsidR="004D2803" w:rsidRPr="00472586" w:rsidRDefault="004D2803" w:rsidP="00612B16">
      <w:pPr>
        <w:pStyle w:val="Odstavecseseznamem"/>
        <w:spacing w:before="120" w:after="120"/>
        <w:ind w:left="1418" w:hanging="698"/>
        <w:jc w:val="both"/>
      </w:pPr>
      <w:r w:rsidRPr="00472586">
        <w:t>-</w:t>
      </w:r>
      <w:r w:rsidRPr="00472586">
        <w:tab/>
        <w:t xml:space="preserve">kvalifikace min. § </w:t>
      </w:r>
      <w:del w:id="76" w:author="Popelková, Lenka" w:date="2022-06-27T17:57:00Z">
        <w:r w:rsidRPr="00472586" w:rsidDel="00F54F4A">
          <w:delText xml:space="preserve">7 </w:delText>
        </w:r>
      </w:del>
      <w:ins w:id="77" w:author="Popelková, Lenka" w:date="2022-06-27T17:57:00Z">
        <w:r w:rsidR="00F54F4A">
          <w:t>4</w:t>
        </w:r>
        <w:r w:rsidR="00F54F4A" w:rsidRPr="00472586">
          <w:t xml:space="preserve"> </w:t>
        </w:r>
      </w:ins>
      <w:r w:rsidRPr="00472586">
        <w:t xml:space="preserve">vyhlášky </w:t>
      </w:r>
      <w:r w:rsidR="009058F4">
        <w:t xml:space="preserve">č. </w:t>
      </w:r>
      <w:r w:rsidRPr="00472586">
        <w:t>50/1978 Sb., o odborné způsobilosti v</w:t>
      </w:r>
      <w:r w:rsidR="00612B16">
        <w:t> </w:t>
      </w:r>
      <w:r w:rsidRPr="00472586">
        <w:t>energetice</w:t>
      </w:r>
      <w:r w:rsidR="00612B16">
        <w:t xml:space="preserve"> </w:t>
      </w:r>
      <w:r w:rsidR="00612B16" w:rsidRPr="00612B16">
        <w:t>(doložena kopie dokladu</w:t>
      </w:r>
      <w:r w:rsidR="00612B16">
        <w:t>)</w:t>
      </w:r>
      <w:r w:rsidRPr="00472586">
        <w:t>,</w:t>
      </w:r>
    </w:p>
    <w:p w14:paraId="42DD094D" w14:textId="7CB21774" w:rsidR="004D2803" w:rsidRDefault="004D2803" w:rsidP="004D2803">
      <w:pPr>
        <w:pStyle w:val="Odstavecseseznamem"/>
        <w:spacing w:before="120" w:after="120"/>
        <w:jc w:val="both"/>
      </w:pPr>
      <w:r w:rsidRPr="00472586">
        <w:t>-</w:t>
      </w:r>
      <w:r w:rsidRPr="00472586">
        <w:tab/>
        <w:t>praxe min. 5 let v oblasti řízení a kontroly BOZP,</w:t>
      </w:r>
    </w:p>
    <w:p w14:paraId="573AC9EE" w14:textId="47DF1E17" w:rsidR="007C3B14" w:rsidRPr="00472586" w:rsidRDefault="007C3B14" w:rsidP="004D2803">
      <w:pPr>
        <w:pStyle w:val="Odstavecseseznamem"/>
        <w:spacing w:before="120" w:after="120"/>
        <w:jc w:val="both"/>
      </w:pPr>
      <w:r w:rsidRPr="007C3B14">
        <w:t>-</w:t>
      </w:r>
      <w:r w:rsidRPr="007C3B14">
        <w:tab/>
        <w:t>odborně způsobilá osoba v prevenci rizik ve smyslu zákona č. 309/2006 Sb. ve znění pozdějších předpisů.</w:t>
      </w:r>
    </w:p>
    <w:p w14:paraId="34BAA511" w14:textId="77777777" w:rsidR="004D2803" w:rsidRPr="00472586" w:rsidRDefault="004D2803" w:rsidP="004D2803">
      <w:pPr>
        <w:pStyle w:val="Odstavecseseznamem"/>
        <w:spacing w:before="120" w:after="120"/>
        <w:jc w:val="both"/>
      </w:pPr>
      <w:r w:rsidRPr="00472586">
        <w:t>-</w:t>
      </w:r>
      <w:r w:rsidRPr="00472586">
        <w:tab/>
        <w:t>znalost českého nebo slovenského jazyka na pracovní úrovni umožňující běžnou komunikaci se zadavatelem, státními orgány a případně třetími osobami; zadavatel připouští možnost využití tlumočníka (v takovém případě, pokud nebude osoba bezpečnostního technika disponovat požadovanou znalostí českého jazyka, přiloží dodavatel prohlášení obsahující závazek zajistit ve vztahu k osobě bezpečnostního technika pro účely plnění veřejné zakázky v nutném rozsahu na své náklady tlumočníka),</w:t>
      </w:r>
    </w:p>
    <w:p w14:paraId="775B4BB3" w14:textId="11733AEE" w:rsidR="004D2803" w:rsidRPr="00472586" w:rsidRDefault="004D2803" w:rsidP="004D2803">
      <w:pPr>
        <w:pStyle w:val="Odstavecseseznamem"/>
        <w:spacing w:before="120" w:after="120"/>
        <w:jc w:val="both"/>
      </w:pPr>
      <w:r w:rsidRPr="00472586">
        <w:t>-</w:t>
      </w:r>
      <w:r w:rsidRPr="00472586">
        <w:tab/>
        <w:t xml:space="preserve">referenční zakázky: zkušenost alespoň se </w:t>
      </w:r>
      <w:r w:rsidR="00D60459">
        <w:t>dvěma</w:t>
      </w:r>
      <w:r w:rsidRPr="00472586">
        <w:t xml:space="preserve"> zakázkami </w:t>
      </w:r>
      <w:bookmarkStart w:id="78" w:name="_Hlk31717347"/>
      <w:r w:rsidRPr="00472586">
        <w:t xml:space="preserve">na výstavbu elektrické sítě, nebo rozvoden o napěťové hladině 110 </w:t>
      </w:r>
      <w:proofErr w:type="spellStart"/>
      <w:r w:rsidRPr="00472586">
        <w:t>kV</w:t>
      </w:r>
      <w:proofErr w:type="spellEnd"/>
      <w:r w:rsidRPr="00472586">
        <w:t xml:space="preserve"> nebo </w:t>
      </w:r>
      <w:r w:rsidR="00EC4163" w:rsidRPr="00472586">
        <w:t>vyšší o</w:t>
      </w:r>
      <w:r w:rsidRPr="00472586">
        <w:t xml:space="preserve"> finančním objemu těchto prací </w:t>
      </w:r>
      <w:r w:rsidRPr="00D60459">
        <w:t xml:space="preserve">nejméně </w:t>
      </w:r>
      <w:r w:rsidR="00D60459">
        <w:t>1</w:t>
      </w:r>
      <w:r w:rsidRPr="00D60459">
        <w:t xml:space="preserve">0 mil. </w:t>
      </w:r>
      <w:r w:rsidRPr="00472586">
        <w:t>Kč bez DPH u každé ze zakázek, na kterých působil v obdobné pozici</w:t>
      </w:r>
      <w:bookmarkEnd w:id="78"/>
      <w:r w:rsidRPr="00472586">
        <w:t>.</w:t>
      </w:r>
    </w:p>
    <w:p w14:paraId="2EA79BE3" w14:textId="77777777" w:rsidR="002761E8" w:rsidRPr="00352B83" w:rsidRDefault="002761E8" w:rsidP="002761E8">
      <w:pPr>
        <w:pStyle w:val="Odstavecseseznamem"/>
        <w:spacing w:before="120" w:after="120"/>
        <w:jc w:val="both"/>
      </w:pPr>
    </w:p>
    <w:p w14:paraId="6F142F2D" w14:textId="77777777" w:rsidR="002761E8" w:rsidRPr="00407255" w:rsidRDefault="002761E8" w:rsidP="002761E8">
      <w:pPr>
        <w:keepNext/>
        <w:spacing w:before="120" w:after="120"/>
        <w:ind w:left="709"/>
        <w:jc w:val="both"/>
        <w:rPr>
          <w:b/>
          <w:u w:val="single"/>
        </w:rPr>
      </w:pPr>
      <w:r w:rsidRPr="00407255">
        <w:rPr>
          <w:b/>
          <w:u w:val="single"/>
        </w:rPr>
        <w:t>způsob prokázání:</w:t>
      </w:r>
    </w:p>
    <w:p w14:paraId="7462B7C6" w14:textId="1695B452" w:rsidR="002761E8" w:rsidRPr="007C3B14" w:rsidRDefault="002761E8" w:rsidP="00170B86">
      <w:pPr>
        <w:pStyle w:val="Odstavecseseznamem"/>
        <w:numPr>
          <w:ilvl w:val="0"/>
          <w:numId w:val="14"/>
        </w:numPr>
        <w:jc w:val="both"/>
      </w:pPr>
      <w:r w:rsidRPr="006E0709">
        <w:t xml:space="preserve">Předložením </w:t>
      </w:r>
      <w:r w:rsidRPr="007C3B14">
        <w:t xml:space="preserve">údajů o vzdělání a odborné kvalifikaci osob (formulář pro prokázání splnění tohoto kvalifikačního předpokladu je v příloze kvalifikační dokumentace – viz </w:t>
      </w:r>
      <w:r w:rsidR="00170B86" w:rsidRPr="007C3B14">
        <w:t>Příloha_5</w:t>
      </w:r>
      <w:r w:rsidR="007C3B14" w:rsidRPr="007C3B14">
        <w:t>b</w:t>
      </w:r>
      <w:r w:rsidR="00170B86" w:rsidRPr="007C3B14">
        <w:t>_SK_Seznam techniků</w:t>
      </w:r>
      <w:r w:rsidR="007C3B14" w:rsidRPr="007C3B14">
        <w:t xml:space="preserve"> –</w:t>
      </w:r>
      <w:r w:rsidR="00C84BC6" w:rsidRPr="00C84BC6">
        <w:rPr>
          <w:rFonts w:cstheme="minorHAnsi"/>
        </w:rPr>
        <w:t xml:space="preserve"> </w:t>
      </w:r>
      <w:r w:rsidR="00D7377E">
        <w:rPr>
          <w:rFonts w:cstheme="minorHAnsi"/>
        </w:rPr>
        <w:t>r</w:t>
      </w:r>
      <w:r w:rsidR="00C84BC6" w:rsidRPr="00FA389C">
        <w:rPr>
          <w:rFonts w:cstheme="minorHAnsi"/>
        </w:rPr>
        <w:t>ekonstrukce rozvode</w:t>
      </w:r>
      <w:r w:rsidR="00C84BC6" w:rsidRPr="00C84BC6">
        <w:rPr>
          <w:rFonts w:cstheme="minorHAnsi"/>
        </w:rPr>
        <w:t>n</w:t>
      </w:r>
      <w:r w:rsidR="00C84BC6" w:rsidRPr="00F54F4A">
        <w:rPr>
          <w:rFonts w:cstheme="minorHAnsi"/>
        </w:rPr>
        <w:t xml:space="preserve"> včetně pokládky </w:t>
      </w:r>
      <w:r w:rsidR="00C84BC6" w:rsidRPr="00C84BC6">
        <w:rPr>
          <w:rFonts w:cstheme="minorHAnsi"/>
        </w:rPr>
        <w:t>kab</w:t>
      </w:r>
      <w:r w:rsidR="00C84BC6" w:rsidRPr="00FA389C">
        <w:rPr>
          <w:rFonts w:cstheme="minorHAnsi"/>
        </w:rPr>
        <w:t xml:space="preserve">elového vedení 110 </w:t>
      </w:r>
      <w:proofErr w:type="spellStart"/>
      <w:r w:rsidR="00C84BC6" w:rsidRPr="00FA389C">
        <w:rPr>
          <w:rFonts w:cstheme="minorHAnsi"/>
        </w:rPr>
        <w:t>kV</w:t>
      </w:r>
      <w:proofErr w:type="spellEnd"/>
      <w:r w:rsidRPr="007C3B14">
        <w:t>); přílohou formuláře budou prosté kopie osvědčení a dokladů prokazujících požadované vzdělání a kvalifikaci osob;</w:t>
      </w:r>
    </w:p>
    <w:p w14:paraId="16B7C324" w14:textId="39BF15FE" w:rsidR="002761E8" w:rsidRDefault="002761E8" w:rsidP="002761E8">
      <w:pPr>
        <w:spacing w:after="120"/>
        <w:ind w:left="709"/>
        <w:jc w:val="both"/>
        <w:rPr>
          <w:rFonts w:cstheme="minorHAnsi"/>
        </w:rPr>
      </w:pPr>
      <w:r w:rsidRPr="007C3B14">
        <w:rPr>
          <w:rFonts w:cstheme="minorHAnsi"/>
        </w:rPr>
        <w:t xml:space="preserve">Seznam techniků nebo technických útvarů může dodavatel zpracovat podle předlohy, jež tvoří </w:t>
      </w:r>
      <w:r w:rsidR="007C3B14" w:rsidRPr="007C3B14">
        <w:rPr>
          <w:rFonts w:cstheme="minorHAnsi"/>
        </w:rPr>
        <w:t xml:space="preserve">dokument </w:t>
      </w:r>
      <w:r w:rsidR="007C3B14" w:rsidRPr="007C3B14">
        <w:t xml:space="preserve">Příloha_5b_SK_Seznam techniků – </w:t>
      </w:r>
      <w:r w:rsidR="00C504F8">
        <w:rPr>
          <w:rFonts w:cstheme="minorHAnsi"/>
        </w:rPr>
        <w:t>r</w:t>
      </w:r>
      <w:r w:rsidR="00C504F8" w:rsidRPr="00FA389C">
        <w:rPr>
          <w:rFonts w:cstheme="minorHAnsi"/>
        </w:rPr>
        <w:t>ekonstrukce rozvode</w:t>
      </w:r>
      <w:r w:rsidR="00C504F8" w:rsidRPr="00C84BC6">
        <w:rPr>
          <w:rFonts w:cstheme="minorHAnsi"/>
        </w:rPr>
        <w:t>n</w:t>
      </w:r>
      <w:r w:rsidR="00C504F8" w:rsidRPr="000C02F7">
        <w:rPr>
          <w:rFonts w:cstheme="minorHAnsi"/>
        </w:rPr>
        <w:t xml:space="preserve"> včetně pokládky </w:t>
      </w:r>
      <w:r w:rsidR="00C504F8" w:rsidRPr="00C84BC6">
        <w:rPr>
          <w:rFonts w:cstheme="minorHAnsi"/>
        </w:rPr>
        <w:t>kab</w:t>
      </w:r>
      <w:r w:rsidR="00C504F8" w:rsidRPr="00FA389C">
        <w:rPr>
          <w:rFonts w:cstheme="minorHAnsi"/>
        </w:rPr>
        <w:t xml:space="preserve">elového vedení 110 </w:t>
      </w:r>
      <w:proofErr w:type="spellStart"/>
      <w:r w:rsidR="00C504F8" w:rsidRPr="00FA389C">
        <w:rPr>
          <w:rFonts w:cstheme="minorHAnsi"/>
        </w:rPr>
        <w:t>kV</w:t>
      </w:r>
      <w:proofErr w:type="spellEnd"/>
      <w:r w:rsidRPr="007C3B14">
        <w:rPr>
          <w:rFonts w:cstheme="minorHAnsi"/>
        </w:rPr>
        <w:t xml:space="preserve">. Pokud dodavatel použije jinou </w:t>
      </w:r>
      <w:r w:rsidR="00EC4163" w:rsidRPr="007C3B14">
        <w:rPr>
          <w:rFonts w:cstheme="minorHAnsi"/>
        </w:rPr>
        <w:t>předlohu</w:t>
      </w:r>
      <w:r w:rsidRPr="007C3B14">
        <w:rPr>
          <w:rFonts w:cstheme="minorHAnsi"/>
        </w:rPr>
        <w:t xml:space="preserve"> než zadavatelem předepsanou, potom dodavatelem předložená významná služba musí obsahovat všechny údaje, které zadavatel v</w:t>
      </w:r>
      <w:r w:rsidR="007C3B14" w:rsidRPr="007C3B14">
        <w:rPr>
          <w:rFonts w:cstheme="minorHAnsi"/>
        </w:rPr>
        <w:t xml:space="preserve"> dokumentu </w:t>
      </w:r>
      <w:r w:rsidR="007C3B14" w:rsidRPr="007C3B14">
        <w:t xml:space="preserve">Příloha_5b_SK_Seznam techniků – </w:t>
      </w:r>
      <w:r w:rsidR="00D7377E">
        <w:rPr>
          <w:rFonts w:cstheme="minorHAnsi"/>
        </w:rPr>
        <w:t>r</w:t>
      </w:r>
      <w:r w:rsidR="00C84BC6" w:rsidRPr="00FA389C">
        <w:rPr>
          <w:rFonts w:cstheme="minorHAnsi"/>
        </w:rPr>
        <w:t>ekonstrukce rozvod</w:t>
      </w:r>
      <w:r w:rsidR="00C84BC6" w:rsidRPr="00C84BC6">
        <w:rPr>
          <w:rFonts w:cstheme="minorHAnsi"/>
        </w:rPr>
        <w:t>en</w:t>
      </w:r>
      <w:r w:rsidR="00C84BC6" w:rsidRPr="00F54F4A">
        <w:rPr>
          <w:rFonts w:cstheme="minorHAnsi"/>
        </w:rPr>
        <w:t xml:space="preserve"> včetně pokládky </w:t>
      </w:r>
      <w:r w:rsidR="00C84BC6" w:rsidRPr="00C84BC6">
        <w:rPr>
          <w:rFonts w:cstheme="minorHAnsi"/>
        </w:rPr>
        <w:t>ka</w:t>
      </w:r>
      <w:r w:rsidR="00C84BC6" w:rsidRPr="00FA389C">
        <w:rPr>
          <w:rFonts w:cstheme="minorHAnsi"/>
        </w:rPr>
        <w:t xml:space="preserve">belového vedení 110 </w:t>
      </w:r>
      <w:proofErr w:type="spellStart"/>
      <w:r w:rsidR="00C84BC6" w:rsidRPr="00FA389C">
        <w:rPr>
          <w:rFonts w:cstheme="minorHAnsi"/>
        </w:rPr>
        <w:t>kV</w:t>
      </w:r>
      <w:proofErr w:type="spellEnd"/>
      <w:r w:rsidRPr="007C3B14">
        <w:rPr>
          <w:rFonts w:cstheme="minorHAnsi"/>
        </w:rPr>
        <w:t xml:space="preserve"> vymezil. Zadavatel</w:t>
      </w:r>
      <w:r w:rsidRPr="001318BF">
        <w:rPr>
          <w:rFonts w:cstheme="minorHAnsi"/>
        </w:rPr>
        <w:t xml:space="preserve"> nevyžaduje podepsaný formulář do </w:t>
      </w:r>
      <w:r w:rsidRPr="00683992">
        <w:rPr>
          <w:rFonts w:cstheme="minorHAnsi"/>
        </w:rPr>
        <w:t xml:space="preserve">žádosti. </w:t>
      </w:r>
    </w:p>
    <w:p w14:paraId="22C5FF5E" w14:textId="77777777" w:rsidR="002761E8" w:rsidRPr="008D1601" w:rsidRDefault="002761E8" w:rsidP="002761E8">
      <w:pPr>
        <w:spacing w:after="120"/>
        <w:ind w:left="709"/>
        <w:jc w:val="both"/>
        <w:rPr>
          <w:rFonts w:cstheme="minorHAnsi"/>
          <w:b/>
        </w:rPr>
      </w:pPr>
    </w:p>
    <w:p w14:paraId="2BCE30B2" w14:textId="435E6FCA" w:rsidR="006E7755" w:rsidRPr="00D60459" w:rsidRDefault="00080E64" w:rsidP="006E7755">
      <w:pPr>
        <w:spacing w:after="120"/>
        <w:ind w:left="709"/>
        <w:jc w:val="both"/>
      </w:pPr>
      <w:r w:rsidRPr="00C6770B">
        <w:rPr>
          <w:rFonts w:cstheme="minorHAnsi"/>
        </w:rPr>
        <w:lastRenderedPageBreak/>
        <w:t xml:space="preserve">Prokázání splnění technické způsobilosti do Systému kvalifikace </w:t>
      </w:r>
      <w:r w:rsidR="00D05467">
        <w:rPr>
          <w:rFonts w:cstheme="minorHAnsi"/>
          <w:b/>
        </w:rPr>
        <w:t>Systém kvalifikace - Výměna vedení a rekonstrukce rozvoden</w:t>
      </w:r>
      <w:r w:rsidRPr="00C6770B">
        <w:rPr>
          <w:rFonts w:cstheme="minorHAnsi"/>
        </w:rPr>
        <w:t xml:space="preserve"> dle odst. 2.3.2 </w:t>
      </w:r>
      <w:proofErr w:type="spellStart"/>
      <w:r w:rsidRPr="00C6770B">
        <w:rPr>
          <w:rFonts w:cstheme="minorHAnsi"/>
        </w:rPr>
        <w:t>ii</w:t>
      </w:r>
      <w:proofErr w:type="spellEnd"/>
      <w:r w:rsidRPr="00C6770B">
        <w:rPr>
          <w:rFonts w:cstheme="minorHAnsi"/>
        </w:rPr>
        <w:t xml:space="preserve"> </w:t>
      </w:r>
      <w:r w:rsidR="00C504F8">
        <w:rPr>
          <w:rFonts w:cstheme="minorHAnsi"/>
        </w:rPr>
        <w:t>c, d</w:t>
      </w:r>
      <w:r w:rsidRPr="00C6770B">
        <w:rPr>
          <w:rFonts w:cstheme="minorHAnsi"/>
        </w:rPr>
        <w:t xml:space="preserve">) výše je </w:t>
      </w:r>
      <w:r w:rsidRPr="00C6770B">
        <w:rPr>
          <w:rFonts w:cstheme="minorHAnsi"/>
          <w:b/>
        </w:rPr>
        <w:t>výsadní</w:t>
      </w:r>
      <w:r>
        <w:rPr>
          <w:rFonts w:cstheme="minorHAnsi"/>
        </w:rPr>
        <w:t>, vyjma specifikace níže.</w:t>
      </w:r>
      <w:r w:rsidRPr="00C6770B">
        <w:rPr>
          <w:rFonts w:cstheme="minorHAnsi"/>
        </w:rPr>
        <w:t xml:space="preserve"> Dodavatel při podání Žádosti Dodavatele o zařazení do Systému kvalifikace do </w:t>
      </w:r>
      <w:r w:rsidR="00C84BC6">
        <w:rPr>
          <w:rFonts w:cstheme="minorHAnsi"/>
        </w:rPr>
        <w:t>více</w:t>
      </w:r>
      <w:r w:rsidR="00C84BC6" w:rsidRPr="00C6770B">
        <w:rPr>
          <w:rFonts w:cstheme="minorHAnsi"/>
        </w:rPr>
        <w:t xml:space="preserve"> </w:t>
      </w:r>
      <w:r w:rsidRPr="00C6770B">
        <w:rPr>
          <w:rFonts w:cstheme="minorHAnsi"/>
        </w:rPr>
        <w:t>částí uvede v Žádosti Dodavatele o zařazení do Systému kvalifikace jména za</w:t>
      </w:r>
      <w:r w:rsidRPr="00C504F8">
        <w:rPr>
          <w:rFonts w:cstheme="minorHAnsi"/>
        </w:rPr>
        <w:t xml:space="preserve">městnanců nebo jiných osob, která jsou pro tuto Žádosti Dodavatele o zařazení do Systému kvalifikace </w:t>
      </w:r>
      <w:r w:rsidRPr="00C504F8">
        <w:rPr>
          <w:rFonts w:cstheme="minorHAnsi"/>
          <w:b/>
        </w:rPr>
        <w:t>výsadní</w:t>
      </w:r>
      <w:r w:rsidRPr="00C504F8">
        <w:rPr>
          <w:rFonts w:cstheme="minorHAnsi"/>
        </w:rPr>
        <w:t xml:space="preserve">. Pokud tedy Dodavatel bude podávat Žádosti Dodavatele o zařazení do Systému kvalifikace do </w:t>
      </w:r>
      <w:r w:rsidR="00A543FD" w:rsidRPr="00C504F8">
        <w:rPr>
          <w:rFonts w:cstheme="minorHAnsi"/>
        </w:rPr>
        <w:t>část</w:t>
      </w:r>
      <w:r w:rsidR="00E7118C" w:rsidRPr="00C504F8">
        <w:rPr>
          <w:rFonts w:cstheme="minorHAnsi"/>
        </w:rPr>
        <w:t xml:space="preserve"> A</w:t>
      </w:r>
      <w:r w:rsidRPr="00C504F8">
        <w:rPr>
          <w:rFonts w:cstheme="minorHAnsi"/>
        </w:rPr>
        <w:t xml:space="preserve">, tak </w:t>
      </w:r>
      <w:r w:rsidR="00E7118C" w:rsidRPr="00C504F8">
        <w:rPr>
          <w:rFonts w:cstheme="minorHAnsi"/>
        </w:rPr>
        <w:t>je oprávněn použít stejná jména i ro část B, ale</w:t>
      </w:r>
      <w:r w:rsidRPr="00C504F8">
        <w:rPr>
          <w:rFonts w:cstheme="minorHAnsi"/>
        </w:rPr>
        <w:t xml:space="preserve"> </w:t>
      </w:r>
      <w:r w:rsidRPr="00C504F8">
        <w:rPr>
          <w:rFonts w:cstheme="minorHAnsi"/>
          <w:b/>
          <w:u w:val="single"/>
        </w:rPr>
        <w:t>nesmí</w:t>
      </w:r>
      <w:r w:rsidRPr="00C504F8">
        <w:rPr>
          <w:rFonts w:cstheme="minorHAnsi"/>
        </w:rPr>
        <w:t xml:space="preserve"> uvádět shodná jména </w:t>
      </w:r>
      <w:r w:rsidR="00D202AB" w:rsidRPr="00C504F8">
        <w:rPr>
          <w:rFonts w:cstheme="minorHAnsi"/>
        </w:rPr>
        <w:t xml:space="preserve">pracovníků </w:t>
      </w:r>
      <w:r w:rsidRPr="00C504F8">
        <w:rPr>
          <w:rFonts w:cstheme="minorHAnsi"/>
        </w:rPr>
        <w:t xml:space="preserve">nebo jiných osob k prokázání splnění technické způsobilosti dle odst. 2.3.2 </w:t>
      </w:r>
      <w:proofErr w:type="spellStart"/>
      <w:r w:rsidRPr="00C504F8">
        <w:rPr>
          <w:rFonts w:cstheme="minorHAnsi"/>
        </w:rPr>
        <w:t>ii</w:t>
      </w:r>
      <w:proofErr w:type="spellEnd"/>
      <w:r w:rsidRPr="00C504F8">
        <w:rPr>
          <w:rFonts w:cstheme="minorHAnsi"/>
        </w:rPr>
        <w:t xml:space="preserve"> </w:t>
      </w:r>
      <w:r w:rsidR="00C504F8">
        <w:rPr>
          <w:rFonts w:cstheme="minorHAnsi"/>
        </w:rPr>
        <w:t>c a d</w:t>
      </w:r>
      <w:r w:rsidRPr="00C504F8">
        <w:rPr>
          <w:rFonts w:cstheme="minorHAnsi"/>
        </w:rPr>
        <w:t>) výše</w:t>
      </w:r>
      <w:r w:rsidR="00E7118C" w:rsidRPr="00C504F8">
        <w:rPr>
          <w:rFonts w:cstheme="minorHAnsi"/>
        </w:rPr>
        <w:t xml:space="preserve"> jako jsou v části A</w:t>
      </w:r>
      <w:r w:rsidR="00C504F8">
        <w:rPr>
          <w:rFonts w:cstheme="minorHAnsi"/>
        </w:rPr>
        <w:t xml:space="preserve"> (nebo C)</w:t>
      </w:r>
      <w:r w:rsidR="004D2803" w:rsidRPr="00C504F8">
        <w:t>.</w:t>
      </w:r>
      <w:r w:rsidR="004D2803" w:rsidRPr="00D60459">
        <w:t xml:space="preserve"> </w:t>
      </w:r>
    </w:p>
    <w:p w14:paraId="4D6536D4" w14:textId="5808807B" w:rsidR="0006291B" w:rsidRPr="00141097" w:rsidRDefault="0006291B" w:rsidP="0006291B">
      <w:pPr>
        <w:spacing w:line="276" w:lineRule="auto"/>
        <w:ind w:left="709"/>
        <w:jc w:val="both"/>
        <w:rPr>
          <w:b/>
        </w:rPr>
      </w:pPr>
      <w:bookmarkStart w:id="79" w:name="_Hlk86942548"/>
      <w:r w:rsidRPr="00141097">
        <w:rPr>
          <w:b/>
        </w:rPr>
        <w:t xml:space="preserve">Zadavatel upozorňuje, že v souladu s požadavkem § 105 odst. 2 ZZVZ </w:t>
      </w:r>
      <w:r w:rsidR="00751ED2" w:rsidRPr="00141097">
        <w:rPr>
          <w:b/>
        </w:rPr>
        <w:t xml:space="preserve">může </w:t>
      </w:r>
      <w:r w:rsidRPr="00141097">
        <w:rPr>
          <w:b/>
        </w:rPr>
        <w:t xml:space="preserve">po dodavateli </w:t>
      </w:r>
      <w:r w:rsidR="00B65D4D" w:rsidRPr="00141097">
        <w:rPr>
          <w:b/>
        </w:rPr>
        <w:t xml:space="preserve"> </w:t>
      </w:r>
      <w:r w:rsidRPr="00141097">
        <w:rPr>
          <w:b/>
        </w:rPr>
        <w:t xml:space="preserve">v zadávací dokumentaci požadovat, aby zadavatelem určené významné činnosti </w:t>
      </w:r>
      <w:r w:rsidR="00FF1225" w:rsidRPr="00141097">
        <w:rPr>
          <w:b/>
        </w:rPr>
        <w:t xml:space="preserve">(činnosti spočívající v montáži technologických prvků) </w:t>
      </w:r>
      <w:r w:rsidRPr="00141097">
        <w:rPr>
          <w:b/>
        </w:rPr>
        <w:t xml:space="preserve">prováděné osobami uvedenými pod bodem 2.3.2 </w:t>
      </w:r>
      <w:proofErr w:type="spellStart"/>
      <w:r w:rsidRPr="00141097">
        <w:rPr>
          <w:b/>
        </w:rPr>
        <w:t>ii</w:t>
      </w:r>
      <w:proofErr w:type="spellEnd"/>
      <w:r w:rsidR="00A7576A" w:rsidRPr="00141097">
        <w:rPr>
          <w:b/>
        </w:rPr>
        <w:t xml:space="preserve"> </w:t>
      </w:r>
      <w:r w:rsidR="008E4A33" w:rsidRPr="00141097">
        <w:rPr>
          <w:b/>
        </w:rPr>
        <w:t>c</w:t>
      </w:r>
      <w:r w:rsidR="00513895" w:rsidRPr="00141097">
        <w:rPr>
          <w:b/>
        </w:rPr>
        <w:t>),</w:t>
      </w:r>
      <w:r w:rsidR="00372642">
        <w:rPr>
          <w:b/>
        </w:rPr>
        <w:t xml:space="preserve"> </w:t>
      </w:r>
      <w:r w:rsidR="00A7576A" w:rsidRPr="00141097">
        <w:rPr>
          <w:b/>
        </w:rPr>
        <w:t>d)</w:t>
      </w:r>
      <w:r w:rsidRPr="00141097">
        <w:rPr>
          <w:b/>
        </w:rPr>
        <w:t>, při plnění veřejné zakázky, byly plněny přímo vybraným dodavatelem.</w:t>
      </w:r>
    </w:p>
    <w:bookmarkEnd w:id="79"/>
    <w:p w14:paraId="7C7FAF3C" w14:textId="497280AA" w:rsidR="006E7755" w:rsidRDefault="006E7755" w:rsidP="004D2803">
      <w:pPr>
        <w:pStyle w:val="Odstavecseseznamem"/>
        <w:keepLines/>
        <w:spacing w:before="120" w:after="120" w:line="240" w:lineRule="auto"/>
        <w:ind w:left="709"/>
        <w:jc w:val="both"/>
      </w:pPr>
    </w:p>
    <w:p w14:paraId="48BEDAF1" w14:textId="3E4B847B" w:rsidR="006E7755" w:rsidRDefault="006E7755" w:rsidP="004D2803">
      <w:pPr>
        <w:pStyle w:val="Odstavecseseznamem"/>
        <w:keepLines/>
        <w:spacing w:before="120" w:after="120" w:line="240" w:lineRule="auto"/>
        <w:ind w:left="709"/>
        <w:jc w:val="both"/>
      </w:pPr>
      <w:r w:rsidRPr="006E7755">
        <w:t>Veškeré doklady budou dokládány v českém jazyce, popř. s úředním překladem (kopie, před podpisem smlouvy originál) mimo dokumentů a dokladů ve slovenském jazyce, dokladů o vzdělání v latinském jazyce, případně dalších dokumentů, je-li to výslovně Zadavatelem připuštěno, které je Dodavatel oprávněn předložit bez překladu.</w:t>
      </w:r>
    </w:p>
    <w:p w14:paraId="436ED082" w14:textId="77777777" w:rsidR="00175E27" w:rsidRPr="008D1601" w:rsidRDefault="00175E27" w:rsidP="004D2803">
      <w:pPr>
        <w:pStyle w:val="Odstavecseseznamem"/>
        <w:keepLines/>
        <w:spacing w:before="120" w:after="120" w:line="240" w:lineRule="auto"/>
        <w:ind w:left="709"/>
        <w:jc w:val="both"/>
        <w:rPr>
          <w:rFonts w:cstheme="minorHAnsi"/>
          <w:b/>
          <w:u w:val="single"/>
        </w:rPr>
      </w:pPr>
    </w:p>
    <w:p w14:paraId="73A6EBD6" w14:textId="0427FC85" w:rsidR="004D2803" w:rsidRPr="00101F41" w:rsidRDefault="004D2803" w:rsidP="004D2803">
      <w:pPr>
        <w:pStyle w:val="Odstavecseseznamem"/>
        <w:spacing w:before="120" w:after="120"/>
        <w:jc w:val="both"/>
        <w:rPr>
          <w:b/>
        </w:rPr>
      </w:pPr>
      <w:r w:rsidRPr="00101F41">
        <w:rPr>
          <w:b/>
        </w:rPr>
        <w:t>Poznámka</w:t>
      </w:r>
      <w:r w:rsidR="006A1CEE" w:rsidRPr="00101F41">
        <w:rPr>
          <w:b/>
        </w:rPr>
        <w:t xml:space="preserve"> 1</w:t>
      </w:r>
      <w:r w:rsidRPr="00101F41">
        <w:rPr>
          <w:b/>
        </w:rPr>
        <w:t>:</w:t>
      </w:r>
    </w:p>
    <w:p w14:paraId="65B25FEF" w14:textId="77777777" w:rsidR="004D2803" w:rsidRDefault="004D2803" w:rsidP="004D2803">
      <w:pPr>
        <w:pStyle w:val="Odstavecseseznamem"/>
        <w:keepLines/>
        <w:spacing w:before="120" w:after="120" w:line="240" w:lineRule="auto"/>
        <w:ind w:left="709"/>
        <w:jc w:val="both"/>
      </w:pPr>
      <w:r w:rsidRPr="00AC5F4F">
        <w:t xml:space="preserve">Prokázání více rolí </w:t>
      </w:r>
      <w:r>
        <w:t>jednou osobou</w:t>
      </w:r>
      <w:r w:rsidRPr="00AC5F4F">
        <w:t xml:space="preserve">: </w:t>
      </w:r>
    </w:p>
    <w:p w14:paraId="5914E981" w14:textId="77777777" w:rsidR="004D2803" w:rsidRDefault="004D2803" w:rsidP="004D2803">
      <w:pPr>
        <w:pStyle w:val="Odstavecseseznamem"/>
        <w:spacing w:before="120" w:after="120"/>
        <w:jc w:val="both"/>
      </w:pPr>
    </w:p>
    <w:p w14:paraId="785F8EA3" w14:textId="52223A92" w:rsidR="00080E64" w:rsidRPr="00966BD2" w:rsidRDefault="00080E64" w:rsidP="00080E64">
      <w:pPr>
        <w:pStyle w:val="Odstavecseseznamem"/>
        <w:spacing w:before="120" w:after="120"/>
        <w:ind w:left="709"/>
        <w:jc w:val="both"/>
        <w:rPr>
          <w:rFonts w:cstheme="minorHAnsi"/>
        </w:rPr>
      </w:pPr>
      <w:r w:rsidRPr="00966BD2">
        <w:rPr>
          <w:rFonts w:cstheme="minorHAnsi"/>
        </w:rPr>
        <w:t xml:space="preserve">Pokud některý z techniků, jež se bude podílet na plnění budoucí veřejné zakázky </w:t>
      </w:r>
      <w:r w:rsidRPr="00966BD2">
        <w:rPr>
          <w:rFonts w:cstheme="minorHAnsi"/>
          <w:u w:val="single"/>
        </w:rPr>
        <w:t>v pozici Bezpečnostní te</w:t>
      </w:r>
      <w:r w:rsidRPr="005D19FA">
        <w:rPr>
          <w:rFonts w:cstheme="minorHAnsi"/>
          <w:u w:val="single"/>
        </w:rPr>
        <w:t>chnik</w:t>
      </w:r>
      <w:r w:rsidR="005D19FA" w:rsidRPr="005D19FA">
        <w:rPr>
          <w:rFonts w:cstheme="minorHAnsi"/>
          <w:u w:val="single"/>
        </w:rPr>
        <w:t xml:space="preserve">, </w:t>
      </w:r>
      <w:r w:rsidR="005D19FA" w:rsidRPr="00F54F4A">
        <w:rPr>
          <w:rFonts w:cstheme="minorHAnsi"/>
        </w:rPr>
        <w:t>Stavbyvedoucí</w:t>
      </w:r>
      <w:r w:rsidR="005D19FA" w:rsidRPr="005D19FA">
        <w:rPr>
          <w:rFonts w:cstheme="minorHAnsi"/>
          <w:u w:val="single"/>
        </w:rPr>
        <w:t xml:space="preserve"> </w:t>
      </w:r>
      <w:r w:rsidRPr="005D19FA">
        <w:rPr>
          <w:rFonts w:cstheme="minorHAnsi"/>
          <w:u w:val="single"/>
        </w:rPr>
        <w:t xml:space="preserve">a </w:t>
      </w:r>
      <w:r>
        <w:rPr>
          <w:rFonts w:cstheme="minorHAnsi"/>
          <w:u w:val="single"/>
        </w:rPr>
        <w:t>Vedoucí zakázky</w:t>
      </w:r>
      <w:r w:rsidRPr="00966BD2">
        <w:rPr>
          <w:rFonts w:cstheme="minorHAnsi"/>
          <w:u w:val="single"/>
        </w:rPr>
        <w:t>,</w:t>
      </w:r>
      <w:r w:rsidRPr="00966BD2">
        <w:rPr>
          <w:rFonts w:cstheme="minorHAnsi"/>
        </w:rPr>
        <w:t xml:space="preserve"> splňuje všechny minimální požadavky pro některou další skupinu,  pak lze uvést do této skupiny pro kterou tyto minimální požadavky splňuje. </w:t>
      </w:r>
    </w:p>
    <w:p w14:paraId="3E452F0B" w14:textId="77777777" w:rsidR="00080E64" w:rsidRDefault="00080E64" w:rsidP="00080E64">
      <w:pPr>
        <w:pStyle w:val="Odstavecseseznamem"/>
        <w:spacing w:before="120" w:after="120"/>
        <w:jc w:val="both"/>
        <w:rPr>
          <w:rFonts w:cstheme="minorHAnsi"/>
          <w:b/>
        </w:rPr>
      </w:pPr>
    </w:p>
    <w:p w14:paraId="0660CC51" w14:textId="18F37239" w:rsidR="00101F41" w:rsidRPr="00D60459" w:rsidRDefault="00080E64" w:rsidP="00080E64">
      <w:pPr>
        <w:pStyle w:val="Odstavecseseznamem"/>
        <w:spacing w:before="120" w:after="120"/>
        <w:jc w:val="both"/>
      </w:pPr>
      <w:r w:rsidRPr="00966BD2">
        <w:rPr>
          <w:rFonts w:cstheme="minorHAnsi"/>
          <w:b/>
        </w:rPr>
        <w:t>Zadavatel pro upřesnění uvádí, že osobu Bezpečnostní technik</w:t>
      </w:r>
      <w:r w:rsidR="005D19FA">
        <w:rPr>
          <w:rFonts w:cstheme="minorHAnsi"/>
          <w:b/>
        </w:rPr>
        <w:t xml:space="preserve">, </w:t>
      </w:r>
      <w:r w:rsidR="005D19FA" w:rsidRPr="000C02F7">
        <w:rPr>
          <w:rFonts w:cstheme="minorHAnsi"/>
          <w:b/>
        </w:rPr>
        <w:t>Stavbyvedoucí</w:t>
      </w:r>
      <w:r w:rsidRPr="00966BD2">
        <w:rPr>
          <w:rFonts w:cstheme="minorHAnsi"/>
          <w:b/>
        </w:rPr>
        <w:t xml:space="preserve"> a </w:t>
      </w:r>
      <w:r>
        <w:rPr>
          <w:rFonts w:cstheme="minorHAnsi"/>
          <w:b/>
        </w:rPr>
        <w:t>Vedoucí zakázky</w:t>
      </w:r>
      <w:r w:rsidRPr="00966BD2">
        <w:rPr>
          <w:rFonts w:cstheme="minorHAnsi"/>
          <w:b/>
        </w:rPr>
        <w:t xml:space="preserve"> lze uplatnit stejnou pro </w:t>
      </w:r>
      <w:r w:rsidR="00C14F8D">
        <w:rPr>
          <w:rFonts w:cstheme="minorHAnsi"/>
          <w:b/>
        </w:rPr>
        <w:t>více</w:t>
      </w:r>
      <w:r w:rsidRPr="00966BD2">
        <w:rPr>
          <w:rFonts w:cstheme="minorHAnsi"/>
          <w:b/>
        </w:rPr>
        <w:t xml:space="preserve"> část</w:t>
      </w:r>
      <w:r w:rsidR="00C14F8D">
        <w:rPr>
          <w:rFonts w:cstheme="minorHAnsi"/>
          <w:b/>
        </w:rPr>
        <w:t>í</w:t>
      </w:r>
      <w:r w:rsidRPr="00966BD2">
        <w:rPr>
          <w:rFonts w:cstheme="minorHAnsi"/>
          <w:b/>
        </w:rPr>
        <w:t xml:space="preserve"> systému kvalifikace </w:t>
      </w:r>
      <w:r w:rsidR="00D05467">
        <w:rPr>
          <w:rFonts w:cstheme="minorHAnsi"/>
          <w:b/>
        </w:rPr>
        <w:t>Systém kvalifikace - Výměna vedení a rekonstrukce rozvoden</w:t>
      </w:r>
      <w:r>
        <w:rPr>
          <w:rFonts w:cstheme="minorHAnsi"/>
          <w:b/>
        </w:rPr>
        <w:t>.</w:t>
      </w:r>
    </w:p>
    <w:p w14:paraId="1C534FD1" w14:textId="77777777" w:rsidR="00080E64" w:rsidRDefault="00080E64" w:rsidP="004D2803">
      <w:pPr>
        <w:pStyle w:val="Odstavecseseznamem"/>
        <w:spacing w:before="120" w:after="120"/>
        <w:jc w:val="both"/>
        <w:rPr>
          <w:b/>
        </w:rPr>
      </w:pPr>
    </w:p>
    <w:p w14:paraId="78584CD0" w14:textId="7F2A7EE7" w:rsidR="004D2803" w:rsidRPr="00D60459" w:rsidRDefault="00101F41" w:rsidP="004D2803">
      <w:pPr>
        <w:pStyle w:val="Odstavecseseznamem"/>
        <w:spacing w:before="120" w:after="120"/>
        <w:jc w:val="both"/>
        <w:rPr>
          <w:b/>
        </w:rPr>
      </w:pPr>
      <w:r w:rsidRPr="00D60459">
        <w:rPr>
          <w:b/>
        </w:rPr>
        <w:t>Poznámka 2:</w:t>
      </w:r>
    </w:p>
    <w:p w14:paraId="7CEEA067" w14:textId="3145652D" w:rsidR="00EF196C" w:rsidRPr="00F12910" w:rsidRDefault="00EF196C" w:rsidP="00EF196C">
      <w:pPr>
        <w:pStyle w:val="Odstavecseseznamem"/>
        <w:spacing w:before="120" w:after="120"/>
        <w:ind w:left="709"/>
        <w:jc w:val="both"/>
        <w:rPr>
          <w:rFonts w:cstheme="minorHAnsi"/>
        </w:rPr>
      </w:pPr>
      <w:bookmarkStart w:id="80" w:name="_Hlk7780708"/>
      <w:r w:rsidRPr="00F54F4A">
        <w:rPr>
          <w:rFonts w:cstheme="minorHAnsi"/>
        </w:rPr>
        <w:t xml:space="preserve">Pro úplnost zadavatel uvádí, že nevylučuje, aby se na plnění konkrétní veřejné zakázky podíleli i jiné osoby s příslušnou autorizací dle autorizačního zákona (např. pro obor Pozemní stavby) je-li jejich účast nezbytná vzhledem k charakteru zakázky, ale tyto osoby se na plnění prací budou podílet výlučně pod odborným vedením autorizované osoby dle čl. 2.3.2 </w:t>
      </w:r>
      <w:proofErr w:type="spellStart"/>
      <w:r w:rsidRPr="00F54F4A">
        <w:rPr>
          <w:rFonts w:cstheme="minorHAnsi"/>
        </w:rPr>
        <w:t>ii</w:t>
      </w:r>
      <w:proofErr w:type="spellEnd"/>
      <w:r w:rsidRPr="00F54F4A">
        <w:rPr>
          <w:rFonts w:cstheme="minorHAnsi"/>
        </w:rPr>
        <w:t>. písm. b) (stavbyvedoucího). Poddodavatelem pak může být i další autorizovaná osoba, byla-li hlavní autorizovanou osobou (Stavbyvedoucím) přizvána ke spolupráci.</w:t>
      </w:r>
    </w:p>
    <w:bookmarkEnd w:id="80"/>
    <w:p w14:paraId="24F2FD2B" w14:textId="4738A180" w:rsidR="005D19FA" w:rsidRPr="00F30F29" w:rsidRDefault="00E7118C" w:rsidP="005D19FA">
      <w:pPr>
        <w:pStyle w:val="Nadpis1"/>
        <w:numPr>
          <w:ilvl w:val="0"/>
          <w:numId w:val="0"/>
        </w:numPr>
        <w:spacing w:before="120" w:after="120"/>
        <w:ind w:left="720"/>
        <w:jc w:val="both"/>
        <w:rPr>
          <w:rFonts w:asciiTheme="minorHAnsi" w:eastAsiaTheme="minorHAnsi" w:hAnsiTheme="minorHAnsi" w:cstheme="minorHAnsi"/>
          <w:b w:val="0"/>
          <w:sz w:val="22"/>
          <w:szCs w:val="22"/>
          <w:lang w:eastAsia="cs-CZ"/>
        </w:rPr>
      </w:pPr>
      <w:r w:rsidRPr="00F54F4A">
        <w:rPr>
          <w:rFonts w:asciiTheme="minorHAnsi" w:eastAsiaTheme="minorHAnsi" w:hAnsiTheme="minorHAnsi" w:cstheme="minorHAnsi"/>
          <w:b w:val="0"/>
          <w:sz w:val="22"/>
          <w:szCs w:val="22"/>
          <w:lang w:eastAsia="cs-CZ"/>
        </w:rPr>
        <w:t>Pokud se dodavatel uchází o více částí systému kvalifikace (A,</w:t>
      </w:r>
      <w:r w:rsidR="00F54F4A">
        <w:rPr>
          <w:rFonts w:asciiTheme="minorHAnsi" w:eastAsiaTheme="minorHAnsi" w:hAnsiTheme="minorHAnsi" w:cstheme="minorHAnsi"/>
          <w:b w:val="0"/>
          <w:sz w:val="22"/>
          <w:szCs w:val="22"/>
          <w:lang w:eastAsia="cs-CZ"/>
        </w:rPr>
        <w:t xml:space="preserve"> </w:t>
      </w:r>
      <w:r w:rsidRPr="00F54F4A">
        <w:rPr>
          <w:rFonts w:asciiTheme="minorHAnsi" w:eastAsiaTheme="minorHAnsi" w:hAnsiTheme="minorHAnsi" w:cstheme="minorHAnsi"/>
          <w:b w:val="0"/>
          <w:sz w:val="22"/>
          <w:szCs w:val="22"/>
          <w:lang w:eastAsia="cs-CZ"/>
        </w:rPr>
        <w:t>B nebo C), požadavky na počet pracovníků</w:t>
      </w:r>
      <w:r w:rsidR="00EE71EE">
        <w:rPr>
          <w:rFonts w:asciiTheme="minorHAnsi" w:eastAsiaTheme="minorHAnsi" w:hAnsiTheme="minorHAnsi" w:cstheme="minorHAnsi"/>
          <w:b w:val="0"/>
          <w:sz w:val="22"/>
          <w:szCs w:val="22"/>
          <w:lang w:eastAsia="cs-CZ"/>
        </w:rPr>
        <w:t xml:space="preserve"> </w:t>
      </w:r>
      <w:r w:rsidRPr="00F54F4A">
        <w:rPr>
          <w:rFonts w:asciiTheme="minorHAnsi" w:eastAsiaTheme="minorHAnsi" w:hAnsiTheme="minorHAnsi" w:cstheme="minorHAnsi"/>
          <w:b w:val="0"/>
          <w:sz w:val="22"/>
          <w:szCs w:val="22"/>
          <w:lang w:eastAsia="cs-CZ"/>
        </w:rPr>
        <w:t xml:space="preserve">se sčítají dle minimálních požadavků na dané části. </w:t>
      </w:r>
      <w:r w:rsidR="0074116C">
        <w:rPr>
          <w:rFonts w:asciiTheme="minorHAnsi" w:eastAsiaTheme="minorHAnsi" w:hAnsiTheme="minorHAnsi" w:cstheme="minorHAnsi"/>
          <w:b w:val="0"/>
          <w:sz w:val="22"/>
          <w:szCs w:val="22"/>
          <w:lang w:eastAsia="cs-CZ"/>
        </w:rPr>
        <w:t xml:space="preserve"> </w:t>
      </w:r>
      <w:r w:rsidR="005D19FA" w:rsidRPr="000C02F7">
        <w:rPr>
          <w:rFonts w:asciiTheme="minorHAnsi" w:eastAsiaTheme="minorHAnsi" w:hAnsiTheme="minorHAnsi" w:cstheme="minorHAnsi"/>
          <w:b w:val="0"/>
          <w:sz w:val="22"/>
          <w:szCs w:val="22"/>
          <w:lang w:eastAsia="cs-CZ"/>
        </w:rPr>
        <w:t>Jestliže se tedy dodavatel hlásí např. Do dvou</w:t>
      </w:r>
      <w:r w:rsidR="005D19FA" w:rsidRPr="00154359">
        <w:rPr>
          <w:rFonts w:asciiTheme="minorHAnsi" w:eastAsiaTheme="minorHAnsi" w:hAnsiTheme="minorHAnsi" w:cstheme="minorHAnsi"/>
          <w:b w:val="0"/>
          <w:sz w:val="22"/>
          <w:szCs w:val="22"/>
          <w:lang w:eastAsia="cs-CZ"/>
        </w:rPr>
        <w:t xml:space="preserve"> částí, je povinen prokázat např.</w:t>
      </w:r>
      <w:r w:rsidR="005D19FA">
        <w:rPr>
          <w:rFonts w:asciiTheme="minorHAnsi" w:eastAsiaTheme="minorHAnsi" w:hAnsiTheme="minorHAnsi" w:cstheme="minorHAnsi"/>
          <w:b w:val="0"/>
          <w:sz w:val="22"/>
          <w:szCs w:val="22"/>
          <w:lang w:eastAsia="cs-CZ"/>
        </w:rPr>
        <w:t xml:space="preserve"> </w:t>
      </w:r>
      <w:r w:rsidR="005D19FA" w:rsidRPr="00F30F29">
        <w:rPr>
          <w:rFonts w:asciiTheme="minorHAnsi" w:eastAsiaTheme="minorHAnsi" w:hAnsiTheme="minorHAnsi" w:cstheme="minorHAnsi"/>
          <w:b w:val="0"/>
          <w:sz w:val="22"/>
          <w:szCs w:val="22"/>
          <w:lang w:eastAsia="cs-CZ"/>
        </w:rPr>
        <w:t>2 x 9 montérů atd.</w:t>
      </w:r>
    </w:p>
    <w:p w14:paraId="0D4C26FB" w14:textId="18E71BBD" w:rsidR="00E7118C" w:rsidRPr="00F30F29" w:rsidRDefault="00E7118C" w:rsidP="00E7118C">
      <w:pPr>
        <w:pStyle w:val="Nadpis1"/>
        <w:numPr>
          <w:ilvl w:val="0"/>
          <w:numId w:val="0"/>
        </w:numPr>
        <w:spacing w:before="120" w:after="120"/>
        <w:ind w:left="720"/>
        <w:jc w:val="both"/>
        <w:rPr>
          <w:rFonts w:asciiTheme="minorHAnsi" w:eastAsiaTheme="minorHAnsi" w:hAnsiTheme="minorHAnsi" w:cstheme="minorHAnsi"/>
          <w:b w:val="0"/>
          <w:sz w:val="22"/>
          <w:szCs w:val="22"/>
          <w:lang w:eastAsia="cs-CZ"/>
        </w:rPr>
      </w:pPr>
    </w:p>
    <w:p w14:paraId="372D6623" w14:textId="1A115EF7" w:rsidR="00C3745E" w:rsidRDefault="00C3745E" w:rsidP="00C3745E">
      <w:pPr>
        <w:pStyle w:val="Odstavecseseznamem"/>
        <w:spacing w:before="120" w:after="120"/>
        <w:jc w:val="both"/>
      </w:pPr>
    </w:p>
    <w:p w14:paraId="2774E9CC" w14:textId="4B39F633" w:rsidR="00F54F4A" w:rsidRDefault="00F54F4A" w:rsidP="00C3745E">
      <w:pPr>
        <w:pStyle w:val="Odstavecseseznamem"/>
        <w:spacing w:before="120" w:after="120"/>
        <w:jc w:val="both"/>
      </w:pPr>
    </w:p>
    <w:p w14:paraId="09A6DA1F" w14:textId="77777777" w:rsidR="00F54F4A" w:rsidRDefault="00F54F4A" w:rsidP="00C3745E">
      <w:pPr>
        <w:pStyle w:val="Odstavecseseznamem"/>
        <w:spacing w:before="120" w:after="120"/>
        <w:jc w:val="both"/>
      </w:pPr>
    </w:p>
    <w:p w14:paraId="0D7947D2" w14:textId="66D79DAA" w:rsidR="004D2803" w:rsidRPr="000E2199" w:rsidRDefault="00A7576A" w:rsidP="000E2199">
      <w:pPr>
        <w:spacing w:before="240" w:after="120"/>
        <w:rPr>
          <w:b/>
          <w:bCs/>
          <w:color w:val="000000" w:themeColor="text1"/>
          <w:u w:val="single"/>
        </w:rPr>
      </w:pPr>
      <w:bookmarkStart w:id="81" w:name="_Hlk84321654"/>
      <w:proofErr w:type="spellStart"/>
      <w:r>
        <w:rPr>
          <w:bCs/>
          <w:color w:val="000000" w:themeColor="text1"/>
          <w:u w:val="single"/>
        </w:rPr>
        <w:lastRenderedPageBreak/>
        <w:t>iii</w:t>
      </w:r>
      <w:proofErr w:type="spellEnd"/>
      <w:r>
        <w:rPr>
          <w:bCs/>
          <w:color w:val="000000" w:themeColor="text1"/>
          <w:u w:val="single"/>
        </w:rPr>
        <w:t xml:space="preserve">. </w:t>
      </w:r>
      <w:r w:rsidR="004D2803" w:rsidRPr="000E2199">
        <w:rPr>
          <w:bCs/>
          <w:color w:val="000000" w:themeColor="text1"/>
          <w:u w:val="single"/>
        </w:rPr>
        <w:t xml:space="preserve">Technické vybavení a mechanizační prostředky </w:t>
      </w:r>
    </w:p>
    <w:p w14:paraId="00C4FCB0" w14:textId="0C415B30" w:rsidR="004D2803" w:rsidRPr="00472586" w:rsidRDefault="004D2803" w:rsidP="004D2803">
      <w:pPr>
        <w:spacing w:after="120"/>
        <w:ind w:left="709"/>
        <w:jc w:val="both"/>
        <w:rPr>
          <w:color w:val="000000" w:themeColor="text1"/>
        </w:rPr>
      </w:pPr>
      <w:r w:rsidRPr="00472586">
        <w:rPr>
          <w:color w:val="000000" w:themeColor="text1"/>
        </w:rPr>
        <w:t xml:space="preserve">Tuto technickou kvalifikaci splňuje </w:t>
      </w:r>
      <w:r w:rsidRPr="000E2199">
        <w:rPr>
          <w:rFonts w:cstheme="minorHAnsi"/>
          <w:color w:val="000000" w:themeColor="text1"/>
        </w:rPr>
        <w:t xml:space="preserve">Dodavatel, který prokáže, že on sám nebo </w:t>
      </w:r>
      <w:r w:rsidR="00D202AB" w:rsidRPr="000E2199">
        <w:rPr>
          <w:rFonts w:cstheme="minorHAnsi"/>
          <w:snapToGrid w:val="0"/>
        </w:rPr>
        <w:t>jiné osoby, prostřednictvím kterých prokazuje tuto část kvalifikace</w:t>
      </w:r>
      <w:r w:rsidRPr="000E2199">
        <w:rPr>
          <w:rFonts w:cstheme="minorHAnsi"/>
          <w:color w:val="000000" w:themeColor="text1"/>
        </w:rPr>
        <w:t xml:space="preserve"> mají k dispozici technické vybavení a mechanizační prostředky potře</w:t>
      </w:r>
      <w:r w:rsidRPr="00472586">
        <w:rPr>
          <w:color w:val="000000" w:themeColor="text1"/>
        </w:rPr>
        <w:t>bné k plnění předmětu VZ, a to především:</w:t>
      </w:r>
    </w:p>
    <w:p w14:paraId="201EA4A9" w14:textId="77777777" w:rsidR="004D2803" w:rsidRPr="00472586" w:rsidRDefault="004D2803" w:rsidP="004D2803">
      <w:pPr>
        <w:widowControl w:val="0"/>
        <w:numPr>
          <w:ilvl w:val="0"/>
          <w:numId w:val="30"/>
        </w:numPr>
        <w:spacing w:before="120" w:after="0" w:line="276" w:lineRule="auto"/>
        <w:jc w:val="both"/>
      </w:pPr>
      <w:r w:rsidRPr="00472586">
        <w:t>alespoň 1 montážní plošina s dosahem manipulace minimálně 13 m</w:t>
      </w:r>
    </w:p>
    <w:p w14:paraId="529FAE21" w14:textId="77777777" w:rsidR="004D2803" w:rsidRPr="00472586" w:rsidRDefault="004D2803" w:rsidP="004D2803">
      <w:pPr>
        <w:widowControl w:val="0"/>
        <w:numPr>
          <w:ilvl w:val="0"/>
          <w:numId w:val="30"/>
        </w:numPr>
        <w:spacing w:before="120" w:after="0" w:line="276" w:lineRule="auto"/>
        <w:jc w:val="both"/>
      </w:pPr>
      <w:r w:rsidRPr="00472586">
        <w:t>alespoň 1 terénní montážní plošina s deklarovanou schopností jízdy mimo zpevněné komunikace a s dosahem manipulace minimálně 13 m</w:t>
      </w:r>
    </w:p>
    <w:p w14:paraId="52E7F8F3" w14:textId="67C5B0AC" w:rsidR="004D2803" w:rsidRDefault="004D2803" w:rsidP="004D2803">
      <w:pPr>
        <w:widowControl w:val="0"/>
        <w:numPr>
          <w:ilvl w:val="0"/>
          <w:numId w:val="30"/>
        </w:numPr>
        <w:spacing w:before="120" w:after="0" w:line="276" w:lineRule="auto"/>
        <w:jc w:val="both"/>
      </w:pPr>
      <w:r w:rsidRPr="00472586">
        <w:t>alespoň 1 zařízení pro manipulaci s materiály na staveništi (traktor, nebo obdobný stroj)</w:t>
      </w:r>
    </w:p>
    <w:p w14:paraId="130A4B24" w14:textId="77777777" w:rsidR="00141097" w:rsidRDefault="000E7636" w:rsidP="004D2803">
      <w:pPr>
        <w:widowControl w:val="0"/>
        <w:numPr>
          <w:ilvl w:val="0"/>
          <w:numId w:val="30"/>
        </w:numPr>
        <w:spacing w:before="120" w:after="0" w:line="276" w:lineRule="auto"/>
        <w:jc w:val="both"/>
      </w:pPr>
      <w:bookmarkStart w:id="82" w:name="_Hlk86756503"/>
      <w:r w:rsidRPr="00CB675B">
        <w:t xml:space="preserve">alespoň 1 zařízení pro tahání </w:t>
      </w:r>
      <w:r w:rsidR="003C5248">
        <w:t xml:space="preserve">kabelů a </w:t>
      </w:r>
      <w:r w:rsidRPr="00CB675B">
        <w:t>vodičů</w:t>
      </w:r>
      <w:bookmarkEnd w:id="82"/>
    </w:p>
    <w:p w14:paraId="2846530D" w14:textId="7416355E" w:rsidR="004D2803" w:rsidRDefault="004D2803" w:rsidP="004D2803">
      <w:pPr>
        <w:widowControl w:val="0"/>
        <w:numPr>
          <w:ilvl w:val="0"/>
          <w:numId w:val="30"/>
        </w:numPr>
        <w:spacing w:before="120" w:after="0" w:line="276" w:lineRule="auto"/>
        <w:jc w:val="both"/>
      </w:pPr>
      <w:r w:rsidRPr="00472586">
        <w:t>alespoň 1 bagr pro výkopové práce</w:t>
      </w:r>
    </w:p>
    <w:p w14:paraId="5A51D7F3" w14:textId="52F6D719" w:rsidR="003C5248" w:rsidRDefault="003C5248" w:rsidP="000E2199">
      <w:pPr>
        <w:widowControl w:val="0"/>
        <w:spacing w:before="120" w:after="0" w:line="276" w:lineRule="auto"/>
        <w:ind w:left="1276"/>
        <w:jc w:val="both"/>
      </w:pPr>
      <w:bookmarkStart w:id="83" w:name="_Hlk86756519"/>
      <w:r>
        <w:t>Bude-li předmětem plnění konkrétní zakázky instalace kabelů VVN, pak účastník před podpisem smlouvy doloží, že pro realizaci zakázky disponuje vybavením v min. rozsahu:</w:t>
      </w:r>
    </w:p>
    <w:p w14:paraId="10D67D9E" w14:textId="77777777" w:rsidR="003C5248" w:rsidRPr="005C6699" w:rsidRDefault="003C5248" w:rsidP="003C5248">
      <w:pPr>
        <w:pStyle w:val="Odstavecseseznamem"/>
        <w:widowControl w:val="0"/>
        <w:numPr>
          <w:ilvl w:val="0"/>
          <w:numId w:val="33"/>
        </w:numPr>
        <w:spacing w:before="120" w:after="0" w:line="276" w:lineRule="auto"/>
        <w:ind w:left="1701"/>
        <w:jc w:val="both"/>
      </w:pPr>
      <w:r w:rsidRPr="005C6699">
        <w:t>mechanicky tahač s registrací tažné síly,</w:t>
      </w:r>
    </w:p>
    <w:p w14:paraId="0F9DBEF0" w14:textId="77777777" w:rsidR="003C5248" w:rsidRPr="005C6699" w:rsidRDefault="003C5248" w:rsidP="003C5248">
      <w:pPr>
        <w:pStyle w:val="Odstavecseseznamem"/>
        <w:widowControl w:val="0"/>
        <w:numPr>
          <w:ilvl w:val="0"/>
          <w:numId w:val="33"/>
        </w:numPr>
        <w:spacing w:before="120" w:after="0" w:line="276" w:lineRule="auto"/>
        <w:ind w:left="1701"/>
        <w:jc w:val="both"/>
      </w:pPr>
      <w:r w:rsidRPr="005C6699">
        <w:t>kabelový podvozek s odvíjením a bržděním (nosnost min.10 tun, průměr bubnu min. 3,3 m),</w:t>
      </w:r>
    </w:p>
    <w:p w14:paraId="30BA09B7" w14:textId="206E36C2" w:rsidR="003C5248" w:rsidRPr="005C6699" w:rsidRDefault="003C5248" w:rsidP="00A7576A">
      <w:pPr>
        <w:pStyle w:val="Odstavecseseznamem"/>
        <w:widowControl w:val="0"/>
        <w:numPr>
          <w:ilvl w:val="0"/>
          <w:numId w:val="33"/>
        </w:numPr>
        <w:spacing w:before="120" w:after="0" w:line="276" w:lineRule="auto"/>
        <w:ind w:left="1701"/>
        <w:jc w:val="both"/>
      </w:pPr>
      <w:r w:rsidRPr="005C6699">
        <w:t>kabelové unášeče</w:t>
      </w:r>
      <w:r w:rsidR="004B7623">
        <w:t>,</w:t>
      </w:r>
      <w:r w:rsidRPr="005C6699">
        <w:t xml:space="preserve"> podavače</w:t>
      </w:r>
      <w:r w:rsidR="004B7623">
        <w:t xml:space="preserve"> a další potřebné vybavení </w:t>
      </w:r>
      <w:r w:rsidR="006747D5">
        <w:t>stanovené</w:t>
      </w:r>
      <w:r w:rsidR="004B7623">
        <w:t> montážním návod</w:t>
      </w:r>
      <w:r w:rsidR="006747D5">
        <w:t>em</w:t>
      </w:r>
      <w:r w:rsidR="004B7623">
        <w:t xml:space="preserve"> výrobce kabelu</w:t>
      </w:r>
      <w:r w:rsidR="006747D5">
        <w:t xml:space="preserve"> v minimálním m</w:t>
      </w:r>
      <w:r w:rsidR="004B7623">
        <w:t>nožství</w:t>
      </w:r>
      <w:r w:rsidR="006747D5">
        <w:t xml:space="preserve">, které </w:t>
      </w:r>
      <w:r w:rsidR="004B7623">
        <w:t xml:space="preserve">bude odpovídat </w:t>
      </w:r>
      <w:r w:rsidR="006747D5">
        <w:t>tomuto</w:t>
      </w:r>
      <w:r w:rsidR="004B7623">
        <w:t xml:space="preserve"> návodu</w:t>
      </w:r>
      <w:r w:rsidR="00513895">
        <w:t xml:space="preserve"> </w:t>
      </w:r>
      <w:r w:rsidR="00513895" w:rsidRPr="00C427A4">
        <w:t>a rozsahu zakázky</w:t>
      </w:r>
      <w:r w:rsidR="004B7623">
        <w:t>.</w:t>
      </w:r>
    </w:p>
    <w:bookmarkEnd w:id="83"/>
    <w:p w14:paraId="182EF9A9" w14:textId="77777777" w:rsidR="004D2803" w:rsidRPr="00680C0C" w:rsidRDefault="004D2803" w:rsidP="004D2803">
      <w:pPr>
        <w:spacing w:after="120"/>
        <w:ind w:left="709"/>
        <w:jc w:val="both"/>
        <w:rPr>
          <w:rFonts w:cstheme="minorHAnsi"/>
        </w:rPr>
      </w:pPr>
    </w:p>
    <w:p w14:paraId="05F1080E" w14:textId="097AC2A4" w:rsidR="00D202AB" w:rsidRPr="000E2199" w:rsidRDefault="00D202AB" w:rsidP="00D202AB">
      <w:pPr>
        <w:ind w:left="709"/>
        <w:rPr>
          <w:rFonts w:cstheme="minorHAnsi"/>
        </w:rPr>
      </w:pPr>
      <w:r w:rsidRPr="000E2199">
        <w:rPr>
          <w:rFonts w:cstheme="minorHAnsi"/>
        </w:rPr>
        <w:t xml:space="preserve">Před podpisem smlouvy </w:t>
      </w:r>
      <w:r w:rsidR="00141097">
        <w:rPr>
          <w:rFonts w:cstheme="minorHAnsi"/>
        </w:rPr>
        <w:t xml:space="preserve">prostřednictvím čestného prohlášení </w:t>
      </w:r>
      <w:r w:rsidRPr="000E2199">
        <w:rPr>
          <w:rFonts w:cstheme="minorHAnsi"/>
        </w:rPr>
        <w:t>dodavatel prokáže, že on sám</w:t>
      </w:r>
    </w:p>
    <w:p w14:paraId="5D2C8FA6" w14:textId="312A7669" w:rsidR="004D2803" w:rsidRPr="000E2199" w:rsidRDefault="00D202AB" w:rsidP="00D202AB">
      <w:pPr>
        <w:spacing w:after="0" w:line="240" w:lineRule="auto"/>
        <w:ind w:left="709"/>
        <w:jc w:val="both"/>
        <w:rPr>
          <w:rFonts w:cstheme="minorHAnsi"/>
          <w:color w:val="000000" w:themeColor="text1"/>
        </w:rPr>
      </w:pPr>
      <w:r w:rsidRPr="000E2199">
        <w:rPr>
          <w:rFonts w:cstheme="minorHAnsi"/>
        </w:rPr>
        <w:t>nebo jiná osoba prostřednictvím které prokazuje kvalifikaci disponují dílenskými prostředky, příslušným nářadím k provádění sjednaných činností a postupů, vybavením pro práce v kabelových tunelech (dostatečné množství průběžných a rohových válečků, vozíky pro přepravu kabelu a materiálu), přičemž tyto budou po celou dobu zařazení Dodavatele do Systému kvalifikace vhodné pro práci, při které budou používány, a to včetně předepsaných kontrol, zkoušek, revizí a údržby</w:t>
      </w:r>
      <w:r w:rsidR="004D2803" w:rsidRPr="000E2199">
        <w:rPr>
          <w:rFonts w:cstheme="minorHAnsi"/>
          <w:color w:val="000000" w:themeColor="text1"/>
        </w:rPr>
        <w:t>.</w:t>
      </w:r>
    </w:p>
    <w:p w14:paraId="6731E46E" w14:textId="77777777" w:rsidR="00053CED" w:rsidRPr="004E1171" w:rsidRDefault="00053CED" w:rsidP="00053CED">
      <w:pPr>
        <w:spacing w:after="0" w:line="240" w:lineRule="auto"/>
        <w:ind w:left="774"/>
        <w:jc w:val="both"/>
        <w:rPr>
          <w:color w:val="000000" w:themeColor="text1"/>
        </w:rPr>
      </w:pPr>
    </w:p>
    <w:bookmarkEnd w:id="81"/>
    <w:p w14:paraId="00152ADB" w14:textId="77777777" w:rsidR="00053CED" w:rsidRPr="004E1171" w:rsidRDefault="00053CED" w:rsidP="00053CED">
      <w:pPr>
        <w:pStyle w:val="odstavec2"/>
        <w:keepLines w:val="0"/>
        <w:numPr>
          <w:ilvl w:val="12"/>
          <w:numId w:val="0"/>
        </w:numPr>
        <w:tabs>
          <w:tab w:val="clear" w:pos="2041"/>
          <w:tab w:val="left" w:pos="1843"/>
        </w:tabs>
        <w:spacing w:before="0"/>
        <w:ind w:left="709"/>
        <w:rPr>
          <w:rFonts w:asciiTheme="minorHAnsi" w:hAnsiTheme="minorHAnsi"/>
          <w:i/>
          <w:color w:val="000000" w:themeColor="text1"/>
          <w:sz w:val="22"/>
          <w:szCs w:val="22"/>
          <w:u w:val="single"/>
          <w:lang w:val="cs-CZ"/>
        </w:rPr>
      </w:pPr>
      <w:r w:rsidRPr="004E1171">
        <w:rPr>
          <w:rFonts w:asciiTheme="minorHAnsi" w:hAnsiTheme="minorHAnsi"/>
          <w:i/>
          <w:color w:val="000000" w:themeColor="text1"/>
          <w:sz w:val="22"/>
          <w:szCs w:val="22"/>
          <w:u w:val="single"/>
          <w:lang w:val="cs-CZ"/>
        </w:rPr>
        <w:t xml:space="preserve">způsob prokázání: </w:t>
      </w:r>
    </w:p>
    <w:p w14:paraId="4719C456" w14:textId="28C2A8EE" w:rsidR="00053CED" w:rsidRPr="00F54F4A" w:rsidRDefault="00053CED" w:rsidP="00053CED">
      <w:pPr>
        <w:pStyle w:val="odstavec2"/>
        <w:keepLines w:val="0"/>
        <w:numPr>
          <w:ilvl w:val="12"/>
          <w:numId w:val="0"/>
        </w:numPr>
        <w:tabs>
          <w:tab w:val="clear" w:pos="2041"/>
          <w:tab w:val="left" w:pos="1843"/>
        </w:tabs>
        <w:spacing w:before="0"/>
        <w:ind w:left="709"/>
        <w:rPr>
          <w:rFonts w:asciiTheme="minorHAnsi" w:hAnsiTheme="minorHAnsi"/>
          <w:sz w:val="22"/>
          <w:szCs w:val="22"/>
          <w:lang w:val="cs-CZ"/>
        </w:rPr>
      </w:pPr>
      <w:r w:rsidRPr="004E1171">
        <w:rPr>
          <w:rFonts w:asciiTheme="minorHAnsi" w:hAnsiTheme="minorHAnsi"/>
          <w:color w:val="000000" w:themeColor="text1"/>
          <w:sz w:val="22"/>
          <w:szCs w:val="22"/>
          <w:lang w:val="cs-CZ"/>
        </w:rPr>
        <w:t>Dodavatel předloží čestné prohlášení (v případě poddodavatelů – uvést konkrétní poddodavatele, kteří tuto činnost budou zajišťovat),   příloha č. 6</w:t>
      </w:r>
      <w:r w:rsidR="00AE47A2">
        <w:rPr>
          <w:rFonts w:asciiTheme="minorHAnsi" w:hAnsiTheme="minorHAnsi"/>
          <w:color w:val="000000" w:themeColor="text1"/>
          <w:sz w:val="22"/>
          <w:szCs w:val="22"/>
          <w:lang w:val="cs-CZ"/>
        </w:rPr>
        <w:t>b</w:t>
      </w:r>
      <w:r w:rsidRPr="004E1171">
        <w:rPr>
          <w:rFonts w:asciiTheme="minorHAnsi" w:hAnsiTheme="minorHAnsi"/>
          <w:color w:val="000000" w:themeColor="text1"/>
          <w:sz w:val="22"/>
          <w:szCs w:val="22"/>
          <w:lang w:val="cs-CZ"/>
        </w:rPr>
        <w:t>, že disponuje, nebo bude disponovat v případě získání VZ potřebným vybavením. Před podpisem jednotlivých dílčích smluv, v rámci součinnosti, doloží vybraný dodavatel výpis z majetkové evidence popř. způsob smluvního zajištění vyba</w:t>
      </w:r>
      <w:r w:rsidRPr="00F54F4A">
        <w:rPr>
          <w:rFonts w:asciiTheme="minorHAnsi" w:hAnsiTheme="minorHAnsi"/>
          <w:sz w:val="22"/>
          <w:szCs w:val="22"/>
          <w:lang w:val="cs-CZ"/>
        </w:rPr>
        <w:t xml:space="preserve">vení min. po dobu plnění dané zakázky. </w:t>
      </w:r>
    </w:p>
    <w:p w14:paraId="428DFA99" w14:textId="68673808" w:rsidR="00053CED" w:rsidRPr="00372642" w:rsidRDefault="00053CED" w:rsidP="00053CED">
      <w:pPr>
        <w:spacing w:after="120"/>
        <w:ind w:left="709"/>
        <w:jc w:val="both"/>
        <w:rPr>
          <w:rFonts w:cstheme="minorHAnsi"/>
        </w:rPr>
      </w:pPr>
      <w:r w:rsidRPr="00372642">
        <w:rPr>
          <w:rFonts w:cstheme="minorHAnsi"/>
        </w:rPr>
        <w:t xml:space="preserve">Zadavatel nevyžaduje podepsaný formulář do žádosti. </w:t>
      </w:r>
    </w:p>
    <w:p w14:paraId="5ADD6917" w14:textId="7B157D8E" w:rsidR="00E13856" w:rsidRPr="00372642" w:rsidRDefault="00E13856" w:rsidP="00053CED">
      <w:pPr>
        <w:spacing w:after="120"/>
        <w:ind w:left="709"/>
        <w:jc w:val="both"/>
        <w:rPr>
          <w:rFonts w:cstheme="minorHAnsi"/>
        </w:rPr>
      </w:pPr>
    </w:p>
    <w:p w14:paraId="4DEA16B4" w14:textId="77777777" w:rsidR="000E2199" w:rsidRPr="00372642" w:rsidRDefault="000E2199" w:rsidP="000E2199">
      <w:pPr>
        <w:pStyle w:val="odstavec"/>
      </w:pPr>
      <w:r w:rsidRPr="00372642">
        <w:t>Doba platnosti předložených údajů a jejich aktualizace</w:t>
      </w:r>
    </w:p>
    <w:p w14:paraId="2875D042" w14:textId="77777777" w:rsidR="000E2199" w:rsidRPr="00372642" w:rsidRDefault="000E2199" w:rsidP="000E2199">
      <w:pPr>
        <w:pStyle w:val="Odstavecseseznamem"/>
        <w:spacing w:before="120" w:after="120"/>
        <w:contextualSpacing w:val="0"/>
        <w:jc w:val="both"/>
        <w:rPr>
          <w:bCs/>
        </w:rPr>
      </w:pPr>
      <w:r w:rsidRPr="00372642">
        <w:rPr>
          <w:bCs/>
        </w:rPr>
        <w:t>Zadavatel pro předmětnou kategorii užívá ustanovení z aktuální verze Obecné části.</w:t>
      </w:r>
    </w:p>
    <w:p w14:paraId="681ECC85" w14:textId="77777777" w:rsidR="00F54F4A" w:rsidRDefault="000E2199" w:rsidP="000E2199">
      <w:pPr>
        <w:rPr>
          <w:rFonts w:cstheme="minorHAnsi"/>
        </w:rPr>
      </w:pPr>
      <w:r w:rsidRPr="00372642">
        <w:rPr>
          <w:rFonts w:cstheme="minorHAnsi"/>
        </w:rPr>
        <w:t xml:space="preserve"> </w:t>
      </w:r>
    </w:p>
    <w:p w14:paraId="051F3C94" w14:textId="77777777" w:rsidR="00F54F4A" w:rsidRDefault="00F54F4A" w:rsidP="000E2199">
      <w:pPr>
        <w:rPr>
          <w:rFonts w:cstheme="minorHAnsi"/>
        </w:rPr>
      </w:pPr>
    </w:p>
    <w:p w14:paraId="4AC3462C" w14:textId="0098E895" w:rsidR="000E2199" w:rsidRPr="00372642" w:rsidRDefault="000E2199" w:rsidP="000E2199">
      <w:pPr>
        <w:rPr>
          <w:rFonts w:cstheme="minorHAnsi"/>
        </w:rPr>
      </w:pPr>
      <w:r w:rsidRPr="00372642">
        <w:rPr>
          <w:rFonts w:cstheme="minorHAnsi"/>
        </w:rPr>
        <w:lastRenderedPageBreak/>
        <w:t>Přílohy</w:t>
      </w:r>
    </w:p>
    <w:p w14:paraId="4067E9CA" w14:textId="360F7E04" w:rsidR="000E2199" w:rsidRPr="00372642" w:rsidRDefault="000E2199" w:rsidP="000E2199">
      <w:pPr>
        <w:pStyle w:val="Odstavecseseznamem"/>
        <w:numPr>
          <w:ilvl w:val="0"/>
          <w:numId w:val="14"/>
        </w:numPr>
        <w:jc w:val="both"/>
      </w:pPr>
      <w:r w:rsidRPr="00372642">
        <w:t>Priloha_1_SK_Krycí list</w:t>
      </w:r>
    </w:p>
    <w:p w14:paraId="6D80C21F" w14:textId="15010D57" w:rsidR="000E2199" w:rsidRPr="00372642" w:rsidRDefault="000E2199" w:rsidP="000E2199">
      <w:pPr>
        <w:pStyle w:val="Odstavecseseznamem"/>
        <w:numPr>
          <w:ilvl w:val="0"/>
          <w:numId w:val="14"/>
        </w:numPr>
        <w:jc w:val="both"/>
      </w:pPr>
      <w:r w:rsidRPr="00372642">
        <w:t>Priloha_2_SK_ČP o základní způsobilosti</w:t>
      </w:r>
    </w:p>
    <w:p w14:paraId="7FA413FF" w14:textId="64698A63" w:rsidR="000E2199" w:rsidRPr="00372642" w:rsidRDefault="000E2199" w:rsidP="000E2199">
      <w:pPr>
        <w:pStyle w:val="Odstavecseseznamem"/>
        <w:numPr>
          <w:ilvl w:val="0"/>
          <w:numId w:val="14"/>
        </w:numPr>
        <w:jc w:val="both"/>
      </w:pPr>
      <w:r w:rsidRPr="00372642">
        <w:t>Priloha_3_SK_ČP o pojištění</w:t>
      </w:r>
      <w:r w:rsidR="002D58CD">
        <w:t>_5_11_2021</w:t>
      </w:r>
    </w:p>
    <w:p w14:paraId="54A01DD7" w14:textId="0FDFDC41" w:rsidR="000E2199" w:rsidRPr="00372642" w:rsidRDefault="000E2199" w:rsidP="000E2199">
      <w:pPr>
        <w:pStyle w:val="Odstavecseseznamem"/>
        <w:numPr>
          <w:ilvl w:val="0"/>
          <w:numId w:val="14"/>
        </w:numPr>
        <w:jc w:val="both"/>
      </w:pPr>
      <w:r w:rsidRPr="00372642">
        <w:t xml:space="preserve">Priloha_4b_SK_Seznam významných zakázek – </w:t>
      </w:r>
      <w:bookmarkStart w:id="84" w:name="_Hlk97635216"/>
      <w:r w:rsidR="00D7377E">
        <w:t>r</w:t>
      </w:r>
      <w:r w:rsidR="00C84BC6" w:rsidRPr="00C84BC6">
        <w:t>ekonstrukce rozvoden včetně pokládky kabelového vedení 110 kV</w:t>
      </w:r>
      <w:bookmarkEnd w:id="84"/>
      <w:r w:rsidR="00F54F4A">
        <w:t>_</w:t>
      </w:r>
      <w:r w:rsidR="00393454" w:rsidRPr="00393454">
        <w:t>1_4_2022</w:t>
      </w:r>
    </w:p>
    <w:p w14:paraId="1DA592DB" w14:textId="7DD450A0" w:rsidR="000E2199" w:rsidRPr="00372642" w:rsidRDefault="000E2199" w:rsidP="000E2199">
      <w:pPr>
        <w:pStyle w:val="Odstavecseseznamem"/>
        <w:numPr>
          <w:ilvl w:val="0"/>
          <w:numId w:val="14"/>
        </w:numPr>
        <w:jc w:val="both"/>
      </w:pPr>
      <w:r w:rsidRPr="00372642">
        <w:t xml:space="preserve">Příloha_5b_SK_Seznam techniků – </w:t>
      </w:r>
      <w:r w:rsidR="00D7377E">
        <w:t>r</w:t>
      </w:r>
      <w:r w:rsidR="00C84BC6" w:rsidRPr="00C84BC6">
        <w:t>ekonstrukce rozvoden včetně pokládky kabelového vedení 110 kV</w:t>
      </w:r>
      <w:ins w:id="85" w:author="Popelková, Lenka" w:date="2022-06-27T17:59:00Z">
        <w:r w:rsidR="00F54F4A">
          <w:t>_</w:t>
        </w:r>
      </w:ins>
      <w:del w:id="86" w:author="Popelková, Lenka" w:date="2022-06-27T17:59:00Z">
        <w:r w:rsidR="00C84BC6" w:rsidRPr="00C84BC6" w:rsidDel="00F54F4A">
          <w:delText xml:space="preserve"> </w:delText>
        </w:r>
      </w:del>
      <w:ins w:id="87" w:author="Popelková, Lenka" w:date="2022-06-27T17:59:00Z">
        <w:r w:rsidR="00F54F4A">
          <w:t>28</w:t>
        </w:r>
      </w:ins>
      <w:del w:id="88" w:author="Popelková, Lenka" w:date="2022-06-27T17:59:00Z">
        <w:r w:rsidR="00393454" w:rsidRPr="00393454" w:rsidDel="00F54F4A">
          <w:delText>1</w:delText>
        </w:r>
      </w:del>
      <w:r w:rsidR="00393454" w:rsidRPr="00393454">
        <w:t>_</w:t>
      </w:r>
      <w:ins w:id="89" w:author="Popelková, Lenka" w:date="2022-06-28T14:06:00Z">
        <w:r w:rsidR="00D05467">
          <w:t>6</w:t>
        </w:r>
      </w:ins>
      <w:del w:id="90" w:author="Popelková, Lenka" w:date="2022-06-27T17:59:00Z">
        <w:r w:rsidR="00393454" w:rsidRPr="00393454" w:rsidDel="00F54F4A">
          <w:delText>4</w:delText>
        </w:r>
      </w:del>
      <w:r w:rsidR="00393454" w:rsidRPr="00393454">
        <w:t>_2022</w:t>
      </w:r>
    </w:p>
    <w:p w14:paraId="73FF958D" w14:textId="32447B83" w:rsidR="000E2199" w:rsidRPr="00372642" w:rsidRDefault="000E2199" w:rsidP="000E2199">
      <w:pPr>
        <w:pStyle w:val="Odstavecseseznamem"/>
        <w:numPr>
          <w:ilvl w:val="0"/>
          <w:numId w:val="14"/>
        </w:numPr>
        <w:jc w:val="both"/>
      </w:pPr>
      <w:r w:rsidRPr="00372642">
        <w:t xml:space="preserve">Priloha_6b_SK_Technické vybavení – </w:t>
      </w:r>
      <w:r w:rsidR="00D7377E">
        <w:t>r</w:t>
      </w:r>
      <w:r w:rsidR="00C84BC6" w:rsidRPr="00C84BC6">
        <w:t>ekonstrukce rozvoden včetně pokládky kabelového vedení 110 kV</w:t>
      </w:r>
      <w:r w:rsidR="00F54F4A">
        <w:t>_</w:t>
      </w:r>
      <w:r w:rsidR="00393454" w:rsidRPr="00393454">
        <w:t>1_4_2022</w:t>
      </w:r>
    </w:p>
    <w:p w14:paraId="2F1932B1" w14:textId="2B0E6F23" w:rsidR="000E2199" w:rsidRPr="00372642" w:rsidRDefault="000E2199" w:rsidP="000E2199">
      <w:pPr>
        <w:pStyle w:val="Odstavecseseznamem"/>
        <w:numPr>
          <w:ilvl w:val="0"/>
          <w:numId w:val="14"/>
        </w:numPr>
        <w:jc w:val="both"/>
      </w:pPr>
      <w:r w:rsidRPr="00372642">
        <w:t>Priloha_7_SK_ČP spol. žádosti více dodavatelů</w:t>
      </w:r>
      <w:r w:rsidR="00372642">
        <w:t>_1_</w:t>
      </w:r>
      <w:r w:rsidR="00973952">
        <w:t>4</w:t>
      </w:r>
      <w:r w:rsidR="00372642">
        <w:t>_2022</w:t>
      </w:r>
    </w:p>
    <w:p w14:paraId="74BA7C80" w14:textId="5BAC3A12" w:rsidR="000E2199" w:rsidRPr="00372642" w:rsidRDefault="000E2199" w:rsidP="000E2199">
      <w:pPr>
        <w:pStyle w:val="Odstavecseseznamem"/>
        <w:numPr>
          <w:ilvl w:val="0"/>
          <w:numId w:val="14"/>
        </w:numPr>
        <w:jc w:val="both"/>
      </w:pPr>
      <w:r w:rsidRPr="00372642">
        <w:t>Priloha_8_SK_Přehled požadovaných dokumentů</w:t>
      </w:r>
    </w:p>
    <w:p w14:paraId="5CAF6F25" w14:textId="77777777" w:rsidR="00E13856" w:rsidRPr="00372642" w:rsidRDefault="00E13856" w:rsidP="00E13856">
      <w:pPr>
        <w:pStyle w:val="Odstavecseseznamem"/>
        <w:jc w:val="both"/>
      </w:pPr>
    </w:p>
    <w:p w14:paraId="027EA780" w14:textId="4FEC972A" w:rsidR="00E13856" w:rsidRPr="00372642" w:rsidRDefault="00E13856" w:rsidP="00053CED">
      <w:pPr>
        <w:spacing w:after="120"/>
        <w:ind w:left="709"/>
        <w:jc w:val="both"/>
        <w:rPr>
          <w:rFonts w:cstheme="minorHAnsi"/>
        </w:rPr>
      </w:pPr>
    </w:p>
    <w:p w14:paraId="427012E8" w14:textId="6092274B" w:rsidR="00E13856" w:rsidRPr="00372642" w:rsidRDefault="00E13856" w:rsidP="00053CED">
      <w:pPr>
        <w:spacing w:after="120"/>
        <w:ind w:left="709"/>
        <w:jc w:val="both"/>
        <w:rPr>
          <w:rFonts w:cstheme="minorHAnsi"/>
        </w:rPr>
      </w:pPr>
    </w:p>
    <w:p w14:paraId="61FA605B" w14:textId="5D4F636A" w:rsidR="00E13856" w:rsidRPr="00372642" w:rsidRDefault="00E13856" w:rsidP="00053CED">
      <w:pPr>
        <w:spacing w:after="120"/>
        <w:ind w:left="709"/>
        <w:jc w:val="both"/>
        <w:rPr>
          <w:rFonts w:cstheme="minorHAnsi"/>
        </w:rPr>
      </w:pPr>
    </w:p>
    <w:p w14:paraId="49A5C9FA" w14:textId="784247F2" w:rsidR="00E13856" w:rsidRPr="00372642" w:rsidRDefault="00E13856" w:rsidP="00053CED">
      <w:pPr>
        <w:spacing w:after="120"/>
        <w:ind w:left="709"/>
        <w:jc w:val="both"/>
        <w:rPr>
          <w:rFonts w:cstheme="minorHAnsi"/>
        </w:rPr>
      </w:pPr>
    </w:p>
    <w:p w14:paraId="0FDC6523" w14:textId="61A2531C" w:rsidR="00E13856" w:rsidRPr="0020618E" w:rsidRDefault="00E13856" w:rsidP="00E13856">
      <w:pPr>
        <w:pStyle w:val="Nadpis1"/>
        <w:pageBreakBefore/>
        <w:spacing w:before="360" w:after="120"/>
        <w:ind w:left="425" w:hanging="425"/>
        <w:jc w:val="center"/>
        <w:rPr>
          <w:rFonts w:asciiTheme="minorHAnsi" w:hAnsiTheme="minorHAnsi" w:cstheme="minorHAnsi"/>
        </w:rPr>
      </w:pPr>
      <w:r w:rsidRPr="00E13856">
        <w:rPr>
          <w:rFonts w:asciiTheme="minorHAnsi" w:hAnsiTheme="minorHAnsi" w:cstheme="minorHAnsi"/>
        </w:rPr>
        <w:lastRenderedPageBreak/>
        <w:t xml:space="preserve">Zvláštní pravidla pro kategorii: </w:t>
      </w:r>
      <w:r w:rsidRPr="00E13856">
        <w:rPr>
          <w:rFonts w:asciiTheme="minorHAnsi" w:hAnsiTheme="minorHAnsi" w:cstheme="minorHAnsi"/>
        </w:rPr>
        <w:br/>
      </w:r>
      <w:r w:rsidRPr="0020618E">
        <w:rPr>
          <w:rFonts w:asciiTheme="minorHAnsi" w:hAnsiTheme="minorHAnsi" w:cstheme="minorHAnsi"/>
        </w:rPr>
        <w:t xml:space="preserve">Část </w:t>
      </w:r>
      <w:r w:rsidR="00372642">
        <w:rPr>
          <w:rFonts w:asciiTheme="minorHAnsi" w:hAnsiTheme="minorHAnsi" w:cstheme="minorHAnsi"/>
        </w:rPr>
        <w:t>C</w:t>
      </w:r>
      <w:r w:rsidRPr="0020618E">
        <w:rPr>
          <w:rFonts w:asciiTheme="minorHAnsi" w:hAnsiTheme="minorHAnsi" w:cstheme="minorHAnsi"/>
        </w:rPr>
        <w:t xml:space="preserve"> – </w:t>
      </w:r>
      <w:r w:rsidR="00D7377E">
        <w:rPr>
          <w:rFonts w:asciiTheme="minorHAnsi" w:hAnsiTheme="minorHAnsi" w:cstheme="minorHAnsi"/>
        </w:rPr>
        <w:t>r</w:t>
      </w:r>
      <w:r w:rsidRPr="0020618E">
        <w:rPr>
          <w:rFonts w:asciiTheme="minorHAnsi" w:hAnsiTheme="minorHAnsi" w:cstheme="minorHAnsi"/>
        </w:rPr>
        <w:t>ekonstrukce rozvoden</w:t>
      </w:r>
    </w:p>
    <w:p w14:paraId="152099C1" w14:textId="77777777" w:rsidR="00E13856" w:rsidRDefault="00E13856" w:rsidP="00E13856">
      <w:pPr>
        <w:rPr>
          <w:highlight w:val="yellow"/>
        </w:rPr>
      </w:pPr>
    </w:p>
    <w:p w14:paraId="1EB730C5" w14:textId="453B90DF" w:rsidR="00E13856" w:rsidRPr="00D32467" w:rsidRDefault="00E13856" w:rsidP="00F54F4A">
      <w:pPr>
        <w:pStyle w:val="Odstavecseseznamem"/>
        <w:numPr>
          <w:ilvl w:val="2"/>
          <w:numId w:val="40"/>
        </w:numPr>
        <w:spacing w:before="120" w:after="120"/>
        <w:jc w:val="both"/>
        <w:rPr>
          <w:b/>
        </w:rPr>
      </w:pPr>
      <w:r w:rsidRPr="00560E08">
        <w:rPr>
          <w:b/>
        </w:rPr>
        <w:t>Technická kva</w:t>
      </w:r>
      <w:r w:rsidRPr="00D32467">
        <w:rPr>
          <w:b/>
        </w:rPr>
        <w:t>lifikace</w:t>
      </w:r>
    </w:p>
    <w:p w14:paraId="74D6BD1F" w14:textId="77777777" w:rsidR="00E13856" w:rsidRPr="00D32467" w:rsidRDefault="00E13856" w:rsidP="00E13856">
      <w:pPr>
        <w:pStyle w:val="Odstavecseseznamem"/>
        <w:spacing w:before="120" w:after="120"/>
        <w:jc w:val="both"/>
        <w:rPr>
          <w:b/>
        </w:rPr>
      </w:pPr>
    </w:p>
    <w:p w14:paraId="6D223A02" w14:textId="0D6AA020" w:rsidR="00E13856" w:rsidRPr="00D32467" w:rsidRDefault="00E13856" w:rsidP="00F54F4A">
      <w:pPr>
        <w:pStyle w:val="Odstavecseseznamem"/>
        <w:numPr>
          <w:ilvl w:val="0"/>
          <w:numId w:val="41"/>
        </w:numPr>
        <w:spacing w:before="240" w:after="120"/>
        <w:rPr>
          <w:u w:val="single"/>
        </w:rPr>
      </w:pPr>
      <w:r w:rsidRPr="00D32467">
        <w:rPr>
          <w:u w:val="single"/>
        </w:rPr>
        <w:t>Referenční zakázky</w:t>
      </w:r>
    </w:p>
    <w:p w14:paraId="5518405B" w14:textId="0542AD6E" w:rsidR="00E13856" w:rsidRPr="005A5EED" w:rsidRDefault="00E13856" w:rsidP="00E13856">
      <w:pPr>
        <w:spacing w:after="120"/>
        <w:ind w:left="709"/>
        <w:jc w:val="both"/>
      </w:pPr>
      <w:r w:rsidRPr="00D32467">
        <w:rPr>
          <w:rFonts w:cstheme="minorHAnsi"/>
        </w:rPr>
        <w:t xml:space="preserve">Dodavatel prokáže kritéria technické kvalifikace seznamu stavebních prací poskytnutých za posledních 5 let </w:t>
      </w:r>
      <w:r w:rsidRPr="00D32467">
        <w:rPr>
          <w:rFonts w:eastAsia="Times New Roman"/>
          <w:b/>
          <w:bCs/>
        </w:rPr>
        <w:t>před D</w:t>
      </w:r>
      <w:r w:rsidRPr="00BC4E6E">
        <w:rPr>
          <w:rFonts w:eastAsia="Times New Roman"/>
          <w:b/>
          <w:bCs/>
        </w:rPr>
        <w:t xml:space="preserve">NEM podání žádosti o </w:t>
      </w:r>
      <w:r>
        <w:rPr>
          <w:rFonts w:eastAsia="Times New Roman"/>
          <w:b/>
          <w:bCs/>
        </w:rPr>
        <w:t>zařazení do Systému kvalifikace</w:t>
      </w:r>
      <w:r w:rsidRPr="00D504A0">
        <w:rPr>
          <w:rFonts w:eastAsia="Calibri"/>
        </w:rPr>
        <w:t>/</w:t>
      </w:r>
      <w:r w:rsidRPr="00F43CEE">
        <w:rPr>
          <w:rFonts w:eastAsia="Calibri"/>
        </w:rPr>
        <w:t>nebo vyzve-li zadavatel dodavatele k aktualizaci dokladů, pak před dnem zaslání Výzvy Zadavatele k aktualizaci dokladů</w:t>
      </w:r>
      <w:r w:rsidRPr="00D504A0">
        <w:t xml:space="preserve"> v Systému kvalifikace</w:t>
      </w:r>
      <w:r>
        <w:rPr>
          <w:rFonts w:eastAsia="Calibri"/>
        </w:rPr>
        <w:t>,</w:t>
      </w:r>
      <w:r w:rsidRPr="005A5EED">
        <w:t xml:space="preserve"> včetně osvědčení objednatele o řádném poskytnutí a dokončení nejvýznamnějších z těchto prací; minimální úroveň pro splnění tohoto kritéria technické kvalifikace je stanovena na nejméně </w:t>
      </w:r>
      <w:r w:rsidR="00372642" w:rsidRPr="00F54F4A">
        <w:rPr>
          <w:b/>
          <w:bCs/>
        </w:rPr>
        <w:t>6</w:t>
      </w:r>
      <w:r w:rsidRPr="005A5EED">
        <w:t xml:space="preserve"> zakázek:</w:t>
      </w:r>
    </w:p>
    <w:p w14:paraId="1E69D6FA" w14:textId="77777777" w:rsidR="00E13856" w:rsidRPr="005A5EED" w:rsidRDefault="00E13856" w:rsidP="00E13856">
      <w:pPr>
        <w:spacing w:after="120"/>
        <w:ind w:left="709"/>
        <w:jc w:val="both"/>
      </w:pPr>
      <w:r w:rsidRPr="005A5EED">
        <w:t xml:space="preserve"> a)</w:t>
      </w:r>
      <w:r w:rsidRPr="005A5EED">
        <w:tab/>
        <w:t xml:space="preserve">Reference č. 1 – alespoň </w:t>
      </w:r>
      <w:r>
        <w:t>3</w:t>
      </w:r>
      <w:r w:rsidRPr="005A5EED">
        <w:t xml:space="preserve"> významné zakázky, jejímž předmětem byla kompletní rekonstrukce stávající technologie rozvodny nebo výstavba nové rozvodny o napěťové hladině 110 </w:t>
      </w:r>
      <w:proofErr w:type="spellStart"/>
      <w:r w:rsidRPr="005A5EED">
        <w:t>kV</w:t>
      </w:r>
      <w:proofErr w:type="spellEnd"/>
      <w:r w:rsidRPr="005A5EED">
        <w:t xml:space="preserve"> nebo vyšší s rozsahem minimálně 4 polí, přičemž součástí plnění každé z referenčních zakázek byly práce spojené s montáží řídícího systému, ochran, vypínačů, odpojovačů a přístrojových transformátorů. Rozvodnou se pro účely tohoto ustanovení rozumí rozvodna splňující definici elektrické stanice dle § 2 odst. 2 písm. a) </w:t>
      </w:r>
      <w:proofErr w:type="spellStart"/>
      <w:r w:rsidRPr="005A5EED">
        <w:t>podbod</w:t>
      </w:r>
      <w:proofErr w:type="spellEnd"/>
      <w:r w:rsidRPr="005A5EED">
        <w:t xml:space="preserve"> </w:t>
      </w:r>
      <w:r>
        <w:t>3</w:t>
      </w:r>
      <w:r w:rsidRPr="005A5EED">
        <w:t>. zák. č. 458/2000 Sb.</w:t>
      </w:r>
    </w:p>
    <w:p w14:paraId="5D68E838" w14:textId="77777777" w:rsidR="00E13856" w:rsidRPr="005A5EED" w:rsidRDefault="00E13856" w:rsidP="00E13856">
      <w:pPr>
        <w:spacing w:after="120"/>
        <w:ind w:left="709"/>
        <w:jc w:val="both"/>
      </w:pPr>
      <w:r w:rsidRPr="005A5EED">
        <w:t>b)</w:t>
      </w:r>
      <w:r w:rsidRPr="005A5EED">
        <w:tab/>
        <w:t xml:space="preserve">Reference č. 2 – alespoň </w:t>
      </w:r>
      <w:r>
        <w:t xml:space="preserve">3 </w:t>
      </w:r>
      <w:r w:rsidRPr="005A5EED">
        <w:t>významné zakázky, jejímž předmětem byla výstavba nové rozvodny o napěťové hladině minimálně 22</w:t>
      </w:r>
      <w:r>
        <w:t xml:space="preserve"> </w:t>
      </w:r>
      <w:proofErr w:type="spellStart"/>
      <w:r w:rsidRPr="005A5EED">
        <w:t>kV</w:t>
      </w:r>
      <w:proofErr w:type="spellEnd"/>
      <w:r w:rsidRPr="005A5EED">
        <w:t xml:space="preserve"> s rozsahem minimálně 15 polí nebo kompletní rekonstrukce stávající rozvodny o napěťové hladině minimálně 22</w:t>
      </w:r>
      <w:r>
        <w:t xml:space="preserve"> </w:t>
      </w:r>
      <w:proofErr w:type="spellStart"/>
      <w:r w:rsidRPr="005A5EED">
        <w:t>kV</w:t>
      </w:r>
      <w:proofErr w:type="spellEnd"/>
      <w:r w:rsidRPr="005A5EED">
        <w:t xml:space="preserve"> s rozsahem minimálně 15 polí, přičemž součástí plnění každé z referenčních zakázek byly práce spojené s montáží zapouzdřených rozvaděčů nebo vypínačů a odpojovačů.</w:t>
      </w:r>
    </w:p>
    <w:p w14:paraId="7F20A2A7" w14:textId="77777777" w:rsidR="00E13856" w:rsidRDefault="00E13856" w:rsidP="00E13856">
      <w:pPr>
        <w:spacing w:after="120"/>
        <w:ind w:left="709"/>
        <w:jc w:val="both"/>
      </w:pPr>
      <w:r>
        <w:t xml:space="preserve">Rozvodnou se pro účely tohoto ustanovení rozumí rozvodna splňující definici elektrické stanice dle § 2 odst. 2 písm. a) </w:t>
      </w:r>
      <w:proofErr w:type="spellStart"/>
      <w:r>
        <w:t>podbod</w:t>
      </w:r>
      <w:proofErr w:type="spellEnd"/>
      <w:r>
        <w:t xml:space="preserve"> 3. zák. č. 458/2000 Sb.</w:t>
      </w:r>
    </w:p>
    <w:p w14:paraId="220CD4E2" w14:textId="77777777" w:rsidR="00E13856" w:rsidRPr="00AC5F4F" w:rsidRDefault="00E13856" w:rsidP="00E13856">
      <w:pPr>
        <w:spacing w:after="120"/>
        <w:ind w:left="709"/>
        <w:jc w:val="both"/>
      </w:pPr>
      <w:r>
        <w:t xml:space="preserve">Poznámka 1: Účastník v seznamu referenčních zakázek uvede kontakty na osoby zadavatele </w:t>
      </w:r>
      <w:r w:rsidRPr="00AC5F4F">
        <w:t xml:space="preserve">(objednatele), u kterých může zadavatel účastníkem uvedené informace ověřit. </w:t>
      </w:r>
    </w:p>
    <w:p w14:paraId="614FB173" w14:textId="77777777" w:rsidR="00E13856" w:rsidRPr="00F54F4A" w:rsidRDefault="00E13856" w:rsidP="00E13856">
      <w:pPr>
        <w:spacing w:after="120"/>
        <w:ind w:left="709"/>
        <w:jc w:val="both"/>
      </w:pPr>
      <w:r w:rsidRPr="00AC5F4F">
        <w:t xml:space="preserve">Poznámka 2: </w:t>
      </w:r>
      <w:r>
        <w:t>Z</w:t>
      </w:r>
      <w:r w:rsidRPr="00AC5F4F">
        <w:t>adavatel upozorňuje, že lze prokazovat kritéria technické kvalifikace stavebními prace</w:t>
      </w:r>
      <w:r w:rsidRPr="00F54F4A">
        <w:t xml:space="preserve">mi na rozvodně o napěťové hladině 110 </w:t>
      </w:r>
      <w:proofErr w:type="spellStart"/>
      <w:r w:rsidRPr="00F54F4A">
        <w:t>kV</w:t>
      </w:r>
      <w:proofErr w:type="spellEnd"/>
      <w:r w:rsidRPr="00F54F4A">
        <w:t xml:space="preserve"> nebo vyšší, kde byla použita tzv. zapouzdřená technologie.</w:t>
      </w:r>
    </w:p>
    <w:p w14:paraId="49577054" w14:textId="16EA6C9A" w:rsidR="00E13856" w:rsidRPr="00F54F4A" w:rsidRDefault="00E13856" w:rsidP="00E13856">
      <w:pPr>
        <w:pStyle w:val="Odstavecseseznamem"/>
        <w:spacing w:before="120" w:after="120"/>
        <w:jc w:val="both"/>
        <w:rPr>
          <w:rFonts w:eastAsia="Calibri"/>
        </w:rPr>
      </w:pPr>
      <w:r w:rsidRPr="00F54F4A">
        <w:rPr>
          <w:rFonts w:cstheme="minorHAnsi"/>
        </w:rPr>
        <w:t xml:space="preserve">Poznámka 3: Pokud je u požadavku na referenční zakázky uvedeno, že Dodavatel prokáže kritéria technické kvalifikace seznamem stavebních prací poskytnutých za posledních 5 let </w:t>
      </w:r>
      <w:r w:rsidRPr="00F54F4A">
        <w:rPr>
          <w:rFonts w:eastAsia="Times New Roman"/>
          <w:b/>
          <w:bCs/>
        </w:rPr>
        <w:t>před DNEM podání žádosti o zařazení do Systému kvalifikace</w:t>
      </w:r>
      <w:r w:rsidRPr="00F54F4A">
        <w:rPr>
          <w:rFonts w:eastAsia="Calibri"/>
        </w:rPr>
        <w:t>/nebo vyzve-li zadavatel dodavatele k aktualizaci dokladů, pak nebo vyzve-li zadavatel dodavatele k aktualizaci dokladů, pak nebo vyzve-li zadavatel dodavatele k aktualizaci dokladů, pak před dnem zaslání Výzvy Zadavatele k aktualizaci dokladů</w:t>
      </w:r>
      <w:r w:rsidRPr="00F54F4A">
        <w:t xml:space="preserve"> v Systému kvalifikace</w:t>
      </w:r>
      <w:r w:rsidRPr="00F54F4A">
        <w:rPr>
          <w:rFonts w:eastAsia="Calibri"/>
        </w:rPr>
        <w:t>, znamená to, že dodavatel je povinen na základě Výzvy zaslané zadavatelem předložit aktualizovaný seznam referenčních zakázek, které nebudou ukončeny více než 5 let ode dne zaslání Výzvy k aktualizaci dokladů.</w:t>
      </w:r>
    </w:p>
    <w:p w14:paraId="3A7D2168" w14:textId="77777777" w:rsidR="00E13856" w:rsidRPr="00F54F4A" w:rsidRDefault="00E13856" w:rsidP="00E13856">
      <w:pPr>
        <w:pStyle w:val="Odstavecseseznamem"/>
        <w:spacing w:before="120" w:after="120"/>
        <w:jc w:val="both"/>
        <w:rPr>
          <w:rFonts w:eastAsia="Calibri"/>
        </w:rPr>
      </w:pPr>
    </w:p>
    <w:p w14:paraId="6D7752EB" w14:textId="78D2BA7C" w:rsidR="00E13856" w:rsidRPr="00F54F4A" w:rsidRDefault="00E13856" w:rsidP="00E13856">
      <w:pPr>
        <w:pStyle w:val="Odstavecseseznamem"/>
        <w:spacing w:before="120" w:after="120"/>
        <w:jc w:val="both"/>
        <w:rPr>
          <w:rFonts w:eastAsia="Calibri"/>
        </w:rPr>
      </w:pPr>
      <w:r w:rsidRPr="00F54F4A">
        <w:rPr>
          <w:rFonts w:cstheme="minorHAnsi"/>
        </w:rPr>
        <w:t>Poznámka 4: zadavatel nade vší pochybnost uvádí, že nelze stejnou referenční zakázkou prokazovat splnění požadavku a)</w:t>
      </w:r>
      <w:r w:rsidR="00C14F8D" w:rsidRPr="00F54F4A">
        <w:rPr>
          <w:rFonts w:cstheme="minorHAnsi"/>
        </w:rPr>
        <w:t xml:space="preserve"> i</w:t>
      </w:r>
      <w:r w:rsidRPr="00F54F4A">
        <w:rPr>
          <w:rFonts w:cstheme="minorHAnsi"/>
        </w:rPr>
        <w:t xml:space="preserve"> b).</w:t>
      </w:r>
    </w:p>
    <w:p w14:paraId="15B4EDCC" w14:textId="77777777" w:rsidR="00E13856" w:rsidRDefault="00E13856" w:rsidP="00E13856">
      <w:pPr>
        <w:spacing w:after="120"/>
        <w:ind w:left="709"/>
        <w:jc w:val="both"/>
      </w:pPr>
    </w:p>
    <w:p w14:paraId="5913584A" w14:textId="77777777" w:rsidR="00E13856" w:rsidRDefault="00E13856" w:rsidP="00E13856">
      <w:pPr>
        <w:keepNext/>
        <w:spacing w:before="120" w:after="120"/>
        <w:ind w:left="709"/>
        <w:jc w:val="both"/>
        <w:rPr>
          <w:b/>
          <w:u w:val="single"/>
        </w:rPr>
      </w:pPr>
      <w:r w:rsidRPr="00C7139B">
        <w:rPr>
          <w:b/>
          <w:u w:val="single"/>
        </w:rPr>
        <w:lastRenderedPageBreak/>
        <w:t>způsob prokázání:</w:t>
      </w:r>
    </w:p>
    <w:p w14:paraId="562EFD07" w14:textId="0E55CB56" w:rsidR="00E13856" w:rsidRPr="008B1418" w:rsidRDefault="00E13856" w:rsidP="00E13856">
      <w:pPr>
        <w:spacing w:after="120"/>
        <w:ind w:left="709"/>
        <w:jc w:val="both"/>
        <w:rPr>
          <w:rFonts w:cstheme="minorHAnsi"/>
        </w:rPr>
      </w:pPr>
      <w:r w:rsidRPr="008B1418">
        <w:rPr>
          <w:rFonts w:cstheme="minorHAnsi"/>
        </w:rPr>
        <w:t xml:space="preserve">Uvedením seznamu stavebních prací poskytnutých za posledních 5 let </w:t>
      </w:r>
      <w:r w:rsidRPr="00BC4E6E">
        <w:rPr>
          <w:rFonts w:eastAsia="Times New Roman"/>
          <w:b/>
          <w:bCs/>
        </w:rPr>
        <w:t xml:space="preserve">před DNEM podání žádosti o </w:t>
      </w:r>
      <w:r>
        <w:rPr>
          <w:rFonts w:eastAsia="Times New Roman"/>
          <w:b/>
          <w:bCs/>
        </w:rPr>
        <w:t>zařazení do Systému kvalifikace</w:t>
      </w:r>
      <w:r w:rsidRPr="00D504A0">
        <w:rPr>
          <w:rFonts w:eastAsia="Calibri"/>
        </w:rPr>
        <w:t>/</w:t>
      </w:r>
      <w:r w:rsidRPr="00F43CEE">
        <w:rPr>
          <w:rFonts w:eastAsia="Calibri"/>
        </w:rPr>
        <w:t>nebo vyzve-li zadavatel dodavatele k aktualizaci dokladů, pak před dnem zaslání Výzvy Zadavatele k aktualizaci dokladů</w:t>
      </w:r>
      <w:r w:rsidRPr="00D504A0">
        <w:t xml:space="preserve"> v Systému kvalifikace</w:t>
      </w:r>
      <w:r>
        <w:rPr>
          <w:rFonts w:eastAsia="Times New Roman"/>
        </w:rPr>
        <w:t xml:space="preserve"> prostřednictvím E-</w:t>
      </w:r>
      <w:r w:rsidRPr="00BC4E6E">
        <w:rPr>
          <w:rFonts w:eastAsia="Times New Roman"/>
        </w:rPr>
        <w:t>ZAK</w:t>
      </w:r>
      <w:r w:rsidRPr="00E975C9">
        <w:rPr>
          <w:rFonts w:eastAsia="Times New Roman"/>
        </w:rPr>
        <w:t>.</w:t>
      </w:r>
      <w:r w:rsidRPr="00E975C9">
        <w:rPr>
          <w:rFonts w:cstheme="minorHAnsi"/>
        </w:rPr>
        <w:t xml:space="preserve"> (</w:t>
      </w:r>
      <w:r w:rsidR="00C504F8" w:rsidRPr="00E975C9">
        <w:rPr>
          <w:rFonts w:eastAsia="Times New Roman"/>
        </w:rPr>
        <w:t>př. Žádost o zařazení do systému kvalifikace byla podána 1.</w:t>
      </w:r>
      <w:r w:rsidR="00C504F8">
        <w:rPr>
          <w:rFonts w:eastAsia="Times New Roman"/>
        </w:rPr>
        <w:t>1</w:t>
      </w:r>
      <w:r w:rsidR="00C504F8" w:rsidRPr="00E975C9">
        <w:rPr>
          <w:rFonts w:eastAsia="Times New Roman"/>
        </w:rPr>
        <w:t>.20</w:t>
      </w:r>
      <w:r w:rsidR="00C504F8">
        <w:rPr>
          <w:rFonts w:eastAsia="Times New Roman"/>
        </w:rPr>
        <w:t>22</w:t>
      </w:r>
      <w:r w:rsidR="00C504F8" w:rsidRPr="00E975C9">
        <w:rPr>
          <w:rFonts w:eastAsia="Times New Roman"/>
        </w:rPr>
        <w:t>, tj. reference se týkají období 1.1.20</w:t>
      </w:r>
      <w:r w:rsidR="00C504F8">
        <w:rPr>
          <w:rFonts w:eastAsia="Times New Roman"/>
        </w:rPr>
        <w:t>17</w:t>
      </w:r>
      <w:r w:rsidR="00C504F8" w:rsidRPr="00E975C9">
        <w:rPr>
          <w:rFonts w:eastAsia="Times New Roman"/>
        </w:rPr>
        <w:t>-1.1.20</w:t>
      </w:r>
      <w:r w:rsidR="00C504F8">
        <w:rPr>
          <w:rFonts w:eastAsia="Times New Roman"/>
        </w:rPr>
        <w:t>22</w:t>
      </w:r>
      <w:r w:rsidRPr="00E975C9">
        <w:rPr>
          <w:rFonts w:eastAsia="Times New Roman"/>
        </w:rPr>
        <w:t>)</w:t>
      </w:r>
      <w:r w:rsidR="00C504F8">
        <w:rPr>
          <w:rFonts w:cstheme="minorHAnsi"/>
        </w:rPr>
        <w:t xml:space="preserve">. </w:t>
      </w:r>
      <w:r>
        <w:rPr>
          <w:rFonts w:cstheme="minorHAnsi"/>
        </w:rPr>
        <w:t>F</w:t>
      </w:r>
      <w:r w:rsidRPr="008B1418">
        <w:rPr>
          <w:rFonts w:cstheme="minorHAnsi"/>
        </w:rPr>
        <w:t>ormulář pro prokázání splnění tohoto kvalifikačního předpokladu je v příloze této dokumentace</w:t>
      </w:r>
      <w:r>
        <w:rPr>
          <w:rFonts w:cstheme="minorHAnsi"/>
        </w:rPr>
        <w:t>;</w:t>
      </w:r>
      <w:r w:rsidRPr="008B1418">
        <w:rPr>
          <w:rFonts w:cstheme="minorHAnsi"/>
        </w:rPr>
        <w:t xml:space="preserve"> </w:t>
      </w:r>
      <w:r w:rsidRPr="006E0709">
        <w:rPr>
          <w:rFonts w:cstheme="minorHAnsi"/>
        </w:rPr>
        <w:t>včetně osvědčení objednatele o řádném poskytnutí a dokončení nejvýznamnějších z těchto prací</w:t>
      </w:r>
      <w:r>
        <w:rPr>
          <w:rFonts w:cstheme="minorHAnsi"/>
        </w:rPr>
        <w:t xml:space="preserve"> (bude doloženo jako příloha).</w:t>
      </w:r>
      <w:r w:rsidRPr="006E0709">
        <w:rPr>
          <w:rFonts w:cstheme="minorHAnsi"/>
        </w:rPr>
        <w:t xml:space="preserve"> Lhůta </w:t>
      </w:r>
      <w:r w:rsidRPr="008B1418">
        <w:rPr>
          <w:rFonts w:cstheme="minorHAnsi"/>
        </w:rPr>
        <w:t>nejdéle za posledních 5 let je splněna, pokud byla referenční stavba uvedená v příslušném seznamu v průběhu této doby dokončena a předána objednateli</w:t>
      </w:r>
      <w:r>
        <w:rPr>
          <w:rFonts w:cstheme="minorHAnsi"/>
        </w:rPr>
        <w:t>.</w:t>
      </w:r>
    </w:p>
    <w:p w14:paraId="63ADCFD4" w14:textId="77777777" w:rsidR="00E13856" w:rsidRPr="00683992" w:rsidRDefault="00E13856" w:rsidP="00E13856">
      <w:pPr>
        <w:spacing w:after="120"/>
        <w:ind w:left="709"/>
        <w:jc w:val="both"/>
        <w:rPr>
          <w:rFonts w:cstheme="minorHAnsi"/>
        </w:rPr>
      </w:pPr>
      <w:r w:rsidRPr="001318BF">
        <w:rPr>
          <w:rFonts w:cstheme="minorHAnsi"/>
        </w:rPr>
        <w:t xml:space="preserve">Pokud dodavatel použije jinou předlohu, než zadavatelem předepsanou, potom dodavatelem </w:t>
      </w:r>
      <w:r w:rsidRPr="00683992">
        <w:rPr>
          <w:rFonts w:cstheme="minorHAnsi"/>
        </w:rPr>
        <w:t xml:space="preserve">předložená významná zakázka musí obsahovat všechny údaje, které zadavatel v Příloze </w:t>
      </w:r>
      <w:r w:rsidRPr="00B63693">
        <w:rPr>
          <w:rFonts w:cstheme="minorHAnsi"/>
        </w:rPr>
        <w:t>č. 4b</w:t>
      </w:r>
      <w:r w:rsidRPr="00683992">
        <w:rPr>
          <w:rFonts w:cstheme="minorHAnsi"/>
        </w:rPr>
        <w:t xml:space="preserve"> vymezil. Zadavatel nevyžaduje podepsaný formulář do žádosti. </w:t>
      </w:r>
    </w:p>
    <w:p w14:paraId="1E0AF380" w14:textId="77777777" w:rsidR="00E13856" w:rsidRPr="00D32467" w:rsidRDefault="00E13856" w:rsidP="00E13856">
      <w:pPr>
        <w:spacing w:after="120"/>
        <w:ind w:left="709"/>
        <w:jc w:val="both"/>
        <w:rPr>
          <w:rFonts w:cstheme="minorHAnsi"/>
        </w:rPr>
      </w:pPr>
      <w:r w:rsidRPr="00683992">
        <w:rPr>
          <w:rFonts w:cstheme="minorHAnsi"/>
        </w:rPr>
        <w:t xml:space="preserve">Dodavatel uvede kontakty </w:t>
      </w:r>
      <w:r w:rsidRPr="00D32467">
        <w:rPr>
          <w:rFonts w:cstheme="minorHAnsi"/>
        </w:rPr>
        <w:t>na osoby zadavatele (objednatele), u kterých může zadavatel účastníkem uvedené informace ověřit.</w:t>
      </w:r>
    </w:p>
    <w:p w14:paraId="2C26B9BB" w14:textId="77777777" w:rsidR="00E13856" w:rsidRPr="00D32467" w:rsidRDefault="00E13856" w:rsidP="00E13856">
      <w:pPr>
        <w:pStyle w:val="Odstavecseseznamem"/>
        <w:spacing w:before="120" w:after="120"/>
        <w:jc w:val="both"/>
        <w:rPr>
          <w:b/>
        </w:rPr>
      </w:pPr>
    </w:p>
    <w:p w14:paraId="64B017EB" w14:textId="0C8EF5A1" w:rsidR="00E13856" w:rsidRPr="00D32467" w:rsidRDefault="00E13856" w:rsidP="00F54F4A">
      <w:pPr>
        <w:pStyle w:val="Odstavecseseznamem"/>
        <w:numPr>
          <w:ilvl w:val="0"/>
          <w:numId w:val="41"/>
        </w:numPr>
        <w:spacing w:before="240" w:after="120"/>
        <w:ind w:left="426" w:firstLine="0"/>
        <w:rPr>
          <w:u w:val="single"/>
        </w:rPr>
      </w:pPr>
      <w:r w:rsidRPr="00D32467">
        <w:rPr>
          <w:u w:val="single"/>
        </w:rPr>
        <w:t xml:space="preserve">Seznam techniků nebo technických útvarů </w:t>
      </w:r>
    </w:p>
    <w:p w14:paraId="52927C2B" w14:textId="77777777" w:rsidR="00E13856" w:rsidRPr="00D32467" w:rsidRDefault="00E13856" w:rsidP="00E13856">
      <w:pPr>
        <w:autoSpaceDE w:val="0"/>
        <w:autoSpaceDN w:val="0"/>
        <w:adjustRightInd w:val="0"/>
        <w:spacing w:before="120" w:after="120" w:line="240" w:lineRule="auto"/>
        <w:ind w:left="709"/>
        <w:jc w:val="both"/>
        <w:rPr>
          <w:rFonts w:cstheme="minorHAnsi"/>
        </w:rPr>
      </w:pPr>
      <w:r w:rsidRPr="00D32467">
        <w:rPr>
          <w:rFonts w:cstheme="minorHAnsi"/>
        </w:rPr>
        <w:t>Tato kritéria technické kvalifikace splňuje dodavatel, který předloží seznam osob, kteří se budou podílet na realizaci případných plnění. Seznam techniků musí obsahovat nejméně:</w:t>
      </w:r>
    </w:p>
    <w:p w14:paraId="58B269BE" w14:textId="77777777" w:rsidR="00E13856" w:rsidRPr="00D32467" w:rsidRDefault="00E13856" w:rsidP="00E13856">
      <w:pPr>
        <w:pStyle w:val="Odstavecseseznamem"/>
        <w:numPr>
          <w:ilvl w:val="0"/>
          <w:numId w:val="33"/>
        </w:numPr>
        <w:spacing w:before="120" w:after="120"/>
        <w:jc w:val="both"/>
      </w:pPr>
      <w:r w:rsidRPr="00D32467">
        <w:t>osvědčení o vzdělání a odborné kvalifikaci osob vztahující se k předmětu zakázky                            (k požadovaným stavebním pracím); minimální úroveň pro splnění tohoto kritéria je stanovena:</w:t>
      </w:r>
    </w:p>
    <w:p w14:paraId="4F8F7BFC" w14:textId="77777777" w:rsidR="00E13856" w:rsidRPr="00D32467" w:rsidRDefault="00E13856" w:rsidP="00E13856">
      <w:pPr>
        <w:pStyle w:val="Odstavecseseznamem"/>
        <w:spacing w:before="120" w:after="120"/>
        <w:jc w:val="both"/>
      </w:pPr>
    </w:p>
    <w:p w14:paraId="4E9443D8" w14:textId="22B9AA07" w:rsidR="00E13856" w:rsidRPr="00F54F4A" w:rsidRDefault="00E13856" w:rsidP="00F54F4A">
      <w:pPr>
        <w:pStyle w:val="Odstavecseseznamem"/>
        <w:numPr>
          <w:ilvl w:val="0"/>
          <w:numId w:val="42"/>
        </w:numPr>
        <w:spacing w:before="120" w:after="120"/>
        <w:jc w:val="both"/>
        <w:rPr>
          <w:u w:val="single"/>
        </w:rPr>
      </w:pPr>
      <w:r w:rsidRPr="00F54F4A">
        <w:rPr>
          <w:u w:val="single"/>
        </w:rPr>
        <w:t>Vedoucí zakázky</w:t>
      </w:r>
    </w:p>
    <w:p w14:paraId="28FB9262" w14:textId="77777777" w:rsidR="00E13856" w:rsidRPr="00D32467" w:rsidRDefault="00E13856" w:rsidP="00E13856">
      <w:pPr>
        <w:pStyle w:val="Odstavecseseznamem"/>
        <w:spacing w:before="120" w:after="120"/>
        <w:jc w:val="both"/>
      </w:pPr>
      <w:r w:rsidRPr="00D32467">
        <w:t>-</w:t>
      </w:r>
      <w:r w:rsidRPr="00D32467">
        <w:tab/>
        <w:t>alespoň SŠ vzdělání,</w:t>
      </w:r>
    </w:p>
    <w:p w14:paraId="562B7611" w14:textId="77777777" w:rsidR="00E13856" w:rsidRPr="00472586" w:rsidRDefault="00E13856" w:rsidP="00E13856">
      <w:pPr>
        <w:pStyle w:val="Odstavecseseznamem"/>
        <w:spacing w:before="120" w:after="120"/>
        <w:ind w:left="1418" w:hanging="698"/>
        <w:jc w:val="both"/>
      </w:pPr>
      <w:r w:rsidRPr="00D32467">
        <w:t>-</w:t>
      </w:r>
      <w:r w:rsidRPr="00D32467">
        <w:tab/>
        <w:t>kvalifikace min. § 6 vyhlášky č. 50/1</w:t>
      </w:r>
      <w:r w:rsidRPr="00472586">
        <w:t>978 Sb., o odborné způsobilosti v</w:t>
      </w:r>
      <w:r>
        <w:t> </w:t>
      </w:r>
      <w:r w:rsidRPr="00472586">
        <w:t>energetice</w:t>
      </w:r>
      <w:r>
        <w:t xml:space="preserve"> (</w:t>
      </w:r>
      <w:r w:rsidRPr="00307240">
        <w:t>doložena kopie dokladu</w:t>
      </w:r>
      <w:r>
        <w:t>)</w:t>
      </w:r>
      <w:r w:rsidRPr="00472586">
        <w:t>,</w:t>
      </w:r>
    </w:p>
    <w:p w14:paraId="5C5D5A6B" w14:textId="77777777" w:rsidR="00E13856" w:rsidRPr="00472586" w:rsidRDefault="00E13856" w:rsidP="00E13856">
      <w:pPr>
        <w:pStyle w:val="Odstavecseseznamem"/>
        <w:spacing w:before="120" w:after="120"/>
        <w:jc w:val="both"/>
      </w:pPr>
      <w:r w:rsidRPr="00472586">
        <w:t>-</w:t>
      </w:r>
      <w:r w:rsidRPr="00472586">
        <w:tab/>
        <w:t>praxe min. 5 let v oboru stavebnictví, z toho min. 3 roky v řízení staveb,</w:t>
      </w:r>
    </w:p>
    <w:p w14:paraId="04629876" w14:textId="77777777" w:rsidR="00E13856" w:rsidRPr="00472586" w:rsidRDefault="00E13856" w:rsidP="00E13856">
      <w:pPr>
        <w:pStyle w:val="Odstavecseseznamem"/>
        <w:spacing w:before="120" w:after="120"/>
        <w:jc w:val="both"/>
      </w:pPr>
      <w:r w:rsidRPr="00472586">
        <w:t>-</w:t>
      </w:r>
      <w:r w:rsidRPr="00472586">
        <w:tab/>
        <w:t>znalost českého nebo slovenského jazyka na pracovní úrovni umožňující běžnou komunikaci se zadavatelem, státními orgány a případně třetími osobami; zadavatel připouští možnost využití tlumočníka (v takovém případě, pokud nebude osoba vedoucího zakázky disponovat požadovanou znalostí českého jazyka, přiloží dodavatel prohlášení obsahující závazek zajistit ve vztahu k osobě vedoucího zakázky pro účely plnění veřejné zakázky v nutném rozsahu na své náklady tlumočníka),</w:t>
      </w:r>
    </w:p>
    <w:p w14:paraId="557F9552" w14:textId="77777777" w:rsidR="00E13856" w:rsidRPr="001716D8" w:rsidRDefault="00E13856" w:rsidP="00E13856">
      <w:pPr>
        <w:pStyle w:val="Odstavecseseznamem"/>
        <w:spacing w:before="120" w:after="120"/>
        <w:jc w:val="both"/>
      </w:pPr>
      <w:r w:rsidRPr="00472586">
        <w:t>-</w:t>
      </w:r>
      <w:r w:rsidRPr="00472586">
        <w:tab/>
        <w:t>referenční zakázky: zkušenost alespoň se třemi zakázkami, jejichž předmětem byla</w:t>
      </w:r>
      <w:r w:rsidRPr="00352B83">
        <w:t xml:space="preserve"> </w:t>
      </w:r>
      <w:r>
        <w:t>kompletní rekonstrukce stávající technologie rozvodny nebo výstavba nové rozvodny o napěťové hladin</w:t>
      </w:r>
      <w:r w:rsidRPr="001716D8">
        <w:t xml:space="preserve">ě 110 </w:t>
      </w:r>
      <w:proofErr w:type="spellStart"/>
      <w:r w:rsidRPr="001716D8">
        <w:t>kV</w:t>
      </w:r>
      <w:proofErr w:type="spellEnd"/>
      <w:r w:rsidRPr="001716D8">
        <w:t xml:space="preserve"> nebo vyšší s rozsahem minimálně 4 polí. Rozvodnou se pro účely tohoto ustanovení rozumí rozvodna splňující definici elektrické stanice dle § 2 odst. 2 písm. a) </w:t>
      </w:r>
      <w:proofErr w:type="spellStart"/>
      <w:r w:rsidRPr="001716D8">
        <w:t>podbod</w:t>
      </w:r>
      <w:proofErr w:type="spellEnd"/>
      <w:r w:rsidRPr="001716D8">
        <w:t xml:space="preserve"> 3. zák. č. 458/2000 Sb., o finančním objemu těchto prací nejméně 20 mil. Kč bez DPH, na kterých působil jako vedoucí zakázky nebo v obdobné pozici;</w:t>
      </w:r>
    </w:p>
    <w:p w14:paraId="1A905C4F" w14:textId="77777777" w:rsidR="00E13856" w:rsidRPr="001716D8" w:rsidRDefault="00E13856" w:rsidP="00E13856">
      <w:pPr>
        <w:pStyle w:val="Odstavecseseznamem"/>
        <w:spacing w:before="120" w:after="120"/>
        <w:jc w:val="both"/>
        <w:rPr>
          <w:u w:val="single"/>
        </w:rPr>
      </w:pPr>
    </w:p>
    <w:p w14:paraId="2F31FD4B" w14:textId="77777777" w:rsidR="00E13856" w:rsidRPr="001716D8" w:rsidRDefault="00E13856" w:rsidP="00F54F4A">
      <w:pPr>
        <w:pStyle w:val="Odstavecseseznamem"/>
        <w:numPr>
          <w:ilvl w:val="0"/>
          <w:numId w:val="42"/>
        </w:numPr>
        <w:spacing w:before="120" w:after="120"/>
        <w:jc w:val="both"/>
        <w:rPr>
          <w:u w:val="single"/>
        </w:rPr>
      </w:pPr>
      <w:r w:rsidRPr="001716D8">
        <w:rPr>
          <w:u w:val="single"/>
        </w:rPr>
        <w:t xml:space="preserve">Stavbyvedoucí  </w:t>
      </w:r>
    </w:p>
    <w:p w14:paraId="2BCF01BC" w14:textId="77777777" w:rsidR="00E13856" w:rsidRPr="001716D8" w:rsidRDefault="00E13856" w:rsidP="00E13856">
      <w:pPr>
        <w:pStyle w:val="Odstavecseseznamem"/>
        <w:spacing w:before="120" w:after="120"/>
        <w:jc w:val="both"/>
      </w:pPr>
      <w:r w:rsidRPr="001716D8">
        <w:t>-</w:t>
      </w:r>
      <w:r w:rsidRPr="001716D8">
        <w:tab/>
        <w:t>alespoň SŠ vzdělání,</w:t>
      </w:r>
    </w:p>
    <w:p w14:paraId="3F825AD2" w14:textId="77777777" w:rsidR="00E13856" w:rsidRPr="00352B83" w:rsidRDefault="00E13856" w:rsidP="00E13856">
      <w:pPr>
        <w:pStyle w:val="Odstavecseseznamem"/>
        <w:spacing w:before="120" w:after="120"/>
        <w:jc w:val="both"/>
      </w:pPr>
      <w:r w:rsidRPr="001716D8">
        <w:t>-</w:t>
      </w:r>
      <w:r w:rsidRPr="001716D8">
        <w:tab/>
        <w:t>autorizace pro obor</w:t>
      </w:r>
      <w:r w:rsidRPr="00352B83">
        <w:t>: Technologická zařízení staveb</w:t>
      </w:r>
    </w:p>
    <w:p w14:paraId="06E2F5BF" w14:textId="77777777" w:rsidR="00E13856" w:rsidRPr="00352B83" w:rsidRDefault="00E13856" w:rsidP="00E13856">
      <w:pPr>
        <w:pStyle w:val="Odstavecseseznamem"/>
        <w:spacing w:before="120" w:after="120"/>
        <w:ind w:left="1418"/>
        <w:jc w:val="both"/>
      </w:pPr>
      <w:r w:rsidRPr="00352B83">
        <w:lastRenderedPageBreak/>
        <w:t xml:space="preserve">kvalifikace min. § 8 vyhlášky </w:t>
      </w:r>
      <w:r>
        <w:t xml:space="preserve">č. </w:t>
      </w:r>
      <w:r w:rsidRPr="00352B83">
        <w:t>50/1978 Sb., o odborné způsobilosti v</w:t>
      </w:r>
      <w:r>
        <w:t> </w:t>
      </w:r>
      <w:r w:rsidRPr="00352B83">
        <w:t>energetice</w:t>
      </w:r>
      <w:r>
        <w:t xml:space="preserve"> </w:t>
      </w:r>
      <w:r w:rsidRPr="00307240">
        <w:t>(doložena kopie dokladu</w:t>
      </w:r>
      <w:r>
        <w:t>)</w:t>
      </w:r>
      <w:r w:rsidRPr="00352B83">
        <w:t>,</w:t>
      </w:r>
    </w:p>
    <w:p w14:paraId="4BFA507E" w14:textId="77777777" w:rsidR="00E13856" w:rsidRPr="00352B83" w:rsidRDefault="00E13856" w:rsidP="00E13856">
      <w:pPr>
        <w:pStyle w:val="Odstavecseseznamem"/>
        <w:spacing w:before="120" w:after="120"/>
        <w:jc w:val="both"/>
      </w:pPr>
      <w:r w:rsidRPr="00352B83">
        <w:t>-</w:t>
      </w:r>
      <w:r w:rsidRPr="00352B83">
        <w:tab/>
        <w:t>praxe min. 5 let v oboru stavebnictví, z toho min. 3 roky v řízení staveb,</w:t>
      </w:r>
    </w:p>
    <w:p w14:paraId="5CEEBCC6" w14:textId="77777777" w:rsidR="00E13856" w:rsidRPr="00352B83" w:rsidRDefault="00E13856" w:rsidP="00E13856">
      <w:pPr>
        <w:pStyle w:val="Odstavecseseznamem"/>
        <w:spacing w:before="120" w:after="120"/>
        <w:jc w:val="both"/>
      </w:pPr>
      <w:r w:rsidRPr="00352B83">
        <w:t>-</w:t>
      </w:r>
      <w:r w:rsidRPr="00352B83">
        <w:tab/>
        <w:t>znalost českého nebo slovenského jazyka na pracovní úrovni umožňující běžnou komunikaci se zadavatelem, státními orgány a případně třetími osobami; zadavatel připouští možnost využití tlumočníka (v takovém případě, pokud nebude osoba stavbyvedoucího disponovat požadovanou znalostí českého jazyka, přiloží dodavatel prohlášení obsahující závazek zajistit ve vztahu k osobě stavbyvedoucího pro účely plnění veřejné zakázky v nutném rozsahu na své náklady tlumočníka),</w:t>
      </w:r>
    </w:p>
    <w:p w14:paraId="4DCCF150" w14:textId="77777777" w:rsidR="00E13856" w:rsidRPr="001716D8" w:rsidRDefault="00E13856" w:rsidP="00E13856">
      <w:pPr>
        <w:pStyle w:val="Odstavecseseznamem"/>
        <w:spacing w:before="120" w:after="120"/>
        <w:jc w:val="both"/>
      </w:pPr>
      <w:r w:rsidRPr="00352B83">
        <w:t>-</w:t>
      </w:r>
      <w:r w:rsidRPr="00352B83">
        <w:tab/>
        <w:t>referenční zakázky: zkušenost alespoň se třemi zakázkami, jej</w:t>
      </w:r>
      <w:r>
        <w:t>ichž</w:t>
      </w:r>
      <w:r w:rsidRPr="00352B83">
        <w:t xml:space="preserve"> předmětem byla </w:t>
      </w:r>
      <w:r>
        <w:t xml:space="preserve">kompletní rekonstrukce stávající technologie rozvodny nebo výstavba nové rozvodny                              o napěťové hladině 110 </w:t>
      </w:r>
      <w:proofErr w:type="spellStart"/>
      <w:r>
        <w:t>kV</w:t>
      </w:r>
      <w:proofErr w:type="spellEnd"/>
      <w:r>
        <w:t xml:space="preserve"> nebo vyšší s rozsahem minimálně 4 polí, </w:t>
      </w:r>
      <w:r w:rsidRPr="00933E03">
        <w:t>u každé ze zakázek, na kterých půs</w:t>
      </w:r>
      <w:r w:rsidRPr="001716D8">
        <w:t xml:space="preserve">obil ve funkci stavbyvedoucího nebo v obdobné pozici. Rozvodnou se pro účely tohoto ustanovení rozumí rozvodna splňující definici elektrické stanice dle § 2 odst. 2 písm. a) </w:t>
      </w:r>
      <w:proofErr w:type="spellStart"/>
      <w:r w:rsidRPr="001716D8">
        <w:t>podbod</w:t>
      </w:r>
      <w:proofErr w:type="spellEnd"/>
      <w:r w:rsidRPr="001716D8">
        <w:t xml:space="preserve"> 3. zák. č. 458/2000 Sb.;</w:t>
      </w:r>
    </w:p>
    <w:p w14:paraId="4A526DCB" w14:textId="77777777" w:rsidR="00E13856" w:rsidRPr="001716D8" w:rsidRDefault="00E13856" w:rsidP="00E13856">
      <w:pPr>
        <w:pStyle w:val="Odstavecseseznamem"/>
        <w:spacing w:before="120" w:after="120"/>
        <w:jc w:val="both"/>
      </w:pPr>
    </w:p>
    <w:p w14:paraId="574AD585" w14:textId="75A97959" w:rsidR="00E13856" w:rsidRPr="001716D8" w:rsidRDefault="00E13856" w:rsidP="00F54F4A">
      <w:pPr>
        <w:pStyle w:val="Odstavecseseznamem"/>
        <w:numPr>
          <w:ilvl w:val="0"/>
          <w:numId w:val="42"/>
        </w:numPr>
        <w:spacing w:before="120" w:after="120"/>
        <w:jc w:val="both"/>
      </w:pPr>
      <w:r w:rsidRPr="001716D8">
        <w:rPr>
          <w:u w:val="single"/>
        </w:rPr>
        <w:t>Vedoucí práce (mistr)</w:t>
      </w:r>
      <w:r w:rsidRPr="001716D8">
        <w:t xml:space="preserve"> – 3 osoby. Alespoň 3 osoby splňující každá níže uvedené požadavky,</w:t>
      </w:r>
    </w:p>
    <w:p w14:paraId="6CEE21CF" w14:textId="77777777" w:rsidR="00E13856" w:rsidRPr="001716D8" w:rsidRDefault="00E13856" w:rsidP="00E13856">
      <w:pPr>
        <w:pStyle w:val="Odstavecseseznamem"/>
        <w:spacing w:before="120" w:after="120"/>
        <w:jc w:val="both"/>
      </w:pPr>
      <w:r w:rsidRPr="001716D8">
        <w:t>-</w:t>
      </w:r>
      <w:r w:rsidRPr="001716D8">
        <w:tab/>
        <w:t xml:space="preserve">alespoň vyučen v oboru elektro,  </w:t>
      </w:r>
    </w:p>
    <w:p w14:paraId="069401E1" w14:textId="77777777" w:rsidR="00E13856" w:rsidRPr="001716D8" w:rsidRDefault="00E13856" w:rsidP="00E13856">
      <w:pPr>
        <w:pStyle w:val="Odstavecseseznamem"/>
        <w:spacing w:before="120" w:after="120"/>
        <w:ind w:left="1418" w:hanging="698"/>
        <w:jc w:val="both"/>
      </w:pPr>
      <w:r w:rsidRPr="001716D8">
        <w:t>-</w:t>
      </w:r>
      <w:r w:rsidRPr="001716D8">
        <w:tab/>
        <w:t>kvalifikace min. § 7 vyhlášky č. 50/1978 Sb., o odborné způsobilosti v energetice (doložena kopie dokladu),</w:t>
      </w:r>
    </w:p>
    <w:p w14:paraId="7718DBFE" w14:textId="77777777" w:rsidR="00E13856" w:rsidRPr="001716D8" w:rsidRDefault="00E13856" w:rsidP="00E13856">
      <w:pPr>
        <w:pStyle w:val="Odstavecseseznamem"/>
        <w:spacing w:before="120" w:after="120"/>
        <w:jc w:val="both"/>
      </w:pPr>
      <w:r w:rsidRPr="001716D8">
        <w:t>-</w:t>
      </w:r>
      <w:r w:rsidRPr="001716D8">
        <w:tab/>
        <w:t>praxe min. 5 let v oboru elektro, z toho min. 3 roky v obdobné pozici,</w:t>
      </w:r>
    </w:p>
    <w:p w14:paraId="0FBC9583" w14:textId="77777777" w:rsidR="00E13856" w:rsidRPr="001716D8" w:rsidRDefault="00E13856" w:rsidP="00E13856">
      <w:pPr>
        <w:pStyle w:val="Odstavecseseznamem"/>
        <w:spacing w:before="120" w:after="120"/>
        <w:jc w:val="both"/>
      </w:pPr>
      <w:r w:rsidRPr="001716D8">
        <w:t>-</w:t>
      </w:r>
      <w:r w:rsidRPr="001716D8">
        <w:tab/>
        <w:t>znalost českého nebo slovenského jazyka na pracovní úrovni umožňující běžnou komunikaci se zadavatelem, státními orgány a případně třetími osobami; zadavatel připouští možnost využití tlumočníka (v takovém případě, pokud nebude osoba mistra disponovat požadovanou znalostí českého jazyka, přiloží dodavatel prohlášení obsahující závazek zajistit ve vztahu k osobě vedoucího práce (mistra) pro účely plnění veřejné zakázky v nutném rozsahu na své náklady tlumočníka),</w:t>
      </w:r>
    </w:p>
    <w:p w14:paraId="50C08E57" w14:textId="77777777" w:rsidR="00E13856" w:rsidRPr="001716D8" w:rsidRDefault="00E13856" w:rsidP="00E13856">
      <w:pPr>
        <w:pStyle w:val="Odstavecseseznamem"/>
        <w:spacing w:before="120" w:after="120"/>
        <w:jc w:val="both"/>
      </w:pPr>
      <w:r w:rsidRPr="001716D8">
        <w:t>-</w:t>
      </w:r>
      <w:r w:rsidRPr="001716D8">
        <w:tab/>
        <w:t xml:space="preserve">referenční zakázky: zkušenost alespoň se dvěma zakázkami, jejichž předmětem byla kompletní rekonstrukce stávající technologie rozvodny nebo výstavba nové rozvodny o napěťové hladině 110 </w:t>
      </w:r>
      <w:proofErr w:type="spellStart"/>
      <w:r w:rsidRPr="001716D8">
        <w:t>kV</w:t>
      </w:r>
      <w:proofErr w:type="spellEnd"/>
      <w:r w:rsidRPr="001716D8">
        <w:t xml:space="preserve"> nebo vyšší s rozsahem minimálně 4 polí. Rozvodnou se pro účely tohoto ustanovení rozumí rozvodna splňující definici elektrické stanice dle § 2 odst. 2 písm. a) </w:t>
      </w:r>
      <w:proofErr w:type="spellStart"/>
      <w:r w:rsidRPr="001716D8">
        <w:t>podbod</w:t>
      </w:r>
      <w:proofErr w:type="spellEnd"/>
      <w:r w:rsidRPr="001716D8">
        <w:t xml:space="preserve"> 3. zák. č. 458/2000 Sb., na kterých působil v obdobné pozici;</w:t>
      </w:r>
    </w:p>
    <w:p w14:paraId="062191F3" w14:textId="77777777" w:rsidR="00E13856" w:rsidRPr="001716D8" w:rsidRDefault="00E13856" w:rsidP="00E13856">
      <w:pPr>
        <w:pStyle w:val="Odstavecseseznamem"/>
        <w:spacing w:before="120" w:after="120"/>
        <w:jc w:val="both"/>
      </w:pPr>
    </w:p>
    <w:p w14:paraId="50E8D1CC" w14:textId="77777777" w:rsidR="00E13856" w:rsidRPr="001716D8" w:rsidRDefault="00E13856" w:rsidP="00F54F4A">
      <w:pPr>
        <w:pStyle w:val="Odstavecseseznamem"/>
        <w:numPr>
          <w:ilvl w:val="0"/>
          <w:numId w:val="42"/>
        </w:numPr>
        <w:spacing w:before="120" w:after="120"/>
        <w:jc w:val="both"/>
      </w:pPr>
      <w:r w:rsidRPr="001716D8">
        <w:rPr>
          <w:u w:val="single"/>
        </w:rPr>
        <w:t>Montér – 9 osob</w:t>
      </w:r>
      <w:r w:rsidRPr="001716D8">
        <w:t>. Alespoň 9 osob splňující každá níže uvedené požadavky:</w:t>
      </w:r>
    </w:p>
    <w:p w14:paraId="0EC553A2" w14:textId="77777777" w:rsidR="00E13856" w:rsidRPr="001716D8" w:rsidRDefault="00E13856" w:rsidP="00E13856">
      <w:pPr>
        <w:pStyle w:val="Odstavecseseznamem"/>
        <w:spacing w:before="120" w:after="120"/>
        <w:jc w:val="both"/>
      </w:pPr>
      <w:r w:rsidRPr="001716D8">
        <w:t>-</w:t>
      </w:r>
      <w:r w:rsidRPr="001716D8">
        <w:tab/>
        <w:t>alespoň 6 osob splňující kvalifikaci min. § 4 vyhlášky č. 50/1978 Sb., o odborné způsobilosti v energetice (doložena kopie dokladu),</w:t>
      </w:r>
    </w:p>
    <w:p w14:paraId="43261D22" w14:textId="77777777" w:rsidR="00E13856" w:rsidRPr="001716D8" w:rsidRDefault="00E13856" w:rsidP="00E13856">
      <w:pPr>
        <w:pStyle w:val="Odstavecseseznamem"/>
        <w:spacing w:before="120" w:after="120"/>
        <w:jc w:val="both"/>
      </w:pPr>
      <w:r w:rsidRPr="001716D8">
        <w:t>-</w:t>
      </w:r>
      <w:r w:rsidRPr="001716D8">
        <w:tab/>
        <w:t>alespoň 3 osoby splňující kvalifikace min. § 6 vyhlášky č. 50/1978 Sb., o odborné způsobilosti v energetice (doložena kopie dokladu),</w:t>
      </w:r>
    </w:p>
    <w:p w14:paraId="28386C6E" w14:textId="77777777" w:rsidR="00E13856" w:rsidRPr="001716D8" w:rsidRDefault="00E13856" w:rsidP="00E13856">
      <w:pPr>
        <w:pStyle w:val="Odstavecseseznamem"/>
        <w:spacing w:before="120" w:after="120"/>
        <w:jc w:val="both"/>
      </w:pPr>
      <w:r w:rsidRPr="001716D8">
        <w:t>-</w:t>
      </w:r>
      <w:r w:rsidRPr="001716D8">
        <w:tab/>
        <w:t>referenční zakázky:</w:t>
      </w:r>
      <w:r w:rsidRPr="00472586">
        <w:t xml:space="preserve"> zkušenost alespoň s jednou zakázkou, jejímž předmětem byla kompletní rekonstrukce stávající technologie rozvodny nebo výstavba nové rozvodny </w:t>
      </w:r>
      <w:r>
        <w:t xml:space="preserve">                              </w:t>
      </w:r>
      <w:r w:rsidRPr="00472586">
        <w:t xml:space="preserve">o napěťové hladině </w:t>
      </w:r>
      <w:r w:rsidRPr="001716D8">
        <w:t xml:space="preserve">110 </w:t>
      </w:r>
      <w:proofErr w:type="spellStart"/>
      <w:r w:rsidRPr="001716D8">
        <w:t>kV</w:t>
      </w:r>
      <w:proofErr w:type="spellEnd"/>
      <w:r w:rsidRPr="001716D8">
        <w:t xml:space="preserve"> nebo vyšší s rozsahem minimálně 4 polí. Rozvodnou se pro účely tohoto ustanovení rozumí rozvodna splňující definici elektrické stanice dle § 2 odst. 2 písm. a) </w:t>
      </w:r>
      <w:proofErr w:type="spellStart"/>
      <w:r w:rsidRPr="001716D8">
        <w:t>podbod</w:t>
      </w:r>
      <w:proofErr w:type="spellEnd"/>
      <w:r w:rsidRPr="001716D8">
        <w:t xml:space="preserve"> 3. zák. č. 458/2000 Sb., na které působil v obdobné pozici;</w:t>
      </w:r>
    </w:p>
    <w:p w14:paraId="17A491F4" w14:textId="77777777" w:rsidR="00E13856" w:rsidRPr="001716D8" w:rsidRDefault="00E13856" w:rsidP="00E13856">
      <w:pPr>
        <w:pStyle w:val="Odstavecseseznamem"/>
        <w:spacing w:before="120" w:after="120"/>
        <w:jc w:val="both"/>
      </w:pPr>
    </w:p>
    <w:p w14:paraId="52EC019A" w14:textId="77777777" w:rsidR="00E13856" w:rsidRPr="001716D8" w:rsidRDefault="00E13856" w:rsidP="00F54F4A">
      <w:pPr>
        <w:pStyle w:val="Odstavecseseznamem"/>
        <w:numPr>
          <w:ilvl w:val="0"/>
          <w:numId w:val="42"/>
        </w:numPr>
        <w:spacing w:before="120" w:after="120"/>
        <w:jc w:val="both"/>
        <w:rPr>
          <w:u w:val="single"/>
        </w:rPr>
      </w:pPr>
      <w:r w:rsidRPr="001716D8">
        <w:rPr>
          <w:u w:val="single"/>
        </w:rPr>
        <w:t>Bezpečnostní technik</w:t>
      </w:r>
    </w:p>
    <w:p w14:paraId="43065593" w14:textId="77777777" w:rsidR="00E13856" w:rsidRPr="001716D8" w:rsidRDefault="00E13856" w:rsidP="00E13856">
      <w:pPr>
        <w:pStyle w:val="Odstavecseseznamem"/>
        <w:spacing w:before="120" w:after="120"/>
        <w:jc w:val="both"/>
      </w:pPr>
      <w:r w:rsidRPr="001716D8">
        <w:t>-</w:t>
      </w:r>
      <w:r w:rsidRPr="001716D8">
        <w:tab/>
        <w:t>alespoň SŠ vzdělání,</w:t>
      </w:r>
    </w:p>
    <w:p w14:paraId="650DC011" w14:textId="26290D04" w:rsidR="00E13856" w:rsidRPr="00472586" w:rsidRDefault="00E13856" w:rsidP="00E13856">
      <w:pPr>
        <w:pStyle w:val="Odstavecseseznamem"/>
        <w:spacing w:before="120" w:after="120"/>
        <w:ind w:left="1418" w:hanging="698"/>
        <w:jc w:val="both"/>
      </w:pPr>
      <w:r w:rsidRPr="001716D8">
        <w:t>-</w:t>
      </w:r>
      <w:r w:rsidRPr="001716D8">
        <w:tab/>
        <w:t>kvalifikace mi</w:t>
      </w:r>
      <w:r w:rsidRPr="00472586">
        <w:t xml:space="preserve">n. § </w:t>
      </w:r>
      <w:del w:id="91" w:author="Popelková, Lenka" w:date="2022-06-27T17:58:00Z">
        <w:r w:rsidRPr="00472586" w:rsidDel="00F54F4A">
          <w:delText xml:space="preserve">7 </w:delText>
        </w:r>
      </w:del>
      <w:ins w:id="92" w:author="Popelková, Lenka" w:date="2022-06-27T17:58:00Z">
        <w:r w:rsidR="00F54F4A">
          <w:t>4</w:t>
        </w:r>
        <w:r w:rsidR="00F54F4A" w:rsidRPr="00472586">
          <w:t xml:space="preserve"> </w:t>
        </w:r>
      </w:ins>
      <w:r w:rsidRPr="00472586">
        <w:t xml:space="preserve">vyhlášky </w:t>
      </w:r>
      <w:r>
        <w:t xml:space="preserve">č. </w:t>
      </w:r>
      <w:r w:rsidRPr="00472586">
        <w:t>50/1978 Sb., o odborné způsobilosti v</w:t>
      </w:r>
      <w:r>
        <w:t> </w:t>
      </w:r>
      <w:r w:rsidRPr="00472586">
        <w:t>energetice</w:t>
      </w:r>
      <w:r>
        <w:t xml:space="preserve"> </w:t>
      </w:r>
      <w:r w:rsidRPr="00612B16">
        <w:t>(doložena kopie dokladu</w:t>
      </w:r>
      <w:r>
        <w:t>)</w:t>
      </w:r>
      <w:r w:rsidRPr="00472586">
        <w:t>,</w:t>
      </w:r>
    </w:p>
    <w:p w14:paraId="5B8E39F2" w14:textId="77777777" w:rsidR="00E13856" w:rsidRDefault="00E13856" w:rsidP="00E13856">
      <w:pPr>
        <w:pStyle w:val="Odstavecseseznamem"/>
        <w:spacing w:before="120" w:after="120"/>
        <w:jc w:val="both"/>
      </w:pPr>
      <w:r w:rsidRPr="00472586">
        <w:lastRenderedPageBreak/>
        <w:t>-</w:t>
      </w:r>
      <w:r w:rsidRPr="00472586">
        <w:tab/>
        <w:t>praxe min. 5 let v oblasti řízení a kontroly BOZP,</w:t>
      </w:r>
    </w:p>
    <w:p w14:paraId="7A51D6B9" w14:textId="77777777" w:rsidR="00E13856" w:rsidRPr="00472586" w:rsidRDefault="00E13856" w:rsidP="00E13856">
      <w:pPr>
        <w:pStyle w:val="Odstavecseseznamem"/>
        <w:spacing w:before="120" w:after="120"/>
        <w:jc w:val="both"/>
      </w:pPr>
      <w:r w:rsidRPr="007C3B14">
        <w:t>-</w:t>
      </w:r>
      <w:r w:rsidRPr="007C3B14">
        <w:tab/>
        <w:t>odborně způsobilá osoba v prevenci rizik ve smyslu zákona č. 309/2006 Sb. ve znění pozdějších předpisů.</w:t>
      </w:r>
    </w:p>
    <w:p w14:paraId="30A760EF" w14:textId="77777777" w:rsidR="00E13856" w:rsidRPr="00472586" w:rsidRDefault="00E13856" w:rsidP="00E13856">
      <w:pPr>
        <w:pStyle w:val="Odstavecseseznamem"/>
        <w:spacing w:before="120" w:after="120"/>
        <w:jc w:val="both"/>
      </w:pPr>
      <w:r w:rsidRPr="00472586">
        <w:t>-</w:t>
      </w:r>
      <w:r w:rsidRPr="00472586">
        <w:tab/>
        <w:t>znalost českého nebo slovenského jazyka na pracovní úrovni umožňující běžnou komunikaci se zadavatelem, státními orgány a případně třetími osobami; zadavatel připouští možnost využití tlumočníka (v takovém případě, pokud nebude osoba bezpečnostního technika disponovat požadovanou znalostí českého jazyka, přiloží dodavatel prohlášení obsahující závazek zajistit ve vztahu k osobě bezpečnostního technika pro účely plnění veřejné zakázky v nutném rozsahu na své náklady tlumočníka),</w:t>
      </w:r>
    </w:p>
    <w:p w14:paraId="203E6FB1" w14:textId="77777777" w:rsidR="00E13856" w:rsidRPr="00472586" w:rsidRDefault="00E13856" w:rsidP="00E13856">
      <w:pPr>
        <w:pStyle w:val="Odstavecseseznamem"/>
        <w:spacing w:before="120" w:after="120"/>
        <w:jc w:val="both"/>
      </w:pPr>
      <w:r w:rsidRPr="00472586">
        <w:t>-</w:t>
      </w:r>
      <w:r w:rsidRPr="00472586">
        <w:tab/>
        <w:t xml:space="preserve">referenční zakázky: zkušenost alespoň se </w:t>
      </w:r>
      <w:r>
        <w:t>dvěma</w:t>
      </w:r>
      <w:r w:rsidRPr="00472586">
        <w:t xml:space="preserve"> zakázkami na výstavbu elektrické sítě, nebo rozvoden o napěťové hladině 110 </w:t>
      </w:r>
      <w:proofErr w:type="spellStart"/>
      <w:r w:rsidRPr="00472586">
        <w:t>kV</w:t>
      </w:r>
      <w:proofErr w:type="spellEnd"/>
      <w:r w:rsidRPr="00472586">
        <w:t xml:space="preserve"> nebo vyšší o finančním objemu těchto prací </w:t>
      </w:r>
      <w:r w:rsidRPr="00D60459">
        <w:t xml:space="preserve">nejméně </w:t>
      </w:r>
      <w:r>
        <w:t>1</w:t>
      </w:r>
      <w:r w:rsidRPr="00D60459">
        <w:t xml:space="preserve">0 mil. </w:t>
      </w:r>
      <w:r w:rsidRPr="00472586">
        <w:t>Kč bez DPH u každé ze zakázek, na kterých působil v obdobné pozici.</w:t>
      </w:r>
    </w:p>
    <w:p w14:paraId="164F9BFD" w14:textId="77777777" w:rsidR="00E13856" w:rsidRPr="00352B83" w:rsidRDefault="00E13856" w:rsidP="00E13856">
      <w:pPr>
        <w:pStyle w:val="Odstavecseseznamem"/>
        <w:spacing w:before="120" w:after="120"/>
        <w:jc w:val="both"/>
      </w:pPr>
    </w:p>
    <w:p w14:paraId="072005B7" w14:textId="77777777" w:rsidR="00E13856" w:rsidRPr="00407255" w:rsidRDefault="00E13856" w:rsidP="00E13856">
      <w:pPr>
        <w:keepNext/>
        <w:spacing w:before="120" w:after="120"/>
        <w:ind w:left="709"/>
        <w:jc w:val="both"/>
        <w:rPr>
          <w:b/>
          <w:u w:val="single"/>
        </w:rPr>
      </w:pPr>
      <w:r w:rsidRPr="00407255">
        <w:rPr>
          <w:b/>
          <w:u w:val="single"/>
        </w:rPr>
        <w:t>způsob prokázání:</w:t>
      </w:r>
    </w:p>
    <w:p w14:paraId="7287F7EC" w14:textId="0A4FE709" w:rsidR="00E13856" w:rsidRPr="007C3B14" w:rsidRDefault="00E13856" w:rsidP="00E13856">
      <w:pPr>
        <w:pStyle w:val="Odstavecseseznamem"/>
        <w:numPr>
          <w:ilvl w:val="0"/>
          <w:numId w:val="14"/>
        </w:numPr>
        <w:jc w:val="both"/>
      </w:pPr>
      <w:r w:rsidRPr="006E0709">
        <w:t xml:space="preserve">Předložením </w:t>
      </w:r>
      <w:r w:rsidRPr="007C3B14">
        <w:t>údajů o vzdělání a odborné kvalifikaci osob (formulář pro prokázání splnění tohoto kvalifikačního předpokladu je v příloze kvalifikační dokumentace – viz Příloha_5</w:t>
      </w:r>
      <w:r w:rsidR="00DC55DF">
        <w:t>c</w:t>
      </w:r>
      <w:r w:rsidRPr="007C3B14">
        <w:t>_SK_Seznam techniků – rekonstrukce rozvoden); přílohou formuláře budou prosté kopie osvědčení a dokladů prokazujících požadované vzdělání a kvalifikaci osob;</w:t>
      </w:r>
    </w:p>
    <w:p w14:paraId="653F0CA6" w14:textId="27B7898F" w:rsidR="00E13856" w:rsidRDefault="00E13856" w:rsidP="00E13856">
      <w:pPr>
        <w:spacing w:after="120"/>
        <w:ind w:left="709"/>
        <w:jc w:val="both"/>
        <w:rPr>
          <w:rFonts w:cstheme="minorHAnsi"/>
        </w:rPr>
      </w:pPr>
      <w:r w:rsidRPr="007C3B14">
        <w:rPr>
          <w:rFonts w:cstheme="minorHAnsi"/>
        </w:rPr>
        <w:t xml:space="preserve">Seznam techniků nebo technických útvarů může dodavatel zpracovat podle předlohy, jež tvoří dokument </w:t>
      </w:r>
      <w:r w:rsidRPr="007C3B14">
        <w:t>Příloha_5</w:t>
      </w:r>
      <w:r w:rsidR="00DC55DF">
        <w:t>c</w:t>
      </w:r>
      <w:r w:rsidRPr="007C3B14">
        <w:t>_SK_Seznam techniků – rekonstrukce rozvoden</w:t>
      </w:r>
      <w:r w:rsidRPr="007C3B14">
        <w:rPr>
          <w:rFonts w:cstheme="minorHAnsi"/>
        </w:rPr>
        <w:t xml:space="preserve">. Pokud dodavatel použije jinou předlohu než zadavatelem předepsanou, potom dodavatelem předložená významná služba musí obsahovat všechny údaje, které zadavatel v dokumentu </w:t>
      </w:r>
      <w:r w:rsidRPr="007C3B14">
        <w:t>Příloha_5</w:t>
      </w:r>
      <w:r w:rsidR="00DC55DF">
        <w:t>c</w:t>
      </w:r>
      <w:r w:rsidRPr="007C3B14">
        <w:t>_SK_Seznam techniků – rekonstrukce rozvoden</w:t>
      </w:r>
      <w:r w:rsidRPr="007C3B14">
        <w:rPr>
          <w:rFonts w:cstheme="minorHAnsi"/>
        </w:rPr>
        <w:t xml:space="preserve"> vymezil. Zadavatel</w:t>
      </w:r>
      <w:r w:rsidRPr="001318BF">
        <w:rPr>
          <w:rFonts w:cstheme="minorHAnsi"/>
        </w:rPr>
        <w:t xml:space="preserve"> nevyžaduje podepsaný formulář do </w:t>
      </w:r>
      <w:r w:rsidRPr="00683992">
        <w:rPr>
          <w:rFonts w:cstheme="minorHAnsi"/>
        </w:rPr>
        <w:t xml:space="preserve">žádosti. </w:t>
      </w:r>
    </w:p>
    <w:p w14:paraId="3ED51625" w14:textId="77777777" w:rsidR="00E13856" w:rsidRPr="008D1601" w:rsidRDefault="00E13856" w:rsidP="00E13856">
      <w:pPr>
        <w:spacing w:after="120"/>
        <w:ind w:left="709"/>
        <w:jc w:val="both"/>
        <w:rPr>
          <w:rFonts w:cstheme="minorHAnsi"/>
          <w:b/>
        </w:rPr>
      </w:pPr>
    </w:p>
    <w:p w14:paraId="10C1A4EF" w14:textId="1FEE598F" w:rsidR="005C3C2C" w:rsidRPr="00EE71EE" w:rsidRDefault="00E13856" w:rsidP="005C3C2C">
      <w:pPr>
        <w:spacing w:after="120"/>
        <w:ind w:left="709"/>
        <w:jc w:val="both"/>
        <w:rPr>
          <w:rFonts w:cstheme="minorHAnsi"/>
        </w:rPr>
      </w:pPr>
      <w:r w:rsidRPr="00C6770B">
        <w:rPr>
          <w:rFonts w:cstheme="minorHAnsi"/>
        </w:rPr>
        <w:t xml:space="preserve">Prokázání splnění technické způsobilosti do Systému kvalifikace </w:t>
      </w:r>
      <w:r w:rsidR="00D05467">
        <w:rPr>
          <w:rFonts w:cstheme="minorHAnsi"/>
          <w:b/>
        </w:rPr>
        <w:t>Systém kvalifikace - Výměna vedení a rekonstrukce rozvoden</w:t>
      </w:r>
      <w:r w:rsidRPr="00C6770B">
        <w:rPr>
          <w:rFonts w:cstheme="minorHAnsi"/>
        </w:rPr>
        <w:t xml:space="preserve"> dle odst. 2.3.2 </w:t>
      </w:r>
      <w:proofErr w:type="spellStart"/>
      <w:r w:rsidRPr="00C6770B">
        <w:rPr>
          <w:rFonts w:cstheme="minorHAnsi"/>
        </w:rPr>
        <w:t>ii</w:t>
      </w:r>
      <w:proofErr w:type="spellEnd"/>
      <w:r w:rsidRPr="00C6770B">
        <w:rPr>
          <w:rFonts w:cstheme="minorHAnsi"/>
        </w:rPr>
        <w:t xml:space="preserve"> </w:t>
      </w:r>
      <w:r w:rsidR="00EE71EE">
        <w:rPr>
          <w:rFonts w:cstheme="minorHAnsi"/>
        </w:rPr>
        <w:t>c, d</w:t>
      </w:r>
      <w:r w:rsidRPr="00C6770B">
        <w:rPr>
          <w:rFonts w:cstheme="minorHAnsi"/>
        </w:rPr>
        <w:t xml:space="preserve">) výše je </w:t>
      </w:r>
      <w:r w:rsidRPr="00C6770B">
        <w:rPr>
          <w:rFonts w:cstheme="minorHAnsi"/>
          <w:b/>
        </w:rPr>
        <w:t>výsadní</w:t>
      </w:r>
      <w:r>
        <w:rPr>
          <w:rFonts w:cstheme="minorHAnsi"/>
        </w:rPr>
        <w:t>, vyjma specifikace níže.</w:t>
      </w:r>
      <w:r w:rsidRPr="00C6770B">
        <w:rPr>
          <w:rFonts w:cstheme="minorHAnsi"/>
        </w:rPr>
        <w:t xml:space="preserve"> Dodavatel při podání Žádosti Dodavatele o zařazení d</w:t>
      </w:r>
      <w:r w:rsidRPr="00EE71EE">
        <w:rPr>
          <w:rFonts w:cstheme="minorHAnsi"/>
        </w:rPr>
        <w:t xml:space="preserve">o Systému kvalifikace do </w:t>
      </w:r>
      <w:r w:rsidR="00973952" w:rsidRPr="00EE71EE">
        <w:rPr>
          <w:rFonts w:cstheme="minorHAnsi"/>
        </w:rPr>
        <w:t>více</w:t>
      </w:r>
      <w:r w:rsidRPr="00EE71EE">
        <w:rPr>
          <w:rFonts w:cstheme="minorHAnsi"/>
        </w:rPr>
        <w:t xml:space="preserve"> částí uvede v Žádosti Dodavatele o zařazení do Systému kvalifikace jména zaměstnanců nebo jiných osob, která jsou pro tuto Žádosti Dodavatele o zařazení do Systému kvalifikace </w:t>
      </w:r>
      <w:r w:rsidRPr="00EE71EE">
        <w:rPr>
          <w:rFonts w:cstheme="minorHAnsi"/>
          <w:b/>
        </w:rPr>
        <w:t>výsadní</w:t>
      </w:r>
      <w:r w:rsidRPr="00EE71EE">
        <w:rPr>
          <w:rFonts w:cstheme="minorHAnsi"/>
        </w:rPr>
        <w:t xml:space="preserve">. Pokud tedy </w:t>
      </w:r>
    </w:p>
    <w:p w14:paraId="4BC5BFFF" w14:textId="793CAEBF" w:rsidR="005C3C2C" w:rsidRPr="00F54F4A" w:rsidRDefault="005C3C2C" w:rsidP="005C3C2C">
      <w:pPr>
        <w:spacing w:after="120"/>
        <w:ind w:left="709"/>
        <w:jc w:val="both"/>
      </w:pPr>
      <w:r w:rsidRPr="00F54F4A">
        <w:rPr>
          <w:rFonts w:cstheme="minorHAnsi"/>
        </w:rPr>
        <w:t xml:space="preserve">Dodavatel bude podávat Žádosti Dodavatele o zařazení do Systému kvalifikace do část A, tak je oprávněn použít stejná jména i ro část B, ale </w:t>
      </w:r>
      <w:r w:rsidRPr="00F54F4A">
        <w:rPr>
          <w:rFonts w:cstheme="minorHAnsi"/>
          <w:b/>
          <w:u w:val="single"/>
        </w:rPr>
        <w:t>nesmí</w:t>
      </w:r>
      <w:r w:rsidRPr="00F54F4A">
        <w:rPr>
          <w:rFonts w:cstheme="minorHAnsi"/>
        </w:rPr>
        <w:t xml:space="preserve"> uvádět shodná jména pracovníků nebo jiných osob k prokázání splnění technické způsobilosti dle odst. 2.3.2 </w:t>
      </w:r>
      <w:proofErr w:type="spellStart"/>
      <w:r w:rsidRPr="00F54F4A">
        <w:rPr>
          <w:rFonts w:cstheme="minorHAnsi"/>
        </w:rPr>
        <w:t>ii</w:t>
      </w:r>
      <w:proofErr w:type="spellEnd"/>
      <w:r w:rsidRPr="00F54F4A">
        <w:rPr>
          <w:rFonts w:cstheme="minorHAnsi"/>
        </w:rPr>
        <w:t xml:space="preserve"> </w:t>
      </w:r>
      <w:r w:rsidR="00EE71EE" w:rsidRPr="00F54F4A">
        <w:rPr>
          <w:rFonts w:cstheme="minorHAnsi"/>
        </w:rPr>
        <w:t>c a d</w:t>
      </w:r>
      <w:r w:rsidRPr="00F54F4A">
        <w:rPr>
          <w:rFonts w:cstheme="minorHAnsi"/>
        </w:rPr>
        <w:t>) výše jako jsou v části A</w:t>
      </w:r>
      <w:r w:rsidRPr="00F54F4A">
        <w:t xml:space="preserve">. </w:t>
      </w:r>
    </w:p>
    <w:p w14:paraId="3B1740ED" w14:textId="565920D8" w:rsidR="00E13856" w:rsidRPr="00F54F4A" w:rsidRDefault="00E13856" w:rsidP="005C3C2C">
      <w:pPr>
        <w:spacing w:after="120"/>
        <w:ind w:left="709"/>
        <w:jc w:val="both"/>
        <w:rPr>
          <w:b/>
        </w:rPr>
      </w:pPr>
      <w:r w:rsidRPr="00F54F4A">
        <w:rPr>
          <w:b/>
        </w:rPr>
        <w:t xml:space="preserve">Zadavatel upozorňuje, že v souladu s požadavkem § 105 odst. 2 ZZVZ může po dodavateli  v zadávací dokumentaci požadovat, aby zadavatelem určené významné činnosti (činnosti spočívající v montáži technologických prvků) prováděné osobami uvedenými pod bodem 2.3.2 </w:t>
      </w:r>
      <w:proofErr w:type="spellStart"/>
      <w:r w:rsidRPr="00F54F4A">
        <w:rPr>
          <w:b/>
        </w:rPr>
        <w:t>ii</w:t>
      </w:r>
      <w:proofErr w:type="spellEnd"/>
      <w:r w:rsidRPr="00F54F4A">
        <w:rPr>
          <w:b/>
        </w:rPr>
        <w:t xml:space="preserve"> </w:t>
      </w:r>
      <w:r w:rsidR="00BC01F2" w:rsidRPr="00F54F4A">
        <w:rPr>
          <w:b/>
        </w:rPr>
        <w:t>c) a d)</w:t>
      </w:r>
      <w:r w:rsidRPr="00F54F4A">
        <w:rPr>
          <w:b/>
        </w:rPr>
        <w:t>při plnění veřejné zakázky, byly plněny přímo vybraným dodavatelem.</w:t>
      </w:r>
    </w:p>
    <w:p w14:paraId="06229254" w14:textId="77777777" w:rsidR="00E13856" w:rsidRDefault="00E13856" w:rsidP="00E13856">
      <w:pPr>
        <w:pStyle w:val="Odstavecseseznamem"/>
        <w:keepLines/>
        <w:spacing w:before="120" w:after="120" w:line="240" w:lineRule="auto"/>
        <w:ind w:left="709"/>
        <w:jc w:val="both"/>
      </w:pPr>
    </w:p>
    <w:p w14:paraId="775445E7" w14:textId="77777777" w:rsidR="00E13856" w:rsidRDefault="00E13856" w:rsidP="00E13856">
      <w:pPr>
        <w:pStyle w:val="Odstavecseseznamem"/>
        <w:keepLines/>
        <w:spacing w:before="120" w:after="120" w:line="240" w:lineRule="auto"/>
        <w:ind w:left="709"/>
        <w:jc w:val="both"/>
      </w:pPr>
      <w:r w:rsidRPr="006E7755">
        <w:t>Veškeré doklady budou dokládány v českém jazyce, popř. s úředním překladem (kopie, před podpisem smlouvy originál) mimo dokumentů a dokladů ve slovenském jazyce, dokladů o vzdělání v latinském jazyce, případně dalších dokumentů, je-li to výslovně Zadavatelem připuštěno, které je Dodavatel oprávněn předložit bez překladu.</w:t>
      </w:r>
    </w:p>
    <w:p w14:paraId="770AA141" w14:textId="77777777" w:rsidR="00E13856" w:rsidRPr="008D1601" w:rsidRDefault="00E13856" w:rsidP="00E13856">
      <w:pPr>
        <w:pStyle w:val="Odstavecseseznamem"/>
        <w:keepLines/>
        <w:spacing w:before="120" w:after="120" w:line="240" w:lineRule="auto"/>
        <w:ind w:left="709"/>
        <w:jc w:val="both"/>
        <w:rPr>
          <w:rFonts w:cstheme="minorHAnsi"/>
          <w:b/>
          <w:u w:val="single"/>
        </w:rPr>
      </w:pPr>
    </w:p>
    <w:p w14:paraId="6DD94202" w14:textId="77777777" w:rsidR="00E13856" w:rsidRPr="00101F41" w:rsidRDefault="00E13856" w:rsidP="00E13856">
      <w:pPr>
        <w:pStyle w:val="Odstavecseseznamem"/>
        <w:spacing w:before="120" w:after="120"/>
        <w:jc w:val="both"/>
        <w:rPr>
          <w:b/>
        </w:rPr>
      </w:pPr>
      <w:r w:rsidRPr="00101F41">
        <w:rPr>
          <w:b/>
        </w:rPr>
        <w:t>Poznámka 1:</w:t>
      </w:r>
    </w:p>
    <w:p w14:paraId="42C62942" w14:textId="77777777" w:rsidR="00E13856" w:rsidRDefault="00E13856" w:rsidP="00E13856">
      <w:pPr>
        <w:pStyle w:val="Odstavecseseznamem"/>
        <w:keepLines/>
        <w:spacing w:before="120" w:after="120" w:line="240" w:lineRule="auto"/>
        <w:ind w:left="709"/>
        <w:jc w:val="both"/>
      </w:pPr>
      <w:r w:rsidRPr="00AC5F4F">
        <w:lastRenderedPageBreak/>
        <w:t xml:space="preserve">Prokázání více rolí </w:t>
      </w:r>
      <w:r>
        <w:t>jednou osobou</w:t>
      </w:r>
      <w:r w:rsidRPr="00AC5F4F">
        <w:t xml:space="preserve">: </w:t>
      </w:r>
    </w:p>
    <w:p w14:paraId="228906E9" w14:textId="77777777" w:rsidR="00E13856" w:rsidRDefault="00E13856" w:rsidP="00E13856">
      <w:pPr>
        <w:pStyle w:val="Odstavecseseznamem"/>
        <w:spacing w:before="120" w:after="120"/>
        <w:jc w:val="both"/>
      </w:pPr>
    </w:p>
    <w:p w14:paraId="7DDAE7D7" w14:textId="77777777" w:rsidR="00E13856" w:rsidRPr="00966BD2" w:rsidRDefault="00E13856" w:rsidP="00E13856">
      <w:pPr>
        <w:pStyle w:val="Odstavecseseznamem"/>
        <w:spacing w:before="120" w:after="120"/>
        <w:ind w:left="709"/>
        <w:jc w:val="both"/>
        <w:rPr>
          <w:rFonts w:cstheme="minorHAnsi"/>
        </w:rPr>
      </w:pPr>
      <w:r w:rsidRPr="00966BD2">
        <w:rPr>
          <w:rFonts w:cstheme="minorHAnsi"/>
        </w:rPr>
        <w:t xml:space="preserve">Pokud některý z techniků, jež se bude podílet na plnění budoucí veřejné zakázky </w:t>
      </w:r>
      <w:r w:rsidRPr="00966BD2">
        <w:rPr>
          <w:rFonts w:cstheme="minorHAnsi"/>
          <w:u w:val="single"/>
        </w:rPr>
        <w:t>v pozici Bezpečnostní technik</w:t>
      </w:r>
      <w:r>
        <w:rPr>
          <w:rFonts w:cstheme="minorHAnsi"/>
          <w:u w:val="single"/>
        </w:rPr>
        <w:t xml:space="preserve"> a Vedoucí zakázky</w:t>
      </w:r>
      <w:r w:rsidRPr="00966BD2">
        <w:rPr>
          <w:rFonts w:cstheme="minorHAnsi"/>
          <w:u w:val="single"/>
        </w:rPr>
        <w:t>,</w:t>
      </w:r>
      <w:r w:rsidRPr="00966BD2">
        <w:rPr>
          <w:rFonts w:cstheme="minorHAnsi"/>
        </w:rPr>
        <w:t xml:space="preserve"> splňuje všechny minimální požadavky pro některou další skupinu,  pak lze uvést do této skupiny pro kterou tyto minimální požadavky splňuje. </w:t>
      </w:r>
    </w:p>
    <w:p w14:paraId="51FD2315" w14:textId="77777777" w:rsidR="00E13856" w:rsidRDefault="00E13856" w:rsidP="00E13856">
      <w:pPr>
        <w:pStyle w:val="Odstavecseseznamem"/>
        <w:spacing w:before="120" w:after="120"/>
        <w:jc w:val="both"/>
        <w:rPr>
          <w:rFonts w:cstheme="minorHAnsi"/>
          <w:b/>
        </w:rPr>
      </w:pPr>
    </w:p>
    <w:p w14:paraId="7737BFC2" w14:textId="2AA69268" w:rsidR="00E13856" w:rsidRPr="00EE71EE" w:rsidRDefault="00E13856" w:rsidP="00E13856">
      <w:pPr>
        <w:pStyle w:val="Odstavecseseznamem"/>
        <w:spacing w:before="120" w:after="120"/>
        <w:jc w:val="both"/>
      </w:pPr>
      <w:bookmarkStart w:id="93" w:name="_Hlk97636045"/>
      <w:r w:rsidRPr="002B0D80">
        <w:rPr>
          <w:rFonts w:cstheme="minorHAnsi"/>
          <w:b/>
        </w:rPr>
        <w:t xml:space="preserve">Zadavatel pro upřesnění uvádí, </w:t>
      </w:r>
      <w:r w:rsidRPr="00EE71EE">
        <w:rPr>
          <w:rFonts w:cstheme="minorHAnsi"/>
          <w:b/>
        </w:rPr>
        <w:t>že osobu Bezpečnostní technik</w:t>
      </w:r>
      <w:r w:rsidR="005D19FA">
        <w:rPr>
          <w:rFonts w:cstheme="minorHAnsi"/>
          <w:b/>
        </w:rPr>
        <w:t xml:space="preserve">, </w:t>
      </w:r>
      <w:r w:rsidR="005D19FA" w:rsidRPr="000C02F7">
        <w:rPr>
          <w:rFonts w:cstheme="minorHAnsi"/>
          <w:b/>
        </w:rPr>
        <w:t>Stavbyvedoucí</w:t>
      </w:r>
      <w:r w:rsidRPr="00EE71EE">
        <w:rPr>
          <w:rFonts w:cstheme="minorHAnsi"/>
          <w:b/>
        </w:rPr>
        <w:t xml:space="preserve"> a Vedoucí zakázky lze uplatnit stejnou pro </w:t>
      </w:r>
      <w:r w:rsidR="00C14F8D" w:rsidRPr="00EE71EE">
        <w:rPr>
          <w:rFonts w:cstheme="minorHAnsi"/>
          <w:b/>
        </w:rPr>
        <w:t>více</w:t>
      </w:r>
      <w:r w:rsidRPr="00EE71EE">
        <w:rPr>
          <w:rFonts w:cstheme="minorHAnsi"/>
          <w:b/>
        </w:rPr>
        <w:t xml:space="preserve"> část</w:t>
      </w:r>
      <w:r w:rsidR="00C14F8D" w:rsidRPr="00EE71EE">
        <w:rPr>
          <w:rFonts w:cstheme="minorHAnsi"/>
          <w:b/>
        </w:rPr>
        <w:t>í</w:t>
      </w:r>
      <w:r w:rsidRPr="00EE71EE">
        <w:rPr>
          <w:rFonts w:cstheme="minorHAnsi"/>
          <w:b/>
        </w:rPr>
        <w:t xml:space="preserve"> systému kvalifikace</w:t>
      </w:r>
      <w:r w:rsidR="00BC01F2" w:rsidRPr="00EE71EE">
        <w:rPr>
          <w:rFonts w:cstheme="minorHAnsi"/>
          <w:b/>
        </w:rPr>
        <w:t>.</w:t>
      </w:r>
      <w:r w:rsidRPr="00EE71EE">
        <w:rPr>
          <w:rFonts w:cstheme="minorHAnsi"/>
          <w:b/>
        </w:rPr>
        <w:t>.</w:t>
      </w:r>
    </w:p>
    <w:bookmarkEnd w:id="93"/>
    <w:p w14:paraId="30C45B3B" w14:textId="2B615A7F" w:rsidR="00E13856" w:rsidRPr="00EE71EE" w:rsidRDefault="00E13856" w:rsidP="00E13856">
      <w:pPr>
        <w:pStyle w:val="Odstavecseseznamem"/>
        <w:spacing w:before="120" w:after="120"/>
        <w:jc w:val="both"/>
        <w:rPr>
          <w:b/>
        </w:rPr>
      </w:pPr>
    </w:p>
    <w:p w14:paraId="77ECB3AE" w14:textId="77777777" w:rsidR="00E13856" w:rsidRPr="00EE71EE" w:rsidRDefault="00E13856" w:rsidP="00E13856">
      <w:pPr>
        <w:pStyle w:val="Odstavecseseznamem"/>
        <w:spacing w:before="120" w:after="120"/>
        <w:jc w:val="both"/>
        <w:rPr>
          <w:b/>
        </w:rPr>
      </w:pPr>
      <w:r w:rsidRPr="00EE71EE">
        <w:rPr>
          <w:b/>
        </w:rPr>
        <w:t>Poznámka 2:</w:t>
      </w:r>
    </w:p>
    <w:p w14:paraId="40852256" w14:textId="0DFF030C" w:rsidR="000C736F" w:rsidRPr="00F54F4A" w:rsidRDefault="000C736F" w:rsidP="00F54F4A">
      <w:pPr>
        <w:pStyle w:val="Odstavecseseznamem"/>
        <w:spacing w:before="120" w:after="120"/>
        <w:ind w:left="709"/>
        <w:jc w:val="both"/>
        <w:rPr>
          <w:rFonts w:cstheme="minorHAnsi"/>
        </w:rPr>
      </w:pPr>
      <w:r w:rsidRPr="00F54F4A">
        <w:rPr>
          <w:rFonts w:cstheme="minorHAnsi"/>
        </w:rPr>
        <w:t xml:space="preserve">Pro úplnost </w:t>
      </w:r>
      <w:r w:rsidRPr="00EE71EE">
        <w:rPr>
          <w:rFonts w:cstheme="minorHAnsi"/>
        </w:rPr>
        <w:t>z</w:t>
      </w:r>
      <w:r w:rsidRPr="00F54F4A">
        <w:rPr>
          <w:rFonts w:cstheme="minorHAnsi"/>
        </w:rPr>
        <w:t xml:space="preserve">adavatel </w:t>
      </w:r>
      <w:r w:rsidRPr="00EE71EE">
        <w:rPr>
          <w:rFonts w:cstheme="minorHAnsi"/>
        </w:rPr>
        <w:t>uvádí</w:t>
      </w:r>
      <w:r w:rsidRPr="00F54F4A">
        <w:rPr>
          <w:rFonts w:cstheme="minorHAnsi"/>
        </w:rPr>
        <w:t xml:space="preserve">, že nevylučuje, aby se na </w:t>
      </w:r>
      <w:r w:rsidRPr="00EE71EE">
        <w:rPr>
          <w:rFonts w:cstheme="minorHAnsi"/>
        </w:rPr>
        <w:t xml:space="preserve">plnění konkrétní </w:t>
      </w:r>
      <w:r w:rsidRPr="00F54F4A">
        <w:rPr>
          <w:rFonts w:cstheme="minorHAnsi"/>
        </w:rPr>
        <w:t>veřejné zakázky podíleli i jiné osoby</w:t>
      </w:r>
      <w:r w:rsidRPr="00EE71EE">
        <w:rPr>
          <w:rFonts w:cstheme="minorHAnsi"/>
        </w:rPr>
        <w:t xml:space="preserve"> s příslušnou a</w:t>
      </w:r>
      <w:r w:rsidRPr="00F54F4A">
        <w:rPr>
          <w:rFonts w:cstheme="minorHAnsi"/>
        </w:rPr>
        <w:t>utorizac</w:t>
      </w:r>
      <w:r w:rsidRPr="00EE71EE">
        <w:rPr>
          <w:rFonts w:cstheme="minorHAnsi"/>
        </w:rPr>
        <w:t>í</w:t>
      </w:r>
      <w:r w:rsidRPr="00F54F4A">
        <w:rPr>
          <w:rFonts w:cstheme="minorHAnsi"/>
        </w:rPr>
        <w:t xml:space="preserve"> dle autorizačního zákona</w:t>
      </w:r>
      <w:r w:rsidRPr="00EE71EE">
        <w:rPr>
          <w:rFonts w:cstheme="minorHAnsi"/>
        </w:rPr>
        <w:t xml:space="preserve"> </w:t>
      </w:r>
      <w:r w:rsidR="00EF196C" w:rsidRPr="00EE71EE">
        <w:rPr>
          <w:rFonts w:cstheme="minorHAnsi"/>
        </w:rPr>
        <w:t xml:space="preserve">(např. pro obor Pozemní stavby) </w:t>
      </w:r>
      <w:r w:rsidRPr="00EE71EE">
        <w:rPr>
          <w:rFonts w:cstheme="minorHAnsi"/>
        </w:rPr>
        <w:t xml:space="preserve">je-li jejich </w:t>
      </w:r>
      <w:r w:rsidR="00EF196C" w:rsidRPr="00EE71EE">
        <w:rPr>
          <w:rFonts w:cstheme="minorHAnsi"/>
        </w:rPr>
        <w:t>účast nezbytná vzhledem k charakteru zakázky</w:t>
      </w:r>
      <w:r w:rsidRPr="00F54F4A">
        <w:rPr>
          <w:rFonts w:cstheme="minorHAnsi"/>
        </w:rPr>
        <w:t xml:space="preserve">, </w:t>
      </w:r>
      <w:r w:rsidR="00EF196C" w:rsidRPr="00EE71EE">
        <w:rPr>
          <w:rFonts w:cstheme="minorHAnsi"/>
        </w:rPr>
        <w:t xml:space="preserve">ale </w:t>
      </w:r>
      <w:r w:rsidRPr="00F54F4A">
        <w:rPr>
          <w:rFonts w:cstheme="minorHAnsi"/>
        </w:rPr>
        <w:t xml:space="preserve">tyto osoby </w:t>
      </w:r>
      <w:r w:rsidRPr="00EE71EE">
        <w:rPr>
          <w:rFonts w:cstheme="minorHAnsi"/>
        </w:rPr>
        <w:t xml:space="preserve">se na plnění </w:t>
      </w:r>
      <w:r w:rsidRPr="00F54F4A">
        <w:rPr>
          <w:rFonts w:cstheme="minorHAnsi"/>
        </w:rPr>
        <w:t xml:space="preserve">prací </w:t>
      </w:r>
      <w:r w:rsidRPr="00EE71EE">
        <w:rPr>
          <w:rFonts w:cstheme="minorHAnsi"/>
        </w:rPr>
        <w:t xml:space="preserve">budou </w:t>
      </w:r>
      <w:r w:rsidRPr="00F54F4A">
        <w:rPr>
          <w:rFonts w:cstheme="minorHAnsi"/>
        </w:rPr>
        <w:t>podílet výlučně pod odborným vedením autorizované osoby</w:t>
      </w:r>
      <w:r w:rsidR="00EF196C" w:rsidRPr="00EE71EE">
        <w:rPr>
          <w:rFonts w:cstheme="minorHAnsi"/>
        </w:rPr>
        <w:t xml:space="preserve"> dle čl. 2.3.2 </w:t>
      </w:r>
      <w:proofErr w:type="spellStart"/>
      <w:r w:rsidR="00EF196C" w:rsidRPr="00EE71EE">
        <w:rPr>
          <w:rFonts w:cstheme="minorHAnsi"/>
        </w:rPr>
        <w:t>ii</w:t>
      </w:r>
      <w:proofErr w:type="spellEnd"/>
      <w:r w:rsidR="00EF196C" w:rsidRPr="00EE71EE">
        <w:rPr>
          <w:rFonts w:cstheme="minorHAnsi"/>
        </w:rPr>
        <w:t>. písm. b) (stavbyvedoucího). P</w:t>
      </w:r>
      <w:r w:rsidRPr="006233E4">
        <w:rPr>
          <w:rFonts w:cstheme="minorHAnsi"/>
        </w:rPr>
        <w:t>oddodavatelem</w:t>
      </w:r>
      <w:r w:rsidR="00EF196C" w:rsidRPr="00EE71EE">
        <w:rPr>
          <w:rFonts w:cstheme="minorHAnsi"/>
        </w:rPr>
        <w:t xml:space="preserve"> pak</w:t>
      </w:r>
      <w:r w:rsidRPr="006233E4">
        <w:rPr>
          <w:rFonts w:cstheme="minorHAnsi"/>
        </w:rPr>
        <w:t xml:space="preserve"> může být </w:t>
      </w:r>
      <w:r w:rsidR="00EF196C" w:rsidRPr="00EE71EE">
        <w:rPr>
          <w:rFonts w:cstheme="minorHAnsi"/>
        </w:rPr>
        <w:t xml:space="preserve">i </w:t>
      </w:r>
      <w:r w:rsidRPr="006233E4">
        <w:rPr>
          <w:rFonts w:cstheme="minorHAnsi"/>
        </w:rPr>
        <w:t>další autorizovaná osoba</w:t>
      </w:r>
      <w:r w:rsidR="00EF196C" w:rsidRPr="00EE71EE">
        <w:rPr>
          <w:rFonts w:cstheme="minorHAnsi"/>
        </w:rPr>
        <w:t xml:space="preserve">, </w:t>
      </w:r>
      <w:r w:rsidRPr="006233E4">
        <w:rPr>
          <w:rFonts w:cstheme="minorHAnsi"/>
        </w:rPr>
        <w:t xml:space="preserve">byla-li hlavní autorizovanou osobou </w:t>
      </w:r>
      <w:r w:rsidR="00EF196C" w:rsidRPr="00EE71EE">
        <w:rPr>
          <w:rFonts w:cstheme="minorHAnsi"/>
        </w:rPr>
        <w:t>(Stavbyvedoucím) přizvána</w:t>
      </w:r>
      <w:r w:rsidRPr="006233E4">
        <w:rPr>
          <w:rFonts w:cstheme="minorHAnsi"/>
        </w:rPr>
        <w:t xml:space="preserve"> k</w:t>
      </w:r>
      <w:r w:rsidR="00EF196C" w:rsidRPr="00EE71EE">
        <w:rPr>
          <w:rFonts w:cstheme="minorHAnsi"/>
        </w:rPr>
        <w:t>e</w:t>
      </w:r>
      <w:r w:rsidRPr="006233E4">
        <w:rPr>
          <w:rFonts w:cstheme="minorHAnsi"/>
        </w:rPr>
        <w:t> spolupráci.</w:t>
      </w:r>
    </w:p>
    <w:p w14:paraId="3CAFB45B" w14:textId="77777777" w:rsidR="00E13856" w:rsidRDefault="00E13856" w:rsidP="00E13856">
      <w:pPr>
        <w:pStyle w:val="Odstavecseseznamem"/>
        <w:spacing w:before="120" w:after="120"/>
        <w:jc w:val="both"/>
      </w:pPr>
    </w:p>
    <w:p w14:paraId="3BA6CAA5" w14:textId="77777777" w:rsidR="00E13856" w:rsidRDefault="00E13856" w:rsidP="00E13856">
      <w:pPr>
        <w:pStyle w:val="Odstavecseseznamem"/>
        <w:keepLines/>
        <w:spacing w:before="120" w:after="120" w:line="240" w:lineRule="auto"/>
        <w:ind w:left="709"/>
        <w:jc w:val="both"/>
      </w:pPr>
      <w:r w:rsidRPr="00AC5F4F">
        <w:t xml:space="preserve">Prokázání více rolí </w:t>
      </w:r>
      <w:r>
        <w:t>ve více částech systému kvalifikace</w:t>
      </w:r>
      <w:r w:rsidRPr="00AC5F4F">
        <w:t xml:space="preserve">: </w:t>
      </w:r>
    </w:p>
    <w:p w14:paraId="08B8EFA4" w14:textId="77777777" w:rsidR="00E13856" w:rsidRPr="00837D79" w:rsidRDefault="00E13856" w:rsidP="00E13856">
      <w:pPr>
        <w:pStyle w:val="Odstavecseseznamem"/>
        <w:spacing w:before="120" w:after="120"/>
        <w:jc w:val="both"/>
      </w:pPr>
    </w:p>
    <w:p w14:paraId="412463CE" w14:textId="06AB520A" w:rsidR="00EF196C" w:rsidRPr="00EE71EE" w:rsidRDefault="00EF196C" w:rsidP="00EF196C">
      <w:pPr>
        <w:pStyle w:val="Nadpis1"/>
        <w:numPr>
          <w:ilvl w:val="0"/>
          <w:numId w:val="0"/>
        </w:numPr>
        <w:spacing w:before="120" w:after="120"/>
        <w:ind w:left="720"/>
        <w:jc w:val="both"/>
        <w:rPr>
          <w:rFonts w:asciiTheme="minorHAnsi" w:eastAsiaTheme="minorHAnsi" w:hAnsiTheme="minorHAnsi" w:cstheme="minorHAnsi"/>
          <w:b w:val="0"/>
          <w:sz w:val="22"/>
          <w:szCs w:val="22"/>
          <w:lang w:eastAsia="cs-CZ"/>
        </w:rPr>
      </w:pPr>
      <w:r w:rsidRPr="00F54F4A">
        <w:rPr>
          <w:rFonts w:asciiTheme="minorHAnsi" w:eastAsiaTheme="minorHAnsi" w:hAnsiTheme="minorHAnsi" w:cstheme="minorHAnsi"/>
          <w:b w:val="0"/>
          <w:sz w:val="22"/>
          <w:szCs w:val="22"/>
          <w:lang w:eastAsia="cs-CZ"/>
        </w:rPr>
        <w:t>Pokud se dodavatel uchází o více částí systému kvalifikace (A,</w:t>
      </w:r>
      <w:r w:rsidR="00EE71EE">
        <w:rPr>
          <w:rFonts w:asciiTheme="minorHAnsi" w:eastAsiaTheme="minorHAnsi" w:hAnsiTheme="minorHAnsi" w:cstheme="minorHAnsi"/>
          <w:b w:val="0"/>
          <w:sz w:val="22"/>
          <w:szCs w:val="22"/>
          <w:lang w:eastAsia="cs-CZ"/>
        </w:rPr>
        <w:t xml:space="preserve"> </w:t>
      </w:r>
      <w:r w:rsidRPr="00F54F4A">
        <w:rPr>
          <w:rFonts w:asciiTheme="minorHAnsi" w:eastAsiaTheme="minorHAnsi" w:hAnsiTheme="minorHAnsi" w:cstheme="minorHAnsi"/>
          <w:b w:val="0"/>
          <w:sz w:val="22"/>
          <w:szCs w:val="22"/>
          <w:lang w:eastAsia="cs-CZ"/>
        </w:rPr>
        <w:t>B nebo C), požadavky na počet pracovníků</w:t>
      </w:r>
      <w:r w:rsidR="00EE71EE">
        <w:rPr>
          <w:rFonts w:asciiTheme="minorHAnsi" w:eastAsiaTheme="minorHAnsi" w:hAnsiTheme="minorHAnsi" w:cstheme="minorHAnsi"/>
          <w:b w:val="0"/>
          <w:sz w:val="22"/>
          <w:szCs w:val="22"/>
          <w:lang w:eastAsia="cs-CZ"/>
        </w:rPr>
        <w:t xml:space="preserve"> </w:t>
      </w:r>
      <w:r w:rsidRPr="00F54F4A">
        <w:rPr>
          <w:rFonts w:asciiTheme="minorHAnsi" w:eastAsiaTheme="minorHAnsi" w:hAnsiTheme="minorHAnsi" w:cstheme="minorHAnsi"/>
          <w:b w:val="0"/>
          <w:sz w:val="22"/>
          <w:szCs w:val="22"/>
          <w:lang w:eastAsia="cs-CZ"/>
        </w:rPr>
        <w:t>se sčítají dle minimálních požadavků na dané části</w:t>
      </w:r>
      <w:r w:rsidR="00EE71EE">
        <w:rPr>
          <w:rFonts w:asciiTheme="minorHAnsi" w:eastAsiaTheme="minorHAnsi" w:hAnsiTheme="minorHAnsi" w:cstheme="minorHAnsi"/>
          <w:b w:val="0"/>
          <w:sz w:val="22"/>
          <w:szCs w:val="22"/>
          <w:lang w:eastAsia="cs-CZ"/>
        </w:rPr>
        <w:t>, vyjma osob Bezpečnostní technik</w:t>
      </w:r>
      <w:r w:rsidR="005D19FA">
        <w:rPr>
          <w:rFonts w:asciiTheme="minorHAnsi" w:eastAsiaTheme="minorHAnsi" w:hAnsiTheme="minorHAnsi" w:cstheme="minorHAnsi"/>
          <w:b w:val="0"/>
          <w:sz w:val="22"/>
          <w:szCs w:val="22"/>
          <w:lang w:eastAsia="cs-CZ"/>
        </w:rPr>
        <w:t xml:space="preserve">, </w:t>
      </w:r>
      <w:r w:rsidR="005D19FA" w:rsidRPr="005D19FA">
        <w:rPr>
          <w:rFonts w:asciiTheme="minorHAnsi" w:eastAsiaTheme="minorHAnsi" w:hAnsiTheme="minorHAnsi" w:cstheme="minorHAnsi"/>
          <w:b w:val="0"/>
          <w:sz w:val="22"/>
          <w:szCs w:val="22"/>
          <w:lang w:eastAsia="cs-CZ"/>
        </w:rPr>
        <w:t>Stavbyvedoucí</w:t>
      </w:r>
      <w:r w:rsidR="00EE71EE">
        <w:rPr>
          <w:rFonts w:asciiTheme="minorHAnsi" w:eastAsiaTheme="minorHAnsi" w:hAnsiTheme="minorHAnsi" w:cstheme="minorHAnsi"/>
          <w:b w:val="0"/>
          <w:sz w:val="22"/>
          <w:szCs w:val="22"/>
          <w:lang w:eastAsia="cs-CZ"/>
        </w:rPr>
        <w:t xml:space="preserve"> a Vedoucí zakázky.</w:t>
      </w:r>
      <w:r w:rsidRPr="00F54F4A">
        <w:rPr>
          <w:rFonts w:asciiTheme="minorHAnsi" w:eastAsiaTheme="minorHAnsi" w:hAnsiTheme="minorHAnsi" w:cstheme="minorHAnsi"/>
          <w:b w:val="0"/>
          <w:sz w:val="22"/>
          <w:szCs w:val="22"/>
          <w:lang w:eastAsia="cs-CZ"/>
        </w:rPr>
        <w:t xml:space="preserve"> </w:t>
      </w:r>
      <w:r w:rsidRPr="00EE71EE">
        <w:rPr>
          <w:rFonts w:asciiTheme="minorHAnsi" w:eastAsiaTheme="minorHAnsi" w:hAnsiTheme="minorHAnsi" w:cstheme="minorHAnsi"/>
          <w:b w:val="0"/>
          <w:sz w:val="22"/>
          <w:szCs w:val="22"/>
          <w:lang w:eastAsia="cs-CZ"/>
        </w:rPr>
        <w:t xml:space="preserve"> </w:t>
      </w:r>
    </w:p>
    <w:p w14:paraId="3197336B" w14:textId="61EBEAD2" w:rsidR="00C14F8D" w:rsidRPr="00F30F29" w:rsidRDefault="00C14F8D" w:rsidP="00C14F8D">
      <w:pPr>
        <w:pStyle w:val="Nadpis1"/>
        <w:numPr>
          <w:ilvl w:val="0"/>
          <w:numId w:val="0"/>
        </w:numPr>
        <w:spacing w:before="120" w:after="120"/>
        <w:ind w:left="720"/>
        <w:jc w:val="both"/>
        <w:rPr>
          <w:rFonts w:asciiTheme="minorHAnsi" w:eastAsiaTheme="minorHAnsi" w:hAnsiTheme="minorHAnsi" w:cstheme="minorHAnsi"/>
          <w:b w:val="0"/>
          <w:sz w:val="22"/>
          <w:szCs w:val="22"/>
          <w:lang w:eastAsia="cs-CZ"/>
        </w:rPr>
      </w:pPr>
      <w:r w:rsidRPr="00EE71EE">
        <w:rPr>
          <w:rFonts w:asciiTheme="minorHAnsi" w:eastAsiaTheme="minorHAnsi" w:hAnsiTheme="minorHAnsi" w:cstheme="minorHAnsi"/>
          <w:b w:val="0"/>
          <w:sz w:val="22"/>
          <w:szCs w:val="22"/>
          <w:lang w:eastAsia="cs-CZ"/>
        </w:rPr>
        <w:t>Jestliže se tedy dodavatel hlásí např. Do dvou</w:t>
      </w:r>
      <w:r w:rsidRPr="00154359">
        <w:rPr>
          <w:rFonts w:asciiTheme="minorHAnsi" w:eastAsiaTheme="minorHAnsi" w:hAnsiTheme="minorHAnsi" w:cstheme="minorHAnsi"/>
          <w:b w:val="0"/>
          <w:sz w:val="22"/>
          <w:szCs w:val="22"/>
          <w:lang w:eastAsia="cs-CZ"/>
        </w:rPr>
        <w:t xml:space="preserve"> částí, je povinen prokázat např.</w:t>
      </w:r>
      <w:r>
        <w:rPr>
          <w:rFonts w:asciiTheme="minorHAnsi" w:eastAsiaTheme="minorHAnsi" w:hAnsiTheme="minorHAnsi" w:cstheme="minorHAnsi"/>
          <w:b w:val="0"/>
          <w:sz w:val="22"/>
          <w:szCs w:val="22"/>
          <w:lang w:eastAsia="cs-CZ"/>
        </w:rPr>
        <w:t xml:space="preserve"> </w:t>
      </w:r>
      <w:r w:rsidRPr="00F30F29">
        <w:rPr>
          <w:rFonts w:asciiTheme="minorHAnsi" w:eastAsiaTheme="minorHAnsi" w:hAnsiTheme="minorHAnsi" w:cstheme="minorHAnsi"/>
          <w:b w:val="0"/>
          <w:sz w:val="22"/>
          <w:szCs w:val="22"/>
          <w:lang w:eastAsia="cs-CZ"/>
        </w:rPr>
        <w:t>2 x 9 montérů atd.</w:t>
      </w:r>
    </w:p>
    <w:p w14:paraId="322C43DF" w14:textId="77777777" w:rsidR="00E13856" w:rsidRPr="00837D79" w:rsidRDefault="00E13856" w:rsidP="00E13856">
      <w:pPr>
        <w:pStyle w:val="Odstavecseseznamem"/>
        <w:spacing w:before="120" w:after="120"/>
        <w:jc w:val="both"/>
      </w:pPr>
    </w:p>
    <w:p w14:paraId="673497E1" w14:textId="77777777" w:rsidR="00E13856" w:rsidRPr="003A11FE" w:rsidRDefault="00E13856" w:rsidP="00E13856">
      <w:pPr>
        <w:spacing w:before="240" w:after="120"/>
        <w:rPr>
          <w:b/>
          <w:bCs/>
          <w:color w:val="000000" w:themeColor="text1"/>
          <w:u w:val="single"/>
        </w:rPr>
      </w:pPr>
      <w:proofErr w:type="spellStart"/>
      <w:r>
        <w:rPr>
          <w:bCs/>
          <w:color w:val="000000" w:themeColor="text1"/>
          <w:u w:val="single"/>
        </w:rPr>
        <w:t>iii</w:t>
      </w:r>
      <w:proofErr w:type="spellEnd"/>
      <w:r>
        <w:rPr>
          <w:bCs/>
          <w:color w:val="000000" w:themeColor="text1"/>
          <w:u w:val="single"/>
        </w:rPr>
        <w:t xml:space="preserve">. </w:t>
      </w:r>
      <w:r w:rsidRPr="003A11FE">
        <w:rPr>
          <w:bCs/>
          <w:color w:val="000000" w:themeColor="text1"/>
          <w:u w:val="single"/>
        </w:rPr>
        <w:t xml:space="preserve">Technické vybavení a mechanizační prostředky </w:t>
      </w:r>
    </w:p>
    <w:p w14:paraId="67B372B8" w14:textId="77777777" w:rsidR="00E13856" w:rsidRPr="00472586" w:rsidRDefault="00E13856" w:rsidP="00E13856">
      <w:pPr>
        <w:spacing w:after="120"/>
        <w:ind w:left="709"/>
        <w:jc w:val="both"/>
        <w:rPr>
          <w:color w:val="000000" w:themeColor="text1"/>
        </w:rPr>
      </w:pPr>
      <w:r w:rsidRPr="00472586">
        <w:rPr>
          <w:color w:val="000000" w:themeColor="text1"/>
        </w:rPr>
        <w:t xml:space="preserve">Tuto technickou kvalifikaci splňuje </w:t>
      </w:r>
      <w:r w:rsidRPr="003A11FE">
        <w:rPr>
          <w:rFonts w:cstheme="minorHAnsi"/>
          <w:color w:val="000000" w:themeColor="text1"/>
        </w:rPr>
        <w:t xml:space="preserve">Dodavatel, který prokáže, že on sám nebo </w:t>
      </w:r>
      <w:r w:rsidRPr="003A11FE">
        <w:rPr>
          <w:rFonts w:cstheme="minorHAnsi"/>
          <w:snapToGrid w:val="0"/>
        </w:rPr>
        <w:t>jiné osoby, prostřednictvím kterých prokazuje tuto část kvalifikace</w:t>
      </w:r>
      <w:r w:rsidRPr="003A11FE">
        <w:rPr>
          <w:rFonts w:cstheme="minorHAnsi"/>
          <w:color w:val="000000" w:themeColor="text1"/>
        </w:rPr>
        <w:t xml:space="preserve"> mají k dispozici technické vybavení a mechanizační prostředky potře</w:t>
      </w:r>
      <w:r w:rsidRPr="00472586">
        <w:rPr>
          <w:color w:val="000000" w:themeColor="text1"/>
        </w:rPr>
        <w:t>bné k plnění předmětu VZ, a to především:</w:t>
      </w:r>
    </w:p>
    <w:p w14:paraId="6A44F0D5" w14:textId="77777777" w:rsidR="00E13856" w:rsidRPr="00472586" w:rsidRDefault="00E13856" w:rsidP="00E13856">
      <w:pPr>
        <w:widowControl w:val="0"/>
        <w:numPr>
          <w:ilvl w:val="0"/>
          <w:numId w:val="30"/>
        </w:numPr>
        <w:spacing w:before="120" w:after="0" w:line="276" w:lineRule="auto"/>
        <w:jc w:val="both"/>
      </w:pPr>
      <w:r w:rsidRPr="00472586">
        <w:t>alespoň 1 montážní plošina s dosahem manipulace minimálně 13 m</w:t>
      </w:r>
    </w:p>
    <w:p w14:paraId="71D7FC1C" w14:textId="77777777" w:rsidR="00E13856" w:rsidRPr="00472586" w:rsidRDefault="00E13856" w:rsidP="00E13856">
      <w:pPr>
        <w:widowControl w:val="0"/>
        <w:numPr>
          <w:ilvl w:val="0"/>
          <w:numId w:val="30"/>
        </w:numPr>
        <w:spacing w:before="120" w:after="0" w:line="276" w:lineRule="auto"/>
        <w:jc w:val="both"/>
      </w:pPr>
      <w:r w:rsidRPr="00472586">
        <w:t>alespoň 1 terénní montážní plošina s deklarovanou schopností jízdy mimo zpevněné komunikace a s dosahem manipulace minimálně 13 m</w:t>
      </w:r>
    </w:p>
    <w:p w14:paraId="05EFAB1F" w14:textId="77777777" w:rsidR="00E13856" w:rsidRDefault="00E13856" w:rsidP="00E13856">
      <w:pPr>
        <w:widowControl w:val="0"/>
        <w:numPr>
          <w:ilvl w:val="0"/>
          <w:numId w:val="30"/>
        </w:numPr>
        <w:spacing w:before="120" w:after="0" w:line="276" w:lineRule="auto"/>
        <w:jc w:val="both"/>
      </w:pPr>
      <w:r w:rsidRPr="00472586">
        <w:t>alespoň 1 zařízení pro manipulaci s materiály na staveništi (traktor, nebo obdobný stroj)</w:t>
      </w:r>
    </w:p>
    <w:p w14:paraId="4B669FF7" w14:textId="77777777" w:rsidR="00EA389E" w:rsidRPr="005D19FA" w:rsidRDefault="00EA389E" w:rsidP="00EA389E">
      <w:pPr>
        <w:widowControl w:val="0"/>
        <w:numPr>
          <w:ilvl w:val="0"/>
          <w:numId w:val="30"/>
        </w:numPr>
        <w:spacing w:before="120" w:after="0" w:line="276" w:lineRule="auto"/>
        <w:jc w:val="both"/>
      </w:pPr>
      <w:r w:rsidRPr="005D19FA">
        <w:t>alespoň 1 bagr pro výkopové práce</w:t>
      </w:r>
    </w:p>
    <w:p w14:paraId="73C23DBC" w14:textId="77777777" w:rsidR="00E13856" w:rsidRPr="00680C0C" w:rsidRDefault="00E13856" w:rsidP="00E13856">
      <w:pPr>
        <w:spacing w:after="120"/>
        <w:ind w:left="709"/>
        <w:jc w:val="both"/>
        <w:rPr>
          <w:rFonts w:cstheme="minorHAnsi"/>
        </w:rPr>
      </w:pPr>
    </w:p>
    <w:p w14:paraId="7DC75259" w14:textId="613CDF39" w:rsidR="00E13856" w:rsidRPr="003A11FE" w:rsidRDefault="00E13856" w:rsidP="00E13856">
      <w:pPr>
        <w:ind w:left="709"/>
        <w:rPr>
          <w:rFonts w:cstheme="minorHAnsi"/>
        </w:rPr>
      </w:pPr>
      <w:r w:rsidRPr="003A11FE">
        <w:rPr>
          <w:rFonts w:cstheme="minorHAnsi"/>
        </w:rPr>
        <w:t xml:space="preserve">Před podpisem smlouvy dodavatel </w:t>
      </w:r>
      <w:r w:rsidR="00C14F8D">
        <w:rPr>
          <w:rFonts w:cstheme="minorHAnsi"/>
        </w:rPr>
        <w:t xml:space="preserve">formou čestného prohlášení </w:t>
      </w:r>
      <w:r w:rsidRPr="003A11FE">
        <w:rPr>
          <w:rFonts w:cstheme="minorHAnsi"/>
        </w:rPr>
        <w:t>prokáže, že on sám</w:t>
      </w:r>
    </w:p>
    <w:p w14:paraId="62AF26AD" w14:textId="196A7E50" w:rsidR="00E13856" w:rsidRPr="003A11FE" w:rsidRDefault="00E13856" w:rsidP="00E13856">
      <w:pPr>
        <w:spacing w:after="0" w:line="240" w:lineRule="auto"/>
        <w:ind w:left="709"/>
        <w:jc w:val="both"/>
        <w:rPr>
          <w:rFonts w:cstheme="minorHAnsi"/>
          <w:color w:val="000000" w:themeColor="text1"/>
        </w:rPr>
      </w:pPr>
      <w:r w:rsidRPr="003A11FE">
        <w:rPr>
          <w:rFonts w:cstheme="minorHAnsi"/>
        </w:rPr>
        <w:t>nebo jiná osoba prostřednictvím které prokazuje kvalifikaci disponují dílenskými prostředky, příslušným nářadím k provádění sjednaných činností a postupů, přičemž tyto budou po celou dobu zařazení Dodavatele do Systému kvalifikace vhodné pro práci, při které budou používány, a to včetně předepsaných kontrol, zkoušek, revizí a údržby</w:t>
      </w:r>
      <w:r w:rsidRPr="003A11FE">
        <w:rPr>
          <w:rFonts w:cstheme="minorHAnsi"/>
          <w:color w:val="000000" w:themeColor="text1"/>
        </w:rPr>
        <w:t>.</w:t>
      </w:r>
    </w:p>
    <w:p w14:paraId="746BAEE9" w14:textId="77777777" w:rsidR="00E13856" w:rsidRPr="004E1171" w:rsidRDefault="00E13856" w:rsidP="00E13856">
      <w:pPr>
        <w:spacing w:after="0" w:line="240" w:lineRule="auto"/>
        <w:ind w:left="774"/>
        <w:jc w:val="both"/>
        <w:rPr>
          <w:color w:val="000000" w:themeColor="text1"/>
        </w:rPr>
      </w:pPr>
    </w:p>
    <w:p w14:paraId="6E4B4FE5" w14:textId="77777777" w:rsidR="001239F7" w:rsidRDefault="001239F7" w:rsidP="00E13856">
      <w:pPr>
        <w:pStyle w:val="odstavec2"/>
        <w:keepLines w:val="0"/>
        <w:numPr>
          <w:ilvl w:val="12"/>
          <w:numId w:val="0"/>
        </w:numPr>
        <w:tabs>
          <w:tab w:val="clear" w:pos="2041"/>
          <w:tab w:val="left" w:pos="1843"/>
        </w:tabs>
        <w:spacing w:before="0"/>
        <w:ind w:left="709"/>
        <w:rPr>
          <w:ins w:id="94" w:author="Popelková, Lenka" w:date="2022-06-27T18:05:00Z"/>
          <w:rFonts w:asciiTheme="minorHAnsi" w:hAnsiTheme="minorHAnsi"/>
          <w:i/>
          <w:color w:val="000000" w:themeColor="text1"/>
          <w:sz w:val="22"/>
          <w:szCs w:val="22"/>
          <w:u w:val="single"/>
          <w:lang w:val="cs-CZ"/>
        </w:rPr>
      </w:pPr>
    </w:p>
    <w:p w14:paraId="62220858" w14:textId="0FA5FF99" w:rsidR="00E13856" w:rsidRPr="004E1171" w:rsidRDefault="00E13856" w:rsidP="00E13856">
      <w:pPr>
        <w:pStyle w:val="odstavec2"/>
        <w:keepLines w:val="0"/>
        <w:numPr>
          <w:ilvl w:val="12"/>
          <w:numId w:val="0"/>
        </w:numPr>
        <w:tabs>
          <w:tab w:val="clear" w:pos="2041"/>
          <w:tab w:val="left" w:pos="1843"/>
        </w:tabs>
        <w:spacing w:before="0"/>
        <w:ind w:left="709"/>
        <w:rPr>
          <w:rFonts w:asciiTheme="minorHAnsi" w:hAnsiTheme="minorHAnsi"/>
          <w:i/>
          <w:color w:val="000000" w:themeColor="text1"/>
          <w:sz w:val="22"/>
          <w:szCs w:val="22"/>
          <w:u w:val="single"/>
          <w:lang w:val="cs-CZ"/>
        </w:rPr>
      </w:pPr>
      <w:r w:rsidRPr="004E1171">
        <w:rPr>
          <w:rFonts w:asciiTheme="minorHAnsi" w:hAnsiTheme="minorHAnsi"/>
          <w:i/>
          <w:color w:val="000000" w:themeColor="text1"/>
          <w:sz w:val="22"/>
          <w:szCs w:val="22"/>
          <w:u w:val="single"/>
          <w:lang w:val="cs-CZ"/>
        </w:rPr>
        <w:lastRenderedPageBreak/>
        <w:t xml:space="preserve">způsob prokázání: </w:t>
      </w:r>
    </w:p>
    <w:p w14:paraId="4EA700CB" w14:textId="1A70B3B9" w:rsidR="00E13856" w:rsidRPr="004E1171" w:rsidRDefault="00E13856" w:rsidP="00E13856">
      <w:pPr>
        <w:pStyle w:val="odstavec2"/>
        <w:keepLines w:val="0"/>
        <w:numPr>
          <w:ilvl w:val="12"/>
          <w:numId w:val="0"/>
        </w:numPr>
        <w:tabs>
          <w:tab w:val="clear" w:pos="2041"/>
          <w:tab w:val="left" w:pos="1843"/>
        </w:tabs>
        <w:spacing w:before="0"/>
        <w:ind w:left="709"/>
        <w:rPr>
          <w:rFonts w:asciiTheme="minorHAnsi" w:hAnsiTheme="minorHAnsi"/>
          <w:color w:val="000000" w:themeColor="text1"/>
          <w:sz w:val="22"/>
          <w:szCs w:val="22"/>
          <w:lang w:val="cs-CZ"/>
        </w:rPr>
      </w:pPr>
      <w:r w:rsidRPr="004E1171">
        <w:rPr>
          <w:rFonts w:asciiTheme="minorHAnsi" w:hAnsiTheme="minorHAnsi"/>
          <w:color w:val="000000" w:themeColor="text1"/>
          <w:sz w:val="22"/>
          <w:szCs w:val="22"/>
          <w:lang w:val="cs-CZ"/>
        </w:rPr>
        <w:t>Dodavatel předloží čestné prohlášení (v případě poddodavatelů – uvést konkrétní poddodavatele, kteří tuto činnost budou zajišťovat),   příloha č. 6</w:t>
      </w:r>
      <w:r w:rsidR="005D19FA">
        <w:rPr>
          <w:rFonts w:asciiTheme="minorHAnsi" w:hAnsiTheme="minorHAnsi"/>
          <w:color w:val="000000" w:themeColor="text1"/>
          <w:sz w:val="22"/>
          <w:szCs w:val="22"/>
          <w:lang w:val="cs-CZ"/>
        </w:rPr>
        <w:t>c</w:t>
      </w:r>
      <w:r w:rsidRPr="004E1171">
        <w:rPr>
          <w:rFonts w:asciiTheme="minorHAnsi" w:hAnsiTheme="minorHAnsi"/>
          <w:color w:val="000000" w:themeColor="text1"/>
          <w:sz w:val="22"/>
          <w:szCs w:val="22"/>
          <w:lang w:val="cs-CZ"/>
        </w:rPr>
        <w:t xml:space="preserve">, že disponuje, nebo bude disponovat v případě získání VZ potřebným vybavením. Před podpisem jednotlivých dílčích smluv, v rámci součinnosti, doloží vybraný dodavatel výpis z majetkové evidence popř. způsob smluvního zajištění vybavení min. po dobu plnění dané zakázky. </w:t>
      </w:r>
    </w:p>
    <w:p w14:paraId="77D64A01" w14:textId="77777777" w:rsidR="00E13856" w:rsidRDefault="00E13856" w:rsidP="00E13856">
      <w:pPr>
        <w:spacing w:after="120"/>
        <w:ind w:left="709"/>
        <w:jc w:val="both"/>
        <w:rPr>
          <w:rFonts w:cstheme="minorHAnsi"/>
        </w:rPr>
      </w:pPr>
      <w:r w:rsidRPr="004E1171">
        <w:rPr>
          <w:rFonts w:cstheme="minorHAnsi"/>
        </w:rPr>
        <w:t>Zadavatel nevyžaduje podepsaný formulář do žádosti.</w:t>
      </w:r>
      <w:r w:rsidRPr="001318BF">
        <w:rPr>
          <w:rFonts w:cstheme="minorHAnsi"/>
        </w:rPr>
        <w:t xml:space="preserve"> </w:t>
      </w:r>
    </w:p>
    <w:p w14:paraId="3FA36C9F" w14:textId="77777777" w:rsidR="0020618E" w:rsidRPr="00683992" w:rsidRDefault="0020618E" w:rsidP="0020618E">
      <w:pPr>
        <w:pStyle w:val="odstavec"/>
      </w:pPr>
      <w:r w:rsidRPr="00683992">
        <w:t>Doba platnosti předložených údajů a jejich aktualizace</w:t>
      </w:r>
    </w:p>
    <w:p w14:paraId="7B8AE7B9" w14:textId="05CD415A" w:rsidR="0020618E" w:rsidRDefault="0020618E" w:rsidP="0020618E">
      <w:pPr>
        <w:pStyle w:val="Odstavecseseznamem"/>
        <w:spacing w:before="120" w:after="120"/>
        <w:contextualSpacing w:val="0"/>
        <w:jc w:val="both"/>
        <w:rPr>
          <w:bCs/>
        </w:rPr>
      </w:pPr>
      <w:r w:rsidRPr="00683992">
        <w:rPr>
          <w:bCs/>
        </w:rPr>
        <w:t>Zadavatel pro předmětnou kategorii užívá ustanovení z aktuální verze Obecné části.</w:t>
      </w:r>
    </w:p>
    <w:p w14:paraId="1A6A5127" w14:textId="56982810" w:rsidR="00E4086F" w:rsidRDefault="0020618E" w:rsidP="00EC0AAE">
      <w:pPr>
        <w:rPr>
          <w:rFonts w:cstheme="minorHAnsi"/>
        </w:rPr>
      </w:pPr>
      <w:bookmarkStart w:id="95" w:name="_Toc11834522"/>
      <w:bookmarkStart w:id="96" w:name="_Toc15287829"/>
      <w:bookmarkEnd w:id="48"/>
      <w:bookmarkEnd w:id="49"/>
      <w:r>
        <w:rPr>
          <w:rFonts w:cstheme="minorHAnsi"/>
        </w:rPr>
        <w:t xml:space="preserve"> </w:t>
      </w:r>
      <w:r w:rsidR="00E4086F">
        <w:rPr>
          <w:rFonts w:cstheme="minorHAnsi"/>
        </w:rPr>
        <w:t>Přílohy</w:t>
      </w:r>
      <w:bookmarkEnd w:id="95"/>
      <w:bookmarkEnd w:id="96"/>
    </w:p>
    <w:p w14:paraId="3C6B58D8" w14:textId="77777777" w:rsidR="00305CD9" w:rsidRPr="003501AA" w:rsidRDefault="00305CD9" w:rsidP="00305CD9">
      <w:pPr>
        <w:pStyle w:val="Odstavecseseznamem"/>
        <w:numPr>
          <w:ilvl w:val="0"/>
          <w:numId w:val="14"/>
        </w:numPr>
        <w:jc w:val="both"/>
      </w:pPr>
      <w:r w:rsidRPr="00C41246">
        <w:t>Priloha_1_SK_Krycí list</w:t>
      </w:r>
    </w:p>
    <w:p w14:paraId="7D3C22D1" w14:textId="77777777" w:rsidR="00305CD9" w:rsidRDefault="00305CD9" w:rsidP="00305CD9">
      <w:pPr>
        <w:pStyle w:val="Odstavecseseznamem"/>
        <w:numPr>
          <w:ilvl w:val="0"/>
          <w:numId w:val="14"/>
        </w:numPr>
        <w:jc w:val="both"/>
      </w:pPr>
      <w:r w:rsidRPr="00C41246">
        <w:t>Priloha_2_SK_ČP o základní způsobilosti</w:t>
      </w:r>
      <w:r w:rsidRPr="00C41246" w:rsidDel="00C41246">
        <w:t xml:space="preserve"> </w:t>
      </w:r>
    </w:p>
    <w:p w14:paraId="0710AFA7" w14:textId="5744C6DB" w:rsidR="00305CD9" w:rsidRDefault="00305CD9" w:rsidP="00305CD9">
      <w:pPr>
        <w:pStyle w:val="Odstavecseseznamem"/>
        <w:numPr>
          <w:ilvl w:val="0"/>
          <w:numId w:val="14"/>
        </w:numPr>
        <w:jc w:val="both"/>
      </w:pPr>
      <w:r w:rsidRPr="003501AA">
        <w:t>P</w:t>
      </w:r>
      <w:r>
        <w:t>ri</w:t>
      </w:r>
      <w:r w:rsidRPr="003501AA">
        <w:t>loha</w:t>
      </w:r>
      <w:r>
        <w:t>_3_SK_</w:t>
      </w:r>
      <w:r w:rsidRPr="00D357E9">
        <w:t>ČP o pojištění</w:t>
      </w:r>
      <w:r w:rsidR="002D58CD">
        <w:t>_5_11_2021</w:t>
      </w:r>
    </w:p>
    <w:p w14:paraId="262F59BC" w14:textId="0A021FC6" w:rsidR="00305CD9" w:rsidRPr="004C1EFD" w:rsidRDefault="00305CD9" w:rsidP="00305CD9">
      <w:pPr>
        <w:pStyle w:val="Odstavecseseznamem"/>
        <w:numPr>
          <w:ilvl w:val="0"/>
          <w:numId w:val="14"/>
        </w:numPr>
        <w:jc w:val="both"/>
      </w:pPr>
      <w:bookmarkStart w:id="97" w:name="_Hlk20138238"/>
      <w:r w:rsidRPr="004C1EFD">
        <w:t>P</w:t>
      </w:r>
      <w:r>
        <w:t>ri</w:t>
      </w:r>
      <w:r w:rsidRPr="004C1EFD">
        <w:t>loha</w:t>
      </w:r>
      <w:r>
        <w:t>_</w:t>
      </w:r>
      <w:r w:rsidR="00D7377E">
        <w:t>4c</w:t>
      </w:r>
      <w:r>
        <w:t>_SK_</w:t>
      </w:r>
      <w:r w:rsidRPr="004C1EFD">
        <w:t xml:space="preserve">Seznam významných zakázek </w:t>
      </w:r>
      <w:bookmarkEnd w:id="97"/>
      <w:r w:rsidR="00083D6C">
        <w:t>– rekonstrukce rozvoden</w:t>
      </w:r>
      <w:r w:rsidR="002C0276">
        <w:t>_1_4_2022</w:t>
      </w:r>
    </w:p>
    <w:p w14:paraId="01924064" w14:textId="104BC3DB" w:rsidR="00305CD9" w:rsidRPr="004C1EFD" w:rsidRDefault="00305CD9" w:rsidP="00305CD9">
      <w:pPr>
        <w:pStyle w:val="Odstavecseseznamem"/>
        <w:numPr>
          <w:ilvl w:val="0"/>
          <w:numId w:val="14"/>
        </w:numPr>
        <w:jc w:val="both"/>
      </w:pPr>
      <w:r w:rsidRPr="004C1EFD">
        <w:t>Příloha_</w:t>
      </w:r>
      <w:r w:rsidR="00D7377E" w:rsidRPr="004C1EFD">
        <w:t>5</w:t>
      </w:r>
      <w:r w:rsidR="00D7377E">
        <w:t>c</w:t>
      </w:r>
      <w:r w:rsidRPr="004C1EFD">
        <w:t>_SK_Seznam techniků</w:t>
      </w:r>
      <w:r w:rsidR="00083D6C">
        <w:t xml:space="preserve"> – rekonstrukce rozvoden</w:t>
      </w:r>
      <w:r w:rsidR="002C0276">
        <w:t>_</w:t>
      </w:r>
      <w:ins w:id="98" w:author="Popelková, Lenka" w:date="2022-06-27T17:59:00Z">
        <w:r w:rsidR="00F54F4A">
          <w:t>28</w:t>
        </w:r>
      </w:ins>
      <w:del w:id="99" w:author="Popelková, Lenka" w:date="2022-06-27T17:59:00Z">
        <w:r w:rsidR="002C0276" w:rsidDel="00F54F4A">
          <w:delText>1</w:delText>
        </w:r>
      </w:del>
      <w:r w:rsidR="002C0276">
        <w:t>_</w:t>
      </w:r>
      <w:ins w:id="100" w:author="Popelková, Lenka" w:date="2022-06-27T17:59:00Z">
        <w:r w:rsidR="00F54F4A">
          <w:t>6</w:t>
        </w:r>
      </w:ins>
      <w:del w:id="101" w:author="Popelková, Lenka" w:date="2022-06-27T17:59:00Z">
        <w:r w:rsidR="002C0276" w:rsidDel="00F54F4A">
          <w:delText>4</w:delText>
        </w:r>
      </w:del>
      <w:r w:rsidR="002C0276">
        <w:t>_2022</w:t>
      </w:r>
    </w:p>
    <w:p w14:paraId="6157BF2A" w14:textId="77777777" w:rsidR="00F54F4A" w:rsidRDefault="00305CD9" w:rsidP="00495E26">
      <w:pPr>
        <w:pStyle w:val="Odstavecseseznamem"/>
        <w:numPr>
          <w:ilvl w:val="0"/>
          <w:numId w:val="14"/>
        </w:numPr>
        <w:jc w:val="both"/>
      </w:pPr>
      <w:r w:rsidRPr="004C1EFD">
        <w:t>Priloha_</w:t>
      </w:r>
      <w:r w:rsidR="00D7377E" w:rsidRPr="004C1EFD">
        <w:t>6</w:t>
      </w:r>
      <w:r w:rsidR="00D7377E">
        <w:t>c</w:t>
      </w:r>
      <w:r w:rsidRPr="004C1EFD">
        <w:t>_SK_Technické vybavení</w:t>
      </w:r>
      <w:r w:rsidR="00083D6C">
        <w:t xml:space="preserve"> – rekonstrukce rozvoden</w:t>
      </w:r>
      <w:r w:rsidR="002C0276">
        <w:t>_1_4_2022</w:t>
      </w:r>
    </w:p>
    <w:p w14:paraId="292E6592" w14:textId="0FE50E06" w:rsidR="008E32B3" w:rsidRDefault="008E32B3" w:rsidP="00495E26">
      <w:pPr>
        <w:pStyle w:val="Odstavecseseznamem"/>
        <w:numPr>
          <w:ilvl w:val="0"/>
          <w:numId w:val="14"/>
        </w:numPr>
        <w:jc w:val="both"/>
      </w:pPr>
      <w:r w:rsidRPr="004C1EFD">
        <w:t>Priloha_</w:t>
      </w:r>
      <w:r w:rsidR="00512776">
        <w:t>7</w:t>
      </w:r>
      <w:r w:rsidRPr="004C1EFD">
        <w:t>_SK_</w:t>
      </w:r>
      <w:r w:rsidRPr="008E32B3">
        <w:t>ČP spol. žádosti více dodavatelů</w:t>
      </w:r>
      <w:r w:rsidR="002C0276">
        <w:t>_1_4_2022</w:t>
      </w:r>
    </w:p>
    <w:p w14:paraId="5DA98E5C" w14:textId="0C9B6063" w:rsidR="00305CD9" w:rsidRPr="004C1EFD" w:rsidRDefault="008E32B3" w:rsidP="00D95F00">
      <w:pPr>
        <w:pStyle w:val="Odstavecseseznamem"/>
        <w:numPr>
          <w:ilvl w:val="0"/>
          <w:numId w:val="14"/>
        </w:numPr>
        <w:jc w:val="both"/>
      </w:pPr>
      <w:r w:rsidRPr="004C1EFD">
        <w:t>Priloha_</w:t>
      </w:r>
      <w:r w:rsidR="00512776">
        <w:t>8</w:t>
      </w:r>
      <w:r w:rsidRPr="004C1EFD">
        <w:t>_SK_Přehled požadovaných dokumentů</w:t>
      </w:r>
      <w:r w:rsidRPr="004C1EFD" w:rsidDel="0091179D">
        <w:t xml:space="preserve"> </w:t>
      </w:r>
    </w:p>
    <w:p w14:paraId="0E7F6478" w14:textId="77777777" w:rsidR="007F3285" w:rsidRDefault="007F3285" w:rsidP="00062EC5">
      <w:pPr>
        <w:pStyle w:val="Odstavecseseznamem"/>
        <w:jc w:val="both"/>
      </w:pPr>
    </w:p>
    <w:sectPr w:rsidR="007F3285">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4D2D2F" w14:textId="77777777" w:rsidR="00E25D3A" w:rsidRDefault="00E25D3A" w:rsidP="000A1621">
      <w:pPr>
        <w:spacing w:after="0" w:line="240" w:lineRule="auto"/>
      </w:pPr>
      <w:r>
        <w:separator/>
      </w:r>
    </w:p>
  </w:endnote>
  <w:endnote w:type="continuationSeparator" w:id="0">
    <w:p w14:paraId="137164E3" w14:textId="77777777" w:rsidR="00E25D3A" w:rsidRDefault="00E25D3A" w:rsidP="000A16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D6290" w14:textId="2F6E20EF" w:rsidR="003D6DD0" w:rsidRPr="00600C17" w:rsidRDefault="003D6DD0" w:rsidP="00600C17">
    <w:pPr>
      <w:pStyle w:val="Zpat"/>
      <w:jc w:val="right"/>
      <w:rPr>
        <w:b/>
        <w:sz w:val="20"/>
        <w:szCs w:val="20"/>
      </w:rPr>
    </w:pPr>
    <w:r w:rsidRPr="00600C17">
      <w:rPr>
        <w:b/>
        <w:sz w:val="20"/>
        <w:szCs w:val="20"/>
      </w:rPr>
      <w:t xml:space="preserve">Systém kvalifikace společnosti </w:t>
    </w:r>
    <w:r>
      <w:rPr>
        <w:b/>
        <w:sz w:val="20"/>
        <w:szCs w:val="20"/>
      </w:rPr>
      <w:t>EG.D, a.s.</w:t>
    </w:r>
    <w:r w:rsidRPr="00600C17">
      <w:rPr>
        <w:b/>
        <w:sz w:val="20"/>
        <w:szCs w:val="20"/>
      </w:rPr>
      <w:t xml:space="preserve"> „</w:t>
    </w:r>
    <w:bookmarkStart w:id="102" w:name="_Hlk22298518"/>
    <w:r w:rsidR="00D05467">
      <w:rPr>
        <w:b/>
        <w:sz w:val="20"/>
        <w:szCs w:val="20"/>
      </w:rPr>
      <w:t xml:space="preserve">Systém kvalifikace - </w:t>
    </w:r>
    <w:r>
      <w:rPr>
        <w:b/>
        <w:sz w:val="20"/>
        <w:szCs w:val="20"/>
      </w:rPr>
      <w:t>Výměna vedení a rekonstrukce rozvoden</w:t>
    </w:r>
    <w:bookmarkEnd w:id="102"/>
    <w:r w:rsidRPr="00600C17">
      <w:rPr>
        <w:b/>
        <w:sz w:val="20"/>
        <w:szCs w:val="20"/>
      </w:rPr>
      <w:t>“</w:t>
    </w:r>
    <w:r>
      <w:rPr>
        <w:b/>
        <w:sz w:val="20"/>
        <w:szCs w:val="20"/>
      </w:rPr>
      <w:t xml:space="preserve">, platné </w:t>
    </w:r>
    <w:r w:rsidRPr="00CA25F1">
      <w:rPr>
        <w:b/>
        <w:sz w:val="20"/>
        <w:szCs w:val="20"/>
      </w:rPr>
      <w:t>k </w:t>
    </w:r>
    <w:ins w:id="103" w:author="Popelková, Lenka" w:date="2022-06-27T17:55:00Z">
      <w:r w:rsidR="00F54F4A">
        <w:rPr>
          <w:b/>
          <w:sz w:val="20"/>
          <w:szCs w:val="20"/>
        </w:rPr>
        <w:t>28</w:t>
      </w:r>
    </w:ins>
    <w:del w:id="104" w:author="Popelková, Lenka" w:date="2022-06-27T17:55:00Z">
      <w:r w:rsidR="00F62B68" w:rsidRPr="00CA25F1" w:rsidDel="00F54F4A">
        <w:rPr>
          <w:b/>
          <w:sz w:val="20"/>
          <w:szCs w:val="20"/>
        </w:rPr>
        <w:delText>1</w:delText>
      </w:r>
    </w:del>
    <w:r w:rsidRPr="00CA25F1">
      <w:rPr>
        <w:b/>
        <w:sz w:val="20"/>
        <w:szCs w:val="20"/>
      </w:rPr>
      <w:t xml:space="preserve">. </w:t>
    </w:r>
    <w:ins w:id="105" w:author="Popelková, Lenka" w:date="2022-06-27T17:55:00Z">
      <w:r w:rsidR="00F54F4A">
        <w:rPr>
          <w:b/>
          <w:sz w:val="20"/>
          <w:szCs w:val="20"/>
        </w:rPr>
        <w:t>6</w:t>
      </w:r>
    </w:ins>
    <w:del w:id="106" w:author="Popelková, Lenka" w:date="2022-06-27T17:55:00Z">
      <w:r w:rsidR="001E3A19" w:rsidRPr="00CA25F1" w:rsidDel="00F54F4A">
        <w:rPr>
          <w:b/>
          <w:sz w:val="20"/>
          <w:szCs w:val="20"/>
        </w:rPr>
        <w:delText>4</w:delText>
      </w:r>
    </w:del>
    <w:r w:rsidRPr="00CA25F1">
      <w:rPr>
        <w:b/>
        <w:sz w:val="20"/>
        <w:szCs w:val="20"/>
      </w:rPr>
      <w:t>.</w:t>
    </w:r>
    <w:r w:rsidR="001E3A19" w:rsidRPr="00CA25F1">
      <w:rPr>
        <w:b/>
        <w:sz w:val="20"/>
        <w:szCs w:val="20"/>
      </w:rPr>
      <w:t xml:space="preserve"> </w:t>
    </w:r>
    <w:r w:rsidRPr="00CA25F1">
      <w:rPr>
        <w:b/>
        <w:sz w:val="20"/>
        <w:szCs w:val="20"/>
      </w:rPr>
      <w:t>2022</w:t>
    </w:r>
    <w:r w:rsidRPr="00600C17">
      <w:rPr>
        <w:b/>
        <w:sz w:val="20"/>
        <w:szCs w:val="20"/>
      </w:rPr>
      <w:t xml:space="preserve"> </w:t>
    </w:r>
  </w:p>
  <w:sdt>
    <w:sdtPr>
      <w:rPr>
        <w:sz w:val="20"/>
        <w:szCs w:val="20"/>
      </w:rPr>
      <w:id w:val="-178114914"/>
      <w:docPartObj>
        <w:docPartGallery w:val="Page Numbers (Bottom of Page)"/>
        <w:docPartUnique/>
      </w:docPartObj>
    </w:sdtPr>
    <w:sdtEndPr/>
    <w:sdtContent>
      <w:p w14:paraId="0D380DFB" w14:textId="31A84C1D" w:rsidR="003D6DD0" w:rsidRPr="00600C17" w:rsidRDefault="003D6DD0">
        <w:pPr>
          <w:pStyle w:val="Zpat"/>
          <w:rPr>
            <w:sz w:val="20"/>
            <w:szCs w:val="20"/>
          </w:rPr>
        </w:pPr>
        <w:r w:rsidRPr="00600C17">
          <w:rPr>
            <w:noProof/>
            <w:sz w:val="20"/>
            <w:szCs w:val="20"/>
          </w:rPr>
          <mc:AlternateContent>
            <mc:Choice Requires="wps">
              <w:drawing>
                <wp:anchor distT="0" distB="0" distL="114300" distR="114300" simplePos="0" relativeHeight="251659264" behindDoc="0" locked="0" layoutInCell="1" allowOverlap="1" wp14:anchorId="3C084FFE" wp14:editId="5B57F4E9">
                  <wp:simplePos x="0" y="0"/>
                  <wp:positionH relativeFrom="leftMargin">
                    <wp:align>center</wp:align>
                  </wp:positionH>
                  <wp:positionV relativeFrom="bottomMargin">
                    <wp:align>center</wp:align>
                  </wp:positionV>
                  <wp:extent cx="565785" cy="191770"/>
                  <wp:effectExtent l="0" t="0" r="0" b="0"/>
                  <wp:wrapNone/>
                  <wp:docPr id="2" name="Obdélní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25F19B77" w14:textId="77777777" w:rsidR="003D6DD0" w:rsidRDefault="003D6DD0">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Pr>
                                  <w:color w:val="ED7D31" w:themeColor="accent2"/>
                                </w:rPr>
                                <w:t>2</w:t>
                              </w:r>
                              <w:r>
                                <w:rPr>
                                  <w:color w:val="ED7D31"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3C084FFE" id="Obdélník 2" o:spid="_x0000_s1026"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lef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" filled="f" fillcolor="#c0504d" stroked="f" strokecolor="#5c83b4" strokeweight="2.25pt">
                  <v:textbox inset=",0,,0">
                    <w:txbxContent>
                      <w:p w14:paraId="25F19B77" w14:textId="77777777" w:rsidR="003D6DD0" w:rsidRDefault="003D6DD0">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Pr>
                            <w:color w:val="ED7D31" w:themeColor="accent2"/>
                          </w:rPr>
                          <w:t>2</w:t>
                        </w:r>
                        <w:r>
                          <w:rPr>
                            <w:color w:val="ED7D31" w:themeColor="accent2"/>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F17625" w14:textId="77777777" w:rsidR="00E25D3A" w:rsidRDefault="00E25D3A" w:rsidP="000A1621">
      <w:pPr>
        <w:spacing w:after="0" w:line="240" w:lineRule="auto"/>
      </w:pPr>
      <w:r>
        <w:separator/>
      </w:r>
    </w:p>
  </w:footnote>
  <w:footnote w:type="continuationSeparator" w:id="0">
    <w:p w14:paraId="61C3067C" w14:textId="77777777" w:rsidR="00E25D3A" w:rsidRDefault="00E25D3A" w:rsidP="000A16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91ECC"/>
    <w:multiLevelType w:val="hybridMultilevel"/>
    <w:tmpl w:val="4B9AA572"/>
    <w:lvl w:ilvl="0" w:tplc="50EA9C80">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 w15:restartNumberingAfterBreak="0">
    <w:nsid w:val="08F42E58"/>
    <w:multiLevelType w:val="hybridMultilevel"/>
    <w:tmpl w:val="342CEA0E"/>
    <w:lvl w:ilvl="0" w:tplc="3A22857A">
      <w:start w:val="1"/>
      <w:numFmt w:val="lowerRoman"/>
      <w:lvlText w:val="%1."/>
      <w:lvlJc w:val="left"/>
      <w:pPr>
        <w:ind w:left="1401" w:hanging="720"/>
      </w:pPr>
      <w:rPr>
        <w:rFonts w:hint="default"/>
      </w:rPr>
    </w:lvl>
    <w:lvl w:ilvl="1" w:tplc="04050019" w:tentative="1">
      <w:start w:val="1"/>
      <w:numFmt w:val="lowerLetter"/>
      <w:lvlText w:val="%2."/>
      <w:lvlJc w:val="left"/>
      <w:pPr>
        <w:ind w:left="1761" w:hanging="360"/>
      </w:pPr>
    </w:lvl>
    <w:lvl w:ilvl="2" w:tplc="0405001B" w:tentative="1">
      <w:start w:val="1"/>
      <w:numFmt w:val="lowerRoman"/>
      <w:lvlText w:val="%3."/>
      <w:lvlJc w:val="right"/>
      <w:pPr>
        <w:ind w:left="2481" w:hanging="180"/>
      </w:pPr>
    </w:lvl>
    <w:lvl w:ilvl="3" w:tplc="0405000F" w:tentative="1">
      <w:start w:val="1"/>
      <w:numFmt w:val="decimal"/>
      <w:lvlText w:val="%4."/>
      <w:lvlJc w:val="left"/>
      <w:pPr>
        <w:ind w:left="3201" w:hanging="360"/>
      </w:pPr>
    </w:lvl>
    <w:lvl w:ilvl="4" w:tplc="04050019" w:tentative="1">
      <w:start w:val="1"/>
      <w:numFmt w:val="lowerLetter"/>
      <w:lvlText w:val="%5."/>
      <w:lvlJc w:val="left"/>
      <w:pPr>
        <w:ind w:left="3921" w:hanging="360"/>
      </w:pPr>
    </w:lvl>
    <w:lvl w:ilvl="5" w:tplc="0405001B" w:tentative="1">
      <w:start w:val="1"/>
      <w:numFmt w:val="lowerRoman"/>
      <w:lvlText w:val="%6."/>
      <w:lvlJc w:val="right"/>
      <w:pPr>
        <w:ind w:left="4641" w:hanging="180"/>
      </w:pPr>
    </w:lvl>
    <w:lvl w:ilvl="6" w:tplc="0405000F" w:tentative="1">
      <w:start w:val="1"/>
      <w:numFmt w:val="decimal"/>
      <w:lvlText w:val="%7."/>
      <w:lvlJc w:val="left"/>
      <w:pPr>
        <w:ind w:left="5361" w:hanging="360"/>
      </w:pPr>
    </w:lvl>
    <w:lvl w:ilvl="7" w:tplc="04050019" w:tentative="1">
      <w:start w:val="1"/>
      <w:numFmt w:val="lowerLetter"/>
      <w:lvlText w:val="%8."/>
      <w:lvlJc w:val="left"/>
      <w:pPr>
        <w:ind w:left="6081" w:hanging="360"/>
      </w:pPr>
    </w:lvl>
    <w:lvl w:ilvl="8" w:tplc="0405001B" w:tentative="1">
      <w:start w:val="1"/>
      <w:numFmt w:val="lowerRoman"/>
      <w:lvlText w:val="%9."/>
      <w:lvlJc w:val="right"/>
      <w:pPr>
        <w:ind w:left="6801" w:hanging="180"/>
      </w:pPr>
    </w:lvl>
  </w:abstractNum>
  <w:abstractNum w:abstractNumId="2" w15:restartNumberingAfterBreak="0">
    <w:nsid w:val="0D180F62"/>
    <w:multiLevelType w:val="hybridMultilevel"/>
    <w:tmpl w:val="901279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40B30E2"/>
    <w:multiLevelType w:val="multilevel"/>
    <w:tmpl w:val="3B7ED13C"/>
    <w:lvl w:ilvl="0">
      <w:start w:val="2"/>
      <w:numFmt w:val="decimal"/>
      <w:lvlText w:val="%1."/>
      <w:lvlJc w:val="left"/>
      <w:pPr>
        <w:ind w:left="360" w:hanging="360"/>
      </w:pPr>
      <w:rPr>
        <w:rFonts w:hint="default"/>
      </w:rPr>
    </w:lvl>
    <w:lvl w:ilvl="1">
      <w:start w:val="1"/>
      <w:numFmt w:val="decimal"/>
      <w:lvlRestart w:val="0"/>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4F9499A"/>
    <w:multiLevelType w:val="hybridMultilevel"/>
    <w:tmpl w:val="C4B25A2C"/>
    <w:lvl w:ilvl="0" w:tplc="7610CE5C">
      <w:start w:val="1"/>
      <w:numFmt w:val="lowerRoman"/>
      <w:lvlText w:val="%1."/>
      <w:lvlJc w:val="right"/>
      <w:pPr>
        <w:ind w:left="14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EA5C07"/>
    <w:multiLevelType w:val="hybridMultilevel"/>
    <w:tmpl w:val="342CEA0E"/>
    <w:lvl w:ilvl="0" w:tplc="3A22857A">
      <w:start w:val="1"/>
      <w:numFmt w:val="lowerRoman"/>
      <w:lvlText w:val="%1."/>
      <w:lvlJc w:val="left"/>
      <w:pPr>
        <w:ind w:left="1401" w:hanging="720"/>
      </w:pPr>
      <w:rPr>
        <w:rFonts w:hint="default"/>
      </w:rPr>
    </w:lvl>
    <w:lvl w:ilvl="1" w:tplc="04050019" w:tentative="1">
      <w:start w:val="1"/>
      <w:numFmt w:val="lowerLetter"/>
      <w:lvlText w:val="%2."/>
      <w:lvlJc w:val="left"/>
      <w:pPr>
        <w:ind w:left="1761" w:hanging="360"/>
      </w:pPr>
    </w:lvl>
    <w:lvl w:ilvl="2" w:tplc="0405001B" w:tentative="1">
      <w:start w:val="1"/>
      <w:numFmt w:val="lowerRoman"/>
      <w:lvlText w:val="%3."/>
      <w:lvlJc w:val="right"/>
      <w:pPr>
        <w:ind w:left="2481" w:hanging="180"/>
      </w:pPr>
    </w:lvl>
    <w:lvl w:ilvl="3" w:tplc="0405000F" w:tentative="1">
      <w:start w:val="1"/>
      <w:numFmt w:val="decimal"/>
      <w:lvlText w:val="%4."/>
      <w:lvlJc w:val="left"/>
      <w:pPr>
        <w:ind w:left="3201" w:hanging="360"/>
      </w:pPr>
    </w:lvl>
    <w:lvl w:ilvl="4" w:tplc="04050019" w:tentative="1">
      <w:start w:val="1"/>
      <w:numFmt w:val="lowerLetter"/>
      <w:lvlText w:val="%5."/>
      <w:lvlJc w:val="left"/>
      <w:pPr>
        <w:ind w:left="3921" w:hanging="360"/>
      </w:pPr>
    </w:lvl>
    <w:lvl w:ilvl="5" w:tplc="0405001B" w:tentative="1">
      <w:start w:val="1"/>
      <w:numFmt w:val="lowerRoman"/>
      <w:lvlText w:val="%6."/>
      <w:lvlJc w:val="right"/>
      <w:pPr>
        <w:ind w:left="4641" w:hanging="180"/>
      </w:pPr>
    </w:lvl>
    <w:lvl w:ilvl="6" w:tplc="0405000F" w:tentative="1">
      <w:start w:val="1"/>
      <w:numFmt w:val="decimal"/>
      <w:lvlText w:val="%7."/>
      <w:lvlJc w:val="left"/>
      <w:pPr>
        <w:ind w:left="5361" w:hanging="360"/>
      </w:pPr>
    </w:lvl>
    <w:lvl w:ilvl="7" w:tplc="04050019" w:tentative="1">
      <w:start w:val="1"/>
      <w:numFmt w:val="lowerLetter"/>
      <w:lvlText w:val="%8."/>
      <w:lvlJc w:val="left"/>
      <w:pPr>
        <w:ind w:left="6081" w:hanging="360"/>
      </w:pPr>
    </w:lvl>
    <w:lvl w:ilvl="8" w:tplc="0405001B" w:tentative="1">
      <w:start w:val="1"/>
      <w:numFmt w:val="lowerRoman"/>
      <w:lvlText w:val="%9."/>
      <w:lvlJc w:val="right"/>
      <w:pPr>
        <w:ind w:left="6801" w:hanging="180"/>
      </w:pPr>
    </w:lvl>
  </w:abstractNum>
  <w:abstractNum w:abstractNumId="6" w15:restartNumberingAfterBreak="0">
    <w:nsid w:val="1A0F7A57"/>
    <w:multiLevelType w:val="hybridMultilevel"/>
    <w:tmpl w:val="FCE8F6F0"/>
    <w:lvl w:ilvl="0" w:tplc="0B4818FC">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1D5A341F"/>
    <w:multiLevelType w:val="hybridMultilevel"/>
    <w:tmpl w:val="F8685824"/>
    <w:lvl w:ilvl="0" w:tplc="0405001B">
      <w:start w:val="1"/>
      <w:numFmt w:val="lowerRoman"/>
      <w:lvlText w:val="%1."/>
      <w:lvlJc w:val="righ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8" w15:restartNumberingAfterBreak="0">
    <w:nsid w:val="24BD160E"/>
    <w:multiLevelType w:val="hybridMultilevel"/>
    <w:tmpl w:val="42A2C994"/>
    <w:lvl w:ilvl="0" w:tplc="F37451B0">
      <w:start w:val="1"/>
      <w:numFmt w:val="upperRoman"/>
      <w:pStyle w:val="Nadpis1"/>
      <w:lvlText w:val="%1."/>
      <w:lvlJc w:val="left"/>
      <w:pPr>
        <w:ind w:left="3903" w:hanging="360"/>
      </w:pPr>
      <w:rPr>
        <w:rFonts w:asciiTheme="minorHAnsi" w:hAnsiTheme="minorHAnsi" w:cstheme="minorHAnsi" w:hint="default"/>
        <w:b/>
        <w:i w:val="0"/>
        <w:sz w:val="3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A56A7C"/>
    <w:multiLevelType w:val="multilevel"/>
    <w:tmpl w:val="5C3CD0C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5"/>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9B4248A"/>
    <w:multiLevelType w:val="hybridMultilevel"/>
    <w:tmpl w:val="342CEA0E"/>
    <w:lvl w:ilvl="0" w:tplc="3A22857A">
      <w:start w:val="1"/>
      <w:numFmt w:val="lowerRoman"/>
      <w:lvlText w:val="%1."/>
      <w:lvlJc w:val="left"/>
      <w:pPr>
        <w:ind w:left="1401" w:hanging="720"/>
      </w:pPr>
      <w:rPr>
        <w:rFonts w:hint="default"/>
      </w:rPr>
    </w:lvl>
    <w:lvl w:ilvl="1" w:tplc="04050019" w:tentative="1">
      <w:start w:val="1"/>
      <w:numFmt w:val="lowerLetter"/>
      <w:lvlText w:val="%2."/>
      <w:lvlJc w:val="left"/>
      <w:pPr>
        <w:ind w:left="1761" w:hanging="360"/>
      </w:pPr>
    </w:lvl>
    <w:lvl w:ilvl="2" w:tplc="0405001B" w:tentative="1">
      <w:start w:val="1"/>
      <w:numFmt w:val="lowerRoman"/>
      <w:lvlText w:val="%3."/>
      <w:lvlJc w:val="right"/>
      <w:pPr>
        <w:ind w:left="2481" w:hanging="180"/>
      </w:pPr>
    </w:lvl>
    <w:lvl w:ilvl="3" w:tplc="0405000F" w:tentative="1">
      <w:start w:val="1"/>
      <w:numFmt w:val="decimal"/>
      <w:lvlText w:val="%4."/>
      <w:lvlJc w:val="left"/>
      <w:pPr>
        <w:ind w:left="3201" w:hanging="360"/>
      </w:pPr>
    </w:lvl>
    <w:lvl w:ilvl="4" w:tplc="04050019" w:tentative="1">
      <w:start w:val="1"/>
      <w:numFmt w:val="lowerLetter"/>
      <w:lvlText w:val="%5."/>
      <w:lvlJc w:val="left"/>
      <w:pPr>
        <w:ind w:left="3921" w:hanging="360"/>
      </w:pPr>
    </w:lvl>
    <w:lvl w:ilvl="5" w:tplc="0405001B" w:tentative="1">
      <w:start w:val="1"/>
      <w:numFmt w:val="lowerRoman"/>
      <w:lvlText w:val="%6."/>
      <w:lvlJc w:val="right"/>
      <w:pPr>
        <w:ind w:left="4641" w:hanging="180"/>
      </w:pPr>
    </w:lvl>
    <w:lvl w:ilvl="6" w:tplc="0405000F" w:tentative="1">
      <w:start w:val="1"/>
      <w:numFmt w:val="decimal"/>
      <w:lvlText w:val="%7."/>
      <w:lvlJc w:val="left"/>
      <w:pPr>
        <w:ind w:left="5361" w:hanging="360"/>
      </w:pPr>
    </w:lvl>
    <w:lvl w:ilvl="7" w:tplc="04050019" w:tentative="1">
      <w:start w:val="1"/>
      <w:numFmt w:val="lowerLetter"/>
      <w:lvlText w:val="%8."/>
      <w:lvlJc w:val="left"/>
      <w:pPr>
        <w:ind w:left="6081" w:hanging="360"/>
      </w:pPr>
    </w:lvl>
    <w:lvl w:ilvl="8" w:tplc="0405001B" w:tentative="1">
      <w:start w:val="1"/>
      <w:numFmt w:val="lowerRoman"/>
      <w:lvlText w:val="%9."/>
      <w:lvlJc w:val="right"/>
      <w:pPr>
        <w:ind w:left="6801" w:hanging="180"/>
      </w:pPr>
    </w:lvl>
  </w:abstractNum>
  <w:abstractNum w:abstractNumId="11" w15:restartNumberingAfterBreak="0">
    <w:nsid w:val="30417D56"/>
    <w:multiLevelType w:val="hybridMultilevel"/>
    <w:tmpl w:val="84F654C2"/>
    <w:lvl w:ilvl="0" w:tplc="04050017">
      <w:start w:val="1"/>
      <w:numFmt w:val="lowerLetter"/>
      <w:lvlText w:val="%1)"/>
      <w:lvlJc w:val="left"/>
      <w:pPr>
        <w:ind w:left="720" w:hanging="360"/>
      </w:pPr>
      <w:rPr>
        <w:rFonts w:hint="default"/>
      </w:rPr>
    </w:lvl>
    <w:lvl w:ilvl="1" w:tplc="A670B33C">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2D72BDA"/>
    <w:multiLevelType w:val="hybridMultilevel"/>
    <w:tmpl w:val="1B10B7C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3" w15:restartNumberingAfterBreak="0">
    <w:nsid w:val="37932FA5"/>
    <w:multiLevelType w:val="hybridMultilevel"/>
    <w:tmpl w:val="021417B4"/>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15:restartNumberingAfterBreak="0">
    <w:nsid w:val="37DB1090"/>
    <w:multiLevelType w:val="hybridMultilevel"/>
    <w:tmpl w:val="16843EA0"/>
    <w:lvl w:ilvl="0" w:tplc="14FA0976">
      <w:start w:val="1"/>
      <w:numFmt w:val="lowerRoman"/>
      <w:lvlText w:val="%1."/>
      <w:lvlJc w:val="right"/>
      <w:pPr>
        <w:ind w:left="14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7DE0A04"/>
    <w:multiLevelType w:val="hybridMultilevel"/>
    <w:tmpl w:val="929037BA"/>
    <w:lvl w:ilvl="0" w:tplc="FBFA4028">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6" w15:restartNumberingAfterBreak="0">
    <w:nsid w:val="3BD22120"/>
    <w:multiLevelType w:val="hybridMultilevel"/>
    <w:tmpl w:val="1952D428"/>
    <w:lvl w:ilvl="0" w:tplc="0405000B">
      <w:start w:val="1"/>
      <w:numFmt w:val="bullet"/>
      <w:lvlText w:val=""/>
      <w:lvlJc w:val="left"/>
      <w:pPr>
        <w:ind w:left="1353"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7" w15:restartNumberingAfterBreak="0">
    <w:nsid w:val="4607492E"/>
    <w:multiLevelType w:val="hybridMultilevel"/>
    <w:tmpl w:val="E54A0C00"/>
    <w:lvl w:ilvl="0" w:tplc="B928D08E">
      <w:start w:val="1"/>
      <w:numFmt w:val="lowerLetter"/>
      <w:lvlText w:val="%1)"/>
      <w:lvlJc w:val="right"/>
      <w:pPr>
        <w:ind w:left="720" w:hanging="360"/>
      </w:pPr>
      <w:rPr>
        <w:rFonts w:asciiTheme="minorHAnsi" w:hAnsiTheme="minorHAnsi" w:cs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7844D34"/>
    <w:multiLevelType w:val="hybridMultilevel"/>
    <w:tmpl w:val="37C87854"/>
    <w:lvl w:ilvl="0" w:tplc="8EB2AEF2">
      <w:start w:val="1"/>
      <w:numFmt w:val="lowerLetter"/>
      <w:lvlText w:val="%1)"/>
      <w:lvlJc w:val="right"/>
      <w:pPr>
        <w:ind w:left="720" w:hanging="360"/>
      </w:pPr>
      <w:rPr>
        <w:rFonts w:asciiTheme="minorHAnsi" w:hAnsiTheme="minorHAnsi" w:cs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7BB2672"/>
    <w:multiLevelType w:val="hybridMultilevel"/>
    <w:tmpl w:val="6270D1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8B80960"/>
    <w:multiLevelType w:val="hybridMultilevel"/>
    <w:tmpl w:val="2118F156"/>
    <w:lvl w:ilvl="0" w:tplc="304ADC10">
      <w:start w:val="1"/>
      <w:numFmt w:val="lowerLetter"/>
      <w:lvlText w:val="%1)"/>
      <w:lvlJc w:val="right"/>
      <w:pPr>
        <w:ind w:left="720" w:hanging="360"/>
      </w:pPr>
      <w:rPr>
        <w:rFonts w:asciiTheme="minorHAnsi" w:hAnsiTheme="minorHAnsi" w:cs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AD343AA"/>
    <w:multiLevelType w:val="hybridMultilevel"/>
    <w:tmpl w:val="269810A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2" w15:restartNumberingAfterBreak="0">
    <w:nsid w:val="4E8D2B25"/>
    <w:multiLevelType w:val="hybridMultilevel"/>
    <w:tmpl w:val="09C6609C"/>
    <w:lvl w:ilvl="0" w:tplc="FE06B374">
      <w:start w:val="1"/>
      <w:numFmt w:val="upperRoman"/>
      <w:lvlText w:val="%1."/>
      <w:lvlJc w:val="left"/>
      <w:pPr>
        <w:ind w:left="2160" w:hanging="720"/>
      </w:pPr>
      <w:rPr>
        <w:rFonts w:hint="default"/>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3" w15:restartNumberingAfterBreak="0">
    <w:nsid w:val="500E5D14"/>
    <w:multiLevelType w:val="hybridMultilevel"/>
    <w:tmpl w:val="0596A562"/>
    <w:lvl w:ilvl="0" w:tplc="04050001">
      <w:start w:val="1"/>
      <w:numFmt w:val="bullet"/>
      <w:lvlText w:val=""/>
      <w:lvlJc w:val="left"/>
      <w:pPr>
        <w:ind w:left="720" w:hanging="360"/>
      </w:pPr>
      <w:rPr>
        <w:rFonts w:ascii="Symbol" w:hAnsi="Symbol"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0F1302"/>
    <w:multiLevelType w:val="hybridMultilevel"/>
    <w:tmpl w:val="A6D81A9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149207E"/>
    <w:multiLevelType w:val="multilevel"/>
    <w:tmpl w:val="3B7ED13C"/>
    <w:lvl w:ilvl="0">
      <w:start w:val="2"/>
      <w:numFmt w:val="decimal"/>
      <w:lvlText w:val="%1."/>
      <w:lvlJc w:val="left"/>
      <w:pPr>
        <w:ind w:left="360" w:hanging="360"/>
      </w:pPr>
      <w:rPr>
        <w:rFonts w:hint="default"/>
      </w:rPr>
    </w:lvl>
    <w:lvl w:ilvl="1">
      <w:start w:val="1"/>
      <w:numFmt w:val="decimal"/>
      <w:lvlRestart w:val="0"/>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5835C75"/>
    <w:multiLevelType w:val="multilevel"/>
    <w:tmpl w:val="97AE9AD2"/>
    <w:lvl w:ilvl="0">
      <w:start w:val="2"/>
      <w:numFmt w:val="decimal"/>
      <w:lvlText w:val="%1"/>
      <w:lvlJc w:val="left"/>
      <w:pPr>
        <w:ind w:left="435" w:hanging="435"/>
      </w:pPr>
      <w:rPr>
        <w:rFonts w:hint="default"/>
      </w:rPr>
    </w:lvl>
    <w:lvl w:ilvl="1">
      <w:start w:val="3"/>
      <w:numFmt w:val="decimal"/>
      <w:lvlText w:val="%1.%2"/>
      <w:lvlJc w:val="left"/>
      <w:pPr>
        <w:ind w:left="795" w:hanging="43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8784889"/>
    <w:multiLevelType w:val="hybridMultilevel"/>
    <w:tmpl w:val="F8685824"/>
    <w:lvl w:ilvl="0" w:tplc="0405001B">
      <w:start w:val="1"/>
      <w:numFmt w:val="lowerRoman"/>
      <w:lvlText w:val="%1."/>
      <w:lvlJc w:val="righ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8" w15:restartNumberingAfterBreak="0">
    <w:nsid w:val="598B6179"/>
    <w:multiLevelType w:val="hybridMultilevel"/>
    <w:tmpl w:val="342CEA0E"/>
    <w:lvl w:ilvl="0" w:tplc="3A22857A">
      <w:start w:val="1"/>
      <w:numFmt w:val="lowerRoman"/>
      <w:lvlText w:val="%1."/>
      <w:lvlJc w:val="left"/>
      <w:pPr>
        <w:ind w:left="1401" w:hanging="720"/>
      </w:pPr>
      <w:rPr>
        <w:rFonts w:hint="default"/>
      </w:rPr>
    </w:lvl>
    <w:lvl w:ilvl="1" w:tplc="04050019" w:tentative="1">
      <w:start w:val="1"/>
      <w:numFmt w:val="lowerLetter"/>
      <w:lvlText w:val="%2."/>
      <w:lvlJc w:val="left"/>
      <w:pPr>
        <w:ind w:left="1761" w:hanging="360"/>
      </w:pPr>
    </w:lvl>
    <w:lvl w:ilvl="2" w:tplc="0405001B" w:tentative="1">
      <w:start w:val="1"/>
      <w:numFmt w:val="lowerRoman"/>
      <w:lvlText w:val="%3."/>
      <w:lvlJc w:val="right"/>
      <w:pPr>
        <w:ind w:left="2481" w:hanging="180"/>
      </w:pPr>
    </w:lvl>
    <w:lvl w:ilvl="3" w:tplc="0405000F" w:tentative="1">
      <w:start w:val="1"/>
      <w:numFmt w:val="decimal"/>
      <w:lvlText w:val="%4."/>
      <w:lvlJc w:val="left"/>
      <w:pPr>
        <w:ind w:left="3201" w:hanging="360"/>
      </w:pPr>
    </w:lvl>
    <w:lvl w:ilvl="4" w:tplc="04050019" w:tentative="1">
      <w:start w:val="1"/>
      <w:numFmt w:val="lowerLetter"/>
      <w:lvlText w:val="%5."/>
      <w:lvlJc w:val="left"/>
      <w:pPr>
        <w:ind w:left="3921" w:hanging="360"/>
      </w:pPr>
    </w:lvl>
    <w:lvl w:ilvl="5" w:tplc="0405001B" w:tentative="1">
      <w:start w:val="1"/>
      <w:numFmt w:val="lowerRoman"/>
      <w:lvlText w:val="%6."/>
      <w:lvlJc w:val="right"/>
      <w:pPr>
        <w:ind w:left="4641" w:hanging="180"/>
      </w:pPr>
    </w:lvl>
    <w:lvl w:ilvl="6" w:tplc="0405000F" w:tentative="1">
      <w:start w:val="1"/>
      <w:numFmt w:val="decimal"/>
      <w:lvlText w:val="%7."/>
      <w:lvlJc w:val="left"/>
      <w:pPr>
        <w:ind w:left="5361" w:hanging="360"/>
      </w:pPr>
    </w:lvl>
    <w:lvl w:ilvl="7" w:tplc="04050019" w:tentative="1">
      <w:start w:val="1"/>
      <w:numFmt w:val="lowerLetter"/>
      <w:lvlText w:val="%8."/>
      <w:lvlJc w:val="left"/>
      <w:pPr>
        <w:ind w:left="6081" w:hanging="360"/>
      </w:pPr>
    </w:lvl>
    <w:lvl w:ilvl="8" w:tplc="0405001B" w:tentative="1">
      <w:start w:val="1"/>
      <w:numFmt w:val="lowerRoman"/>
      <w:lvlText w:val="%9."/>
      <w:lvlJc w:val="right"/>
      <w:pPr>
        <w:ind w:left="6801" w:hanging="180"/>
      </w:pPr>
    </w:lvl>
  </w:abstractNum>
  <w:abstractNum w:abstractNumId="29" w15:restartNumberingAfterBreak="0">
    <w:nsid w:val="5A355C29"/>
    <w:multiLevelType w:val="hybridMultilevel"/>
    <w:tmpl w:val="9C3AC6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DFE1D4C"/>
    <w:multiLevelType w:val="hybridMultilevel"/>
    <w:tmpl w:val="58D43F6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1" w15:restartNumberingAfterBreak="0">
    <w:nsid w:val="60FA2733"/>
    <w:multiLevelType w:val="hybridMultilevel"/>
    <w:tmpl w:val="BF8E554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5CA4CDD"/>
    <w:multiLevelType w:val="multilevel"/>
    <w:tmpl w:val="F856BD30"/>
    <w:lvl w:ilvl="0">
      <w:start w:val="2"/>
      <w:numFmt w:val="decimal"/>
      <w:lvlText w:val="%1"/>
      <w:lvlJc w:val="left"/>
      <w:pPr>
        <w:ind w:left="435" w:hanging="435"/>
      </w:pPr>
      <w:rPr>
        <w:rFonts w:hint="default"/>
      </w:rPr>
    </w:lvl>
    <w:lvl w:ilvl="1">
      <w:start w:val="4"/>
      <w:numFmt w:val="decimal"/>
      <w:lvlText w:val="%1.%2"/>
      <w:lvlJc w:val="left"/>
      <w:pPr>
        <w:ind w:left="1425" w:hanging="435"/>
      </w:pPr>
      <w:rPr>
        <w:rFonts w:hint="default"/>
      </w:rPr>
    </w:lvl>
    <w:lvl w:ilvl="2">
      <w:start w:val="2"/>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33" w15:restartNumberingAfterBreak="0">
    <w:nsid w:val="6AFE64BA"/>
    <w:multiLevelType w:val="hybridMultilevel"/>
    <w:tmpl w:val="B33C85B8"/>
    <w:lvl w:ilvl="0" w:tplc="A1CA348E">
      <w:start w:val="2"/>
      <w:numFmt w:val="bullet"/>
      <w:lvlText w:val="-"/>
      <w:lvlJc w:val="left"/>
      <w:pPr>
        <w:ind w:left="1125" w:hanging="360"/>
      </w:pPr>
      <w:rPr>
        <w:rFonts w:ascii="Calibri" w:eastAsiaTheme="minorHAnsi" w:hAnsi="Calibri" w:cs="Calibri" w:hint="default"/>
      </w:rPr>
    </w:lvl>
    <w:lvl w:ilvl="1" w:tplc="04050003" w:tentative="1">
      <w:start w:val="1"/>
      <w:numFmt w:val="bullet"/>
      <w:lvlText w:val="o"/>
      <w:lvlJc w:val="left"/>
      <w:pPr>
        <w:ind w:left="1845" w:hanging="360"/>
      </w:pPr>
      <w:rPr>
        <w:rFonts w:ascii="Courier New" w:hAnsi="Courier New" w:cs="Courier New" w:hint="default"/>
      </w:rPr>
    </w:lvl>
    <w:lvl w:ilvl="2" w:tplc="04050005" w:tentative="1">
      <w:start w:val="1"/>
      <w:numFmt w:val="bullet"/>
      <w:lvlText w:val=""/>
      <w:lvlJc w:val="left"/>
      <w:pPr>
        <w:ind w:left="2565" w:hanging="360"/>
      </w:pPr>
      <w:rPr>
        <w:rFonts w:ascii="Wingdings" w:hAnsi="Wingdings" w:hint="default"/>
      </w:rPr>
    </w:lvl>
    <w:lvl w:ilvl="3" w:tplc="04050001" w:tentative="1">
      <w:start w:val="1"/>
      <w:numFmt w:val="bullet"/>
      <w:lvlText w:val=""/>
      <w:lvlJc w:val="left"/>
      <w:pPr>
        <w:ind w:left="3285" w:hanging="360"/>
      </w:pPr>
      <w:rPr>
        <w:rFonts w:ascii="Symbol" w:hAnsi="Symbol" w:hint="default"/>
      </w:rPr>
    </w:lvl>
    <w:lvl w:ilvl="4" w:tplc="04050003" w:tentative="1">
      <w:start w:val="1"/>
      <w:numFmt w:val="bullet"/>
      <w:lvlText w:val="o"/>
      <w:lvlJc w:val="left"/>
      <w:pPr>
        <w:ind w:left="4005" w:hanging="360"/>
      </w:pPr>
      <w:rPr>
        <w:rFonts w:ascii="Courier New" w:hAnsi="Courier New" w:cs="Courier New" w:hint="default"/>
      </w:rPr>
    </w:lvl>
    <w:lvl w:ilvl="5" w:tplc="04050005" w:tentative="1">
      <w:start w:val="1"/>
      <w:numFmt w:val="bullet"/>
      <w:lvlText w:val=""/>
      <w:lvlJc w:val="left"/>
      <w:pPr>
        <w:ind w:left="4725" w:hanging="360"/>
      </w:pPr>
      <w:rPr>
        <w:rFonts w:ascii="Wingdings" w:hAnsi="Wingdings" w:hint="default"/>
      </w:rPr>
    </w:lvl>
    <w:lvl w:ilvl="6" w:tplc="04050001" w:tentative="1">
      <w:start w:val="1"/>
      <w:numFmt w:val="bullet"/>
      <w:lvlText w:val=""/>
      <w:lvlJc w:val="left"/>
      <w:pPr>
        <w:ind w:left="5445" w:hanging="360"/>
      </w:pPr>
      <w:rPr>
        <w:rFonts w:ascii="Symbol" w:hAnsi="Symbol" w:hint="default"/>
      </w:rPr>
    </w:lvl>
    <w:lvl w:ilvl="7" w:tplc="04050003" w:tentative="1">
      <w:start w:val="1"/>
      <w:numFmt w:val="bullet"/>
      <w:lvlText w:val="o"/>
      <w:lvlJc w:val="left"/>
      <w:pPr>
        <w:ind w:left="6165" w:hanging="360"/>
      </w:pPr>
      <w:rPr>
        <w:rFonts w:ascii="Courier New" w:hAnsi="Courier New" w:cs="Courier New" w:hint="default"/>
      </w:rPr>
    </w:lvl>
    <w:lvl w:ilvl="8" w:tplc="04050005" w:tentative="1">
      <w:start w:val="1"/>
      <w:numFmt w:val="bullet"/>
      <w:lvlText w:val=""/>
      <w:lvlJc w:val="left"/>
      <w:pPr>
        <w:ind w:left="6885" w:hanging="360"/>
      </w:pPr>
      <w:rPr>
        <w:rFonts w:ascii="Wingdings" w:hAnsi="Wingdings" w:hint="default"/>
      </w:rPr>
    </w:lvl>
  </w:abstractNum>
  <w:abstractNum w:abstractNumId="34" w15:restartNumberingAfterBreak="0">
    <w:nsid w:val="725B5D05"/>
    <w:multiLevelType w:val="hybridMultilevel"/>
    <w:tmpl w:val="3DCAEFC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32B0DBF"/>
    <w:multiLevelType w:val="hybridMultilevel"/>
    <w:tmpl w:val="15523988"/>
    <w:lvl w:ilvl="0" w:tplc="9A7AA5B6">
      <w:start w:val="1"/>
      <w:numFmt w:val="lowerLetter"/>
      <w:lvlText w:val="%1)"/>
      <w:lvlJc w:val="left"/>
      <w:pPr>
        <w:ind w:left="2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54827E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658AF4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3EE03E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6CC528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284093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89A3958">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0883CF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72EB6FC">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73EA3156"/>
    <w:multiLevelType w:val="hybridMultilevel"/>
    <w:tmpl w:val="891217A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AD51457"/>
    <w:multiLevelType w:val="hybridMultilevel"/>
    <w:tmpl w:val="C69A77F6"/>
    <w:lvl w:ilvl="0" w:tplc="04050013">
      <w:start w:val="1"/>
      <w:numFmt w:val="upperRoman"/>
      <w:lvlText w:val="%1."/>
      <w:lvlJc w:val="righ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8" w15:restartNumberingAfterBreak="0">
    <w:nsid w:val="7E7F0FFD"/>
    <w:multiLevelType w:val="hybridMultilevel"/>
    <w:tmpl w:val="F2CC17D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EF7268C"/>
    <w:multiLevelType w:val="hybridMultilevel"/>
    <w:tmpl w:val="ECC25EB8"/>
    <w:lvl w:ilvl="0" w:tplc="3182B5AC">
      <w:start w:val="1"/>
      <w:numFmt w:val="lowerRoman"/>
      <w:lvlText w:val="%1."/>
      <w:lvlJc w:val="right"/>
      <w:pPr>
        <w:ind w:left="14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2"/>
  </w:num>
  <w:num w:numId="3">
    <w:abstractNumId w:val="31"/>
  </w:num>
  <w:num w:numId="4">
    <w:abstractNumId w:val="18"/>
  </w:num>
  <w:num w:numId="5">
    <w:abstractNumId w:val="36"/>
  </w:num>
  <w:num w:numId="6">
    <w:abstractNumId w:val="20"/>
  </w:num>
  <w:num w:numId="7">
    <w:abstractNumId w:val="17"/>
  </w:num>
  <w:num w:numId="8">
    <w:abstractNumId w:val="34"/>
  </w:num>
  <w:num w:numId="9">
    <w:abstractNumId w:val="37"/>
  </w:num>
  <w:num w:numId="10">
    <w:abstractNumId w:val="0"/>
  </w:num>
  <w:num w:numId="11">
    <w:abstractNumId w:val="25"/>
  </w:num>
  <w:num w:numId="12">
    <w:abstractNumId w:val="27"/>
  </w:num>
  <w:num w:numId="13">
    <w:abstractNumId w:val="21"/>
  </w:num>
  <w:num w:numId="14">
    <w:abstractNumId w:val="23"/>
  </w:num>
  <w:num w:numId="15">
    <w:abstractNumId w:val="8"/>
    <w:lvlOverride w:ilvl="0">
      <w:startOverride w:val="1"/>
    </w:lvlOverride>
  </w:num>
  <w:num w:numId="16">
    <w:abstractNumId w:val="8"/>
    <w:lvlOverride w:ilvl="0">
      <w:startOverride w:val="1"/>
    </w:lvlOverride>
  </w:num>
  <w:num w:numId="17">
    <w:abstractNumId w:val="3"/>
  </w:num>
  <w:num w:numId="18">
    <w:abstractNumId w:val="29"/>
  </w:num>
  <w:num w:numId="19">
    <w:abstractNumId w:val="4"/>
  </w:num>
  <w:num w:numId="20">
    <w:abstractNumId w:val="39"/>
  </w:num>
  <w:num w:numId="21">
    <w:abstractNumId w:val="14"/>
  </w:num>
  <w:num w:numId="22">
    <w:abstractNumId w:val="16"/>
  </w:num>
  <w:num w:numId="23">
    <w:abstractNumId w:val="10"/>
  </w:num>
  <w:num w:numId="24">
    <w:abstractNumId w:val="7"/>
  </w:num>
  <w:num w:numId="25">
    <w:abstractNumId w:val="5"/>
  </w:num>
  <w:num w:numId="26">
    <w:abstractNumId w:val="28"/>
  </w:num>
  <w:num w:numId="27">
    <w:abstractNumId w:val="35"/>
  </w:num>
  <w:num w:numId="28">
    <w:abstractNumId w:val="9"/>
  </w:num>
  <w:num w:numId="29">
    <w:abstractNumId w:val="30"/>
  </w:num>
  <w:num w:numId="30">
    <w:abstractNumId w:val="12"/>
  </w:num>
  <w:num w:numId="31">
    <w:abstractNumId w:val="32"/>
  </w:num>
  <w:num w:numId="32">
    <w:abstractNumId w:val="8"/>
  </w:num>
  <w:num w:numId="33">
    <w:abstractNumId w:val="33"/>
  </w:num>
  <w:num w:numId="34">
    <w:abstractNumId w:val="13"/>
  </w:num>
  <w:num w:numId="35">
    <w:abstractNumId w:val="1"/>
  </w:num>
  <w:num w:numId="36">
    <w:abstractNumId w:val="11"/>
  </w:num>
  <w:num w:numId="37">
    <w:abstractNumId w:val="38"/>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4"/>
  </w:num>
  <w:num w:numId="40">
    <w:abstractNumId w:val="26"/>
  </w:num>
  <w:num w:numId="41">
    <w:abstractNumId w:val="22"/>
  </w:num>
  <w:num w:numId="42">
    <w:abstractNumId w:val="19"/>
  </w:num>
  <w:num w:numId="4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opelková, Lenka">
    <w15:presenceInfo w15:providerId="AD" w15:userId="S::L18752@eon.com::2d9c892d-d446-4e93-9fc4-cf1cad5bb6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E3B"/>
    <w:rsid w:val="00000C0B"/>
    <w:rsid w:val="000011E0"/>
    <w:rsid w:val="0000540C"/>
    <w:rsid w:val="000119D0"/>
    <w:rsid w:val="00013934"/>
    <w:rsid w:val="00013C29"/>
    <w:rsid w:val="00016656"/>
    <w:rsid w:val="00021E37"/>
    <w:rsid w:val="00022688"/>
    <w:rsid w:val="00026026"/>
    <w:rsid w:val="000345C8"/>
    <w:rsid w:val="000443DC"/>
    <w:rsid w:val="00046080"/>
    <w:rsid w:val="00052864"/>
    <w:rsid w:val="00053CED"/>
    <w:rsid w:val="000556AB"/>
    <w:rsid w:val="0006291B"/>
    <w:rsid w:val="00062EC5"/>
    <w:rsid w:val="0006565A"/>
    <w:rsid w:val="00065BEA"/>
    <w:rsid w:val="00066FE2"/>
    <w:rsid w:val="00072971"/>
    <w:rsid w:val="000761AA"/>
    <w:rsid w:val="00076694"/>
    <w:rsid w:val="000776E9"/>
    <w:rsid w:val="00080E64"/>
    <w:rsid w:val="00083D6C"/>
    <w:rsid w:val="0008709B"/>
    <w:rsid w:val="00087CF8"/>
    <w:rsid w:val="000910B3"/>
    <w:rsid w:val="00095892"/>
    <w:rsid w:val="000A0672"/>
    <w:rsid w:val="000A1621"/>
    <w:rsid w:val="000A162D"/>
    <w:rsid w:val="000A348F"/>
    <w:rsid w:val="000A5F6B"/>
    <w:rsid w:val="000B0C18"/>
    <w:rsid w:val="000B1B1F"/>
    <w:rsid w:val="000B4E71"/>
    <w:rsid w:val="000C040C"/>
    <w:rsid w:val="000C22B7"/>
    <w:rsid w:val="000C2CF0"/>
    <w:rsid w:val="000C4A72"/>
    <w:rsid w:val="000C736F"/>
    <w:rsid w:val="000D1819"/>
    <w:rsid w:val="000D2720"/>
    <w:rsid w:val="000D5430"/>
    <w:rsid w:val="000D692F"/>
    <w:rsid w:val="000D6E0F"/>
    <w:rsid w:val="000E2199"/>
    <w:rsid w:val="000E36E6"/>
    <w:rsid w:val="000E4D85"/>
    <w:rsid w:val="000E6541"/>
    <w:rsid w:val="000E7636"/>
    <w:rsid w:val="000F2140"/>
    <w:rsid w:val="000F434F"/>
    <w:rsid w:val="000F62ED"/>
    <w:rsid w:val="00101F41"/>
    <w:rsid w:val="001029B5"/>
    <w:rsid w:val="00107BED"/>
    <w:rsid w:val="0011107C"/>
    <w:rsid w:val="00111CD1"/>
    <w:rsid w:val="00114C1D"/>
    <w:rsid w:val="001175D6"/>
    <w:rsid w:val="001239F7"/>
    <w:rsid w:val="001318BF"/>
    <w:rsid w:val="00141097"/>
    <w:rsid w:val="0014315F"/>
    <w:rsid w:val="00145A6F"/>
    <w:rsid w:val="001474AF"/>
    <w:rsid w:val="00152EC8"/>
    <w:rsid w:val="00154359"/>
    <w:rsid w:val="0015468E"/>
    <w:rsid w:val="00155060"/>
    <w:rsid w:val="00157473"/>
    <w:rsid w:val="00162FF8"/>
    <w:rsid w:val="00165DFB"/>
    <w:rsid w:val="00166F32"/>
    <w:rsid w:val="001703D8"/>
    <w:rsid w:val="00170B86"/>
    <w:rsid w:val="001716D8"/>
    <w:rsid w:val="00174537"/>
    <w:rsid w:val="00175AFA"/>
    <w:rsid w:val="00175E27"/>
    <w:rsid w:val="001803BA"/>
    <w:rsid w:val="00197DC2"/>
    <w:rsid w:val="001A0A9F"/>
    <w:rsid w:val="001B0A74"/>
    <w:rsid w:val="001B2E4B"/>
    <w:rsid w:val="001B33D6"/>
    <w:rsid w:val="001B4C28"/>
    <w:rsid w:val="001B7AEF"/>
    <w:rsid w:val="001C07DE"/>
    <w:rsid w:val="001C1F3D"/>
    <w:rsid w:val="001C76A3"/>
    <w:rsid w:val="001D6AA4"/>
    <w:rsid w:val="001E18D2"/>
    <w:rsid w:val="001E3A19"/>
    <w:rsid w:val="001E66D8"/>
    <w:rsid w:val="00200C28"/>
    <w:rsid w:val="0020618E"/>
    <w:rsid w:val="00207F95"/>
    <w:rsid w:val="00211082"/>
    <w:rsid w:val="00213286"/>
    <w:rsid w:val="00221274"/>
    <w:rsid w:val="002359D1"/>
    <w:rsid w:val="00245982"/>
    <w:rsid w:val="0024728A"/>
    <w:rsid w:val="00256E5A"/>
    <w:rsid w:val="002573D7"/>
    <w:rsid w:val="00261A47"/>
    <w:rsid w:val="0027505D"/>
    <w:rsid w:val="00275B9F"/>
    <w:rsid w:val="002761E8"/>
    <w:rsid w:val="00280305"/>
    <w:rsid w:val="00281366"/>
    <w:rsid w:val="0028255A"/>
    <w:rsid w:val="00285AC0"/>
    <w:rsid w:val="00286D03"/>
    <w:rsid w:val="00287265"/>
    <w:rsid w:val="00291004"/>
    <w:rsid w:val="00293ED6"/>
    <w:rsid w:val="002A4A97"/>
    <w:rsid w:val="002B0D80"/>
    <w:rsid w:val="002B17FA"/>
    <w:rsid w:val="002B3C37"/>
    <w:rsid w:val="002B3D53"/>
    <w:rsid w:val="002B556F"/>
    <w:rsid w:val="002B7C1E"/>
    <w:rsid w:val="002C0276"/>
    <w:rsid w:val="002C0B1D"/>
    <w:rsid w:val="002C6F67"/>
    <w:rsid w:val="002D0667"/>
    <w:rsid w:val="002D58CD"/>
    <w:rsid w:val="002D72C6"/>
    <w:rsid w:val="002D7A54"/>
    <w:rsid w:val="002E6816"/>
    <w:rsid w:val="002E79BB"/>
    <w:rsid w:val="002F0102"/>
    <w:rsid w:val="002F6FB4"/>
    <w:rsid w:val="00305CD9"/>
    <w:rsid w:val="00307240"/>
    <w:rsid w:val="003101A6"/>
    <w:rsid w:val="003179E8"/>
    <w:rsid w:val="00320CE0"/>
    <w:rsid w:val="00323FD9"/>
    <w:rsid w:val="00324BA5"/>
    <w:rsid w:val="003266D3"/>
    <w:rsid w:val="00327182"/>
    <w:rsid w:val="003358F6"/>
    <w:rsid w:val="00341BD4"/>
    <w:rsid w:val="00343B9E"/>
    <w:rsid w:val="00344EFE"/>
    <w:rsid w:val="00347F7A"/>
    <w:rsid w:val="00352B83"/>
    <w:rsid w:val="00370DC8"/>
    <w:rsid w:val="00372642"/>
    <w:rsid w:val="0037529F"/>
    <w:rsid w:val="00376A53"/>
    <w:rsid w:val="0038057A"/>
    <w:rsid w:val="00380BFF"/>
    <w:rsid w:val="00386314"/>
    <w:rsid w:val="00390502"/>
    <w:rsid w:val="00390931"/>
    <w:rsid w:val="00393454"/>
    <w:rsid w:val="00395BC6"/>
    <w:rsid w:val="0039696E"/>
    <w:rsid w:val="00397707"/>
    <w:rsid w:val="003A228A"/>
    <w:rsid w:val="003A40C9"/>
    <w:rsid w:val="003A4A7D"/>
    <w:rsid w:val="003A6036"/>
    <w:rsid w:val="003A769C"/>
    <w:rsid w:val="003C4105"/>
    <w:rsid w:val="003C5248"/>
    <w:rsid w:val="003D5300"/>
    <w:rsid w:val="003D6DD0"/>
    <w:rsid w:val="003E13CD"/>
    <w:rsid w:val="003E62EB"/>
    <w:rsid w:val="003F4851"/>
    <w:rsid w:val="003F49C8"/>
    <w:rsid w:val="003F57C7"/>
    <w:rsid w:val="00401B00"/>
    <w:rsid w:val="00401E71"/>
    <w:rsid w:val="00402530"/>
    <w:rsid w:val="00406E55"/>
    <w:rsid w:val="00407046"/>
    <w:rsid w:val="00410D67"/>
    <w:rsid w:val="00412A7D"/>
    <w:rsid w:val="00415127"/>
    <w:rsid w:val="0041629C"/>
    <w:rsid w:val="004271ED"/>
    <w:rsid w:val="00431ABB"/>
    <w:rsid w:val="00431CF9"/>
    <w:rsid w:val="00431FC7"/>
    <w:rsid w:val="00432ECD"/>
    <w:rsid w:val="0043431E"/>
    <w:rsid w:val="00435295"/>
    <w:rsid w:val="004362AF"/>
    <w:rsid w:val="00436BC7"/>
    <w:rsid w:val="0043755E"/>
    <w:rsid w:val="00442DFB"/>
    <w:rsid w:val="004471A7"/>
    <w:rsid w:val="00451A1F"/>
    <w:rsid w:val="00452BCF"/>
    <w:rsid w:val="00460046"/>
    <w:rsid w:val="004644CA"/>
    <w:rsid w:val="0046537D"/>
    <w:rsid w:val="0046601C"/>
    <w:rsid w:val="00471318"/>
    <w:rsid w:val="004721D7"/>
    <w:rsid w:val="00473A9D"/>
    <w:rsid w:val="004756A2"/>
    <w:rsid w:val="00494133"/>
    <w:rsid w:val="004A4E80"/>
    <w:rsid w:val="004B2B32"/>
    <w:rsid w:val="004B2E46"/>
    <w:rsid w:val="004B7623"/>
    <w:rsid w:val="004C054F"/>
    <w:rsid w:val="004C0EFB"/>
    <w:rsid w:val="004C67B8"/>
    <w:rsid w:val="004D0470"/>
    <w:rsid w:val="004D168A"/>
    <w:rsid w:val="004D2803"/>
    <w:rsid w:val="004D430F"/>
    <w:rsid w:val="004E1171"/>
    <w:rsid w:val="004E28C2"/>
    <w:rsid w:val="004E63E9"/>
    <w:rsid w:val="004E66D8"/>
    <w:rsid w:val="004F0102"/>
    <w:rsid w:val="004F6530"/>
    <w:rsid w:val="00505BBD"/>
    <w:rsid w:val="00512776"/>
    <w:rsid w:val="00513895"/>
    <w:rsid w:val="005155FF"/>
    <w:rsid w:val="00515B20"/>
    <w:rsid w:val="00517DB2"/>
    <w:rsid w:val="00525BC9"/>
    <w:rsid w:val="005304DD"/>
    <w:rsid w:val="00531315"/>
    <w:rsid w:val="00531667"/>
    <w:rsid w:val="00535F11"/>
    <w:rsid w:val="00536724"/>
    <w:rsid w:val="00546EC3"/>
    <w:rsid w:val="00547194"/>
    <w:rsid w:val="00550ED0"/>
    <w:rsid w:val="00551E70"/>
    <w:rsid w:val="0055481A"/>
    <w:rsid w:val="0056029B"/>
    <w:rsid w:val="00560E08"/>
    <w:rsid w:val="00562AB9"/>
    <w:rsid w:val="00565BA8"/>
    <w:rsid w:val="00566081"/>
    <w:rsid w:val="0057163D"/>
    <w:rsid w:val="005727FB"/>
    <w:rsid w:val="00577FAC"/>
    <w:rsid w:val="00592C69"/>
    <w:rsid w:val="005A5EED"/>
    <w:rsid w:val="005B35E6"/>
    <w:rsid w:val="005B534B"/>
    <w:rsid w:val="005C12B7"/>
    <w:rsid w:val="005C3C2C"/>
    <w:rsid w:val="005C5057"/>
    <w:rsid w:val="005C5A58"/>
    <w:rsid w:val="005D19FA"/>
    <w:rsid w:val="005D5C1A"/>
    <w:rsid w:val="005D5FFD"/>
    <w:rsid w:val="005E2706"/>
    <w:rsid w:val="005E4C44"/>
    <w:rsid w:val="005E6D2E"/>
    <w:rsid w:val="005F29E6"/>
    <w:rsid w:val="005F57FD"/>
    <w:rsid w:val="00600C17"/>
    <w:rsid w:val="006014CB"/>
    <w:rsid w:val="00612B16"/>
    <w:rsid w:val="006208CE"/>
    <w:rsid w:val="006233E4"/>
    <w:rsid w:val="006240F3"/>
    <w:rsid w:val="006250E7"/>
    <w:rsid w:val="0062571E"/>
    <w:rsid w:val="00630C45"/>
    <w:rsid w:val="00633D1C"/>
    <w:rsid w:val="006342D8"/>
    <w:rsid w:val="00636C55"/>
    <w:rsid w:val="006371A3"/>
    <w:rsid w:val="006452F6"/>
    <w:rsid w:val="006464A9"/>
    <w:rsid w:val="0066128A"/>
    <w:rsid w:val="0066434D"/>
    <w:rsid w:val="00672EF0"/>
    <w:rsid w:val="006734C5"/>
    <w:rsid w:val="006747D5"/>
    <w:rsid w:val="00677128"/>
    <w:rsid w:val="00680C0C"/>
    <w:rsid w:val="00683992"/>
    <w:rsid w:val="0068555B"/>
    <w:rsid w:val="00694C5A"/>
    <w:rsid w:val="006A0B81"/>
    <w:rsid w:val="006A1CEE"/>
    <w:rsid w:val="006A4DC5"/>
    <w:rsid w:val="006A559A"/>
    <w:rsid w:val="006B1545"/>
    <w:rsid w:val="006B2F04"/>
    <w:rsid w:val="006D3CFD"/>
    <w:rsid w:val="006D7155"/>
    <w:rsid w:val="006E0709"/>
    <w:rsid w:val="006E21D5"/>
    <w:rsid w:val="006E45EB"/>
    <w:rsid w:val="006E7755"/>
    <w:rsid w:val="006F02D8"/>
    <w:rsid w:val="006F1098"/>
    <w:rsid w:val="00707656"/>
    <w:rsid w:val="00710117"/>
    <w:rsid w:val="0071593F"/>
    <w:rsid w:val="00717880"/>
    <w:rsid w:val="00717A0E"/>
    <w:rsid w:val="00721089"/>
    <w:rsid w:val="00724223"/>
    <w:rsid w:val="00724FED"/>
    <w:rsid w:val="00725725"/>
    <w:rsid w:val="00731C70"/>
    <w:rsid w:val="00732854"/>
    <w:rsid w:val="0074116C"/>
    <w:rsid w:val="0074555A"/>
    <w:rsid w:val="00747107"/>
    <w:rsid w:val="00751ED2"/>
    <w:rsid w:val="007530D6"/>
    <w:rsid w:val="00754441"/>
    <w:rsid w:val="00755BE2"/>
    <w:rsid w:val="00756A9B"/>
    <w:rsid w:val="00757992"/>
    <w:rsid w:val="007620B2"/>
    <w:rsid w:val="00762C7E"/>
    <w:rsid w:val="0076474F"/>
    <w:rsid w:val="007657AC"/>
    <w:rsid w:val="00766D61"/>
    <w:rsid w:val="00767EBB"/>
    <w:rsid w:val="007714ED"/>
    <w:rsid w:val="00771BD6"/>
    <w:rsid w:val="0078379D"/>
    <w:rsid w:val="00792A6A"/>
    <w:rsid w:val="00796664"/>
    <w:rsid w:val="007A1211"/>
    <w:rsid w:val="007A1DE6"/>
    <w:rsid w:val="007A3369"/>
    <w:rsid w:val="007A4CF0"/>
    <w:rsid w:val="007B1DF5"/>
    <w:rsid w:val="007C0F92"/>
    <w:rsid w:val="007C3B14"/>
    <w:rsid w:val="007C5CF1"/>
    <w:rsid w:val="007D1529"/>
    <w:rsid w:val="007D2A1E"/>
    <w:rsid w:val="007D3AD2"/>
    <w:rsid w:val="007D3D41"/>
    <w:rsid w:val="007F3285"/>
    <w:rsid w:val="00802B9D"/>
    <w:rsid w:val="00806D21"/>
    <w:rsid w:val="008138D2"/>
    <w:rsid w:val="00837D79"/>
    <w:rsid w:val="0084127D"/>
    <w:rsid w:val="008446EF"/>
    <w:rsid w:val="00853404"/>
    <w:rsid w:val="0085360A"/>
    <w:rsid w:val="00856699"/>
    <w:rsid w:val="00860270"/>
    <w:rsid w:val="00870693"/>
    <w:rsid w:val="00872553"/>
    <w:rsid w:val="00880AE3"/>
    <w:rsid w:val="00885BE3"/>
    <w:rsid w:val="008A204B"/>
    <w:rsid w:val="008A27A8"/>
    <w:rsid w:val="008A2A23"/>
    <w:rsid w:val="008B1418"/>
    <w:rsid w:val="008B1AA2"/>
    <w:rsid w:val="008B2A58"/>
    <w:rsid w:val="008B4888"/>
    <w:rsid w:val="008B6210"/>
    <w:rsid w:val="008C264B"/>
    <w:rsid w:val="008C28C0"/>
    <w:rsid w:val="008C5CA3"/>
    <w:rsid w:val="008C7BD5"/>
    <w:rsid w:val="008D1601"/>
    <w:rsid w:val="008D1C20"/>
    <w:rsid w:val="008D5C0D"/>
    <w:rsid w:val="008E32B3"/>
    <w:rsid w:val="008E4A33"/>
    <w:rsid w:val="008E5C16"/>
    <w:rsid w:val="008F03B6"/>
    <w:rsid w:val="008F79F1"/>
    <w:rsid w:val="00901ECA"/>
    <w:rsid w:val="00902CEE"/>
    <w:rsid w:val="00904A92"/>
    <w:rsid w:val="009058F4"/>
    <w:rsid w:val="009139ED"/>
    <w:rsid w:val="009163F4"/>
    <w:rsid w:val="009166FE"/>
    <w:rsid w:val="009206F4"/>
    <w:rsid w:val="00926AD1"/>
    <w:rsid w:val="00932808"/>
    <w:rsid w:val="00933E03"/>
    <w:rsid w:val="0093579A"/>
    <w:rsid w:val="00941869"/>
    <w:rsid w:val="0094417F"/>
    <w:rsid w:val="00944508"/>
    <w:rsid w:val="0094450F"/>
    <w:rsid w:val="00944577"/>
    <w:rsid w:val="00944C7E"/>
    <w:rsid w:val="009511F9"/>
    <w:rsid w:val="00952559"/>
    <w:rsid w:val="00960C6E"/>
    <w:rsid w:val="00961165"/>
    <w:rsid w:val="00967386"/>
    <w:rsid w:val="00967CE1"/>
    <w:rsid w:val="00973691"/>
    <w:rsid w:val="00973952"/>
    <w:rsid w:val="00973FEB"/>
    <w:rsid w:val="009748A2"/>
    <w:rsid w:val="00974AC0"/>
    <w:rsid w:val="00974CA9"/>
    <w:rsid w:val="009804F0"/>
    <w:rsid w:val="00990622"/>
    <w:rsid w:val="0099241A"/>
    <w:rsid w:val="009931BC"/>
    <w:rsid w:val="00993671"/>
    <w:rsid w:val="009A0E22"/>
    <w:rsid w:val="009A191F"/>
    <w:rsid w:val="009A6E78"/>
    <w:rsid w:val="009A7592"/>
    <w:rsid w:val="009B1810"/>
    <w:rsid w:val="009B19BD"/>
    <w:rsid w:val="009B2C0A"/>
    <w:rsid w:val="009C2208"/>
    <w:rsid w:val="009C29DF"/>
    <w:rsid w:val="009D6538"/>
    <w:rsid w:val="009D7E6D"/>
    <w:rsid w:val="009E77C5"/>
    <w:rsid w:val="009F6525"/>
    <w:rsid w:val="00A007B5"/>
    <w:rsid w:val="00A01F5F"/>
    <w:rsid w:val="00A0493F"/>
    <w:rsid w:val="00A05739"/>
    <w:rsid w:val="00A13331"/>
    <w:rsid w:val="00A3255E"/>
    <w:rsid w:val="00A431F2"/>
    <w:rsid w:val="00A460AA"/>
    <w:rsid w:val="00A46387"/>
    <w:rsid w:val="00A507C2"/>
    <w:rsid w:val="00A533EC"/>
    <w:rsid w:val="00A543FD"/>
    <w:rsid w:val="00A54628"/>
    <w:rsid w:val="00A5473C"/>
    <w:rsid w:val="00A56AA3"/>
    <w:rsid w:val="00A645C3"/>
    <w:rsid w:val="00A71BFA"/>
    <w:rsid w:val="00A74B1F"/>
    <w:rsid w:val="00A7576A"/>
    <w:rsid w:val="00A75BCA"/>
    <w:rsid w:val="00A87ED5"/>
    <w:rsid w:val="00A911FD"/>
    <w:rsid w:val="00A9147E"/>
    <w:rsid w:val="00A956DE"/>
    <w:rsid w:val="00A96891"/>
    <w:rsid w:val="00AA10FE"/>
    <w:rsid w:val="00AB6613"/>
    <w:rsid w:val="00AB6D74"/>
    <w:rsid w:val="00AC05E4"/>
    <w:rsid w:val="00AC40DC"/>
    <w:rsid w:val="00AC5F4F"/>
    <w:rsid w:val="00AC6851"/>
    <w:rsid w:val="00AD189D"/>
    <w:rsid w:val="00AD5500"/>
    <w:rsid w:val="00AD5674"/>
    <w:rsid w:val="00AD5E40"/>
    <w:rsid w:val="00AD6E1B"/>
    <w:rsid w:val="00AE1109"/>
    <w:rsid w:val="00AE47A2"/>
    <w:rsid w:val="00AE48FB"/>
    <w:rsid w:val="00AF2FAF"/>
    <w:rsid w:val="00AF587E"/>
    <w:rsid w:val="00AF5A05"/>
    <w:rsid w:val="00B04AB7"/>
    <w:rsid w:val="00B0574F"/>
    <w:rsid w:val="00B151DB"/>
    <w:rsid w:val="00B230AA"/>
    <w:rsid w:val="00B237B7"/>
    <w:rsid w:val="00B3573B"/>
    <w:rsid w:val="00B35CEC"/>
    <w:rsid w:val="00B4785D"/>
    <w:rsid w:val="00B518F3"/>
    <w:rsid w:val="00B53EC6"/>
    <w:rsid w:val="00B60F27"/>
    <w:rsid w:val="00B63693"/>
    <w:rsid w:val="00B65D4D"/>
    <w:rsid w:val="00B67E0C"/>
    <w:rsid w:val="00B747AD"/>
    <w:rsid w:val="00B80204"/>
    <w:rsid w:val="00B83A34"/>
    <w:rsid w:val="00B87749"/>
    <w:rsid w:val="00B94E44"/>
    <w:rsid w:val="00B95AD2"/>
    <w:rsid w:val="00B96C02"/>
    <w:rsid w:val="00BA7A70"/>
    <w:rsid w:val="00BB0541"/>
    <w:rsid w:val="00BB1F0B"/>
    <w:rsid w:val="00BB232F"/>
    <w:rsid w:val="00BB7499"/>
    <w:rsid w:val="00BB7D33"/>
    <w:rsid w:val="00BC01F2"/>
    <w:rsid w:val="00BC1419"/>
    <w:rsid w:val="00BC2BBA"/>
    <w:rsid w:val="00BC53DD"/>
    <w:rsid w:val="00BD62ED"/>
    <w:rsid w:val="00BD74B7"/>
    <w:rsid w:val="00BE059E"/>
    <w:rsid w:val="00BE5B7B"/>
    <w:rsid w:val="00BE7D8A"/>
    <w:rsid w:val="00BF1DD1"/>
    <w:rsid w:val="00C14F8D"/>
    <w:rsid w:val="00C156FE"/>
    <w:rsid w:val="00C24AC0"/>
    <w:rsid w:val="00C3682B"/>
    <w:rsid w:val="00C3745E"/>
    <w:rsid w:val="00C37A61"/>
    <w:rsid w:val="00C427A4"/>
    <w:rsid w:val="00C4558D"/>
    <w:rsid w:val="00C504F8"/>
    <w:rsid w:val="00C52336"/>
    <w:rsid w:val="00C542BB"/>
    <w:rsid w:val="00C65665"/>
    <w:rsid w:val="00C74BD2"/>
    <w:rsid w:val="00C76E0B"/>
    <w:rsid w:val="00C80F5A"/>
    <w:rsid w:val="00C82EC5"/>
    <w:rsid w:val="00C84BC6"/>
    <w:rsid w:val="00C9013E"/>
    <w:rsid w:val="00C94FE9"/>
    <w:rsid w:val="00C95030"/>
    <w:rsid w:val="00CA25F1"/>
    <w:rsid w:val="00CA50C0"/>
    <w:rsid w:val="00CB0E42"/>
    <w:rsid w:val="00CB4966"/>
    <w:rsid w:val="00CC1242"/>
    <w:rsid w:val="00CC2E3B"/>
    <w:rsid w:val="00CC4A54"/>
    <w:rsid w:val="00CC772A"/>
    <w:rsid w:val="00CD480C"/>
    <w:rsid w:val="00CD7543"/>
    <w:rsid w:val="00CE1555"/>
    <w:rsid w:val="00CE2666"/>
    <w:rsid w:val="00CE5804"/>
    <w:rsid w:val="00CE749A"/>
    <w:rsid w:val="00CE757C"/>
    <w:rsid w:val="00CF3DE2"/>
    <w:rsid w:val="00D05467"/>
    <w:rsid w:val="00D13914"/>
    <w:rsid w:val="00D155FB"/>
    <w:rsid w:val="00D202AB"/>
    <w:rsid w:val="00D22B63"/>
    <w:rsid w:val="00D24E01"/>
    <w:rsid w:val="00D32467"/>
    <w:rsid w:val="00D340F1"/>
    <w:rsid w:val="00D40835"/>
    <w:rsid w:val="00D5355C"/>
    <w:rsid w:val="00D548E4"/>
    <w:rsid w:val="00D60459"/>
    <w:rsid w:val="00D62949"/>
    <w:rsid w:val="00D65F8F"/>
    <w:rsid w:val="00D70EA4"/>
    <w:rsid w:val="00D7377E"/>
    <w:rsid w:val="00D775C8"/>
    <w:rsid w:val="00D86C3F"/>
    <w:rsid w:val="00D9107E"/>
    <w:rsid w:val="00D95F00"/>
    <w:rsid w:val="00DA42B9"/>
    <w:rsid w:val="00DA51B7"/>
    <w:rsid w:val="00DA62D9"/>
    <w:rsid w:val="00DB0B49"/>
    <w:rsid w:val="00DB0B85"/>
    <w:rsid w:val="00DB377C"/>
    <w:rsid w:val="00DB3BF0"/>
    <w:rsid w:val="00DC4726"/>
    <w:rsid w:val="00DC55DF"/>
    <w:rsid w:val="00DC5AC2"/>
    <w:rsid w:val="00DC7689"/>
    <w:rsid w:val="00DD7A3A"/>
    <w:rsid w:val="00DE0CC2"/>
    <w:rsid w:val="00DE3C7E"/>
    <w:rsid w:val="00DE3D11"/>
    <w:rsid w:val="00DE42E1"/>
    <w:rsid w:val="00DF2547"/>
    <w:rsid w:val="00DF5ED6"/>
    <w:rsid w:val="00E108A4"/>
    <w:rsid w:val="00E13856"/>
    <w:rsid w:val="00E1555E"/>
    <w:rsid w:val="00E22CB3"/>
    <w:rsid w:val="00E23598"/>
    <w:rsid w:val="00E25D3A"/>
    <w:rsid w:val="00E327CE"/>
    <w:rsid w:val="00E337AF"/>
    <w:rsid w:val="00E36A68"/>
    <w:rsid w:val="00E37CE2"/>
    <w:rsid w:val="00E37ED0"/>
    <w:rsid w:val="00E400FE"/>
    <w:rsid w:val="00E4086F"/>
    <w:rsid w:val="00E44C96"/>
    <w:rsid w:val="00E453DB"/>
    <w:rsid w:val="00E500D4"/>
    <w:rsid w:val="00E50251"/>
    <w:rsid w:val="00E52F54"/>
    <w:rsid w:val="00E538BE"/>
    <w:rsid w:val="00E55B5D"/>
    <w:rsid w:val="00E5795C"/>
    <w:rsid w:val="00E60431"/>
    <w:rsid w:val="00E70A55"/>
    <w:rsid w:val="00E7118C"/>
    <w:rsid w:val="00E75897"/>
    <w:rsid w:val="00E7642D"/>
    <w:rsid w:val="00E77C56"/>
    <w:rsid w:val="00E77E01"/>
    <w:rsid w:val="00E80227"/>
    <w:rsid w:val="00E82205"/>
    <w:rsid w:val="00E86904"/>
    <w:rsid w:val="00E943FB"/>
    <w:rsid w:val="00E975C9"/>
    <w:rsid w:val="00E97CEE"/>
    <w:rsid w:val="00EA3526"/>
    <w:rsid w:val="00EA389E"/>
    <w:rsid w:val="00EA78E0"/>
    <w:rsid w:val="00EB55CB"/>
    <w:rsid w:val="00EB7163"/>
    <w:rsid w:val="00EC0AAE"/>
    <w:rsid w:val="00EC0FF3"/>
    <w:rsid w:val="00EC3DC6"/>
    <w:rsid w:val="00EC4163"/>
    <w:rsid w:val="00EC5DF8"/>
    <w:rsid w:val="00ED4383"/>
    <w:rsid w:val="00ED4C87"/>
    <w:rsid w:val="00EE2E4B"/>
    <w:rsid w:val="00EE36A0"/>
    <w:rsid w:val="00EE4517"/>
    <w:rsid w:val="00EE4524"/>
    <w:rsid w:val="00EE6B46"/>
    <w:rsid w:val="00EE71EE"/>
    <w:rsid w:val="00EE7EF0"/>
    <w:rsid w:val="00EF1367"/>
    <w:rsid w:val="00EF196C"/>
    <w:rsid w:val="00EF19FC"/>
    <w:rsid w:val="00EF3E30"/>
    <w:rsid w:val="00EF629C"/>
    <w:rsid w:val="00EF64E3"/>
    <w:rsid w:val="00EF7E5C"/>
    <w:rsid w:val="00F03C65"/>
    <w:rsid w:val="00F04355"/>
    <w:rsid w:val="00F1163A"/>
    <w:rsid w:val="00F14CC8"/>
    <w:rsid w:val="00F154F3"/>
    <w:rsid w:val="00F2010B"/>
    <w:rsid w:val="00F307A5"/>
    <w:rsid w:val="00F43CEE"/>
    <w:rsid w:val="00F443AD"/>
    <w:rsid w:val="00F464E5"/>
    <w:rsid w:val="00F50413"/>
    <w:rsid w:val="00F520B7"/>
    <w:rsid w:val="00F548FC"/>
    <w:rsid w:val="00F54F4A"/>
    <w:rsid w:val="00F57864"/>
    <w:rsid w:val="00F578DE"/>
    <w:rsid w:val="00F61D2D"/>
    <w:rsid w:val="00F62B68"/>
    <w:rsid w:val="00F766F6"/>
    <w:rsid w:val="00F77AD9"/>
    <w:rsid w:val="00F823EB"/>
    <w:rsid w:val="00F86141"/>
    <w:rsid w:val="00F87264"/>
    <w:rsid w:val="00F908F9"/>
    <w:rsid w:val="00FA009D"/>
    <w:rsid w:val="00FA2E06"/>
    <w:rsid w:val="00FA3964"/>
    <w:rsid w:val="00FB0D8F"/>
    <w:rsid w:val="00FB754C"/>
    <w:rsid w:val="00FC00E2"/>
    <w:rsid w:val="00FC1647"/>
    <w:rsid w:val="00FC1928"/>
    <w:rsid w:val="00FC1CBB"/>
    <w:rsid w:val="00FD04E8"/>
    <w:rsid w:val="00FD1FD0"/>
    <w:rsid w:val="00FE5723"/>
    <w:rsid w:val="00FE6C33"/>
    <w:rsid w:val="00FF1225"/>
    <w:rsid w:val="00FF1B2B"/>
    <w:rsid w:val="00FF5FA6"/>
    <w:rsid w:val="00FF79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3C2E91"/>
  <w15:chartTrackingRefBased/>
  <w15:docId w15:val="{55AAA13E-3B4B-4DD7-AB4A-E8E6CE60B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A389E"/>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
    <w:qFormat/>
    <w:rsid w:val="00AD189D"/>
    <w:pPr>
      <w:keepNext/>
      <w:keepLines/>
      <w:numPr>
        <w:numId w:val="1"/>
      </w:numPr>
      <w:spacing w:before="240" w:after="0"/>
      <w:outlineLvl w:val="0"/>
    </w:pPr>
    <w:rPr>
      <w:rFonts w:asciiTheme="majorHAnsi" w:eastAsiaTheme="majorEastAsia" w:hAnsiTheme="majorHAnsi" w:cstheme="majorBidi"/>
      <w:b/>
      <w:sz w:val="32"/>
      <w:szCs w:val="32"/>
    </w:rPr>
  </w:style>
  <w:style w:type="paragraph" w:styleId="Nadpis2">
    <w:name w:val="heading 2"/>
    <w:basedOn w:val="Normln"/>
    <w:next w:val="Normln"/>
    <w:link w:val="Nadpis2Char"/>
    <w:uiPriority w:val="9"/>
    <w:semiHidden/>
    <w:unhideWhenUsed/>
    <w:qFormat/>
    <w:rsid w:val="00AD189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AD189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uiPriority w:val="9"/>
    <w:rsid w:val="00AD189D"/>
    <w:rPr>
      <w:rFonts w:asciiTheme="majorHAnsi" w:eastAsiaTheme="majorEastAsia" w:hAnsiTheme="majorHAnsi" w:cstheme="majorBidi"/>
      <w:b/>
      <w:sz w:val="32"/>
      <w:szCs w:val="32"/>
    </w:rPr>
  </w:style>
  <w:style w:type="paragraph" w:styleId="Nadpisobsahu">
    <w:name w:val="TOC Heading"/>
    <w:basedOn w:val="Nadpis1"/>
    <w:next w:val="Normln"/>
    <w:uiPriority w:val="39"/>
    <w:unhideWhenUsed/>
    <w:qFormat/>
    <w:rsid w:val="00AD189D"/>
    <w:pPr>
      <w:outlineLvl w:val="9"/>
    </w:pPr>
    <w:rPr>
      <w:lang w:eastAsia="cs-CZ"/>
    </w:rPr>
  </w:style>
  <w:style w:type="paragraph" w:styleId="Obsah2">
    <w:name w:val="toc 2"/>
    <w:basedOn w:val="Normln"/>
    <w:next w:val="Normln"/>
    <w:autoRedefine/>
    <w:uiPriority w:val="39"/>
    <w:unhideWhenUsed/>
    <w:rsid w:val="00AD189D"/>
    <w:pPr>
      <w:spacing w:after="0"/>
      <w:ind w:left="220"/>
    </w:pPr>
    <w:rPr>
      <w:rFonts w:cstheme="minorHAnsi"/>
      <w:smallCaps/>
      <w:sz w:val="20"/>
      <w:szCs w:val="20"/>
    </w:rPr>
  </w:style>
  <w:style w:type="paragraph" w:styleId="Obsah1">
    <w:name w:val="toc 1"/>
    <w:basedOn w:val="Normln"/>
    <w:next w:val="Normln"/>
    <w:autoRedefine/>
    <w:uiPriority w:val="39"/>
    <w:unhideWhenUsed/>
    <w:rsid w:val="003C4105"/>
    <w:pPr>
      <w:tabs>
        <w:tab w:val="left" w:pos="660"/>
        <w:tab w:val="left" w:pos="709"/>
        <w:tab w:val="right" w:leader="dot" w:pos="9062"/>
      </w:tabs>
      <w:spacing w:before="120" w:after="120"/>
    </w:pPr>
    <w:rPr>
      <w:rFonts w:cstheme="minorHAnsi"/>
      <w:b/>
      <w:bCs/>
      <w:caps/>
      <w:sz w:val="20"/>
      <w:szCs w:val="20"/>
    </w:rPr>
  </w:style>
  <w:style w:type="paragraph" w:styleId="Obsah3">
    <w:name w:val="toc 3"/>
    <w:basedOn w:val="Normln"/>
    <w:next w:val="Normln"/>
    <w:autoRedefine/>
    <w:uiPriority w:val="39"/>
    <w:unhideWhenUsed/>
    <w:rsid w:val="00AD189D"/>
    <w:pPr>
      <w:spacing w:after="0"/>
      <w:ind w:left="440"/>
    </w:pPr>
    <w:rPr>
      <w:rFonts w:cstheme="minorHAnsi"/>
      <w:i/>
      <w:iCs/>
      <w:sz w:val="20"/>
      <w:szCs w:val="20"/>
    </w:rPr>
  </w:style>
  <w:style w:type="character" w:customStyle="1" w:styleId="Nadpis3Char">
    <w:name w:val="Nadpis 3 Char"/>
    <w:basedOn w:val="Standardnpsmoodstavce"/>
    <w:link w:val="Nadpis3"/>
    <w:uiPriority w:val="9"/>
    <w:semiHidden/>
    <w:rsid w:val="00AD189D"/>
    <w:rPr>
      <w:rFonts w:asciiTheme="majorHAnsi" w:eastAsiaTheme="majorEastAsia" w:hAnsiTheme="majorHAnsi" w:cstheme="majorBidi"/>
      <w:color w:val="1F3763" w:themeColor="accent1" w:themeShade="7F"/>
      <w:sz w:val="24"/>
      <w:szCs w:val="24"/>
    </w:rPr>
  </w:style>
  <w:style w:type="character" w:customStyle="1" w:styleId="Nadpis2Char">
    <w:name w:val="Nadpis 2 Char"/>
    <w:basedOn w:val="Standardnpsmoodstavce"/>
    <w:link w:val="Nadpis2"/>
    <w:uiPriority w:val="9"/>
    <w:semiHidden/>
    <w:rsid w:val="00AD189D"/>
    <w:rPr>
      <w:rFonts w:asciiTheme="majorHAnsi" w:eastAsiaTheme="majorEastAsia" w:hAnsiTheme="majorHAnsi" w:cstheme="majorBidi"/>
      <w:color w:val="2F5496" w:themeColor="accent1" w:themeShade="BF"/>
      <w:sz w:val="26"/>
      <w:szCs w:val="26"/>
    </w:rPr>
  </w:style>
  <w:style w:type="paragraph" w:styleId="Obsah4">
    <w:name w:val="toc 4"/>
    <w:basedOn w:val="Normln"/>
    <w:next w:val="Normln"/>
    <w:autoRedefine/>
    <w:uiPriority w:val="39"/>
    <w:unhideWhenUsed/>
    <w:rsid w:val="00AD189D"/>
    <w:pPr>
      <w:spacing w:after="0"/>
      <w:ind w:left="660"/>
    </w:pPr>
    <w:rPr>
      <w:rFonts w:cstheme="minorHAnsi"/>
      <w:sz w:val="18"/>
      <w:szCs w:val="18"/>
    </w:rPr>
  </w:style>
  <w:style w:type="paragraph" w:styleId="Obsah5">
    <w:name w:val="toc 5"/>
    <w:basedOn w:val="Normln"/>
    <w:next w:val="Normln"/>
    <w:autoRedefine/>
    <w:uiPriority w:val="39"/>
    <w:unhideWhenUsed/>
    <w:rsid w:val="00AD189D"/>
    <w:pPr>
      <w:spacing w:after="0"/>
      <w:ind w:left="880"/>
    </w:pPr>
    <w:rPr>
      <w:rFonts w:cstheme="minorHAnsi"/>
      <w:sz w:val="18"/>
      <w:szCs w:val="18"/>
    </w:rPr>
  </w:style>
  <w:style w:type="paragraph" w:styleId="Obsah6">
    <w:name w:val="toc 6"/>
    <w:basedOn w:val="Normln"/>
    <w:next w:val="Normln"/>
    <w:autoRedefine/>
    <w:uiPriority w:val="39"/>
    <w:unhideWhenUsed/>
    <w:rsid w:val="00AD189D"/>
    <w:pPr>
      <w:spacing w:after="0"/>
      <w:ind w:left="1100"/>
    </w:pPr>
    <w:rPr>
      <w:rFonts w:cstheme="minorHAnsi"/>
      <w:sz w:val="18"/>
      <w:szCs w:val="18"/>
    </w:rPr>
  </w:style>
  <w:style w:type="paragraph" w:styleId="Obsah7">
    <w:name w:val="toc 7"/>
    <w:basedOn w:val="Normln"/>
    <w:next w:val="Normln"/>
    <w:autoRedefine/>
    <w:uiPriority w:val="39"/>
    <w:unhideWhenUsed/>
    <w:rsid w:val="00AD189D"/>
    <w:pPr>
      <w:spacing w:after="0"/>
      <w:ind w:left="1320"/>
    </w:pPr>
    <w:rPr>
      <w:rFonts w:cstheme="minorHAnsi"/>
      <w:sz w:val="18"/>
      <w:szCs w:val="18"/>
    </w:rPr>
  </w:style>
  <w:style w:type="paragraph" w:styleId="Obsah8">
    <w:name w:val="toc 8"/>
    <w:basedOn w:val="Normln"/>
    <w:next w:val="Normln"/>
    <w:autoRedefine/>
    <w:uiPriority w:val="39"/>
    <w:unhideWhenUsed/>
    <w:rsid w:val="00AD189D"/>
    <w:pPr>
      <w:spacing w:after="0"/>
      <w:ind w:left="1540"/>
    </w:pPr>
    <w:rPr>
      <w:rFonts w:cstheme="minorHAnsi"/>
      <w:sz w:val="18"/>
      <w:szCs w:val="18"/>
    </w:rPr>
  </w:style>
  <w:style w:type="paragraph" w:styleId="Obsah9">
    <w:name w:val="toc 9"/>
    <w:basedOn w:val="Normln"/>
    <w:next w:val="Normln"/>
    <w:autoRedefine/>
    <w:uiPriority w:val="39"/>
    <w:unhideWhenUsed/>
    <w:rsid w:val="00AD189D"/>
    <w:pPr>
      <w:spacing w:after="0"/>
      <w:ind w:left="1760"/>
    </w:pPr>
    <w:rPr>
      <w:rFonts w:cstheme="minorHAnsi"/>
      <w:sz w:val="18"/>
      <w:szCs w:val="18"/>
    </w:rPr>
  </w:style>
  <w:style w:type="character" w:styleId="Hypertextovodkaz">
    <w:name w:val="Hyperlink"/>
    <w:basedOn w:val="Standardnpsmoodstavce"/>
    <w:uiPriority w:val="99"/>
    <w:unhideWhenUsed/>
    <w:rsid w:val="00AD189D"/>
    <w:rPr>
      <w:color w:val="0563C1" w:themeColor="hyperlink"/>
      <w:u w:val="single"/>
    </w:rPr>
  </w:style>
  <w:style w:type="paragraph" w:styleId="Odstavecseseznamem">
    <w:name w:val="List Paragraph"/>
    <w:aliases w:val="Nad,List Paragraph,Odstavec cíl se seznamem,Odstavec se seznamem5,Odstavec_muj,Odrážky,cp_Odstavec se seznamem,Bullet Number,Bullet List,FooterText,numbered,Paragraphe de liste1,Bulletr List Paragraph,列出段落,列出段落1,List Paragraph2"/>
    <w:basedOn w:val="Normln"/>
    <w:link w:val="OdstavecseseznamemChar"/>
    <w:uiPriority w:val="34"/>
    <w:qFormat/>
    <w:rsid w:val="00B94E44"/>
    <w:pPr>
      <w:ind w:left="720"/>
      <w:contextualSpacing/>
    </w:pPr>
  </w:style>
  <w:style w:type="character" w:styleId="Odkaznakoment">
    <w:name w:val="annotation reference"/>
    <w:basedOn w:val="Standardnpsmoodstavce"/>
    <w:uiPriority w:val="99"/>
    <w:semiHidden/>
    <w:unhideWhenUsed/>
    <w:rsid w:val="00CE2666"/>
    <w:rPr>
      <w:sz w:val="16"/>
      <w:szCs w:val="16"/>
    </w:rPr>
  </w:style>
  <w:style w:type="paragraph" w:styleId="Textkomente">
    <w:name w:val="annotation text"/>
    <w:basedOn w:val="Normln"/>
    <w:link w:val="TextkomenteChar"/>
    <w:uiPriority w:val="99"/>
    <w:semiHidden/>
    <w:unhideWhenUsed/>
    <w:rsid w:val="00CE2666"/>
    <w:pPr>
      <w:spacing w:line="240" w:lineRule="auto"/>
    </w:pPr>
    <w:rPr>
      <w:sz w:val="20"/>
      <w:szCs w:val="20"/>
    </w:rPr>
  </w:style>
  <w:style w:type="character" w:customStyle="1" w:styleId="TextkomenteChar">
    <w:name w:val="Text komentáře Char"/>
    <w:basedOn w:val="Standardnpsmoodstavce"/>
    <w:link w:val="Textkomente"/>
    <w:uiPriority w:val="99"/>
    <w:semiHidden/>
    <w:rsid w:val="00CE2666"/>
    <w:rPr>
      <w:sz w:val="20"/>
      <w:szCs w:val="20"/>
    </w:rPr>
  </w:style>
  <w:style w:type="paragraph" w:styleId="Pedmtkomente">
    <w:name w:val="annotation subject"/>
    <w:basedOn w:val="Textkomente"/>
    <w:next w:val="Textkomente"/>
    <w:link w:val="PedmtkomenteChar"/>
    <w:uiPriority w:val="99"/>
    <w:semiHidden/>
    <w:unhideWhenUsed/>
    <w:rsid w:val="00CE2666"/>
    <w:rPr>
      <w:b/>
      <w:bCs/>
    </w:rPr>
  </w:style>
  <w:style w:type="character" w:customStyle="1" w:styleId="PedmtkomenteChar">
    <w:name w:val="Předmět komentáře Char"/>
    <w:basedOn w:val="TextkomenteChar"/>
    <w:link w:val="Pedmtkomente"/>
    <w:uiPriority w:val="99"/>
    <w:semiHidden/>
    <w:rsid w:val="00CE2666"/>
    <w:rPr>
      <w:b/>
      <w:bCs/>
      <w:sz w:val="20"/>
      <w:szCs w:val="20"/>
    </w:rPr>
  </w:style>
  <w:style w:type="paragraph" w:styleId="Textbubliny">
    <w:name w:val="Balloon Text"/>
    <w:basedOn w:val="Normln"/>
    <w:link w:val="TextbublinyChar"/>
    <w:uiPriority w:val="99"/>
    <w:semiHidden/>
    <w:unhideWhenUsed/>
    <w:rsid w:val="00CE266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E2666"/>
    <w:rPr>
      <w:rFonts w:ascii="Segoe UI" w:hAnsi="Segoe UI" w:cs="Segoe UI"/>
      <w:sz w:val="18"/>
      <w:szCs w:val="18"/>
    </w:rPr>
  </w:style>
  <w:style w:type="character" w:styleId="Nevyeenzmnka">
    <w:name w:val="Unresolved Mention"/>
    <w:basedOn w:val="Standardnpsmoodstavce"/>
    <w:uiPriority w:val="99"/>
    <w:semiHidden/>
    <w:unhideWhenUsed/>
    <w:rsid w:val="007620B2"/>
    <w:rPr>
      <w:color w:val="605E5C"/>
      <w:shd w:val="clear" w:color="auto" w:fill="E1DFDD"/>
    </w:rPr>
  </w:style>
  <w:style w:type="paragraph" w:styleId="Zkladntext">
    <w:name w:val="Body Text"/>
    <w:basedOn w:val="Normln"/>
    <w:link w:val="ZkladntextChar"/>
    <w:uiPriority w:val="99"/>
    <w:semiHidden/>
    <w:unhideWhenUsed/>
    <w:rsid w:val="00BC1419"/>
    <w:pPr>
      <w:spacing w:after="120"/>
    </w:pPr>
  </w:style>
  <w:style w:type="character" w:customStyle="1" w:styleId="ZkladntextChar">
    <w:name w:val="Základní text Char"/>
    <w:basedOn w:val="Standardnpsmoodstavce"/>
    <w:link w:val="Zkladntext"/>
    <w:uiPriority w:val="99"/>
    <w:semiHidden/>
    <w:rsid w:val="00BC1419"/>
  </w:style>
  <w:style w:type="paragraph" w:styleId="Zhlav">
    <w:name w:val="header"/>
    <w:basedOn w:val="Normln"/>
    <w:link w:val="ZhlavChar"/>
    <w:uiPriority w:val="99"/>
    <w:unhideWhenUsed/>
    <w:rsid w:val="000A162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A1621"/>
  </w:style>
  <w:style w:type="paragraph" w:styleId="Zpat">
    <w:name w:val="footer"/>
    <w:basedOn w:val="Normln"/>
    <w:link w:val="ZpatChar"/>
    <w:uiPriority w:val="99"/>
    <w:unhideWhenUsed/>
    <w:rsid w:val="000A1621"/>
    <w:pPr>
      <w:tabs>
        <w:tab w:val="center" w:pos="4536"/>
        <w:tab w:val="right" w:pos="9072"/>
      </w:tabs>
      <w:spacing w:after="0" w:line="240" w:lineRule="auto"/>
    </w:pPr>
  </w:style>
  <w:style w:type="character" w:customStyle="1" w:styleId="ZpatChar">
    <w:name w:val="Zápatí Char"/>
    <w:basedOn w:val="Standardnpsmoodstavce"/>
    <w:link w:val="Zpat"/>
    <w:uiPriority w:val="99"/>
    <w:rsid w:val="000A1621"/>
  </w:style>
  <w:style w:type="character" w:styleId="Sledovanodkaz">
    <w:name w:val="FollowedHyperlink"/>
    <w:basedOn w:val="Standardnpsmoodstavce"/>
    <w:uiPriority w:val="99"/>
    <w:semiHidden/>
    <w:unhideWhenUsed/>
    <w:rsid w:val="00275B9F"/>
    <w:rPr>
      <w:color w:val="954F72" w:themeColor="followedHyperlink"/>
      <w:u w:val="single"/>
    </w:rPr>
  </w:style>
  <w:style w:type="paragraph" w:customStyle="1" w:styleId="odstavec">
    <w:name w:val="odstavec"/>
    <w:basedOn w:val="Odstavecseseznamem"/>
    <w:qFormat/>
    <w:rsid w:val="00E4086F"/>
    <w:pPr>
      <w:spacing w:before="240" w:after="120"/>
      <w:ind w:left="0"/>
      <w:contextualSpacing w:val="0"/>
    </w:pPr>
    <w:rPr>
      <w:b/>
    </w:rPr>
  </w:style>
  <w:style w:type="table" w:customStyle="1" w:styleId="TableGrid">
    <w:name w:val="TableGrid"/>
    <w:rsid w:val="00AC6851"/>
    <w:pPr>
      <w:spacing w:after="0" w:line="240" w:lineRule="auto"/>
    </w:pPr>
    <w:rPr>
      <w:rFonts w:eastAsiaTheme="minorEastAsia"/>
      <w:lang w:eastAsia="cs-CZ"/>
    </w:rPr>
    <w:tblPr>
      <w:tblCellMar>
        <w:top w:w="0" w:type="dxa"/>
        <w:left w:w="0" w:type="dxa"/>
        <w:bottom w:w="0" w:type="dxa"/>
        <w:right w:w="0" w:type="dxa"/>
      </w:tblCellMar>
    </w:tblPr>
  </w:style>
  <w:style w:type="character" w:customStyle="1" w:styleId="OdstavecseseznamemChar">
    <w:name w:val="Odstavec se seznamem Char"/>
    <w:aliases w:val="Nad Char,List Paragraph Char,Odstavec cíl se seznamem Char,Odstavec se seznamem5 Char,Odstavec_muj Char,Odrážky Char,cp_Odstavec se seznamem Char,Bullet Number Char,Bullet List Char,FooterText Char,numbered Char,列出段落 Char"/>
    <w:link w:val="Odstavecseseznamem"/>
    <w:uiPriority w:val="34"/>
    <w:qFormat/>
    <w:rsid w:val="005727FB"/>
  </w:style>
  <w:style w:type="character" w:customStyle="1" w:styleId="StylodstavecslovanChar">
    <w:name w:val="Styl odstavec číslovaný Char"/>
    <w:basedOn w:val="Standardnpsmoodstavce"/>
    <w:link w:val="Stylodstavecslovan"/>
    <w:locked/>
    <w:rsid w:val="004644CA"/>
    <w:rPr>
      <w:rFonts w:ascii="Calibri" w:hAnsi="Calibri" w:cs="Calibri"/>
    </w:rPr>
  </w:style>
  <w:style w:type="paragraph" w:customStyle="1" w:styleId="Stylodstavecslovan">
    <w:name w:val="Styl odstavec číslovaný"/>
    <w:basedOn w:val="Normln"/>
    <w:link w:val="StylodstavecslovanChar"/>
    <w:rsid w:val="004644CA"/>
    <w:pPr>
      <w:spacing w:after="120" w:line="280" w:lineRule="atLeast"/>
      <w:ind w:left="1154" w:hanging="360"/>
      <w:jc w:val="both"/>
    </w:pPr>
    <w:rPr>
      <w:rFonts w:ascii="Calibri" w:hAnsi="Calibri" w:cs="Calibri"/>
    </w:rPr>
  </w:style>
  <w:style w:type="paragraph" w:customStyle="1" w:styleId="odstavec2">
    <w:name w:val="odstavec2"/>
    <w:basedOn w:val="Normln"/>
    <w:rsid w:val="00245982"/>
    <w:pPr>
      <w:keepLines/>
      <w:tabs>
        <w:tab w:val="left" w:pos="2041"/>
      </w:tabs>
      <w:spacing w:before="120" w:after="120" w:line="240" w:lineRule="auto"/>
      <w:ind w:left="2041" w:hanging="680"/>
      <w:jc w:val="both"/>
    </w:pPr>
    <w:rPr>
      <w:rFonts w:ascii="Arial" w:eastAsia="Times New Roman" w:hAnsi="Arial" w:cs="Arial"/>
      <w:sz w:val="24"/>
      <w:szCs w:val="20"/>
      <w:lang w:val="en-GB" w:eastAsia="cs-CZ"/>
    </w:rPr>
  </w:style>
  <w:style w:type="paragraph" w:styleId="Revize">
    <w:name w:val="Revision"/>
    <w:hidden/>
    <w:uiPriority w:val="99"/>
    <w:semiHidden/>
    <w:rsid w:val="008A2A23"/>
    <w:pPr>
      <w:spacing w:after="0" w:line="240" w:lineRule="auto"/>
    </w:pPr>
  </w:style>
  <w:style w:type="paragraph" w:customStyle="1" w:styleId="texty">
    <w:name w:val="texty"/>
    <w:basedOn w:val="Bezmezer"/>
    <w:link w:val="textyChar"/>
    <w:qFormat/>
    <w:rsid w:val="00101F41"/>
    <w:pPr>
      <w:spacing w:before="200" w:after="120" w:line="360" w:lineRule="auto"/>
      <w:jc w:val="both"/>
      <w:outlineLvl w:val="1"/>
    </w:pPr>
    <w:rPr>
      <w:rFonts w:ascii="Arial" w:eastAsia="Times New Roman" w:hAnsi="Arial" w:cs="Times New Roman"/>
      <w:sz w:val="24"/>
      <w:szCs w:val="20"/>
      <w:lang w:eastAsia="cs-CZ"/>
    </w:rPr>
  </w:style>
  <w:style w:type="character" w:customStyle="1" w:styleId="textyChar">
    <w:name w:val="texty Char"/>
    <w:basedOn w:val="Standardnpsmoodstavce"/>
    <w:link w:val="texty"/>
    <w:rsid w:val="00101F41"/>
    <w:rPr>
      <w:rFonts w:ascii="Arial" w:eastAsia="Times New Roman" w:hAnsi="Arial" w:cs="Times New Roman"/>
      <w:sz w:val="24"/>
      <w:szCs w:val="20"/>
      <w:lang w:eastAsia="cs-CZ"/>
    </w:rPr>
  </w:style>
  <w:style w:type="paragraph" w:styleId="Bezmezer">
    <w:name w:val="No Spacing"/>
    <w:uiPriority w:val="1"/>
    <w:qFormat/>
    <w:rsid w:val="00101F41"/>
    <w:pPr>
      <w:spacing w:after="0" w:line="240" w:lineRule="auto"/>
    </w:pPr>
  </w:style>
  <w:style w:type="paragraph" w:styleId="Normlnweb">
    <w:name w:val="Normal (Web)"/>
    <w:basedOn w:val="Normln"/>
    <w:uiPriority w:val="99"/>
    <w:unhideWhenUsed/>
    <w:rsid w:val="00A01F5F"/>
    <w:pPr>
      <w:spacing w:before="100" w:beforeAutospacing="1" w:after="100" w:afterAutospacing="1" w:line="240" w:lineRule="auto"/>
    </w:pPr>
    <w:rPr>
      <w:rFonts w:ascii="Calibri"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705055">
      <w:bodyDiv w:val="1"/>
      <w:marLeft w:val="0"/>
      <w:marRight w:val="0"/>
      <w:marTop w:val="0"/>
      <w:marBottom w:val="0"/>
      <w:divBdr>
        <w:top w:val="none" w:sz="0" w:space="0" w:color="auto"/>
        <w:left w:val="none" w:sz="0" w:space="0" w:color="auto"/>
        <w:bottom w:val="none" w:sz="0" w:space="0" w:color="auto"/>
        <w:right w:val="none" w:sz="0" w:space="0" w:color="auto"/>
      </w:divBdr>
    </w:div>
    <w:div w:id="350184588">
      <w:bodyDiv w:val="1"/>
      <w:marLeft w:val="0"/>
      <w:marRight w:val="0"/>
      <w:marTop w:val="0"/>
      <w:marBottom w:val="0"/>
      <w:divBdr>
        <w:top w:val="none" w:sz="0" w:space="0" w:color="auto"/>
        <w:left w:val="none" w:sz="0" w:space="0" w:color="auto"/>
        <w:bottom w:val="none" w:sz="0" w:space="0" w:color="auto"/>
        <w:right w:val="none" w:sz="0" w:space="0" w:color="auto"/>
      </w:divBdr>
    </w:div>
    <w:div w:id="480925074">
      <w:bodyDiv w:val="1"/>
      <w:marLeft w:val="0"/>
      <w:marRight w:val="0"/>
      <w:marTop w:val="0"/>
      <w:marBottom w:val="0"/>
      <w:divBdr>
        <w:top w:val="none" w:sz="0" w:space="0" w:color="auto"/>
        <w:left w:val="none" w:sz="0" w:space="0" w:color="auto"/>
        <w:bottom w:val="none" w:sz="0" w:space="0" w:color="auto"/>
        <w:right w:val="none" w:sz="0" w:space="0" w:color="auto"/>
      </w:divBdr>
    </w:div>
    <w:div w:id="788206826">
      <w:bodyDiv w:val="1"/>
      <w:marLeft w:val="0"/>
      <w:marRight w:val="0"/>
      <w:marTop w:val="0"/>
      <w:marBottom w:val="0"/>
      <w:divBdr>
        <w:top w:val="none" w:sz="0" w:space="0" w:color="auto"/>
        <w:left w:val="none" w:sz="0" w:space="0" w:color="auto"/>
        <w:bottom w:val="none" w:sz="0" w:space="0" w:color="auto"/>
        <w:right w:val="none" w:sz="0" w:space="0" w:color="auto"/>
      </w:divBdr>
    </w:div>
    <w:div w:id="908811023">
      <w:bodyDiv w:val="1"/>
      <w:marLeft w:val="0"/>
      <w:marRight w:val="0"/>
      <w:marTop w:val="0"/>
      <w:marBottom w:val="0"/>
      <w:divBdr>
        <w:top w:val="none" w:sz="0" w:space="0" w:color="auto"/>
        <w:left w:val="none" w:sz="0" w:space="0" w:color="auto"/>
        <w:bottom w:val="none" w:sz="0" w:space="0" w:color="auto"/>
        <w:right w:val="none" w:sz="0" w:space="0" w:color="auto"/>
      </w:divBdr>
    </w:div>
    <w:div w:id="950479789">
      <w:bodyDiv w:val="1"/>
      <w:marLeft w:val="0"/>
      <w:marRight w:val="0"/>
      <w:marTop w:val="0"/>
      <w:marBottom w:val="0"/>
      <w:divBdr>
        <w:top w:val="none" w:sz="0" w:space="0" w:color="auto"/>
        <w:left w:val="none" w:sz="0" w:space="0" w:color="auto"/>
        <w:bottom w:val="none" w:sz="0" w:space="0" w:color="auto"/>
        <w:right w:val="none" w:sz="0" w:space="0" w:color="auto"/>
      </w:divBdr>
    </w:div>
    <w:div w:id="1275135890">
      <w:bodyDiv w:val="1"/>
      <w:marLeft w:val="0"/>
      <w:marRight w:val="0"/>
      <w:marTop w:val="0"/>
      <w:marBottom w:val="0"/>
      <w:divBdr>
        <w:top w:val="none" w:sz="0" w:space="0" w:color="auto"/>
        <w:left w:val="none" w:sz="0" w:space="0" w:color="auto"/>
        <w:bottom w:val="none" w:sz="0" w:space="0" w:color="auto"/>
        <w:right w:val="none" w:sz="0" w:space="0" w:color="auto"/>
      </w:divBdr>
    </w:div>
    <w:div w:id="1750928721">
      <w:bodyDiv w:val="1"/>
      <w:marLeft w:val="0"/>
      <w:marRight w:val="0"/>
      <w:marTop w:val="0"/>
      <w:marBottom w:val="0"/>
      <w:divBdr>
        <w:top w:val="none" w:sz="0" w:space="0" w:color="auto"/>
        <w:left w:val="none" w:sz="0" w:space="0" w:color="auto"/>
        <w:bottom w:val="none" w:sz="0" w:space="0" w:color="auto"/>
        <w:right w:val="none" w:sz="0" w:space="0" w:color="auto"/>
      </w:divBdr>
      <w:divsChild>
        <w:div w:id="132992528">
          <w:marLeft w:val="0"/>
          <w:marRight w:val="0"/>
          <w:marTop w:val="0"/>
          <w:marBottom w:val="0"/>
          <w:divBdr>
            <w:top w:val="none" w:sz="0" w:space="0" w:color="auto"/>
            <w:left w:val="none" w:sz="0" w:space="0" w:color="auto"/>
            <w:bottom w:val="none" w:sz="0" w:space="0" w:color="auto"/>
            <w:right w:val="none" w:sz="0" w:space="0" w:color="auto"/>
          </w:divBdr>
          <w:divsChild>
            <w:div w:id="1574468250">
              <w:marLeft w:val="0"/>
              <w:marRight w:val="0"/>
              <w:marTop w:val="0"/>
              <w:marBottom w:val="0"/>
              <w:divBdr>
                <w:top w:val="none" w:sz="0" w:space="0" w:color="auto"/>
                <w:left w:val="none" w:sz="0" w:space="0" w:color="auto"/>
                <w:bottom w:val="none" w:sz="0" w:space="0" w:color="auto"/>
                <w:right w:val="none" w:sz="0" w:space="0" w:color="auto"/>
              </w:divBdr>
              <w:divsChild>
                <w:div w:id="791241530">
                  <w:marLeft w:val="0"/>
                  <w:marRight w:val="0"/>
                  <w:marTop w:val="0"/>
                  <w:marBottom w:val="0"/>
                  <w:divBdr>
                    <w:top w:val="none" w:sz="0" w:space="0" w:color="auto"/>
                    <w:left w:val="none" w:sz="0" w:space="0" w:color="auto"/>
                    <w:bottom w:val="none" w:sz="0" w:space="0" w:color="auto"/>
                    <w:right w:val="none" w:sz="0" w:space="0" w:color="auto"/>
                  </w:divBdr>
                  <w:divsChild>
                    <w:div w:id="1964535874">
                      <w:marLeft w:val="0"/>
                      <w:marRight w:val="0"/>
                      <w:marTop w:val="0"/>
                      <w:marBottom w:val="0"/>
                      <w:divBdr>
                        <w:top w:val="none" w:sz="0" w:space="0" w:color="auto"/>
                        <w:left w:val="none" w:sz="0" w:space="0" w:color="auto"/>
                        <w:bottom w:val="none" w:sz="0" w:space="0" w:color="auto"/>
                        <w:right w:val="none" w:sz="0" w:space="0" w:color="auto"/>
                      </w:divBdr>
                      <w:divsChild>
                        <w:div w:id="1032073406">
                          <w:marLeft w:val="0"/>
                          <w:marRight w:val="0"/>
                          <w:marTop w:val="0"/>
                          <w:marBottom w:val="0"/>
                          <w:divBdr>
                            <w:top w:val="none" w:sz="0" w:space="0" w:color="auto"/>
                            <w:left w:val="none" w:sz="0" w:space="0" w:color="auto"/>
                            <w:bottom w:val="none" w:sz="0" w:space="0" w:color="auto"/>
                            <w:right w:val="none" w:sz="0" w:space="0" w:color="auto"/>
                          </w:divBdr>
                          <w:divsChild>
                            <w:div w:id="134221456">
                              <w:marLeft w:val="0"/>
                              <w:marRight w:val="0"/>
                              <w:marTop w:val="0"/>
                              <w:marBottom w:val="0"/>
                              <w:divBdr>
                                <w:top w:val="none" w:sz="0" w:space="0" w:color="auto"/>
                                <w:left w:val="none" w:sz="0" w:space="0" w:color="auto"/>
                                <w:bottom w:val="none" w:sz="0" w:space="0" w:color="auto"/>
                                <w:right w:val="none" w:sz="0" w:space="0" w:color="auto"/>
                              </w:divBdr>
                              <w:divsChild>
                                <w:div w:id="429467738">
                                  <w:marLeft w:val="0"/>
                                  <w:marRight w:val="0"/>
                                  <w:marTop w:val="0"/>
                                  <w:marBottom w:val="0"/>
                                  <w:divBdr>
                                    <w:top w:val="none" w:sz="0" w:space="0" w:color="auto"/>
                                    <w:left w:val="none" w:sz="0" w:space="0" w:color="auto"/>
                                    <w:bottom w:val="none" w:sz="0" w:space="0" w:color="auto"/>
                                    <w:right w:val="none" w:sz="0" w:space="0" w:color="auto"/>
                                  </w:divBdr>
                                  <w:divsChild>
                                    <w:div w:id="1319383401">
                                      <w:marLeft w:val="0"/>
                                      <w:marRight w:val="0"/>
                                      <w:marTop w:val="0"/>
                                      <w:marBottom w:val="0"/>
                                      <w:divBdr>
                                        <w:top w:val="none" w:sz="0" w:space="0" w:color="auto"/>
                                        <w:left w:val="none" w:sz="0" w:space="0" w:color="auto"/>
                                        <w:bottom w:val="none" w:sz="0" w:space="0" w:color="auto"/>
                                        <w:right w:val="none" w:sz="0" w:space="0" w:color="auto"/>
                                      </w:divBdr>
                                      <w:divsChild>
                                        <w:div w:id="435291752">
                                          <w:marLeft w:val="0"/>
                                          <w:marRight w:val="0"/>
                                          <w:marTop w:val="0"/>
                                          <w:marBottom w:val="0"/>
                                          <w:divBdr>
                                            <w:top w:val="none" w:sz="0" w:space="0" w:color="auto"/>
                                            <w:left w:val="none" w:sz="0" w:space="0" w:color="auto"/>
                                            <w:bottom w:val="none" w:sz="0" w:space="0" w:color="auto"/>
                                            <w:right w:val="none" w:sz="0" w:space="0" w:color="auto"/>
                                          </w:divBdr>
                                          <w:divsChild>
                                            <w:div w:id="1213538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11047697">
      <w:bodyDiv w:val="1"/>
      <w:marLeft w:val="0"/>
      <w:marRight w:val="0"/>
      <w:marTop w:val="0"/>
      <w:marBottom w:val="0"/>
      <w:divBdr>
        <w:top w:val="none" w:sz="0" w:space="0" w:color="auto"/>
        <w:left w:val="none" w:sz="0" w:space="0" w:color="auto"/>
        <w:bottom w:val="none" w:sz="0" w:space="0" w:color="auto"/>
        <w:right w:val="none" w:sz="0" w:space="0" w:color="auto"/>
      </w:divBdr>
    </w:div>
    <w:div w:id="2053383479">
      <w:bodyDiv w:val="1"/>
      <w:marLeft w:val="0"/>
      <w:marRight w:val="0"/>
      <w:marTop w:val="0"/>
      <w:marBottom w:val="0"/>
      <w:divBdr>
        <w:top w:val="none" w:sz="0" w:space="0" w:color="auto"/>
        <w:left w:val="none" w:sz="0" w:space="0" w:color="auto"/>
        <w:bottom w:val="none" w:sz="0" w:space="0" w:color="auto"/>
        <w:right w:val="none" w:sz="0" w:space="0" w:color="auto"/>
      </w:divBdr>
    </w:div>
    <w:div w:id="2080974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k.eon.cz/dns_index.html" TargetMode="External"/><Relationship Id="rId13" Type="http://schemas.openxmlformats.org/officeDocument/2006/relationships/hyperlink" Target="mailto:ezak@egd.cz"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r.justice.cz/ias/ui/rejstrik"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k.eon.cz/dns_index.htm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podpora@ezak.cz" TargetMode="External"/><Relationship Id="rId4" Type="http://schemas.openxmlformats.org/officeDocument/2006/relationships/settings" Target="settings.xml"/><Relationship Id="rId9" Type="http://schemas.openxmlformats.org/officeDocument/2006/relationships/hyperlink" Target="https://ezak.eon.cz/manual_2/ezak-manual-dodavatele-pdf" TargetMode="External"/><Relationship Id="rId14" Type="http://schemas.openxmlformats.org/officeDocument/2006/relationships/hyperlink" Target="http://eur-lex.europa.eu/legal-content/CS/TXT/?uri=uriserv%3AOJ.L_.2016.003.01.0016.01.CES"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976335-78DC-4320-860C-B4B1E4E2C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15039</Words>
  <Characters>88732</Characters>
  <Application>Microsoft Office Word</Application>
  <DocSecurity>0</DocSecurity>
  <Lines>739</Lines>
  <Paragraphs>207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103564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dc:creator>
  <cp:keywords/>
  <dc:description/>
  <cp:lastModifiedBy>Popelková, Lenka</cp:lastModifiedBy>
  <cp:revision>4</cp:revision>
  <dcterms:created xsi:type="dcterms:W3CDTF">2022-06-28T07:24:00Z</dcterms:created>
  <dcterms:modified xsi:type="dcterms:W3CDTF">2022-06-29T11:29:00Z</dcterms:modified>
</cp:coreProperties>
</file>