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F27686" w14:textId="77777777" w:rsidR="00866FAF" w:rsidRPr="000F0912" w:rsidRDefault="00866FAF" w:rsidP="00866FAF">
      <w:pPr>
        <w:rPr>
          <w:rFonts w:ascii="Arial Narrow" w:hAnsi="Arial Narrow" w:cs="Arial"/>
          <w:b/>
          <w:bCs/>
          <w:snapToGrid w:val="0"/>
        </w:rPr>
      </w:pPr>
      <w:r w:rsidRPr="002362EA">
        <w:rPr>
          <w:rFonts w:ascii="Arial Narrow" w:hAnsi="Arial Narrow" w:cs="Arial"/>
          <w:b/>
          <w:bCs/>
          <w:snapToGrid w:val="0"/>
        </w:rPr>
        <w:t xml:space="preserve">Pro účely zařazení dodavatele do Systému kvalifikace </w:t>
      </w:r>
      <w:r w:rsidRPr="000F0912">
        <w:rPr>
          <w:rFonts w:ascii="Arial Narrow" w:hAnsi="Arial Narrow" w:cs="Arial"/>
          <w:b/>
          <w:bCs/>
          <w:snapToGrid w:val="0"/>
        </w:rPr>
        <w:t>„</w:t>
      </w:r>
      <w:r>
        <w:rPr>
          <w:rFonts w:ascii="Arial Narrow" w:hAnsi="Arial Narrow" w:cs="Arial"/>
          <w:b/>
        </w:rPr>
        <w:t>Výměna vedení a rekonstrukce rozvoden</w:t>
      </w:r>
      <w:r w:rsidRPr="000F0912">
        <w:rPr>
          <w:rFonts w:ascii="Arial Narrow" w:hAnsi="Arial Narrow" w:cs="Arial"/>
          <w:b/>
          <w:bCs/>
          <w:snapToGrid w:val="0"/>
        </w:rPr>
        <w:t xml:space="preserve">“      </w:t>
      </w:r>
    </w:p>
    <w:p w14:paraId="1EB9B79E" w14:textId="657A7D5D" w:rsidR="00866FAF" w:rsidRPr="00700CB0" w:rsidRDefault="00866FAF" w:rsidP="00866FAF">
      <w:pPr>
        <w:rPr>
          <w:rFonts w:ascii="Arial Narrow" w:hAnsi="Arial Narrow" w:cs="Arial"/>
          <w:b/>
          <w:bCs/>
          <w:snapToGrid w:val="0"/>
        </w:rPr>
      </w:pPr>
      <w:r w:rsidRPr="00700CB0">
        <w:rPr>
          <w:rFonts w:ascii="Arial Narrow" w:hAnsi="Arial Narrow" w:cs="Arial"/>
          <w:b/>
          <w:bCs/>
          <w:snapToGrid w:val="0"/>
        </w:rPr>
        <w:t xml:space="preserve">Kategorie: </w:t>
      </w:r>
      <w:r w:rsidRPr="00700CB0">
        <w:rPr>
          <w:rFonts w:ascii="Arial Narrow" w:hAnsi="Arial Narrow" w:cs="Arial"/>
          <w:b/>
        </w:rPr>
        <w:t>část A – Výměna vedení</w:t>
      </w:r>
    </w:p>
    <w:p w14:paraId="55C5E012" w14:textId="77777777" w:rsidR="00866FAF" w:rsidRPr="00700CB0" w:rsidRDefault="00866FAF" w:rsidP="00866FAF">
      <w:pPr>
        <w:rPr>
          <w:rFonts w:ascii="Arial Narrow" w:hAnsi="Arial Narrow" w:cs="Arial"/>
          <w:b/>
          <w:bCs/>
          <w:snapToGrid w:val="0"/>
        </w:rPr>
      </w:pPr>
      <w:r w:rsidRPr="00700CB0">
        <w:rPr>
          <w:rFonts w:ascii="Arial Narrow" w:hAnsi="Arial Narrow" w:cs="Arial"/>
          <w:b/>
          <w:bCs/>
          <w:snapToGrid w:val="0"/>
        </w:rPr>
        <w:t xml:space="preserve">                                                   </w:t>
      </w:r>
    </w:p>
    <w:p w14:paraId="2331EACF" w14:textId="77777777" w:rsidR="00866FAF" w:rsidRPr="00700CB0" w:rsidRDefault="00866FAF" w:rsidP="00866FAF">
      <w:pPr>
        <w:rPr>
          <w:rFonts w:ascii="Arial Narrow" w:hAnsi="Arial Narrow" w:cs="Arial"/>
          <w:i/>
          <w:snapToGrid w:val="0"/>
          <w:sz w:val="20"/>
          <w:highlight w:val="yellow"/>
        </w:rPr>
      </w:pPr>
      <w:bookmarkStart w:id="0" w:name="_Hlk17713913"/>
      <w:r w:rsidRPr="00700CB0">
        <w:rPr>
          <w:rFonts w:ascii="Arial Narrow" w:hAnsi="Arial Narrow" w:cs="Arial"/>
          <w:i/>
          <w:snapToGrid w:val="0"/>
          <w:sz w:val="20"/>
          <w:highlight w:val="yellow"/>
        </w:rPr>
        <w:t>obchodní firma / jméno a příjmení</w:t>
      </w:r>
      <w:r w:rsidRPr="00700CB0">
        <w:rPr>
          <w:rFonts w:ascii="Arial Narrow" w:hAnsi="Arial Narrow" w:cs="Arial"/>
          <w:i/>
          <w:snapToGrid w:val="0"/>
          <w:sz w:val="20"/>
          <w:highlight w:val="yellow"/>
          <w:vertAlign w:val="superscript"/>
        </w:rPr>
        <w:footnoteReference w:id="1"/>
      </w:r>
    </w:p>
    <w:p w14:paraId="4D09B9A0" w14:textId="77777777" w:rsidR="00866FAF" w:rsidRPr="00700CB0" w:rsidRDefault="00866FAF" w:rsidP="00866FAF">
      <w:pPr>
        <w:rPr>
          <w:rFonts w:ascii="Arial Narrow" w:hAnsi="Arial Narrow" w:cs="Arial"/>
          <w:snapToGrid w:val="0"/>
          <w:sz w:val="20"/>
          <w:highlight w:val="yellow"/>
        </w:rPr>
      </w:pPr>
      <w:r w:rsidRPr="00700CB0">
        <w:rPr>
          <w:rFonts w:ascii="Arial Narrow" w:hAnsi="Arial Narrow" w:cs="Arial"/>
          <w:snapToGrid w:val="0"/>
          <w:sz w:val="20"/>
          <w:highlight w:val="yellow"/>
        </w:rPr>
        <w:t>se sídlem</w:t>
      </w:r>
      <w:r w:rsidRPr="00700CB0">
        <w:rPr>
          <w:rFonts w:ascii="Arial Narrow" w:hAnsi="Arial Narrow" w:cs="Arial"/>
          <w:snapToGrid w:val="0"/>
          <w:sz w:val="20"/>
          <w:highlight w:val="yellow"/>
        </w:rPr>
        <w:softHyphen/>
      </w:r>
      <w:r w:rsidRPr="00700CB0">
        <w:rPr>
          <w:rFonts w:ascii="Arial Narrow" w:hAnsi="Arial Narrow" w:cs="Arial"/>
          <w:snapToGrid w:val="0"/>
          <w:sz w:val="20"/>
          <w:highlight w:val="yellow"/>
        </w:rPr>
        <w:softHyphen/>
        <w:t xml:space="preserve"> / trvale bytem……</w:t>
      </w:r>
    </w:p>
    <w:p w14:paraId="09231255" w14:textId="77777777" w:rsidR="00866FAF" w:rsidRPr="00700CB0" w:rsidRDefault="00866FAF" w:rsidP="00866FAF">
      <w:pPr>
        <w:rPr>
          <w:rFonts w:ascii="Arial Narrow" w:hAnsi="Arial Narrow" w:cs="Arial"/>
          <w:snapToGrid w:val="0"/>
          <w:sz w:val="20"/>
          <w:highlight w:val="yellow"/>
        </w:rPr>
      </w:pPr>
      <w:r w:rsidRPr="00700CB0">
        <w:rPr>
          <w:rFonts w:ascii="Arial Narrow" w:hAnsi="Arial Narrow" w:cs="Arial"/>
          <w:snapToGrid w:val="0"/>
          <w:sz w:val="20"/>
          <w:highlight w:val="yellow"/>
        </w:rPr>
        <w:t>IČO:……</w:t>
      </w:r>
    </w:p>
    <w:p w14:paraId="21830D3D" w14:textId="77777777" w:rsidR="00866FAF" w:rsidRPr="00700CB0" w:rsidRDefault="00866FAF" w:rsidP="00866FAF">
      <w:pPr>
        <w:rPr>
          <w:rFonts w:ascii="Arial Narrow" w:hAnsi="Arial Narrow" w:cs="Arial"/>
          <w:snapToGrid w:val="0"/>
          <w:sz w:val="20"/>
          <w:highlight w:val="yellow"/>
        </w:rPr>
      </w:pPr>
      <w:r w:rsidRPr="00700CB0">
        <w:rPr>
          <w:rFonts w:ascii="Arial Narrow" w:hAnsi="Arial Narrow" w:cs="Arial"/>
          <w:snapToGrid w:val="0"/>
          <w:sz w:val="20"/>
          <w:highlight w:val="yellow"/>
        </w:rPr>
        <w:t>společnost zapsaná v obchodním rejstříku vedeném ……,</w:t>
      </w:r>
    </w:p>
    <w:p w14:paraId="3B9FA624" w14:textId="77777777" w:rsidR="00866FAF" w:rsidRPr="00700CB0" w:rsidRDefault="00866FAF" w:rsidP="00866FAF">
      <w:pPr>
        <w:rPr>
          <w:rFonts w:ascii="Arial Narrow" w:hAnsi="Arial Narrow" w:cs="Arial"/>
          <w:snapToGrid w:val="0"/>
          <w:sz w:val="20"/>
          <w:highlight w:val="yellow"/>
        </w:rPr>
      </w:pPr>
      <w:r w:rsidRPr="00700CB0">
        <w:rPr>
          <w:rFonts w:ascii="Arial Narrow" w:hAnsi="Arial Narrow" w:cs="Arial"/>
          <w:snapToGrid w:val="0"/>
          <w:sz w:val="20"/>
          <w:highlight w:val="yellow"/>
        </w:rPr>
        <w:t xml:space="preserve">oddíl ……, vložka </w:t>
      </w:r>
      <w:r w:rsidRPr="00700CB0">
        <w:rPr>
          <w:rFonts w:ascii="Arial Narrow" w:hAnsi="Arial Narrow" w:cs="Arial"/>
          <w:snapToGrid w:val="0"/>
          <w:sz w:val="20"/>
          <w:highlight w:val="yellow"/>
        </w:rPr>
        <w:softHyphen/>
      </w:r>
      <w:r w:rsidRPr="00700CB0">
        <w:rPr>
          <w:rFonts w:ascii="Arial Narrow" w:hAnsi="Arial Narrow" w:cs="Arial"/>
          <w:snapToGrid w:val="0"/>
          <w:sz w:val="20"/>
          <w:highlight w:val="yellow"/>
        </w:rPr>
        <w:softHyphen/>
        <w:t>……</w:t>
      </w:r>
    </w:p>
    <w:p w14:paraId="76B589C4" w14:textId="77777777" w:rsidR="00866FAF" w:rsidRPr="000F0912" w:rsidRDefault="00866FAF" w:rsidP="00866FAF">
      <w:pPr>
        <w:rPr>
          <w:rFonts w:ascii="Arial Narrow" w:hAnsi="Arial Narrow" w:cs="Arial"/>
          <w:snapToGrid w:val="0"/>
          <w:sz w:val="20"/>
        </w:rPr>
      </w:pPr>
      <w:r w:rsidRPr="00700CB0">
        <w:rPr>
          <w:rFonts w:ascii="Arial Narrow" w:hAnsi="Arial Narrow" w:cs="Arial"/>
          <w:snapToGrid w:val="0"/>
          <w:sz w:val="20"/>
          <w:highlight w:val="yellow"/>
        </w:rPr>
        <w:t>zastoupená: ……</w:t>
      </w:r>
    </w:p>
    <w:bookmarkEnd w:id="0"/>
    <w:p w14:paraId="6A34EF32" w14:textId="3DCD682B" w:rsidR="005A37A8" w:rsidRPr="00EF0F05" w:rsidRDefault="005A37A8" w:rsidP="007254DC">
      <w:pPr>
        <w:rPr>
          <w:rFonts w:ascii="Arial Narrow" w:hAnsi="Arial Narrow" w:cs="Arial"/>
          <w:sz w:val="20"/>
        </w:rPr>
      </w:pPr>
    </w:p>
    <w:p w14:paraId="0A64B61F" w14:textId="77777777" w:rsidR="00866FAF" w:rsidRPr="00F64C34" w:rsidRDefault="00866FAF" w:rsidP="00866FAF">
      <w:pPr>
        <w:pStyle w:val="Textodstavce"/>
        <w:tabs>
          <w:tab w:val="clear" w:pos="864"/>
        </w:tabs>
        <w:spacing w:after="0"/>
        <w:ind w:left="0" w:firstLine="0"/>
        <w:rPr>
          <w:rFonts w:ascii="Arial Narrow" w:hAnsi="Arial Narrow" w:cs="Calibri"/>
          <w:sz w:val="22"/>
          <w:szCs w:val="22"/>
        </w:rPr>
      </w:pPr>
      <w:r w:rsidRPr="00F64C34">
        <w:rPr>
          <w:rFonts w:ascii="Arial Narrow" w:hAnsi="Arial Narrow" w:cs="Calibri"/>
          <w:sz w:val="22"/>
          <w:szCs w:val="22"/>
        </w:rPr>
        <w:t>Tento formulář slouží k prokázání splnění technického kvalifikačního předpokladu podle § 79 odstavec 2 písm</w:t>
      </w:r>
      <w:r>
        <w:rPr>
          <w:rFonts w:ascii="Arial Narrow" w:hAnsi="Arial Narrow" w:cs="Calibri"/>
          <w:sz w:val="22"/>
          <w:szCs w:val="22"/>
        </w:rPr>
        <w:t xml:space="preserve">. </w:t>
      </w:r>
      <w:r w:rsidRPr="00F64C34">
        <w:rPr>
          <w:rFonts w:ascii="Arial Narrow" w:hAnsi="Arial Narrow" w:cs="Calibri"/>
          <w:sz w:val="22"/>
          <w:szCs w:val="22"/>
        </w:rPr>
        <w:t xml:space="preserve">d) zákona č. 134/2016 Sb., o zadávání veřejných zakázek, </w:t>
      </w:r>
      <w:r>
        <w:rPr>
          <w:rFonts w:ascii="Arial Narrow" w:hAnsi="Arial Narrow" w:cs="Calibri"/>
          <w:sz w:val="22"/>
          <w:szCs w:val="22"/>
        </w:rPr>
        <w:t xml:space="preserve">ve znění pozdějších předpisů </w:t>
      </w:r>
      <w:r w:rsidRPr="00F64C34">
        <w:rPr>
          <w:rFonts w:ascii="Arial Narrow" w:hAnsi="Arial Narrow" w:cs="Calibri"/>
          <w:sz w:val="22"/>
          <w:szCs w:val="22"/>
        </w:rPr>
        <w:t>pro dodavatele:</w:t>
      </w:r>
    </w:p>
    <w:p w14:paraId="54AB7457" w14:textId="77777777" w:rsidR="00866FAF" w:rsidRPr="00F64C34" w:rsidRDefault="00866FAF" w:rsidP="00866FAF">
      <w:pPr>
        <w:pStyle w:val="Textodstavce"/>
        <w:tabs>
          <w:tab w:val="clear" w:pos="864"/>
        </w:tabs>
        <w:spacing w:after="0"/>
        <w:ind w:left="0" w:firstLine="0"/>
        <w:rPr>
          <w:rFonts w:ascii="Arial Narrow" w:hAnsi="Arial Narrow" w:cs="Calibri"/>
          <w:sz w:val="22"/>
          <w:szCs w:val="22"/>
        </w:rPr>
      </w:pPr>
    </w:p>
    <w:p w14:paraId="6EA85346" w14:textId="77777777" w:rsidR="00866FAF" w:rsidRPr="00700CB0" w:rsidRDefault="00866FAF" w:rsidP="00866FAF">
      <w:pPr>
        <w:numPr>
          <w:ilvl w:val="3"/>
          <w:numId w:val="0"/>
        </w:numPr>
        <w:tabs>
          <w:tab w:val="num" w:pos="1080"/>
          <w:tab w:val="left" w:pos="5103"/>
        </w:tabs>
        <w:spacing w:before="120"/>
        <w:ind w:left="1843" w:hanging="1843"/>
        <w:rPr>
          <w:rFonts w:ascii="Arial Narrow" w:eastAsia="MS Mincho" w:hAnsi="Arial Narrow" w:cs="Calibri" w:hint="eastAsia"/>
          <w:sz w:val="20"/>
          <w:highlight w:val="yellow"/>
        </w:rPr>
      </w:pPr>
      <w:r w:rsidRPr="00700CB0">
        <w:rPr>
          <w:rFonts w:ascii="Arial Narrow" w:hAnsi="Arial Narrow" w:cs="Calibri"/>
          <w:b/>
          <w:sz w:val="20"/>
          <w:highlight w:val="yellow"/>
        </w:rPr>
        <w:t>Vedoucí zakázky:</w:t>
      </w:r>
      <w:r w:rsidRPr="00700CB0">
        <w:rPr>
          <w:rFonts w:ascii="Arial Narrow" w:hAnsi="Arial Narrow" w:cs="Calibri"/>
          <w:sz w:val="20"/>
          <w:highlight w:val="yellow"/>
        </w:rPr>
        <w:t xml:space="preserve"> jméno, příjmení</w:t>
      </w:r>
    </w:p>
    <w:p w14:paraId="4A8F95CC" w14:textId="77777777" w:rsidR="00866FAF" w:rsidRPr="00700CB0" w:rsidRDefault="00866FAF" w:rsidP="00866FAF">
      <w:pPr>
        <w:numPr>
          <w:ilvl w:val="3"/>
          <w:numId w:val="0"/>
        </w:numPr>
        <w:tabs>
          <w:tab w:val="num" w:pos="1080"/>
        </w:tabs>
        <w:spacing w:before="120"/>
        <w:ind w:left="1843" w:hanging="1843"/>
        <w:rPr>
          <w:rFonts w:ascii="Arial Narrow" w:hAnsi="Arial Narrow" w:cs="Calibri"/>
          <w:b/>
          <w:sz w:val="20"/>
          <w:highlight w:val="yellow"/>
        </w:rPr>
      </w:pPr>
      <w:r w:rsidRPr="00700CB0">
        <w:rPr>
          <w:rFonts w:ascii="Arial Narrow" w:hAnsi="Arial Narrow" w:cs="Calibri"/>
          <w:sz w:val="20"/>
          <w:highlight w:val="yellow"/>
        </w:rPr>
        <w:t>e-mail: …, mobilní telefon: …</w:t>
      </w:r>
    </w:p>
    <w:p w14:paraId="729CAB05" w14:textId="77777777" w:rsidR="00866FAF" w:rsidRPr="00700CB0" w:rsidRDefault="00866FAF" w:rsidP="00866FAF">
      <w:pPr>
        <w:numPr>
          <w:ilvl w:val="3"/>
          <w:numId w:val="0"/>
        </w:numPr>
        <w:tabs>
          <w:tab w:val="num" w:pos="1080"/>
          <w:tab w:val="left" w:pos="5103"/>
        </w:tabs>
        <w:spacing w:before="120"/>
        <w:ind w:left="1843" w:hanging="1843"/>
        <w:rPr>
          <w:rFonts w:ascii="Arial Narrow" w:hAnsi="Arial Narrow" w:cs="Calibri"/>
          <w:b/>
          <w:sz w:val="20"/>
          <w:highlight w:val="yellow"/>
        </w:rPr>
      </w:pPr>
      <w:r w:rsidRPr="00700CB0">
        <w:rPr>
          <w:rFonts w:ascii="Arial Narrow" w:hAnsi="Arial Narrow" w:cs="Calibri"/>
          <w:b/>
          <w:sz w:val="20"/>
          <w:highlight w:val="yellow"/>
        </w:rPr>
        <w:t xml:space="preserve">Stavbyvedoucí: </w:t>
      </w:r>
      <w:r w:rsidRPr="00700CB0">
        <w:rPr>
          <w:rFonts w:ascii="Arial Narrow" w:hAnsi="Arial Narrow" w:cs="Calibri"/>
          <w:sz w:val="20"/>
          <w:highlight w:val="yellow"/>
        </w:rPr>
        <w:t>jméno, příjmení</w:t>
      </w:r>
      <w:r w:rsidRPr="00700CB0">
        <w:rPr>
          <w:rFonts w:ascii="Arial Narrow" w:hAnsi="Arial Narrow" w:cs="Calibri"/>
          <w:b/>
          <w:sz w:val="20"/>
          <w:highlight w:val="yellow"/>
        </w:rPr>
        <w:tab/>
      </w:r>
      <w:r w:rsidRPr="00700CB0">
        <w:rPr>
          <w:rFonts w:ascii="Arial Narrow" w:hAnsi="Arial Narrow" w:cs="Calibri"/>
          <w:sz w:val="20"/>
          <w:highlight w:val="yellow"/>
        </w:rPr>
        <w:t xml:space="preserve"> </w:t>
      </w:r>
      <w:r w:rsidRPr="00700CB0">
        <w:rPr>
          <w:rFonts w:ascii="Arial Narrow" w:hAnsi="Arial Narrow" w:cs="Calibri"/>
          <w:b/>
          <w:sz w:val="20"/>
          <w:highlight w:val="yellow"/>
        </w:rPr>
        <w:t xml:space="preserve"> </w:t>
      </w:r>
    </w:p>
    <w:p w14:paraId="7F59DEA4" w14:textId="6E49498C" w:rsidR="00866FAF" w:rsidRPr="00700CB0" w:rsidRDefault="00866FAF" w:rsidP="00866FAF">
      <w:pPr>
        <w:numPr>
          <w:ilvl w:val="3"/>
          <w:numId w:val="0"/>
        </w:numPr>
        <w:tabs>
          <w:tab w:val="num" w:pos="1080"/>
        </w:tabs>
        <w:spacing w:before="120"/>
        <w:ind w:left="1843" w:hanging="1843"/>
        <w:rPr>
          <w:rFonts w:ascii="Arial Narrow" w:hAnsi="Arial Narrow" w:cs="Calibri"/>
          <w:sz w:val="20"/>
          <w:highlight w:val="yellow"/>
        </w:rPr>
      </w:pPr>
      <w:r w:rsidRPr="00700CB0">
        <w:rPr>
          <w:rFonts w:ascii="Arial Narrow" w:hAnsi="Arial Narrow" w:cs="Calibri"/>
          <w:sz w:val="20"/>
          <w:highlight w:val="yellow"/>
        </w:rPr>
        <w:t xml:space="preserve"> e-mail: …, mobilní telefon: …</w:t>
      </w:r>
    </w:p>
    <w:p w14:paraId="036C072B" w14:textId="178E29BD" w:rsidR="00866FAF" w:rsidRPr="00700CB0" w:rsidRDefault="00866FAF" w:rsidP="00866FAF">
      <w:pPr>
        <w:numPr>
          <w:ilvl w:val="3"/>
          <w:numId w:val="0"/>
        </w:numPr>
        <w:tabs>
          <w:tab w:val="num" w:pos="1080"/>
          <w:tab w:val="left" w:pos="5103"/>
        </w:tabs>
        <w:spacing w:before="120"/>
        <w:ind w:left="1843" w:hanging="1843"/>
        <w:rPr>
          <w:rFonts w:ascii="Arial Narrow" w:hAnsi="Arial Narrow" w:cs="Calibri"/>
          <w:b/>
          <w:sz w:val="20"/>
          <w:highlight w:val="yellow"/>
        </w:rPr>
      </w:pPr>
      <w:r w:rsidRPr="00700CB0">
        <w:rPr>
          <w:rFonts w:ascii="Arial Narrow" w:hAnsi="Arial Narrow" w:cs="Calibri"/>
          <w:b/>
          <w:sz w:val="20"/>
          <w:highlight w:val="yellow"/>
        </w:rPr>
        <w:t xml:space="preserve">Vedoucí práce (mistr) 1 : </w:t>
      </w:r>
      <w:r w:rsidRPr="00700CB0">
        <w:rPr>
          <w:rFonts w:ascii="Arial Narrow" w:hAnsi="Arial Narrow" w:cs="Calibri"/>
          <w:sz w:val="20"/>
          <w:highlight w:val="yellow"/>
        </w:rPr>
        <w:t>jméno, příjmení</w:t>
      </w:r>
      <w:r w:rsidRPr="00700CB0">
        <w:rPr>
          <w:rFonts w:ascii="Arial Narrow" w:hAnsi="Arial Narrow" w:cs="Calibri"/>
          <w:b/>
          <w:sz w:val="20"/>
          <w:highlight w:val="yellow"/>
        </w:rPr>
        <w:tab/>
      </w:r>
      <w:r w:rsidRPr="00700CB0">
        <w:rPr>
          <w:rFonts w:ascii="Arial Narrow" w:hAnsi="Arial Narrow" w:cs="Calibri"/>
          <w:sz w:val="20"/>
          <w:highlight w:val="yellow"/>
        </w:rPr>
        <w:t xml:space="preserve"> </w:t>
      </w:r>
      <w:r w:rsidRPr="00700CB0">
        <w:rPr>
          <w:rFonts w:ascii="Arial Narrow" w:hAnsi="Arial Narrow" w:cs="Calibri"/>
          <w:b/>
          <w:sz w:val="20"/>
          <w:highlight w:val="yellow"/>
        </w:rPr>
        <w:t xml:space="preserve"> </w:t>
      </w:r>
    </w:p>
    <w:p w14:paraId="625BA156" w14:textId="77777777" w:rsidR="00866FAF" w:rsidRPr="00700CB0" w:rsidRDefault="00866FAF" w:rsidP="00866FAF">
      <w:pPr>
        <w:numPr>
          <w:ilvl w:val="3"/>
          <w:numId w:val="0"/>
        </w:numPr>
        <w:tabs>
          <w:tab w:val="num" w:pos="1080"/>
        </w:tabs>
        <w:spacing w:before="120"/>
        <w:ind w:left="1843" w:hanging="1843"/>
        <w:rPr>
          <w:rFonts w:ascii="Arial Narrow" w:hAnsi="Arial Narrow" w:cs="Calibri"/>
          <w:b/>
          <w:sz w:val="20"/>
          <w:highlight w:val="yellow"/>
        </w:rPr>
      </w:pPr>
      <w:r w:rsidRPr="00700CB0">
        <w:rPr>
          <w:rFonts w:ascii="Arial Narrow" w:hAnsi="Arial Narrow" w:cs="Calibri"/>
          <w:sz w:val="20"/>
          <w:highlight w:val="yellow"/>
        </w:rPr>
        <w:t xml:space="preserve"> e-mail: …, mobilní telefon: …</w:t>
      </w:r>
    </w:p>
    <w:p w14:paraId="50B5AE7E" w14:textId="0FDA11B9" w:rsidR="00866FAF" w:rsidRPr="00700CB0" w:rsidRDefault="00866FAF" w:rsidP="00866FAF">
      <w:pPr>
        <w:numPr>
          <w:ilvl w:val="3"/>
          <w:numId w:val="0"/>
        </w:numPr>
        <w:tabs>
          <w:tab w:val="num" w:pos="1080"/>
          <w:tab w:val="left" w:pos="5103"/>
        </w:tabs>
        <w:spacing w:before="120"/>
        <w:ind w:left="1843" w:hanging="1843"/>
        <w:rPr>
          <w:rFonts w:ascii="Arial Narrow" w:hAnsi="Arial Narrow" w:cs="Calibri"/>
          <w:b/>
          <w:sz w:val="20"/>
          <w:highlight w:val="yellow"/>
        </w:rPr>
      </w:pPr>
      <w:r w:rsidRPr="00700CB0">
        <w:rPr>
          <w:rFonts w:ascii="Arial Narrow" w:hAnsi="Arial Narrow" w:cs="Calibri"/>
          <w:b/>
          <w:sz w:val="20"/>
          <w:highlight w:val="yellow"/>
        </w:rPr>
        <w:t xml:space="preserve">Vedoucí práce (mistr) 2 : </w:t>
      </w:r>
      <w:r w:rsidRPr="00700CB0">
        <w:rPr>
          <w:rFonts w:ascii="Arial Narrow" w:hAnsi="Arial Narrow" w:cs="Calibri"/>
          <w:sz w:val="20"/>
          <w:highlight w:val="yellow"/>
        </w:rPr>
        <w:t>jméno, příjmení</w:t>
      </w:r>
      <w:r w:rsidRPr="00700CB0">
        <w:rPr>
          <w:rFonts w:ascii="Arial Narrow" w:hAnsi="Arial Narrow" w:cs="Calibri"/>
          <w:b/>
          <w:sz w:val="20"/>
          <w:highlight w:val="yellow"/>
        </w:rPr>
        <w:tab/>
      </w:r>
      <w:r w:rsidRPr="00700CB0">
        <w:rPr>
          <w:rFonts w:ascii="Arial Narrow" w:hAnsi="Arial Narrow" w:cs="Calibri"/>
          <w:sz w:val="20"/>
          <w:highlight w:val="yellow"/>
        </w:rPr>
        <w:t xml:space="preserve"> </w:t>
      </w:r>
      <w:r w:rsidRPr="00700CB0">
        <w:rPr>
          <w:rFonts w:ascii="Arial Narrow" w:hAnsi="Arial Narrow" w:cs="Calibri"/>
          <w:b/>
          <w:sz w:val="20"/>
          <w:highlight w:val="yellow"/>
        </w:rPr>
        <w:t xml:space="preserve"> </w:t>
      </w:r>
    </w:p>
    <w:p w14:paraId="64F3EDCA" w14:textId="3BE6A17A" w:rsidR="00866FAF" w:rsidRPr="00700CB0" w:rsidRDefault="00866FAF" w:rsidP="00866FAF">
      <w:pPr>
        <w:numPr>
          <w:ilvl w:val="3"/>
          <w:numId w:val="0"/>
        </w:numPr>
        <w:tabs>
          <w:tab w:val="num" w:pos="1080"/>
        </w:tabs>
        <w:spacing w:before="120"/>
        <w:ind w:left="1843" w:hanging="1843"/>
        <w:rPr>
          <w:rFonts w:ascii="Arial Narrow" w:hAnsi="Arial Narrow" w:cs="Calibri"/>
          <w:sz w:val="20"/>
          <w:highlight w:val="yellow"/>
        </w:rPr>
      </w:pPr>
      <w:r w:rsidRPr="00700CB0">
        <w:rPr>
          <w:rFonts w:ascii="Arial Narrow" w:hAnsi="Arial Narrow" w:cs="Calibri"/>
          <w:sz w:val="20"/>
          <w:highlight w:val="yellow"/>
        </w:rPr>
        <w:t xml:space="preserve"> e-mail: …, mobilní telefon: …</w:t>
      </w:r>
    </w:p>
    <w:p w14:paraId="7E856EE7" w14:textId="7831EE48" w:rsidR="00866FAF" w:rsidRPr="00700CB0" w:rsidRDefault="00866FAF" w:rsidP="00866FAF">
      <w:pPr>
        <w:numPr>
          <w:ilvl w:val="3"/>
          <w:numId w:val="0"/>
        </w:numPr>
        <w:tabs>
          <w:tab w:val="num" w:pos="1080"/>
          <w:tab w:val="left" w:pos="5103"/>
        </w:tabs>
        <w:spacing w:before="120"/>
        <w:ind w:left="1843" w:hanging="1843"/>
        <w:rPr>
          <w:rFonts w:ascii="Arial Narrow" w:hAnsi="Arial Narrow" w:cs="Calibri"/>
          <w:b/>
          <w:sz w:val="20"/>
          <w:highlight w:val="yellow"/>
        </w:rPr>
      </w:pPr>
      <w:r w:rsidRPr="00700CB0">
        <w:rPr>
          <w:rFonts w:ascii="Arial Narrow" w:hAnsi="Arial Narrow" w:cs="Calibri"/>
          <w:b/>
          <w:sz w:val="20"/>
          <w:highlight w:val="yellow"/>
        </w:rPr>
        <w:t xml:space="preserve">Vedoucí práce (mistr) 3 : </w:t>
      </w:r>
      <w:r w:rsidRPr="00700CB0">
        <w:rPr>
          <w:rFonts w:ascii="Arial Narrow" w:hAnsi="Arial Narrow" w:cs="Calibri"/>
          <w:sz w:val="20"/>
          <w:highlight w:val="yellow"/>
        </w:rPr>
        <w:t>jméno, příjmení</w:t>
      </w:r>
      <w:r w:rsidRPr="00700CB0">
        <w:rPr>
          <w:rFonts w:ascii="Arial Narrow" w:hAnsi="Arial Narrow" w:cs="Calibri"/>
          <w:b/>
          <w:sz w:val="20"/>
          <w:highlight w:val="yellow"/>
        </w:rPr>
        <w:tab/>
      </w:r>
      <w:r w:rsidRPr="00700CB0">
        <w:rPr>
          <w:rFonts w:ascii="Arial Narrow" w:hAnsi="Arial Narrow" w:cs="Calibri"/>
          <w:sz w:val="20"/>
          <w:highlight w:val="yellow"/>
        </w:rPr>
        <w:t xml:space="preserve"> </w:t>
      </w:r>
      <w:r w:rsidRPr="00700CB0">
        <w:rPr>
          <w:rFonts w:ascii="Arial Narrow" w:hAnsi="Arial Narrow" w:cs="Calibri"/>
          <w:b/>
          <w:sz w:val="20"/>
          <w:highlight w:val="yellow"/>
        </w:rPr>
        <w:t xml:space="preserve"> </w:t>
      </w:r>
    </w:p>
    <w:p w14:paraId="5FFC891B" w14:textId="77777777" w:rsidR="00866FAF" w:rsidRPr="00700CB0" w:rsidRDefault="00866FAF" w:rsidP="00866FAF">
      <w:pPr>
        <w:numPr>
          <w:ilvl w:val="3"/>
          <w:numId w:val="0"/>
        </w:numPr>
        <w:tabs>
          <w:tab w:val="num" w:pos="1080"/>
        </w:tabs>
        <w:spacing w:before="120"/>
        <w:ind w:left="1843" w:hanging="1843"/>
        <w:rPr>
          <w:rFonts w:ascii="Arial Narrow" w:hAnsi="Arial Narrow" w:cs="Calibri"/>
          <w:b/>
          <w:sz w:val="20"/>
          <w:highlight w:val="yellow"/>
        </w:rPr>
      </w:pPr>
      <w:r w:rsidRPr="00700CB0">
        <w:rPr>
          <w:rFonts w:ascii="Arial Narrow" w:hAnsi="Arial Narrow" w:cs="Calibri"/>
          <w:sz w:val="20"/>
          <w:highlight w:val="yellow"/>
        </w:rPr>
        <w:t xml:space="preserve"> e-mail: …, mobilní telefon: …</w:t>
      </w:r>
    </w:p>
    <w:p w14:paraId="444BC90B" w14:textId="77777777" w:rsidR="00866FAF" w:rsidRPr="00700CB0" w:rsidRDefault="00866FAF" w:rsidP="00866FAF">
      <w:pPr>
        <w:numPr>
          <w:ilvl w:val="3"/>
          <w:numId w:val="0"/>
        </w:numPr>
        <w:tabs>
          <w:tab w:val="num" w:pos="1080"/>
          <w:tab w:val="left" w:pos="5103"/>
        </w:tabs>
        <w:spacing w:before="120"/>
        <w:ind w:left="1843" w:hanging="1843"/>
        <w:rPr>
          <w:rFonts w:ascii="Arial Narrow" w:hAnsi="Arial Narrow" w:cs="Calibri"/>
          <w:b/>
          <w:sz w:val="20"/>
          <w:highlight w:val="yellow"/>
        </w:rPr>
      </w:pPr>
      <w:r w:rsidRPr="00700CB0">
        <w:rPr>
          <w:rFonts w:ascii="Arial Narrow" w:hAnsi="Arial Narrow" w:cs="Calibri"/>
          <w:b/>
          <w:sz w:val="20"/>
          <w:highlight w:val="yellow"/>
        </w:rPr>
        <w:t xml:space="preserve">Bezpečnostní technik: </w:t>
      </w:r>
      <w:r w:rsidRPr="00700CB0">
        <w:rPr>
          <w:rFonts w:ascii="Arial Narrow" w:hAnsi="Arial Narrow" w:cs="Calibri"/>
          <w:sz w:val="20"/>
          <w:highlight w:val="yellow"/>
        </w:rPr>
        <w:t>jméno, příjmení</w:t>
      </w:r>
      <w:r w:rsidRPr="00700CB0">
        <w:rPr>
          <w:rFonts w:ascii="Arial Narrow" w:hAnsi="Arial Narrow" w:cs="Calibri"/>
          <w:b/>
          <w:sz w:val="20"/>
          <w:highlight w:val="yellow"/>
        </w:rPr>
        <w:tab/>
      </w:r>
      <w:r w:rsidRPr="00700CB0">
        <w:rPr>
          <w:rFonts w:ascii="Arial Narrow" w:hAnsi="Arial Narrow" w:cs="Calibri"/>
          <w:sz w:val="20"/>
          <w:highlight w:val="yellow"/>
        </w:rPr>
        <w:t xml:space="preserve"> </w:t>
      </w:r>
    </w:p>
    <w:p w14:paraId="2A6C7C25" w14:textId="77777777" w:rsidR="00866FAF" w:rsidRPr="00866FAF" w:rsidRDefault="00866FAF" w:rsidP="00866FAF">
      <w:pPr>
        <w:numPr>
          <w:ilvl w:val="3"/>
          <w:numId w:val="0"/>
        </w:numPr>
        <w:tabs>
          <w:tab w:val="num" w:pos="1080"/>
        </w:tabs>
        <w:spacing w:before="120"/>
        <w:ind w:left="1843" w:hanging="1843"/>
        <w:rPr>
          <w:rFonts w:ascii="Arial Narrow" w:hAnsi="Arial Narrow" w:cs="Calibri"/>
          <w:b/>
          <w:sz w:val="20"/>
        </w:rPr>
      </w:pPr>
      <w:r w:rsidRPr="00700CB0">
        <w:rPr>
          <w:rFonts w:ascii="Arial Narrow" w:hAnsi="Arial Narrow" w:cs="Calibri"/>
          <w:sz w:val="20"/>
          <w:highlight w:val="yellow"/>
        </w:rPr>
        <w:t xml:space="preserve"> e-mail: …, mobilní telefon: …</w:t>
      </w:r>
    </w:p>
    <w:p w14:paraId="1EE3666B" w14:textId="19C9CD7A" w:rsidR="00866FAF" w:rsidRDefault="00866FAF" w:rsidP="00866FAF">
      <w:pPr>
        <w:numPr>
          <w:ilvl w:val="3"/>
          <w:numId w:val="0"/>
        </w:numPr>
        <w:tabs>
          <w:tab w:val="num" w:pos="1080"/>
        </w:tabs>
        <w:spacing w:before="120"/>
        <w:ind w:left="1843" w:hanging="1663"/>
        <w:rPr>
          <w:rFonts w:ascii="Arial Narrow" w:hAnsi="Arial Narrow" w:cs="Calibri"/>
          <w:b/>
          <w:sz w:val="22"/>
          <w:szCs w:val="22"/>
        </w:rPr>
      </w:pPr>
    </w:p>
    <w:p w14:paraId="6DDC7458" w14:textId="3D68488F" w:rsidR="00F33669" w:rsidRDefault="00F33669" w:rsidP="00866FAF">
      <w:pPr>
        <w:numPr>
          <w:ilvl w:val="3"/>
          <w:numId w:val="0"/>
        </w:numPr>
        <w:tabs>
          <w:tab w:val="num" w:pos="1080"/>
        </w:tabs>
        <w:spacing w:before="120"/>
        <w:ind w:left="1843" w:hanging="1663"/>
        <w:rPr>
          <w:rFonts w:ascii="Arial Narrow" w:hAnsi="Arial Narrow" w:cs="Calibri"/>
          <w:b/>
          <w:sz w:val="22"/>
          <w:szCs w:val="22"/>
        </w:rPr>
      </w:pPr>
    </w:p>
    <w:p w14:paraId="35EE5F8B" w14:textId="3623926A" w:rsidR="00866FAF" w:rsidRPr="004A4F3F" w:rsidRDefault="00700CB0" w:rsidP="00942993">
      <w:pPr>
        <w:pStyle w:val="Odstavecseseznamem"/>
        <w:numPr>
          <w:ilvl w:val="0"/>
          <w:numId w:val="4"/>
        </w:numPr>
        <w:spacing w:after="60"/>
        <w:contextualSpacing w:val="0"/>
        <w:jc w:val="both"/>
        <w:rPr>
          <w:rFonts w:ascii="Arial Narrow" w:hAnsi="Arial Narrow" w:cs="Calibri"/>
        </w:rPr>
      </w:pPr>
      <w:r w:rsidRPr="004A4F3F">
        <w:rPr>
          <w:rFonts w:ascii="Arial Narrow" w:hAnsi="Arial Narrow" w:cs="Calibri"/>
        </w:rPr>
        <w:t xml:space="preserve">Zadavatel stanoví minimální požadavky na vzdělání a odbornou kvalifikaci </w:t>
      </w:r>
      <w:r w:rsidRPr="004A4F3F">
        <w:rPr>
          <w:rFonts w:ascii="Arial Narrow" w:hAnsi="Arial Narrow" w:cs="Calibri"/>
          <w:b/>
        </w:rPr>
        <w:t>vedoucího zakázky</w:t>
      </w:r>
      <w:r w:rsidRPr="004A4F3F">
        <w:rPr>
          <w:rFonts w:ascii="Arial Narrow" w:hAnsi="Arial Narrow" w:cs="Calibri"/>
        </w:rPr>
        <w:t xml:space="preserve"> takto:</w:t>
      </w:r>
    </w:p>
    <w:p w14:paraId="57FA5E57" w14:textId="2ECD0FDC" w:rsidR="00226D0D" w:rsidRDefault="00700CB0" w:rsidP="00CF30D4">
      <w:pPr>
        <w:numPr>
          <w:ilvl w:val="0"/>
          <w:numId w:val="5"/>
        </w:numPr>
        <w:rPr>
          <w:rFonts w:ascii="Arial Narrow" w:hAnsi="Arial Narrow" w:cs="Arial"/>
          <w:sz w:val="20"/>
        </w:rPr>
      </w:pPr>
      <w:r w:rsidRPr="00226D0D">
        <w:rPr>
          <w:rFonts w:ascii="Arial Narrow" w:hAnsi="Arial Narrow" w:cs="Arial"/>
          <w:sz w:val="20"/>
        </w:rPr>
        <w:t>alespoň SŠ vzdělání</w:t>
      </w:r>
      <w:r w:rsidR="00226D0D">
        <w:rPr>
          <w:rFonts w:ascii="Arial Narrow" w:hAnsi="Arial Narrow" w:cs="Arial"/>
          <w:sz w:val="20"/>
        </w:rPr>
        <w:t xml:space="preserve"> </w:t>
      </w:r>
      <w:r w:rsidR="00226D0D" w:rsidRPr="003E508F">
        <w:rPr>
          <w:rFonts w:ascii="Arial Narrow" w:hAnsi="Arial Narrow" w:cs="Arial"/>
          <w:sz w:val="20"/>
        </w:rPr>
        <w:t xml:space="preserve">(doloženo kopií </w:t>
      </w:r>
      <w:r w:rsidR="00226D0D">
        <w:rPr>
          <w:rFonts w:ascii="Arial Narrow" w:hAnsi="Arial Narrow" w:cs="Arial"/>
          <w:sz w:val="20"/>
        </w:rPr>
        <w:t>dokladu o nejvýše ukončeném vzdělání</w:t>
      </w:r>
      <w:r w:rsidR="00226D0D" w:rsidRPr="003E508F">
        <w:rPr>
          <w:rFonts w:ascii="Arial Narrow" w:hAnsi="Arial Narrow" w:cs="Arial"/>
          <w:sz w:val="20"/>
        </w:rPr>
        <w:t>),</w:t>
      </w:r>
    </w:p>
    <w:p w14:paraId="69F517DE" w14:textId="2A036327" w:rsidR="00700CB0" w:rsidRPr="00226D0D" w:rsidRDefault="00700CB0" w:rsidP="00CF30D4">
      <w:pPr>
        <w:numPr>
          <w:ilvl w:val="0"/>
          <w:numId w:val="5"/>
        </w:numPr>
        <w:rPr>
          <w:rFonts w:ascii="Arial Narrow" w:hAnsi="Arial Narrow" w:cs="Arial"/>
          <w:sz w:val="20"/>
        </w:rPr>
      </w:pPr>
      <w:r w:rsidRPr="00226D0D">
        <w:rPr>
          <w:rFonts w:ascii="Arial Narrow" w:hAnsi="Arial Narrow" w:cs="Arial"/>
          <w:sz w:val="20"/>
        </w:rPr>
        <w:t>kvalifikace min. § 6 vyhlášky 50/1978 Sb., o odborné způsobilosti v</w:t>
      </w:r>
      <w:r w:rsidR="00781569">
        <w:rPr>
          <w:rFonts w:ascii="Arial Narrow" w:hAnsi="Arial Narrow" w:cs="Arial"/>
          <w:sz w:val="20"/>
        </w:rPr>
        <w:t> </w:t>
      </w:r>
      <w:r w:rsidRPr="00226D0D">
        <w:rPr>
          <w:rFonts w:ascii="Arial Narrow" w:hAnsi="Arial Narrow" w:cs="Arial"/>
          <w:sz w:val="20"/>
        </w:rPr>
        <w:t>energetice</w:t>
      </w:r>
      <w:r w:rsidR="00781569">
        <w:rPr>
          <w:rFonts w:ascii="Arial Narrow" w:hAnsi="Arial Narrow" w:cs="Arial"/>
          <w:sz w:val="20"/>
        </w:rPr>
        <w:t xml:space="preserve"> </w:t>
      </w:r>
      <w:r w:rsidR="00781569">
        <w:rPr>
          <w:rFonts w:ascii="Arial Narrow" w:hAnsi="Arial Narrow"/>
          <w:sz w:val="20"/>
        </w:rPr>
        <w:t xml:space="preserve">(doložena kopie </w:t>
      </w:r>
      <w:r w:rsidR="00DB1E2A">
        <w:rPr>
          <w:rFonts w:ascii="Arial Narrow" w:hAnsi="Arial Narrow"/>
          <w:sz w:val="20"/>
        </w:rPr>
        <w:t>dokladu</w:t>
      </w:r>
      <w:r w:rsidR="00781569">
        <w:rPr>
          <w:rFonts w:ascii="Arial Narrow" w:hAnsi="Arial Narrow"/>
          <w:sz w:val="20"/>
        </w:rPr>
        <w:t>),</w:t>
      </w:r>
    </w:p>
    <w:p w14:paraId="7AA18B78" w14:textId="02F72936" w:rsidR="00700CB0" w:rsidRPr="004A4F3F" w:rsidRDefault="00700CB0" w:rsidP="00942993">
      <w:pPr>
        <w:numPr>
          <w:ilvl w:val="0"/>
          <w:numId w:val="5"/>
        </w:numPr>
        <w:rPr>
          <w:rFonts w:ascii="Arial Narrow" w:hAnsi="Arial Narrow" w:cs="Arial"/>
          <w:sz w:val="20"/>
        </w:rPr>
      </w:pPr>
      <w:r w:rsidRPr="004A4F3F">
        <w:rPr>
          <w:rFonts w:ascii="Arial Narrow" w:hAnsi="Arial Narrow" w:cs="Arial"/>
          <w:sz w:val="20"/>
        </w:rPr>
        <w:t>praxe min. 5 let v oboru stavebnictví, z toho min. 3 roky v řízení staveb,</w:t>
      </w:r>
    </w:p>
    <w:p w14:paraId="2270630C" w14:textId="6A624DEB" w:rsidR="00700CB0" w:rsidRPr="004A4F3F" w:rsidRDefault="00700CB0" w:rsidP="00942993">
      <w:pPr>
        <w:numPr>
          <w:ilvl w:val="0"/>
          <w:numId w:val="5"/>
        </w:numPr>
        <w:rPr>
          <w:rFonts w:ascii="Arial Narrow" w:hAnsi="Arial Narrow" w:cs="Arial"/>
          <w:sz w:val="20"/>
        </w:rPr>
      </w:pPr>
      <w:r w:rsidRPr="004A4F3F">
        <w:rPr>
          <w:rFonts w:ascii="Arial Narrow" w:hAnsi="Arial Narrow" w:cs="Arial"/>
          <w:sz w:val="20"/>
        </w:rPr>
        <w:t>znalost českého nebo slovenského jazyka na pracovní úrovni umožňující běžnou komunikaci se zadavatelem, státními orgány a případně třetími osobami; zadavatel připouští možnost využití tlumočníka (v takovém případě, pokud nebude osoba vedoucího zakázky disponovat požadovanou znalostí českého jazyka, přiloží dodavatel prohlášení obsahující závazek zajistit ve vztahu k osobě vedoucího zakázky pro účely plnění veřejné zakázky v nutném rozsahu na své náklady tlumočníka),</w:t>
      </w:r>
    </w:p>
    <w:p w14:paraId="436458AE" w14:textId="5D9BFB06" w:rsidR="00866FAF" w:rsidRPr="00E95C08" w:rsidRDefault="00700CB0" w:rsidP="00942993">
      <w:pPr>
        <w:numPr>
          <w:ilvl w:val="0"/>
          <w:numId w:val="5"/>
        </w:numPr>
        <w:rPr>
          <w:rFonts w:ascii="Arial Narrow" w:hAnsi="Arial Narrow" w:cs="Calibri"/>
          <w:i/>
          <w:sz w:val="20"/>
          <w:szCs w:val="22"/>
        </w:rPr>
      </w:pPr>
      <w:r w:rsidRPr="004A4F3F">
        <w:rPr>
          <w:rFonts w:ascii="Arial Narrow" w:hAnsi="Arial Narrow" w:cs="Arial"/>
          <w:sz w:val="20"/>
        </w:rPr>
        <w:t>referenční zakázky: zkušenost alespoň se třemi zakázkami, jejímž předmětem byla kompletní rekonstrukce nebo výstavba nového nadzemního vedení na napěťové hladině VVN včetně betonáže základů, stavby stožárů nebo jejich částí, montáže KZL, montáže izolátorů, izolátorových závěsů a vodičů o finančním objemu těchto prací nejméně 20 mil. Kč bez DPH, na kterých působil jako vedoucí zakázky nebo v obdobné pozici;</w:t>
      </w:r>
    </w:p>
    <w:p w14:paraId="43F9F025" w14:textId="747C547F" w:rsidR="00E95C08" w:rsidRDefault="00E95C08" w:rsidP="00E95C08">
      <w:pPr>
        <w:ind w:left="720"/>
        <w:rPr>
          <w:rFonts w:ascii="Arial Narrow" w:hAnsi="Arial Narrow" w:cs="Calibri"/>
          <w:i/>
          <w:sz w:val="20"/>
          <w:szCs w:val="22"/>
        </w:rPr>
      </w:pPr>
    </w:p>
    <w:p w14:paraId="60C28F2F" w14:textId="7AF26492" w:rsidR="00F33669" w:rsidRDefault="00F33669" w:rsidP="00E95C08">
      <w:pPr>
        <w:ind w:left="720"/>
        <w:rPr>
          <w:rFonts w:ascii="Arial Narrow" w:hAnsi="Arial Narrow" w:cs="Calibri"/>
          <w:i/>
          <w:sz w:val="20"/>
          <w:szCs w:val="22"/>
        </w:rPr>
      </w:pPr>
    </w:p>
    <w:p w14:paraId="40092F8C" w14:textId="3B71E719" w:rsidR="00DA5B15" w:rsidRDefault="00DA5B15" w:rsidP="00E95C08">
      <w:pPr>
        <w:ind w:left="720"/>
        <w:rPr>
          <w:rFonts w:ascii="Arial Narrow" w:hAnsi="Arial Narrow" w:cs="Calibri"/>
          <w:i/>
          <w:sz w:val="20"/>
          <w:szCs w:val="22"/>
        </w:rPr>
      </w:pPr>
    </w:p>
    <w:p w14:paraId="1BBB90BD" w14:textId="05AC504C" w:rsidR="00DA5B15" w:rsidRDefault="00DA5B15" w:rsidP="00E95C08">
      <w:pPr>
        <w:ind w:left="720"/>
        <w:rPr>
          <w:rFonts w:ascii="Arial Narrow" w:hAnsi="Arial Narrow" w:cs="Calibri"/>
          <w:i/>
          <w:sz w:val="20"/>
          <w:szCs w:val="22"/>
        </w:rPr>
      </w:pPr>
    </w:p>
    <w:p w14:paraId="3E911879" w14:textId="77777777" w:rsidR="00DA5B15" w:rsidRDefault="00DA5B15" w:rsidP="00E95C08">
      <w:pPr>
        <w:ind w:left="720"/>
        <w:rPr>
          <w:rFonts w:ascii="Arial Narrow" w:hAnsi="Arial Narrow" w:cs="Calibri"/>
          <w:i/>
          <w:sz w:val="20"/>
          <w:szCs w:val="22"/>
        </w:rPr>
      </w:pPr>
    </w:p>
    <w:p w14:paraId="36908FE6" w14:textId="62ED42E5" w:rsidR="00F33669" w:rsidRDefault="00F33669" w:rsidP="00E95C08">
      <w:pPr>
        <w:ind w:left="720"/>
        <w:rPr>
          <w:rFonts w:ascii="Arial Narrow" w:hAnsi="Arial Narrow" w:cs="Calibri"/>
          <w:i/>
          <w:sz w:val="20"/>
          <w:szCs w:val="22"/>
        </w:rPr>
      </w:pPr>
    </w:p>
    <w:p w14:paraId="432C2AF3" w14:textId="77777777" w:rsidR="00F33669" w:rsidRDefault="00F33669" w:rsidP="00E95C08">
      <w:pPr>
        <w:ind w:left="720"/>
        <w:rPr>
          <w:rFonts w:ascii="Arial Narrow" w:hAnsi="Arial Narrow" w:cs="Calibri"/>
          <w:i/>
          <w:sz w:val="20"/>
          <w:szCs w:val="22"/>
        </w:rPr>
      </w:pPr>
    </w:p>
    <w:p w14:paraId="1E631D29" w14:textId="77777777" w:rsidR="00E95C08" w:rsidRPr="004A4F3F" w:rsidRDefault="00E95C08" w:rsidP="00E95C08">
      <w:pPr>
        <w:ind w:left="720"/>
        <w:rPr>
          <w:rFonts w:ascii="Arial Narrow" w:hAnsi="Arial Narrow" w:cs="Calibri"/>
          <w:i/>
          <w:sz w:val="20"/>
          <w:szCs w:val="22"/>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866FAF" w:rsidRPr="00DD3FA2" w14:paraId="64C0654D" w14:textId="77777777" w:rsidTr="00CF30D4">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7BAADBD5" w14:textId="77777777" w:rsidR="00866FAF" w:rsidRPr="004A4F3F" w:rsidRDefault="00866FAF" w:rsidP="00CF30D4">
            <w:pPr>
              <w:pStyle w:val="text"/>
              <w:widowControl/>
              <w:spacing w:before="0" w:line="240" w:lineRule="auto"/>
              <w:jc w:val="center"/>
              <w:rPr>
                <w:rFonts w:ascii="Arial Narrow" w:hAnsi="Arial Narrow"/>
                <w:b/>
                <w:bCs/>
                <w:sz w:val="20"/>
                <w:szCs w:val="20"/>
              </w:rPr>
            </w:pPr>
            <w:r w:rsidRPr="004A4F3F">
              <w:rPr>
                <w:rFonts w:ascii="Arial Narrow" w:hAnsi="Arial Narrow"/>
                <w:b/>
                <w:bCs/>
                <w:caps/>
                <w:sz w:val="28"/>
                <w:szCs w:val="18"/>
              </w:rPr>
              <w:lastRenderedPageBreak/>
              <w:t>vedoucí zakázky</w:t>
            </w:r>
          </w:p>
        </w:tc>
      </w:tr>
      <w:tr w:rsidR="00866FAF" w:rsidRPr="00DD3FA2" w14:paraId="782078D0" w14:textId="77777777" w:rsidTr="004A4F3F">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43FB1C9B" w14:textId="77777777" w:rsidR="00866FAF" w:rsidRPr="004A4F3F" w:rsidRDefault="00866FAF" w:rsidP="00CF30D4">
            <w:pPr>
              <w:pStyle w:val="text"/>
              <w:widowControl/>
              <w:spacing w:before="0" w:line="240" w:lineRule="auto"/>
              <w:rPr>
                <w:rFonts w:ascii="Arial Narrow" w:hAnsi="Arial Narrow"/>
                <w:b/>
                <w:bCs/>
                <w:sz w:val="20"/>
                <w:szCs w:val="20"/>
              </w:rPr>
            </w:pPr>
            <w:r w:rsidRPr="004A4F3F">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shd w:val="clear" w:color="auto" w:fill="FFFF00"/>
            <w:hideMark/>
          </w:tcPr>
          <w:p w14:paraId="138533CA" w14:textId="77777777" w:rsidR="00866FAF" w:rsidRPr="00DD3FA2" w:rsidRDefault="00866FAF" w:rsidP="00CF30D4">
            <w:pPr>
              <w:pStyle w:val="text"/>
              <w:widowControl/>
              <w:spacing w:before="0" w:line="240" w:lineRule="auto"/>
              <w:rPr>
                <w:rFonts w:ascii="Arial Narrow" w:hAnsi="Arial Narrow"/>
                <w:b/>
                <w:bCs/>
                <w:sz w:val="20"/>
                <w:szCs w:val="20"/>
                <w:highlight w:val="yellow"/>
              </w:rPr>
            </w:pPr>
            <w:r w:rsidRPr="00DD3FA2">
              <w:rPr>
                <w:rFonts w:ascii="Arial Narrow" w:hAnsi="Arial Narrow"/>
                <w:b/>
                <w:bCs/>
                <w:sz w:val="20"/>
                <w:szCs w:val="20"/>
                <w:highlight w:val="yellow"/>
              </w:rPr>
              <w:t>Naplnění požadovaného údaje</w:t>
            </w:r>
          </w:p>
        </w:tc>
      </w:tr>
      <w:tr w:rsidR="00866FAF" w:rsidRPr="00DD3FA2" w14:paraId="0F0227D7" w14:textId="77777777" w:rsidTr="004A4F3F">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10C7B8C1" w14:textId="77777777" w:rsidR="00866FAF" w:rsidRPr="004A4F3F" w:rsidRDefault="00866FAF" w:rsidP="00CF30D4">
            <w:pPr>
              <w:pStyle w:val="text"/>
              <w:widowControl/>
              <w:spacing w:before="0" w:line="240" w:lineRule="auto"/>
              <w:rPr>
                <w:rFonts w:ascii="Arial Narrow" w:hAnsi="Arial Narrow"/>
                <w:sz w:val="20"/>
                <w:szCs w:val="20"/>
              </w:rPr>
            </w:pPr>
            <w:r w:rsidRPr="004A4F3F">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9077AE2"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5A8FB636" w14:textId="77777777" w:rsidTr="004A4F3F">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60BF209F" w14:textId="77777777" w:rsidR="00866FAF" w:rsidRPr="004A4F3F" w:rsidRDefault="00866FAF" w:rsidP="00CF30D4">
            <w:pPr>
              <w:pStyle w:val="text"/>
              <w:widowControl/>
              <w:spacing w:before="0" w:line="240" w:lineRule="auto"/>
              <w:rPr>
                <w:rFonts w:ascii="Arial Narrow" w:hAnsi="Arial Narrow"/>
                <w:color w:val="000000"/>
                <w:sz w:val="20"/>
                <w:szCs w:val="20"/>
              </w:rPr>
            </w:pPr>
            <w:r w:rsidRPr="004A4F3F">
              <w:rPr>
                <w:rFonts w:ascii="Arial Narrow" w:hAnsi="Arial Narrow"/>
                <w:sz w:val="20"/>
                <w:szCs w:val="20"/>
              </w:rPr>
              <w:t>Min. odborná způsobilost podle § 6 vyhlášky 50/1978 Sb., o odborné způsobilosti v energetice</w:t>
            </w:r>
            <w:r w:rsidRPr="004A4F3F">
              <w:rPr>
                <w:rFonts w:ascii="Arial Narrow" w:hAnsi="Arial Narrow"/>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F535279"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4A4F3F" w:rsidRPr="00DD3FA2" w14:paraId="1574AF58" w14:textId="77777777" w:rsidTr="004A4F3F">
        <w:trPr>
          <w:cantSplit/>
        </w:trPr>
        <w:tc>
          <w:tcPr>
            <w:tcW w:w="6166" w:type="dxa"/>
            <w:gridSpan w:val="2"/>
            <w:tcBorders>
              <w:top w:val="single" w:sz="4" w:space="0" w:color="auto"/>
              <w:left w:val="single" w:sz="4" w:space="0" w:color="auto"/>
              <w:bottom w:val="single" w:sz="4" w:space="0" w:color="auto"/>
              <w:right w:val="single" w:sz="4" w:space="0" w:color="auto"/>
            </w:tcBorders>
          </w:tcPr>
          <w:p w14:paraId="6EB64C5A" w14:textId="7EB579F3" w:rsidR="004A4F3F" w:rsidRPr="004A4F3F" w:rsidRDefault="004A4F3F" w:rsidP="00CF30D4">
            <w:pPr>
              <w:pStyle w:val="text"/>
              <w:widowControl/>
              <w:spacing w:before="0" w:line="240" w:lineRule="auto"/>
              <w:rPr>
                <w:rFonts w:ascii="Arial Narrow" w:hAnsi="Arial Narrow"/>
                <w:sz w:val="20"/>
                <w:szCs w:val="20"/>
              </w:rPr>
            </w:pPr>
            <w:r w:rsidRPr="00700CB0">
              <w:rPr>
                <w:rFonts w:ascii="Arial Narrow" w:hAnsi="Arial Narrow"/>
                <w:sz w:val="20"/>
              </w:rPr>
              <w:t xml:space="preserve">alespoň </w:t>
            </w:r>
            <w:r w:rsidRPr="004A4F3F">
              <w:rPr>
                <w:rFonts w:ascii="Arial Narrow" w:hAnsi="Arial Narrow"/>
                <w:sz w:val="20"/>
              </w:rPr>
              <w:t>SŠ vzdělání</w:t>
            </w:r>
            <w:r>
              <w:rPr>
                <w:rFonts w:ascii="Arial Narrow" w:hAnsi="Arial Narrow"/>
                <w:sz w:val="20"/>
              </w:rPr>
              <w:t xml:space="preserve"> </w:t>
            </w:r>
            <w:r w:rsidRPr="004A4F3F">
              <w:rPr>
                <w:rFonts w:ascii="Arial Narrow" w:hAnsi="Arial Narrow"/>
                <w:color w:val="000000"/>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29BFE39" w14:textId="77777777" w:rsidR="004A4F3F" w:rsidRPr="00DD3FA2" w:rsidRDefault="004A4F3F" w:rsidP="00CF30D4">
            <w:pPr>
              <w:pStyle w:val="text"/>
              <w:widowControl/>
              <w:spacing w:before="0" w:line="240" w:lineRule="auto"/>
              <w:rPr>
                <w:rFonts w:ascii="Arial Narrow" w:hAnsi="Arial Narrow" w:cs="Times New Roman"/>
                <w:sz w:val="20"/>
                <w:szCs w:val="20"/>
                <w:highlight w:val="yellow"/>
              </w:rPr>
            </w:pPr>
          </w:p>
        </w:tc>
      </w:tr>
      <w:tr w:rsidR="004779A0" w:rsidRPr="00DD3FA2" w14:paraId="56A64E68" w14:textId="77777777" w:rsidTr="004A4F3F">
        <w:trPr>
          <w:cantSplit/>
        </w:trPr>
        <w:tc>
          <w:tcPr>
            <w:tcW w:w="6166" w:type="dxa"/>
            <w:gridSpan w:val="2"/>
            <w:tcBorders>
              <w:top w:val="single" w:sz="4" w:space="0" w:color="auto"/>
              <w:left w:val="single" w:sz="4" w:space="0" w:color="auto"/>
              <w:bottom w:val="single" w:sz="4" w:space="0" w:color="auto"/>
              <w:right w:val="single" w:sz="4" w:space="0" w:color="auto"/>
            </w:tcBorders>
          </w:tcPr>
          <w:p w14:paraId="564E0FAE" w14:textId="5013C6AD" w:rsidR="004779A0" w:rsidRPr="004779A0" w:rsidRDefault="004779A0" w:rsidP="004779A0">
            <w:pPr>
              <w:pStyle w:val="text"/>
              <w:widowControl/>
              <w:spacing w:before="0" w:line="240" w:lineRule="auto"/>
              <w:rPr>
                <w:rFonts w:ascii="Arial Narrow" w:hAnsi="Arial Narrow"/>
                <w:color w:val="FF0000"/>
                <w:sz w:val="20"/>
                <w:szCs w:val="20"/>
              </w:rPr>
            </w:pPr>
            <w:r w:rsidRPr="004779A0">
              <w:rPr>
                <w:rFonts w:ascii="Arial Narrow" w:hAnsi="Arial Narrow"/>
                <w:color w:val="FF0000"/>
                <w:sz w:val="20"/>
                <w:szCs w:val="20"/>
                <w:highlight w:val="cyan"/>
              </w:rPr>
              <w:t>Délka praxe v oboru stavebnictví  (roky)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BBC6CCB" w14:textId="77777777" w:rsidR="004779A0" w:rsidRPr="00DD3FA2" w:rsidRDefault="004779A0" w:rsidP="004779A0">
            <w:pPr>
              <w:pStyle w:val="text"/>
              <w:widowControl/>
              <w:spacing w:before="0" w:line="240" w:lineRule="auto"/>
              <w:rPr>
                <w:rFonts w:ascii="Arial Narrow" w:hAnsi="Arial Narrow" w:cs="Times New Roman"/>
                <w:sz w:val="20"/>
                <w:szCs w:val="20"/>
                <w:highlight w:val="yellow"/>
              </w:rPr>
            </w:pPr>
          </w:p>
        </w:tc>
      </w:tr>
      <w:tr w:rsidR="004779A0" w:rsidRPr="00DD3FA2" w14:paraId="4FC539A4" w14:textId="77777777" w:rsidTr="004A4F3F">
        <w:trPr>
          <w:cantSplit/>
        </w:trPr>
        <w:tc>
          <w:tcPr>
            <w:tcW w:w="6166" w:type="dxa"/>
            <w:gridSpan w:val="2"/>
            <w:tcBorders>
              <w:top w:val="single" w:sz="4" w:space="0" w:color="auto"/>
              <w:left w:val="single" w:sz="4" w:space="0" w:color="auto"/>
              <w:bottom w:val="single" w:sz="4" w:space="0" w:color="auto"/>
              <w:right w:val="single" w:sz="4" w:space="0" w:color="auto"/>
            </w:tcBorders>
          </w:tcPr>
          <w:p w14:paraId="3F357A68" w14:textId="21B9B86F" w:rsidR="004779A0" w:rsidRPr="004779A0" w:rsidRDefault="004779A0" w:rsidP="004779A0">
            <w:pPr>
              <w:pStyle w:val="text"/>
              <w:widowControl/>
              <w:spacing w:before="0" w:line="240" w:lineRule="auto"/>
              <w:rPr>
                <w:rFonts w:ascii="Arial Narrow" w:hAnsi="Arial Narrow"/>
                <w:color w:val="FF0000"/>
                <w:sz w:val="20"/>
                <w:szCs w:val="20"/>
              </w:rPr>
            </w:pPr>
            <w:r w:rsidRPr="004779A0">
              <w:rPr>
                <w:rFonts w:ascii="Arial Narrow" w:hAnsi="Arial Narrow"/>
                <w:color w:val="FF0000"/>
                <w:sz w:val="20"/>
                <w:szCs w:val="20"/>
                <w:highlight w:val="cyan"/>
              </w:rPr>
              <w:t>Délka praxe v řízení staveb (roky)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1A5C6B8" w14:textId="77777777" w:rsidR="004779A0" w:rsidRPr="00DD3FA2" w:rsidRDefault="004779A0" w:rsidP="004779A0">
            <w:pPr>
              <w:pStyle w:val="text"/>
              <w:widowControl/>
              <w:spacing w:before="0" w:line="240" w:lineRule="auto"/>
              <w:rPr>
                <w:rFonts w:ascii="Arial Narrow" w:hAnsi="Arial Narrow" w:cs="Times New Roman"/>
                <w:sz w:val="20"/>
                <w:szCs w:val="20"/>
                <w:highlight w:val="yellow"/>
              </w:rPr>
            </w:pPr>
          </w:p>
        </w:tc>
      </w:tr>
      <w:tr w:rsidR="00866FAF" w:rsidRPr="00DD3FA2" w14:paraId="65F0E666" w14:textId="77777777" w:rsidTr="004A4F3F">
        <w:trPr>
          <w:cantSplit/>
        </w:trPr>
        <w:tc>
          <w:tcPr>
            <w:tcW w:w="6166" w:type="dxa"/>
            <w:gridSpan w:val="2"/>
            <w:tcBorders>
              <w:top w:val="single" w:sz="4" w:space="0" w:color="auto"/>
              <w:left w:val="single" w:sz="4" w:space="0" w:color="auto"/>
              <w:bottom w:val="single" w:sz="4" w:space="0" w:color="auto"/>
              <w:right w:val="single" w:sz="4" w:space="0" w:color="auto"/>
            </w:tcBorders>
          </w:tcPr>
          <w:p w14:paraId="3B08DB23" w14:textId="77777777" w:rsidR="00866FAF" w:rsidRPr="004A4F3F" w:rsidRDefault="00866FAF" w:rsidP="00CF30D4">
            <w:pPr>
              <w:pStyle w:val="text"/>
              <w:widowControl/>
              <w:spacing w:before="0" w:line="240" w:lineRule="auto"/>
              <w:rPr>
                <w:rFonts w:ascii="Arial Narrow" w:hAnsi="Arial Narrow"/>
                <w:sz w:val="20"/>
                <w:szCs w:val="20"/>
              </w:rPr>
            </w:pPr>
            <w:r w:rsidRPr="004A4F3F">
              <w:rPr>
                <w:rFonts w:ascii="Arial Narrow" w:hAnsi="Arial Narrow"/>
                <w:sz w:val="20"/>
                <w:szCs w:val="20"/>
              </w:rPr>
              <w:t>Znalost českého nebo slovenského jazyka na pracovní úrovni umožňující běžnou komunikaci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DCB93C5"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56E42236" w14:textId="77777777" w:rsidTr="004A4F3F">
        <w:trPr>
          <w:cantSplit/>
        </w:trPr>
        <w:tc>
          <w:tcPr>
            <w:tcW w:w="6166" w:type="dxa"/>
            <w:gridSpan w:val="2"/>
            <w:tcBorders>
              <w:top w:val="single" w:sz="4" w:space="0" w:color="auto"/>
              <w:left w:val="single" w:sz="4" w:space="0" w:color="auto"/>
              <w:bottom w:val="single" w:sz="4" w:space="0" w:color="auto"/>
              <w:right w:val="single" w:sz="4" w:space="0" w:color="auto"/>
            </w:tcBorders>
          </w:tcPr>
          <w:p w14:paraId="65C3BE3B" w14:textId="77777777" w:rsidR="00866FAF" w:rsidRPr="004A4F3F" w:rsidRDefault="00866FAF" w:rsidP="00CF30D4">
            <w:pPr>
              <w:pStyle w:val="text"/>
              <w:widowControl/>
              <w:spacing w:before="0" w:line="240" w:lineRule="auto"/>
              <w:rPr>
                <w:rFonts w:ascii="Arial Narrow" w:hAnsi="Arial Narrow"/>
              </w:rPr>
            </w:pPr>
            <w:r w:rsidRPr="004A4F3F">
              <w:rPr>
                <w:rFonts w:ascii="Arial Narrow" w:hAnsi="Arial Narrow"/>
                <w:sz w:val="20"/>
                <w:szCs w:val="20"/>
              </w:rPr>
              <w:t>Dodavatel využije služeb tlumočníka (ano/ne - povinné uvedení „ano“ v případě neznalosti českého nebo slovenského jazyka na pracovní úrovni umožňující běžnou komunikaci)</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165BBD8"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012F6A5C" w14:textId="77777777" w:rsidTr="004A4F3F">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9015C2B" w14:textId="77777777" w:rsidR="00866FAF" w:rsidRPr="004A4F3F" w:rsidRDefault="00866FAF" w:rsidP="00CF30D4">
            <w:pPr>
              <w:pStyle w:val="text"/>
              <w:widowControl/>
              <w:spacing w:before="0" w:line="240" w:lineRule="auto"/>
              <w:rPr>
                <w:rFonts w:ascii="Arial Narrow" w:hAnsi="Arial Narrow"/>
                <w:sz w:val="20"/>
                <w:szCs w:val="20"/>
              </w:rPr>
            </w:pPr>
            <w:r w:rsidRPr="004A4F3F">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4399C57"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42D8154D" w14:textId="77777777" w:rsidTr="004A4F3F">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130FFA1B" w14:textId="77777777" w:rsidR="00866FAF" w:rsidRPr="004A4F3F" w:rsidRDefault="00866FAF" w:rsidP="00CF30D4">
            <w:pPr>
              <w:pStyle w:val="text"/>
              <w:widowControl/>
              <w:spacing w:before="0" w:line="240" w:lineRule="auto"/>
              <w:rPr>
                <w:rFonts w:ascii="Arial Narrow" w:hAnsi="Arial Narrow"/>
                <w:sz w:val="20"/>
                <w:szCs w:val="20"/>
              </w:rPr>
            </w:pPr>
            <w:r w:rsidRPr="004A4F3F">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66FA9781" w14:textId="77777777" w:rsidR="00866FAF" w:rsidRPr="004A4F3F" w:rsidRDefault="00866FAF" w:rsidP="00CF30D4">
            <w:pPr>
              <w:pStyle w:val="text"/>
              <w:widowControl/>
              <w:spacing w:before="0" w:line="240" w:lineRule="auto"/>
              <w:rPr>
                <w:rFonts w:ascii="Arial Narrow" w:hAnsi="Arial Narrow" w:cs="Times New Roman"/>
                <w:sz w:val="20"/>
                <w:szCs w:val="20"/>
              </w:rPr>
            </w:pPr>
            <w:r w:rsidRPr="004A4F3F">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6930FF6"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4BA51EC2" w14:textId="77777777" w:rsidTr="004A4F3F">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76B60901" w14:textId="77777777" w:rsidR="00866FAF" w:rsidRPr="004A4F3F" w:rsidRDefault="00866FAF" w:rsidP="00CF30D4">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408469FE" w14:textId="77777777" w:rsidR="00866FAF" w:rsidRPr="004A4F3F" w:rsidRDefault="00866FAF" w:rsidP="00CF30D4">
            <w:pPr>
              <w:pStyle w:val="text"/>
              <w:widowControl/>
              <w:spacing w:before="0" w:line="240" w:lineRule="auto"/>
              <w:rPr>
                <w:rFonts w:ascii="Arial Narrow" w:hAnsi="Arial Narrow"/>
                <w:sz w:val="20"/>
                <w:szCs w:val="20"/>
              </w:rPr>
            </w:pPr>
            <w:r w:rsidRPr="004A4F3F">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2E30E37"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76951BF9" w14:textId="77777777" w:rsidTr="004A4F3F">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1899DCF5" w14:textId="77777777" w:rsidR="00866FAF" w:rsidRPr="004A4F3F"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61BE6CBB" w14:textId="77777777" w:rsidR="00866FAF" w:rsidRPr="004A4F3F" w:rsidRDefault="00866FAF" w:rsidP="00CF30D4">
            <w:pPr>
              <w:pStyle w:val="text"/>
              <w:widowControl/>
              <w:spacing w:before="0" w:line="240" w:lineRule="auto"/>
              <w:rPr>
                <w:rFonts w:ascii="Arial Narrow" w:hAnsi="Arial Narrow"/>
                <w:sz w:val="20"/>
                <w:szCs w:val="20"/>
              </w:rPr>
            </w:pPr>
            <w:r w:rsidRPr="004A4F3F">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15E37F2"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08EDC206" w14:textId="77777777" w:rsidTr="004A4F3F">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515F1039" w14:textId="77777777" w:rsidR="00866FAF" w:rsidRPr="004A4F3F"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46FE42C8" w14:textId="7813F85F" w:rsidR="00866FAF" w:rsidRPr="004A4F3F" w:rsidRDefault="00866FAF" w:rsidP="00CF30D4">
            <w:pPr>
              <w:pStyle w:val="text"/>
              <w:widowControl/>
              <w:spacing w:before="0" w:line="240" w:lineRule="auto"/>
              <w:rPr>
                <w:rFonts w:ascii="Arial Narrow" w:hAnsi="Arial Narrow"/>
                <w:sz w:val="20"/>
                <w:szCs w:val="20"/>
              </w:rPr>
            </w:pPr>
            <w:r w:rsidRPr="004A4F3F">
              <w:rPr>
                <w:rFonts w:ascii="Arial Narrow" w:hAnsi="Arial Narrow"/>
                <w:sz w:val="20"/>
                <w:szCs w:val="20"/>
              </w:rPr>
              <w:t xml:space="preserve">předmětem </w:t>
            </w:r>
            <w:r w:rsidR="004A4F3F" w:rsidRPr="004A4F3F">
              <w:rPr>
                <w:rFonts w:ascii="Arial Narrow" w:hAnsi="Arial Narrow"/>
                <w:sz w:val="20"/>
              </w:rPr>
              <w:t>byla kompletní rekonstrukce nebo výstavba nového nadzemního vedení na napěťové hladině VVN včetně betonáže základů, stavby stožárů nebo jejich částí, montáže KZL, montáže izolátorů, izolátorových závěsů a vodičů o finančním objemu těchto prací nejméně 20 mil. Kč bez DPH, na kterých působil jako vedoucí zakázky nebo v obdobné pozici</w:t>
            </w:r>
            <w:r w:rsidRPr="004A4F3F">
              <w:rPr>
                <w:rFonts w:ascii="Arial Narrow" w:hAnsi="Arial Narrow"/>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354D7F6"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5B7A8743" w14:textId="77777777" w:rsidTr="004A4F3F">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243928DD" w14:textId="77777777" w:rsidR="00866FAF" w:rsidRPr="004A4F3F"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3FE1611B" w14:textId="77777777" w:rsidR="00866FAF" w:rsidRPr="004A4F3F" w:rsidRDefault="00866FAF" w:rsidP="00CF30D4">
            <w:pPr>
              <w:pStyle w:val="text"/>
              <w:widowControl/>
              <w:spacing w:before="0" w:line="240" w:lineRule="auto"/>
              <w:rPr>
                <w:rFonts w:ascii="Arial Narrow" w:hAnsi="Arial Narrow" w:cs="Times New Roman"/>
                <w:sz w:val="20"/>
                <w:szCs w:val="20"/>
              </w:rPr>
            </w:pPr>
            <w:r w:rsidRPr="004A4F3F">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45712D6"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2603CB6D" w14:textId="77777777" w:rsidTr="004A4F3F">
        <w:trPr>
          <w:cantSplit/>
        </w:trPr>
        <w:tc>
          <w:tcPr>
            <w:tcW w:w="1204" w:type="dxa"/>
            <w:vMerge w:val="restart"/>
            <w:tcBorders>
              <w:top w:val="single" w:sz="4" w:space="0" w:color="auto"/>
              <w:left w:val="single" w:sz="4" w:space="0" w:color="auto"/>
              <w:right w:val="single" w:sz="4" w:space="0" w:color="auto"/>
            </w:tcBorders>
            <w:vAlign w:val="center"/>
          </w:tcPr>
          <w:p w14:paraId="06A40849" w14:textId="77777777" w:rsidR="00866FAF" w:rsidRPr="004A4F3F" w:rsidRDefault="00866FAF" w:rsidP="00CF30D4">
            <w:pPr>
              <w:pStyle w:val="text"/>
              <w:widowControl/>
              <w:spacing w:before="0" w:line="240" w:lineRule="auto"/>
              <w:rPr>
                <w:rFonts w:ascii="Arial Narrow" w:hAnsi="Arial Narrow"/>
                <w:sz w:val="20"/>
                <w:szCs w:val="20"/>
              </w:rPr>
            </w:pPr>
            <w:r w:rsidRPr="004A4F3F">
              <w:rPr>
                <w:rFonts w:ascii="Arial Narrow" w:hAnsi="Arial Narrow"/>
                <w:sz w:val="20"/>
                <w:szCs w:val="20"/>
              </w:rPr>
              <w:t>Referenční zakázka 2</w:t>
            </w:r>
          </w:p>
        </w:tc>
        <w:tc>
          <w:tcPr>
            <w:tcW w:w="4962" w:type="dxa"/>
            <w:tcBorders>
              <w:top w:val="single" w:sz="4" w:space="0" w:color="auto"/>
              <w:left w:val="single" w:sz="4" w:space="0" w:color="auto"/>
              <w:bottom w:val="single" w:sz="4" w:space="0" w:color="auto"/>
              <w:right w:val="single" w:sz="4" w:space="0" w:color="auto"/>
            </w:tcBorders>
          </w:tcPr>
          <w:p w14:paraId="5DDE7E0F" w14:textId="77777777" w:rsidR="00866FAF" w:rsidRPr="004A4F3F" w:rsidRDefault="00866FAF" w:rsidP="00CF30D4">
            <w:pPr>
              <w:pStyle w:val="text"/>
              <w:widowControl/>
              <w:spacing w:before="0" w:line="240" w:lineRule="auto"/>
              <w:rPr>
                <w:rFonts w:ascii="Arial Narrow" w:hAnsi="Arial Narrow" w:cs="Times New Roman"/>
                <w:sz w:val="20"/>
                <w:szCs w:val="20"/>
              </w:rPr>
            </w:pPr>
            <w:r w:rsidRPr="004A4F3F">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B96DF5D"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2AB8274B" w14:textId="77777777" w:rsidTr="004A4F3F">
        <w:trPr>
          <w:cantSplit/>
        </w:trPr>
        <w:tc>
          <w:tcPr>
            <w:tcW w:w="1204" w:type="dxa"/>
            <w:vMerge/>
            <w:tcBorders>
              <w:left w:val="single" w:sz="4" w:space="0" w:color="auto"/>
              <w:right w:val="single" w:sz="4" w:space="0" w:color="auto"/>
            </w:tcBorders>
            <w:vAlign w:val="center"/>
          </w:tcPr>
          <w:p w14:paraId="7A9FE9DD" w14:textId="77777777" w:rsidR="00866FAF" w:rsidRPr="004A4F3F" w:rsidRDefault="00866FAF" w:rsidP="00CF30D4">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63DBB83F" w14:textId="77777777" w:rsidR="00866FAF" w:rsidRPr="004A4F3F" w:rsidRDefault="00866FAF" w:rsidP="00CF30D4">
            <w:pPr>
              <w:pStyle w:val="text"/>
              <w:widowControl/>
              <w:spacing w:before="0" w:line="240" w:lineRule="auto"/>
              <w:rPr>
                <w:rFonts w:ascii="Arial Narrow" w:hAnsi="Arial Narrow"/>
                <w:sz w:val="20"/>
                <w:szCs w:val="20"/>
              </w:rPr>
            </w:pPr>
            <w:r w:rsidRPr="004A4F3F">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F38378D"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51531AEE" w14:textId="77777777" w:rsidTr="004A4F3F">
        <w:trPr>
          <w:cantSplit/>
        </w:trPr>
        <w:tc>
          <w:tcPr>
            <w:tcW w:w="1204" w:type="dxa"/>
            <w:vMerge/>
            <w:tcBorders>
              <w:left w:val="single" w:sz="4" w:space="0" w:color="auto"/>
              <w:right w:val="single" w:sz="4" w:space="0" w:color="auto"/>
            </w:tcBorders>
            <w:vAlign w:val="center"/>
          </w:tcPr>
          <w:p w14:paraId="75C82084" w14:textId="77777777" w:rsidR="00866FAF" w:rsidRPr="004A4F3F"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1994519B" w14:textId="77777777" w:rsidR="00866FAF" w:rsidRPr="004A4F3F" w:rsidRDefault="00866FAF" w:rsidP="00CF30D4">
            <w:pPr>
              <w:pStyle w:val="text"/>
              <w:widowControl/>
              <w:spacing w:before="0" w:line="240" w:lineRule="auto"/>
              <w:rPr>
                <w:rFonts w:ascii="Arial Narrow" w:hAnsi="Arial Narrow"/>
                <w:sz w:val="20"/>
                <w:szCs w:val="20"/>
              </w:rPr>
            </w:pPr>
            <w:r w:rsidRPr="004A4F3F">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A0B5F47"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16204B7A" w14:textId="77777777" w:rsidTr="004A4F3F">
        <w:trPr>
          <w:cantSplit/>
        </w:trPr>
        <w:tc>
          <w:tcPr>
            <w:tcW w:w="1204" w:type="dxa"/>
            <w:vMerge/>
            <w:tcBorders>
              <w:left w:val="single" w:sz="4" w:space="0" w:color="auto"/>
              <w:right w:val="single" w:sz="4" w:space="0" w:color="auto"/>
            </w:tcBorders>
            <w:vAlign w:val="center"/>
          </w:tcPr>
          <w:p w14:paraId="7C3D0B20" w14:textId="77777777" w:rsidR="00866FAF" w:rsidRPr="00DD3FA2" w:rsidRDefault="00866FAF" w:rsidP="00CF30D4">
            <w:pPr>
              <w:rPr>
                <w:rFonts w:ascii="Arial Narrow" w:hAnsi="Arial Narrow" w:cs="Arial"/>
                <w:sz w:val="20"/>
                <w:highlight w:val="yellow"/>
                <w:lang w:eastAsia="en-US"/>
              </w:rPr>
            </w:pPr>
          </w:p>
        </w:tc>
        <w:tc>
          <w:tcPr>
            <w:tcW w:w="4962" w:type="dxa"/>
            <w:tcBorders>
              <w:top w:val="single" w:sz="4" w:space="0" w:color="auto"/>
              <w:left w:val="single" w:sz="4" w:space="0" w:color="auto"/>
              <w:bottom w:val="single" w:sz="4" w:space="0" w:color="auto"/>
              <w:right w:val="single" w:sz="4" w:space="0" w:color="auto"/>
            </w:tcBorders>
          </w:tcPr>
          <w:p w14:paraId="4CE0D5B1" w14:textId="284F2BD2" w:rsidR="00866FAF" w:rsidRPr="004A4F3F" w:rsidRDefault="00507CF8" w:rsidP="00CF30D4">
            <w:pPr>
              <w:pStyle w:val="text"/>
              <w:widowControl/>
              <w:spacing w:before="0" w:line="240" w:lineRule="auto"/>
              <w:rPr>
                <w:rFonts w:ascii="Arial Narrow" w:hAnsi="Arial Narrow"/>
                <w:sz w:val="20"/>
                <w:szCs w:val="20"/>
              </w:rPr>
            </w:pPr>
            <w:r w:rsidRPr="004A4F3F">
              <w:rPr>
                <w:rFonts w:ascii="Arial Narrow" w:hAnsi="Arial Narrow"/>
                <w:sz w:val="20"/>
                <w:szCs w:val="20"/>
              </w:rPr>
              <w:t>předmětem</w:t>
            </w:r>
            <w:r w:rsidRPr="004A4F3F">
              <w:rPr>
                <w:rFonts w:ascii="Arial Narrow" w:hAnsi="Arial Narrow"/>
                <w:sz w:val="20"/>
              </w:rPr>
              <w:t xml:space="preserve"> </w:t>
            </w:r>
            <w:r w:rsidR="004A4F3F" w:rsidRPr="004A4F3F">
              <w:rPr>
                <w:rFonts w:ascii="Arial Narrow" w:hAnsi="Arial Narrow"/>
                <w:sz w:val="20"/>
              </w:rPr>
              <w:t>byla kompletní rekonstrukce nebo výstavba nového nadzemního vedení na napěťové hladině VVN včetně betonáže základů, stavby stožárů nebo jejich částí, montáže KZL, montáže izolátorů, izolátorových závěsů a vodičů o finančním objemu těchto prací nejméně 20 mil. Kč bez DPH, na kterých působil jako vedoucí zakázky nebo v obdobné pozici</w:t>
            </w:r>
            <w:r w:rsidR="00866FAF" w:rsidRPr="004A4F3F">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872C5EF"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5977ED58" w14:textId="77777777" w:rsidTr="004A4F3F">
        <w:trPr>
          <w:cantSplit/>
        </w:trPr>
        <w:tc>
          <w:tcPr>
            <w:tcW w:w="1204" w:type="dxa"/>
            <w:vMerge/>
            <w:tcBorders>
              <w:left w:val="single" w:sz="4" w:space="0" w:color="auto"/>
              <w:right w:val="single" w:sz="4" w:space="0" w:color="auto"/>
            </w:tcBorders>
            <w:vAlign w:val="center"/>
          </w:tcPr>
          <w:p w14:paraId="6FFC3F24" w14:textId="77777777" w:rsidR="00866FAF" w:rsidRPr="00DD3FA2" w:rsidRDefault="00866FAF" w:rsidP="00CF30D4">
            <w:pPr>
              <w:rPr>
                <w:rFonts w:ascii="Arial Narrow" w:hAnsi="Arial Narrow" w:cs="Arial"/>
                <w:sz w:val="20"/>
                <w:highlight w:val="yellow"/>
                <w:lang w:eastAsia="en-US"/>
              </w:rPr>
            </w:pPr>
          </w:p>
        </w:tc>
        <w:tc>
          <w:tcPr>
            <w:tcW w:w="4962" w:type="dxa"/>
            <w:tcBorders>
              <w:top w:val="single" w:sz="4" w:space="0" w:color="auto"/>
              <w:left w:val="single" w:sz="4" w:space="0" w:color="auto"/>
              <w:bottom w:val="single" w:sz="4" w:space="0" w:color="auto"/>
              <w:right w:val="single" w:sz="4" w:space="0" w:color="auto"/>
            </w:tcBorders>
          </w:tcPr>
          <w:p w14:paraId="3B0F2E48" w14:textId="77777777" w:rsidR="00866FAF" w:rsidRPr="004A4F3F" w:rsidRDefault="00866FAF" w:rsidP="00CF30D4">
            <w:pPr>
              <w:pStyle w:val="text"/>
              <w:widowControl/>
              <w:spacing w:before="0" w:line="240" w:lineRule="auto"/>
              <w:rPr>
                <w:rFonts w:ascii="Arial Narrow" w:hAnsi="Arial Narrow" w:cs="Times New Roman"/>
                <w:sz w:val="20"/>
                <w:szCs w:val="20"/>
              </w:rPr>
            </w:pPr>
            <w:r w:rsidRPr="004A4F3F">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06F50B4"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4A4F3F" w:rsidRPr="00DD3FA2" w14:paraId="35FDD848" w14:textId="77777777" w:rsidTr="004A4F3F">
        <w:trPr>
          <w:cantSplit/>
        </w:trPr>
        <w:tc>
          <w:tcPr>
            <w:tcW w:w="1204" w:type="dxa"/>
            <w:vMerge w:val="restart"/>
            <w:tcBorders>
              <w:left w:val="single" w:sz="4" w:space="0" w:color="auto"/>
              <w:right w:val="single" w:sz="4" w:space="0" w:color="auto"/>
            </w:tcBorders>
            <w:vAlign w:val="center"/>
          </w:tcPr>
          <w:p w14:paraId="5E2EC772" w14:textId="75680D94" w:rsidR="004A4F3F" w:rsidRPr="00DD3FA2" w:rsidRDefault="00942993" w:rsidP="004A4F3F">
            <w:pPr>
              <w:rPr>
                <w:rFonts w:ascii="Arial Narrow" w:hAnsi="Arial Narrow" w:cs="Arial"/>
                <w:sz w:val="20"/>
                <w:highlight w:val="yellow"/>
                <w:lang w:eastAsia="en-US"/>
              </w:rPr>
            </w:pPr>
            <w:r w:rsidRPr="00942993">
              <w:rPr>
                <w:rFonts w:ascii="Arial Narrow" w:hAnsi="Arial Narrow"/>
                <w:sz w:val="20"/>
              </w:rPr>
              <w:t xml:space="preserve">Referenční zakázka </w:t>
            </w:r>
            <w:r>
              <w:rPr>
                <w:rFonts w:ascii="Arial Narrow" w:hAnsi="Arial Narrow"/>
                <w:sz w:val="20"/>
              </w:rPr>
              <w:t>3</w:t>
            </w:r>
          </w:p>
        </w:tc>
        <w:tc>
          <w:tcPr>
            <w:tcW w:w="4962" w:type="dxa"/>
            <w:tcBorders>
              <w:top w:val="single" w:sz="4" w:space="0" w:color="auto"/>
              <w:left w:val="single" w:sz="4" w:space="0" w:color="auto"/>
              <w:bottom w:val="single" w:sz="4" w:space="0" w:color="auto"/>
              <w:right w:val="single" w:sz="4" w:space="0" w:color="auto"/>
            </w:tcBorders>
          </w:tcPr>
          <w:p w14:paraId="43A6535B" w14:textId="34625706" w:rsidR="004A4F3F" w:rsidRPr="004A4F3F" w:rsidRDefault="004A4F3F" w:rsidP="004A4F3F">
            <w:pPr>
              <w:pStyle w:val="text"/>
              <w:widowControl/>
              <w:spacing w:before="0" w:line="240" w:lineRule="auto"/>
              <w:rPr>
                <w:rFonts w:ascii="Arial Narrow" w:hAnsi="Arial Narrow"/>
                <w:sz w:val="20"/>
                <w:szCs w:val="20"/>
              </w:rPr>
            </w:pPr>
            <w:r w:rsidRPr="004A4F3F">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ED895F6" w14:textId="77777777" w:rsidR="004A4F3F" w:rsidRPr="00DD3FA2" w:rsidRDefault="004A4F3F" w:rsidP="004A4F3F">
            <w:pPr>
              <w:pStyle w:val="text"/>
              <w:widowControl/>
              <w:spacing w:before="0" w:line="240" w:lineRule="auto"/>
              <w:rPr>
                <w:rFonts w:ascii="Arial Narrow" w:hAnsi="Arial Narrow" w:cs="Times New Roman"/>
                <w:sz w:val="20"/>
                <w:szCs w:val="20"/>
                <w:highlight w:val="yellow"/>
              </w:rPr>
            </w:pPr>
          </w:p>
        </w:tc>
      </w:tr>
      <w:tr w:rsidR="004A4F3F" w:rsidRPr="00DD3FA2" w14:paraId="764FFC55" w14:textId="77777777" w:rsidTr="004A4F3F">
        <w:trPr>
          <w:cantSplit/>
        </w:trPr>
        <w:tc>
          <w:tcPr>
            <w:tcW w:w="1204" w:type="dxa"/>
            <w:vMerge/>
            <w:tcBorders>
              <w:left w:val="single" w:sz="4" w:space="0" w:color="auto"/>
              <w:right w:val="single" w:sz="4" w:space="0" w:color="auto"/>
            </w:tcBorders>
            <w:vAlign w:val="center"/>
          </w:tcPr>
          <w:p w14:paraId="665F1ACB" w14:textId="77777777" w:rsidR="004A4F3F" w:rsidRPr="00DD3FA2" w:rsidRDefault="004A4F3F" w:rsidP="004A4F3F">
            <w:pPr>
              <w:rPr>
                <w:rFonts w:ascii="Arial Narrow" w:hAnsi="Arial Narrow" w:cs="Arial"/>
                <w:sz w:val="20"/>
                <w:highlight w:val="yellow"/>
                <w:lang w:eastAsia="en-US"/>
              </w:rPr>
            </w:pPr>
          </w:p>
        </w:tc>
        <w:tc>
          <w:tcPr>
            <w:tcW w:w="4962" w:type="dxa"/>
            <w:tcBorders>
              <w:top w:val="single" w:sz="4" w:space="0" w:color="auto"/>
              <w:left w:val="single" w:sz="4" w:space="0" w:color="auto"/>
              <w:bottom w:val="single" w:sz="4" w:space="0" w:color="auto"/>
              <w:right w:val="single" w:sz="4" w:space="0" w:color="auto"/>
            </w:tcBorders>
          </w:tcPr>
          <w:p w14:paraId="6993D960" w14:textId="3BB14B36" w:rsidR="004A4F3F" w:rsidRPr="004A4F3F" w:rsidRDefault="004A4F3F" w:rsidP="004A4F3F">
            <w:pPr>
              <w:pStyle w:val="text"/>
              <w:widowControl/>
              <w:spacing w:before="0" w:line="240" w:lineRule="auto"/>
              <w:rPr>
                <w:rFonts w:ascii="Arial Narrow" w:hAnsi="Arial Narrow"/>
                <w:sz w:val="20"/>
                <w:szCs w:val="20"/>
              </w:rPr>
            </w:pPr>
            <w:r w:rsidRPr="004A4F3F">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8072CD6" w14:textId="77777777" w:rsidR="004A4F3F" w:rsidRPr="00DD3FA2" w:rsidRDefault="004A4F3F" w:rsidP="004A4F3F">
            <w:pPr>
              <w:pStyle w:val="text"/>
              <w:widowControl/>
              <w:spacing w:before="0" w:line="240" w:lineRule="auto"/>
              <w:rPr>
                <w:rFonts w:ascii="Arial Narrow" w:hAnsi="Arial Narrow" w:cs="Times New Roman"/>
                <w:sz w:val="20"/>
                <w:szCs w:val="20"/>
                <w:highlight w:val="yellow"/>
              </w:rPr>
            </w:pPr>
          </w:p>
        </w:tc>
      </w:tr>
      <w:tr w:rsidR="004A4F3F" w:rsidRPr="00DD3FA2" w14:paraId="2D2FA551" w14:textId="77777777" w:rsidTr="004A4F3F">
        <w:trPr>
          <w:cantSplit/>
        </w:trPr>
        <w:tc>
          <w:tcPr>
            <w:tcW w:w="1204" w:type="dxa"/>
            <w:vMerge/>
            <w:tcBorders>
              <w:left w:val="single" w:sz="4" w:space="0" w:color="auto"/>
              <w:right w:val="single" w:sz="4" w:space="0" w:color="auto"/>
            </w:tcBorders>
            <w:vAlign w:val="center"/>
          </w:tcPr>
          <w:p w14:paraId="75904CF9" w14:textId="77777777" w:rsidR="004A4F3F" w:rsidRPr="00DD3FA2" w:rsidRDefault="004A4F3F" w:rsidP="004A4F3F">
            <w:pPr>
              <w:rPr>
                <w:rFonts w:ascii="Arial Narrow" w:hAnsi="Arial Narrow" w:cs="Arial"/>
                <w:sz w:val="20"/>
                <w:highlight w:val="yellow"/>
                <w:lang w:eastAsia="en-US"/>
              </w:rPr>
            </w:pPr>
          </w:p>
        </w:tc>
        <w:tc>
          <w:tcPr>
            <w:tcW w:w="4962" w:type="dxa"/>
            <w:tcBorders>
              <w:top w:val="single" w:sz="4" w:space="0" w:color="auto"/>
              <w:left w:val="single" w:sz="4" w:space="0" w:color="auto"/>
              <w:bottom w:val="single" w:sz="4" w:space="0" w:color="auto"/>
              <w:right w:val="single" w:sz="4" w:space="0" w:color="auto"/>
            </w:tcBorders>
          </w:tcPr>
          <w:p w14:paraId="3BE5F5A7" w14:textId="1B9F1BC7" w:rsidR="004A4F3F" w:rsidRPr="004A4F3F" w:rsidRDefault="004A4F3F" w:rsidP="004A4F3F">
            <w:pPr>
              <w:pStyle w:val="text"/>
              <w:widowControl/>
              <w:spacing w:before="0" w:line="240" w:lineRule="auto"/>
              <w:rPr>
                <w:rFonts w:ascii="Arial Narrow" w:hAnsi="Arial Narrow"/>
                <w:sz w:val="20"/>
                <w:szCs w:val="20"/>
              </w:rPr>
            </w:pPr>
            <w:r w:rsidRPr="004A4F3F">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00DD1A0" w14:textId="77777777" w:rsidR="004A4F3F" w:rsidRPr="00DD3FA2" w:rsidRDefault="004A4F3F" w:rsidP="004A4F3F">
            <w:pPr>
              <w:pStyle w:val="text"/>
              <w:widowControl/>
              <w:spacing w:before="0" w:line="240" w:lineRule="auto"/>
              <w:rPr>
                <w:rFonts w:ascii="Arial Narrow" w:hAnsi="Arial Narrow" w:cs="Times New Roman"/>
                <w:sz w:val="20"/>
                <w:szCs w:val="20"/>
                <w:highlight w:val="yellow"/>
              </w:rPr>
            </w:pPr>
          </w:p>
        </w:tc>
      </w:tr>
      <w:tr w:rsidR="004A4F3F" w:rsidRPr="00DD3FA2" w14:paraId="558D124A" w14:textId="77777777" w:rsidTr="004A4F3F">
        <w:trPr>
          <w:cantSplit/>
        </w:trPr>
        <w:tc>
          <w:tcPr>
            <w:tcW w:w="1204" w:type="dxa"/>
            <w:vMerge/>
            <w:tcBorders>
              <w:left w:val="single" w:sz="4" w:space="0" w:color="auto"/>
              <w:right w:val="single" w:sz="4" w:space="0" w:color="auto"/>
            </w:tcBorders>
            <w:vAlign w:val="center"/>
          </w:tcPr>
          <w:p w14:paraId="17E5E521" w14:textId="77777777" w:rsidR="004A4F3F" w:rsidRPr="00DD3FA2" w:rsidRDefault="004A4F3F" w:rsidP="004A4F3F">
            <w:pPr>
              <w:rPr>
                <w:rFonts w:ascii="Arial Narrow" w:hAnsi="Arial Narrow" w:cs="Arial"/>
                <w:sz w:val="20"/>
                <w:highlight w:val="yellow"/>
                <w:lang w:eastAsia="en-US"/>
              </w:rPr>
            </w:pPr>
          </w:p>
        </w:tc>
        <w:tc>
          <w:tcPr>
            <w:tcW w:w="4962" w:type="dxa"/>
            <w:tcBorders>
              <w:top w:val="single" w:sz="4" w:space="0" w:color="auto"/>
              <w:left w:val="single" w:sz="4" w:space="0" w:color="auto"/>
              <w:bottom w:val="single" w:sz="4" w:space="0" w:color="auto"/>
              <w:right w:val="single" w:sz="4" w:space="0" w:color="auto"/>
            </w:tcBorders>
          </w:tcPr>
          <w:p w14:paraId="6993D5CA" w14:textId="41F96DDF" w:rsidR="004A4F3F" w:rsidRPr="004A4F3F" w:rsidRDefault="004A4F3F" w:rsidP="004A4F3F">
            <w:pPr>
              <w:pStyle w:val="text"/>
              <w:widowControl/>
              <w:spacing w:before="0" w:line="240" w:lineRule="auto"/>
              <w:rPr>
                <w:rFonts w:ascii="Arial Narrow" w:hAnsi="Arial Narrow"/>
                <w:sz w:val="20"/>
                <w:szCs w:val="20"/>
              </w:rPr>
            </w:pPr>
            <w:r w:rsidRPr="004A4F3F">
              <w:rPr>
                <w:rFonts w:ascii="Arial Narrow" w:hAnsi="Arial Narrow"/>
                <w:sz w:val="20"/>
                <w:szCs w:val="20"/>
              </w:rPr>
              <w:t xml:space="preserve">předmětem </w:t>
            </w:r>
            <w:r w:rsidRPr="004A4F3F">
              <w:rPr>
                <w:rFonts w:ascii="Arial Narrow" w:hAnsi="Arial Narrow"/>
                <w:sz w:val="20"/>
              </w:rPr>
              <w:t>byla kompletní rekonstrukce nebo výstavba nového nadzemního vedení na napěťové hladině VVN včetně betonáže základů, stavby stožárů nebo jejich částí, montáže KZL, montáže izolátorů, izolátorových závěsů a vodičů o finančním objemu těchto prací nejméně 20 mil. Kč bez DPH, na kterých působil jako vedoucí zakázky nebo v obdobné pozici</w:t>
            </w:r>
            <w:r w:rsidRPr="004A4F3F">
              <w:rPr>
                <w:rFonts w:ascii="Arial Narrow" w:hAnsi="Arial Narrow"/>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77D8610" w14:textId="77777777" w:rsidR="004A4F3F" w:rsidRPr="00DD3FA2" w:rsidRDefault="004A4F3F" w:rsidP="004A4F3F">
            <w:pPr>
              <w:pStyle w:val="text"/>
              <w:widowControl/>
              <w:spacing w:before="0" w:line="240" w:lineRule="auto"/>
              <w:rPr>
                <w:rFonts w:ascii="Arial Narrow" w:hAnsi="Arial Narrow" w:cs="Times New Roman"/>
                <w:sz w:val="20"/>
                <w:szCs w:val="20"/>
                <w:highlight w:val="yellow"/>
              </w:rPr>
            </w:pPr>
          </w:p>
        </w:tc>
      </w:tr>
      <w:tr w:rsidR="004A4F3F" w:rsidRPr="00DD3FA2" w14:paraId="059BE87B" w14:textId="77777777" w:rsidTr="004A4F3F">
        <w:trPr>
          <w:cantSplit/>
        </w:trPr>
        <w:tc>
          <w:tcPr>
            <w:tcW w:w="1204" w:type="dxa"/>
            <w:vMerge/>
            <w:tcBorders>
              <w:left w:val="single" w:sz="4" w:space="0" w:color="auto"/>
              <w:right w:val="single" w:sz="4" w:space="0" w:color="auto"/>
            </w:tcBorders>
            <w:vAlign w:val="center"/>
          </w:tcPr>
          <w:p w14:paraId="2003921A" w14:textId="77777777" w:rsidR="004A4F3F" w:rsidRPr="00DD3FA2" w:rsidRDefault="004A4F3F" w:rsidP="004A4F3F">
            <w:pPr>
              <w:rPr>
                <w:rFonts w:ascii="Arial Narrow" w:hAnsi="Arial Narrow" w:cs="Arial"/>
                <w:sz w:val="20"/>
                <w:highlight w:val="yellow"/>
                <w:lang w:eastAsia="en-US"/>
              </w:rPr>
            </w:pPr>
          </w:p>
        </w:tc>
        <w:tc>
          <w:tcPr>
            <w:tcW w:w="4962" w:type="dxa"/>
            <w:tcBorders>
              <w:top w:val="single" w:sz="4" w:space="0" w:color="auto"/>
              <w:left w:val="single" w:sz="4" w:space="0" w:color="auto"/>
              <w:bottom w:val="single" w:sz="4" w:space="0" w:color="auto"/>
              <w:right w:val="single" w:sz="4" w:space="0" w:color="auto"/>
            </w:tcBorders>
          </w:tcPr>
          <w:p w14:paraId="4408B487" w14:textId="18F8CFEB" w:rsidR="004A4F3F" w:rsidRPr="004A4F3F" w:rsidRDefault="004A4F3F" w:rsidP="004A4F3F">
            <w:pPr>
              <w:pStyle w:val="text"/>
              <w:widowControl/>
              <w:spacing w:before="0" w:line="240" w:lineRule="auto"/>
              <w:rPr>
                <w:rFonts w:ascii="Arial Narrow" w:hAnsi="Arial Narrow"/>
                <w:sz w:val="20"/>
                <w:szCs w:val="20"/>
              </w:rPr>
            </w:pPr>
            <w:r w:rsidRPr="004A4F3F">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D028B04" w14:textId="77777777" w:rsidR="004A4F3F" w:rsidRPr="00DD3FA2" w:rsidRDefault="004A4F3F" w:rsidP="004A4F3F">
            <w:pPr>
              <w:pStyle w:val="text"/>
              <w:widowControl/>
              <w:spacing w:before="0" w:line="240" w:lineRule="auto"/>
              <w:rPr>
                <w:rFonts w:ascii="Arial Narrow" w:hAnsi="Arial Narrow" w:cs="Times New Roman"/>
                <w:sz w:val="20"/>
                <w:szCs w:val="20"/>
                <w:highlight w:val="yellow"/>
              </w:rPr>
            </w:pPr>
          </w:p>
        </w:tc>
      </w:tr>
    </w:tbl>
    <w:p w14:paraId="68D92EA5" w14:textId="77777777" w:rsidR="00866FAF" w:rsidRPr="00DD3FA2" w:rsidRDefault="00866FAF" w:rsidP="00866FAF">
      <w:pPr>
        <w:ind w:left="360"/>
        <w:rPr>
          <w:rFonts w:ascii="Arial Narrow" w:hAnsi="Arial Narrow"/>
          <w:sz w:val="20"/>
          <w:highlight w:val="yellow"/>
        </w:rPr>
      </w:pPr>
    </w:p>
    <w:p w14:paraId="324008BD" w14:textId="77777777" w:rsidR="00E95C08" w:rsidRPr="004A4F3F" w:rsidRDefault="00E95C08" w:rsidP="00866FAF">
      <w:pPr>
        <w:ind w:left="360"/>
        <w:rPr>
          <w:rFonts w:ascii="Arial Narrow" w:hAnsi="Arial Narrow"/>
          <w:sz w:val="20"/>
        </w:rPr>
      </w:pPr>
    </w:p>
    <w:p w14:paraId="7607A40C" w14:textId="098F949D" w:rsidR="00866FAF" w:rsidRPr="00942993" w:rsidRDefault="00866FAF" w:rsidP="00942993">
      <w:pPr>
        <w:pStyle w:val="Odstavecseseznamem"/>
        <w:numPr>
          <w:ilvl w:val="0"/>
          <w:numId w:val="4"/>
        </w:numPr>
        <w:spacing w:after="60"/>
        <w:contextualSpacing w:val="0"/>
        <w:jc w:val="both"/>
        <w:rPr>
          <w:rFonts w:ascii="Arial Narrow" w:hAnsi="Arial Narrow"/>
          <w:bCs/>
        </w:rPr>
      </w:pPr>
      <w:r w:rsidRPr="00942993">
        <w:rPr>
          <w:rFonts w:ascii="Arial Narrow" w:hAnsi="Arial Narrow"/>
        </w:rPr>
        <w:t xml:space="preserve">Zadavatel stanoví minimální požadavky na vzdělání a odbornou kvalifikaci </w:t>
      </w:r>
      <w:r w:rsidRPr="00942993">
        <w:rPr>
          <w:rFonts w:ascii="Arial Narrow" w:hAnsi="Arial Narrow"/>
          <w:b/>
        </w:rPr>
        <w:t>stavbyvedoucího</w:t>
      </w:r>
      <w:r w:rsidRPr="00942993">
        <w:rPr>
          <w:rFonts w:ascii="Arial Narrow" w:hAnsi="Arial Narrow"/>
        </w:rPr>
        <w:t xml:space="preserve"> takto:</w:t>
      </w:r>
    </w:p>
    <w:p w14:paraId="2341E806" w14:textId="7BE3CC6D" w:rsidR="004A4F3F" w:rsidRPr="00942993" w:rsidRDefault="004A4F3F" w:rsidP="00942993">
      <w:pPr>
        <w:numPr>
          <w:ilvl w:val="0"/>
          <w:numId w:val="5"/>
        </w:numPr>
        <w:rPr>
          <w:rFonts w:ascii="Arial Narrow" w:hAnsi="Arial Narrow" w:cs="Arial"/>
          <w:sz w:val="20"/>
        </w:rPr>
      </w:pPr>
      <w:r w:rsidRPr="00942993">
        <w:rPr>
          <w:rFonts w:ascii="Arial Narrow" w:hAnsi="Arial Narrow"/>
          <w:sz w:val="20"/>
          <w:szCs w:val="22"/>
        </w:rPr>
        <w:t>alespoň SŠ vzdělání</w:t>
      </w:r>
      <w:r w:rsidR="00226D0D" w:rsidRPr="003E508F">
        <w:rPr>
          <w:rFonts w:ascii="Arial Narrow" w:hAnsi="Arial Narrow"/>
          <w:sz w:val="20"/>
        </w:rPr>
        <w:t xml:space="preserve"> </w:t>
      </w:r>
      <w:r w:rsidR="00226D0D" w:rsidRPr="003E508F">
        <w:rPr>
          <w:rFonts w:ascii="Arial Narrow" w:hAnsi="Arial Narrow" w:cs="Arial"/>
          <w:sz w:val="20"/>
        </w:rPr>
        <w:t xml:space="preserve">(doloženo kopií </w:t>
      </w:r>
      <w:r w:rsidR="00226D0D">
        <w:rPr>
          <w:rFonts w:ascii="Arial Narrow" w:hAnsi="Arial Narrow" w:cs="Arial"/>
          <w:sz w:val="20"/>
        </w:rPr>
        <w:t>dokladu o nejvýše ukončeném vzdělání</w:t>
      </w:r>
      <w:r w:rsidR="00226D0D" w:rsidRPr="003E508F">
        <w:rPr>
          <w:rFonts w:ascii="Arial Narrow" w:hAnsi="Arial Narrow" w:cs="Arial"/>
          <w:sz w:val="20"/>
        </w:rPr>
        <w:t>),</w:t>
      </w:r>
    </w:p>
    <w:p w14:paraId="326EE720" w14:textId="3E12B8C0" w:rsidR="004A4F3F" w:rsidRPr="00942993" w:rsidRDefault="004A4F3F" w:rsidP="00942993">
      <w:pPr>
        <w:pStyle w:val="Odstavecseseznamem"/>
        <w:numPr>
          <w:ilvl w:val="0"/>
          <w:numId w:val="6"/>
        </w:numPr>
        <w:rPr>
          <w:rFonts w:ascii="Arial Narrow" w:hAnsi="Arial Narrow"/>
          <w:szCs w:val="22"/>
        </w:rPr>
      </w:pPr>
      <w:r w:rsidRPr="00942993">
        <w:rPr>
          <w:rFonts w:ascii="Arial Narrow" w:hAnsi="Arial Narrow"/>
          <w:szCs w:val="22"/>
        </w:rPr>
        <w:t>autorizace pro obor: Technologická zařízení staveb</w:t>
      </w:r>
      <w:bookmarkStart w:id="1" w:name="_Hlk33094432"/>
      <w:r w:rsidRPr="00942993">
        <w:rPr>
          <w:rFonts w:ascii="Arial Narrow" w:hAnsi="Arial Narrow"/>
          <w:szCs w:val="22"/>
        </w:rPr>
        <w:t xml:space="preserve"> (doloženo kopií</w:t>
      </w:r>
      <w:r w:rsidR="00942993" w:rsidRPr="00942993">
        <w:rPr>
          <w:rFonts w:ascii="Arial Narrow" w:hAnsi="Arial Narrow"/>
          <w:szCs w:val="22"/>
        </w:rPr>
        <w:t xml:space="preserve"> osvědčení o autorizaci)</w:t>
      </w:r>
      <w:bookmarkEnd w:id="1"/>
    </w:p>
    <w:p w14:paraId="63A59243" w14:textId="0860018A" w:rsidR="004A4F3F" w:rsidRPr="00942993" w:rsidRDefault="004A4F3F" w:rsidP="00942993">
      <w:pPr>
        <w:pStyle w:val="Odstavecseseznamem"/>
        <w:numPr>
          <w:ilvl w:val="0"/>
          <w:numId w:val="6"/>
        </w:numPr>
        <w:rPr>
          <w:rFonts w:ascii="Arial Narrow" w:hAnsi="Arial Narrow"/>
          <w:szCs w:val="22"/>
        </w:rPr>
      </w:pPr>
      <w:r w:rsidRPr="00942993">
        <w:rPr>
          <w:rFonts w:ascii="Arial Narrow" w:hAnsi="Arial Narrow"/>
          <w:szCs w:val="22"/>
        </w:rPr>
        <w:t>kvalifikace min. § 8 vyhlášky 50/1978 Sb., o odborné způsobilosti v</w:t>
      </w:r>
      <w:r w:rsidR="00781569">
        <w:rPr>
          <w:rFonts w:ascii="Arial Narrow" w:hAnsi="Arial Narrow"/>
          <w:szCs w:val="22"/>
        </w:rPr>
        <w:t> </w:t>
      </w:r>
      <w:r w:rsidRPr="00942993">
        <w:rPr>
          <w:rFonts w:ascii="Arial Narrow" w:hAnsi="Arial Narrow"/>
          <w:szCs w:val="22"/>
        </w:rPr>
        <w:t>energetice</w:t>
      </w:r>
      <w:r w:rsidR="00781569">
        <w:rPr>
          <w:rFonts w:ascii="Arial Narrow" w:hAnsi="Arial Narrow"/>
          <w:szCs w:val="22"/>
        </w:rPr>
        <w:t xml:space="preserve"> </w:t>
      </w:r>
      <w:bookmarkStart w:id="2" w:name="_Hlk33094449"/>
      <w:r w:rsidR="00781569">
        <w:rPr>
          <w:rFonts w:ascii="Arial Narrow" w:hAnsi="Arial Narrow"/>
        </w:rPr>
        <w:t>(</w:t>
      </w:r>
      <w:r w:rsidR="00DB1E2A">
        <w:rPr>
          <w:rFonts w:ascii="Arial Narrow" w:hAnsi="Arial Narrow"/>
        </w:rPr>
        <w:t>doložena kopie dokladu</w:t>
      </w:r>
      <w:r w:rsidR="00781569">
        <w:rPr>
          <w:rFonts w:ascii="Arial Narrow" w:hAnsi="Arial Narrow"/>
        </w:rPr>
        <w:t>),</w:t>
      </w:r>
      <w:bookmarkEnd w:id="2"/>
    </w:p>
    <w:p w14:paraId="61E8F3CC" w14:textId="71AF773A" w:rsidR="004A4F3F" w:rsidRPr="00942993" w:rsidRDefault="004A4F3F" w:rsidP="00942993">
      <w:pPr>
        <w:pStyle w:val="Odstavecseseznamem"/>
        <w:numPr>
          <w:ilvl w:val="0"/>
          <w:numId w:val="6"/>
        </w:numPr>
        <w:rPr>
          <w:rFonts w:ascii="Arial Narrow" w:hAnsi="Arial Narrow"/>
          <w:szCs w:val="22"/>
        </w:rPr>
      </w:pPr>
      <w:r w:rsidRPr="00942993">
        <w:rPr>
          <w:rFonts w:ascii="Arial Narrow" w:hAnsi="Arial Narrow"/>
          <w:szCs w:val="22"/>
        </w:rPr>
        <w:t>praxe min. 5 let v oboru stavebnictví, z toho min. 3 roky v řízení staveb,</w:t>
      </w:r>
    </w:p>
    <w:p w14:paraId="40DDC2AF" w14:textId="446D3BEB" w:rsidR="004A4F3F" w:rsidRPr="00942993" w:rsidRDefault="004A4F3F" w:rsidP="00942993">
      <w:pPr>
        <w:pStyle w:val="Odstavecseseznamem"/>
        <w:numPr>
          <w:ilvl w:val="0"/>
          <w:numId w:val="6"/>
        </w:numPr>
        <w:rPr>
          <w:rFonts w:ascii="Arial Narrow" w:hAnsi="Arial Narrow"/>
          <w:szCs w:val="22"/>
        </w:rPr>
      </w:pPr>
      <w:r w:rsidRPr="00942993">
        <w:rPr>
          <w:rFonts w:ascii="Arial Narrow" w:hAnsi="Arial Narrow"/>
          <w:szCs w:val="22"/>
        </w:rPr>
        <w:t>znalost českého nebo slovenského jazyka na pracovní úrovni umožňující běžnou komunikaci se zadavatelem, státními orgány a případně třetími osobami; zadavatel připouští možnost využití tlumočníka (v takovém případě, pokud nebude osoba stavbyvedoucího disponovat požadovanou znalostí českého jazyka, přiloží dodavatel prohlášení obsahující závazek zajistit ve vztahu k osobě stavbyvedoucího pro účely plnění veřejné zakázky v nutném rozsahu na své náklady tlumočníka),</w:t>
      </w:r>
    </w:p>
    <w:p w14:paraId="672A5858" w14:textId="07EE8C86" w:rsidR="00866FAF" w:rsidRPr="00942993" w:rsidRDefault="004A4F3F" w:rsidP="00942993">
      <w:pPr>
        <w:pStyle w:val="Odstavecseseznamem"/>
        <w:numPr>
          <w:ilvl w:val="0"/>
          <w:numId w:val="6"/>
        </w:numPr>
        <w:rPr>
          <w:rFonts w:ascii="Arial Narrow" w:hAnsi="Arial Narrow"/>
          <w:sz w:val="22"/>
          <w:szCs w:val="22"/>
        </w:rPr>
      </w:pPr>
      <w:r w:rsidRPr="00942993">
        <w:rPr>
          <w:rFonts w:ascii="Arial Narrow" w:hAnsi="Arial Narrow"/>
          <w:szCs w:val="22"/>
        </w:rPr>
        <w:t xml:space="preserve">referenční zakázky: zkušenost alespoň se třemi zakázkami, jejichž předmětem byla kompletní rekonstrukce nebo výstavba nového nadzemního vedení na napěťové hladině VVN včetně betonáže základů, stavby stožárů nebo </w:t>
      </w:r>
      <w:r w:rsidRPr="00942993">
        <w:rPr>
          <w:rFonts w:ascii="Arial Narrow" w:hAnsi="Arial Narrow"/>
          <w:szCs w:val="22"/>
        </w:rPr>
        <w:lastRenderedPageBreak/>
        <w:t>jejich částí, montáže KZL, montáže izolátorů, izolátorových závěsů a vodičů o finančním objemu těchto prací nejméně 20 mil. Kč bez DPH u každé ze zakázek, na kterých působil ve funkci stavbyvedoucího nebo v obdobné pozici;</w:t>
      </w: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866FAF" w:rsidRPr="00DD3FA2" w14:paraId="3E6A3A23" w14:textId="77777777" w:rsidTr="00CF30D4">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5E8C10B8" w14:textId="7D47DB5E" w:rsidR="00866FAF" w:rsidRPr="00942993" w:rsidRDefault="00866FAF" w:rsidP="00CF30D4">
            <w:pPr>
              <w:pStyle w:val="text"/>
              <w:widowControl/>
              <w:spacing w:before="0" w:line="240" w:lineRule="auto"/>
              <w:jc w:val="center"/>
              <w:rPr>
                <w:rFonts w:ascii="Arial Narrow" w:hAnsi="Arial Narrow"/>
                <w:b/>
                <w:bCs/>
                <w:sz w:val="20"/>
                <w:szCs w:val="20"/>
              </w:rPr>
            </w:pPr>
            <w:r w:rsidRPr="00942993">
              <w:rPr>
                <w:rFonts w:ascii="Arial Narrow" w:hAnsi="Arial Narrow"/>
                <w:b/>
                <w:bCs/>
                <w:caps/>
                <w:sz w:val="28"/>
                <w:szCs w:val="18"/>
              </w:rPr>
              <w:t>stavbyvedoucí</w:t>
            </w:r>
          </w:p>
        </w:tc>
      </w:tr>
      <w:tr w:rsidR="00866FAF" w:rsidRPr="00DD3FA2" w14:paraId="55C37C1F"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C451BA6" w14:textId="77777777" w:rsidR="00866FAF" w:rsidRPr="00942993" w:rsidRDefault="00866FAF" w:rsidP="00CF30D4">
            <w:pPr>
              <w:pStyle w:val="text"/>
              <w:widowControl/>
              <w:spacing w:before="0" w:line="240" w:lineRule="auto"/>
              <w:rPr>
                <w:rFonts w:ascii="Arial Narrow" w:hAnsi="Arial Narrow"/>
                <w:b/>
                <w:bCs/>
                <w:sz w:val="20"/>
                <w:szCs w:val="20"/>
              </w:rPr>
            </w:pPr>
            <w:r w:rsidRPr="00942993">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524254FE" w14:textId="77777777" w:rsidR="00866FAF" w:rsidRPr="00942993" w:rsidRDefault="00866FAF" w:rsidP="00CF30D4">
            <w:pPr>
              <w:pStyle w:val="text"/>
              <w:widowControl/>
              <w:spacing w:before="0" w:line="240" w:lineRule="auto"/>
              <w:rPr>
                <w:rFonts w:ascii="Arial Narrow" w:hAnsi="Arial Narrow"/>
                <w:b/>
                <w:bCs/>
                <w:sz w:val="20"/>
                <w:szCs w:val="20"/>
              </w:rPr>
            </w:pPr>
            <w:r w:rsidRPr="00942993">
              <w:rPr>
                <w:rFonts w:ascii="Arial Narrow" w:hAnsi="Arial Narrow"/>
                <w:b/>
                <w:bCs/>
                <w:sz w:val="20"/>
                <w:szCs w:val="20"/>
              </w:rPr>
              <w:t>Naplnění požadovaného údaje</w:t>
            </w:r>
          </w:p>
        </w:tc>
      </w:tr>
      <w:tr w:rsidR="00866FAF" w:rsidRPr="00DD3FA2" w14:paraId="37AAA016" w14:textId="77777777" w:rsidTr="00942993">
        <w:trPr>
          <w:cantSplit/>
          <w:trHeight w:val="265"/>
        </w:trPr>
        <w:tc>
          <w:tcPr>
            <w:tcW w:w="6166" w:type="dxa"/>
            <w:gridSpan w:val="2"/>
            <w:tcBorders>
              <w:top w:val="single" w:sz="4" w:space="0" w:color="auto"/>
              <w:left w:val="single" w:sz="4" w:space="0" w:color="auto"/>
              <w:bottom w:val="single" w:sz="4" w:space="0" w:color="auto"/>
              <w:right w:val="single" w:sz="4" w:space="0" w:color="auto"/>
            </w:tcBorders>
            <w:hideMark/>
          </w:tcPr>
          <w:p w14:paraId="477DA806" w14:textId="77777777" w:rsidR="00866FAF" w:rsidRPr="00942993" w:rsidRDefault="00866FAF" w:rsidP="00CF30D4">
            <w:pPr>
              <w:pStyle w:val="text"/>
              <w:widowControl/>
              <w:spacing w:before="0" w:line="240" w:lineRule="auto"/>
              <w:rPr>
                <w:rFonts w:ascii="Arial Narrow" w:hAnsi="Arial Narrow"/>
                <w:sz w:val="20"/>
                <w:szCs w:val="20"/>
              </w:rPr>
            </w:pPr>
            <w:r w:rsidRPr="00942993">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AA3C433" w14:textId="77777777" w:rsidR="00866FAF" w:rsidRPr="00942993" w:rsidRDefault="00866FAF" w:rsidP="00CF30D4">
            <w:pPr>
              <w:pStyle w:val="text"/>
              <w:widowControl/>
              <w:spacing w:before="0" w:line="240" w:lineRule="auto"/>
              <w:rPr>
                <w:rFonts w:ascii="Arial Narrow" w:hAnsi="Arial Narrow" w:cs="Times New Roman"/>
                <w:sz w:val="20"/>
                <w:szCs w:val="20"/>
              </w:rPr>
            </w:pPr>
          </w:p>
        </w:tc>
      </w:tr>
      <w:tr w:rsidR="004A4F3F" w:rsidRPr="00DD3FA2" w14:paraId="2670E169" w14:textId="77777777" w:rsidTr="00942993">
        <w:trPr>
          <w:cantSplit/>
        </w:trPr>
        <w:tc>
          <w:tcPr>
            <w:tcW w:w="6166" w:type="dxa"/>
            <w:gridSpan w:val="2"/>
            <w:tcBorders>
              <w:top w:val="single" w:sz="4" w:space="0" w:color="auto"/>
              <w:left w:val="single" w:sz="4" w:space="0" w:color="auto"/>
              <w:bottom w:val="single" w:sz="4" w:space="0" w:color="auto"/>
              <w:right w:val="single" w:sz="4" w:space="0" w:color="auto"/>
            </w:tcBorders>
          </w:tcPr>
          <w:p w14:paraId="4CBC40C1" w14:textId="14B5B323" w:rsidR="004A4F3F" w:rsidRPr="00942993" w:rsidRDefault="004A4F3F" w:rsidP="00CF30D4">
            <w:pPr>
              <w:pStyle w:val="text"/>
              <w:widowControl/>
              <w:spacing w:before="0" w:line="240" w:lineRule="auto"/>
              <w:rPr>
                <w:rFonts w:ascii="Arial Narrow" w:hAnsi="Arial Narrow"/>
                <w:sz w:val="20"/>
                <w:szCs w:val="20"/>
              </w:rPr>
            </w:pPr>
            <w:r w:rsidRPr="00942993">
              <w:rPr>
                <w:rFonts w:ascii="Arial Narrow" w:hAnsi="Arial Narrow"/>
                <w:sz w:val="20"/>
              </w:rPr>
              <w:t xml:space="preserve">alespoň SŠ vzdělání </w:t>
            </w:r>
            <w:r w:rsidRPr="00942993">
              <w:rPr>
                <w:rFonts w:ascii="Arial Narrow" w:hAnsi="Arial Narrow"/>
                <w:color w:val="000000"/>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D0CFDC8" w14:textId="77777777" w:rsidR="004A4F3F" w:rsidRPr="00942993" w:rsidRDefault="004A4F3F" w:rsidP="00CF30D4">
            <w:pPr>
              <w:pStyle w:val="text"/>
              <w:widowControl/>
              <w:spacing w:before="0" w:line="240" w:lineRule="auto"/>
              <w:rPr>
                <w:rFonts w:ascii="Arial Narrow" w:hAnsi="Arial Narrow" w:cs="Times New Roman"/>
                <w:sz w:val="20"/>
                <w:szCs w:val="20"/>
              </w:rPr>
            </w:pPr>
          </w:p>
        </w:tc>
      </w:tr>
      <w:tr w:rsidR="00866FAF" w:rsidRPr="00DD3FA2" w14:paraId="0F79ADBE" w14:textId="77777777" w:rsidTr="00942993">
        <w:trPr>
          <w:cantSplit/>
        </w:trPr>
        <w:tc>
          <w:tcPr>
            <w:tcW w:w="6166" w:type="dxa"/>
            <w:gridSpan w:val="2"/>
            <w:tcBorders>
              <w:top w:val="single" w:sz="4" w:space="0" w:color="auto"/>
              <w:left w:val="single" w:sz="4" w:space="0" w:color="auto"/>
              <w:bottom w:val="single" w:sz="4" w:space="0" w:color="auto"/>
              <w:right w:val="single" w:sz="4" w:space="0" w:color="auto"/>
            </w:tcBorders>
          </w:tcPr>
          <w:p w14:paraId="39E67968" w14:textId="77777777" w:rsidR="00866FAF" w:rsidRPr="00942993" w:rsidRDefault="00866FAF" w:rsidP="00CF30D4">
            <w:pPr>
              <w:pStyle w:val="text"/>
              <w:widowControl/>
              <w:spacing w:before="0" w:line="240" w:lineRule="auto"/>
              <w:rPr>
                <w:rFonts w:ascii="Arial Narrow" w:hAnsi="Arial Narrow"/>
                <w:sz w:val="20"/>
                <w:szCs w:val="20"/>
              </w:rPr>
            </w:pPr>
            <w:r w:rsidRPr="00942993">
              <w:rPr>
                <w:rFonts w:ascii="Arial Narrow" w:hAnsi="Arial Narrow"/>
                <w:sz w:val="20"/>
                <w:szCs w:val="20"/>
              </w:rPr>
              <w:t>Min. autorizace v oboru technologická zařízení staveb ve smyslu autorizačního zákona (min. autorizovaný technik ve smyslu § 5 odst. 2 autorizačního zákona pro obor technologická zařízení staveb podle § 5 odst. 3 písm. e) autorizačního zákona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9CC58DB" w14:textId="77777777" w:rsidR="00866FAF" w:rsidRPr="00942993" w:rsidRDefault="00866FAF" w:rsidP="00CF30D4">
            <w:pPr>
              <w:pStyle w:val="text"/>
              <w:widowControl/>
              <w:spacing w:before="0" w:line="240" w:lineRule="auto"/>
              <w:rPr>
                <w:rFonts w:ascii="Arial Narrow" w:hAnsi="Arial Narrow" w:cs="Times New Roman"/>
                <w:sz w:val="20"/>
                <w:szCs w:val="20"/>
              </w:rPr>
            </w:pPr>
          </w:p>
        </w:tc>
      </w:tr>
      <w:tr w:rsidR="00866FAF" w:rsidRPr="00DD3FA2" w14:paraId="676A5892" w14:textId="77777777" w:rsidTr="00942993">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4A0AFFE1" w14:textId="77777777" w:rsidR="00866FAF" w:rsidRPr="00942993" w:rsidRDefault="00866FAF" w:rsidP="00CF30D4">
            <w:pPr>
              <w:pStyle w:val="text"/>
              <w:widowControl/>
              <w:spacing w:before="0" w:line="240" w:lineRule="auto"/>
              <w:rPr>
                <w:rFonts w:ascii="Arial Narrow" w:hAnsi="Arial Narrow"/>
                <w:color w:val="000000"/>
                <w:sz w:val="20"/>
                <w:szCs w:val="20"/>
              </w:rPr>
            </w:pPr>
            <w:r w:rsidRPr="00942993">
              <w:rPr>
                <w:rFonts w:ascii="Arial Narrow" w:hAnsi="Arial Narrow"/>
                <w:sz w:val="20"/>
                <w:szCs w:val="20"/>
              </w:rPr>
              <w:t>Min. odborná způsobilost podle § 8 vyhlášky 50/1978 Sb., o odborné způsobilosti v energetice</w:t>
            </w:r>
            <w:r w:rsidRPr="00942993">
              <w:rPr>
                <w:rFonts w:ascii="Arial Narrow" w:hAnsi="Arial Narrow"/>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3073AE0" w14:textId="77777777" w:rsidR="00866FAF" w:rsidRPr="00942993" w:rsidRDefault="00866FAF" w:rsidP="00CF30D4">
            <w:pPr>
              <w:pStyle w:val="text"/>
              <w:widowControl/>
              <w:spacing w:before="0" w:line="240" w:lineRule="auto"/>
              <w:rPr>
                <w:rFonts w:ascii="Arial Narrow" w:hAnsi="Arial Narrow" w:cs="Times New Roman"/>
                <w:sz w:val="20"/>
                <w:szCs w:val="20"/>
              </w:rPr>
            </w:pPr>
          </w:p>
        </w:tc>
      </w:tr>
      <w:tr w:rsidR="00866FAF" w:rsidRPr="00DD3FA2" w14:paraId="08A47286" w14:textId="77777777" w:rsidTr="00942993">
        <w:trPr>
          <w:cantSplit/>
        </w:trPr>
        <w:tc>
          <w:tcPr>
            <w:tcW w:w="6166" w:type="dxa"/>
            <w:gridSpan w:val="2"/>
            <w:tcBorders>
              <w:top w:val="single" w:sz="4" w:space="0" w:color="auto"/>
              <w:left w:val="single" w:sz="4" w:space="0" w:color="auto"/>
              <w:bottom w:val="single" w:sz="4" w:space="0" w:color="auto"/>
              <w:right w:val="single" w:sz="4" w:space="0" w:color="auto"/>
            </w:tcBorders>
          </w:tcPr>
          <w:p w14:paraId="75D4D7E4" w14:textId="77777777" w:rsidR="00866FAF" w:rsidRPr="00942993" w:rsidRDefault="00866FAF" w:rsidP="00CF30D4">
            <w:pPr>
              <w:pStyle w:val="text"/>
              <w:widowControl/>
              <w:spacing w:before="0" w:line="240" w:lineRule="auto"/>
              <w:rPr>
                <w:rFonts w:ascii="Arial Narrow" w:hAnsi="Arial Narrow"/>
                <w:sz w:val="20"/>
                <w:szCs w:val="20"/>
              </w:rPr>
            </w:pPr>
            <w:r w:rsidRPr="00942993">
              <w:rPr>
                <w:rFonts w:ascii="Arial Narrow" w:hAnsi="Arial Narrow"/>
                <w:sz w:val="20"/>
                <w:szCs w:val="20"/>
              </w:rPr>
              <w:t>Délka praxe v oboru stavebnictví (roky)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16B3387" w14:textId="77777777" w:rsidR="00866FAF" w:rsidRPr="00942993" w:rsidRDefault="00866FAF" w:rsidP="00CF30D4">
            <w:pPr>
              <w:pStyle w:val="text"/>
              <w:widowControl/>
              <w:spacing w:before="0" w:line="240" w:lineRule="auto"/>
              <w:rPr>
                <w:rFonts w:ascii="Arial Narrow" w:hAnsi="Arial Narrow" w:cs="Times New Roman"/>
                <w:sz w:val="20"/>
                <w:szCs w:val="20"/>
              </w:rPr>
            </w:pPr>
          </w:p>
        </w:tc>
      </w:tr>
      <w:tr w:rsidR="00866FAF" w:rsidRPr="00DD3FA2" w14:paraId="139F233D" w14:textId="77777777" w:rsidTr="00942993">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7CA462A" w14:textId="77777777" w:rsidR="00866FAF" w:rsidRPr="00942993" w:rsidRDefault="00866FAF" w:rsidP="00CF30D4">
            <w:pPr>
              <w:pStyle w:val="text"/>
              <w:widowControl/>
              <w:spacing w:before="0" w:line="240" w:lineRule="auto"/>
              <w:rPr>
                <w:rFonts w:ascii="Arial Narrow" w:hAnsi="Arial Narrow"/>
                <w:sz w:val="20"/>
                <w:szCs w:val="20"/>
              </w:rPr>
            </w:pPr>
            <w:r w:rsidRPr="00942993">
              <w:rPr>
                <w:rFonts w:ascii="Arial Narrow" w:hAnsi="Arial Narrow"/>
                <w:sz w:val="20"/>
                <w:szCs w:val="20"/>
              </w:rPr>
              <w:t>Délka praxe v řízení staveb (roky)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5F2832D" w14:textId="77777777" w:rsidR="00866FAF" w:rsidRPr="00942993" w:rsidRDefault="00866FAF" w:rsidP="00CF30D4">
            <w:pPr>
              <w:pStyle w:val="text"/>
              <w:widowControl/>
              <w:spacing w:before="0" w:line="240" w:lineRule="auto"/>
              <w:rPr>
                <w:rFonts w:ascii="Arial Narrow" w:hAnsi="Arial Narrow" w:cs="Times New Roman"/>
                <w:sz w:val="20"/>
                <w:szCs w:val="20"/>
              </w:rPr>
            </w:pPr>
          </w:p>
        </w:tc>
      </w:tr>
      <w:tr w:rsidR="00866FAF" w:rsidRPr="00DD3FA2" w14:paraId="6BAAAF28" w14:textId="77777777" w:rsidTr="00942993">
        <w:trPr>
          <w:cantSplit/>
        </w:trPr>
        <w:tc>
          <w:tcPr>
            <w:tcW w:w="6166" w:type="dxa"/>
            <w:gridSpan w:val="2"/>
            <w:tcBorders>
              <w:top w:val="single" w:sz="4" w:space="0" w:color="auto"/>
              <w:left w:val="single" w:sz="4" w:space="0" w:color="auto"/>
              <w:bottom w:val="single" w:sz="4" w:space="0" w:color="auto"/>
              <w:right w:val="single" w:sz="4" w:space="0" w:color="auto"/>
            </w:tcBorders>
          </w:tcPr>
          <w:p w14:paraId="5B179ABC" w14:textId="77777777" w:rsidR="00866FAF" w:rsidRPr="00942993" w:rsidRDefault="00866FAF" w:rsidP="00CF30D4">
            <w:pPr>
              <w:pStyle w:val="text"/>
              <w:widowControl/>
              <w:spacing w:before="0" w:line="240" w:lineRule="auto"/>
              <w:rPr>
                <w:rFonts w:ascii="Arial Narrow" w:hAnsi="Arial Narrow"/>
                <w:sz w:val="20"/>
                <w:szCs w:val="20"/>
              </w:rPr>
            </w:pPr>
            <w:r w:rsidRPr="00942993">
              <w:rPr>
                <w:rFonts w:ascii="Arial Narrow" w:hAnsi="Arial Narrow"/>
                <w:sz w:val="20"/>
                <w:szCs w:val="20"/>
              </w:rPr>
              <w:t>Znalost českého nebo slovenského jazyka na pracovní úrovni umožňující běžnou komunikaci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3981000" w14:textId="77777777" w:rsidR="00866FAF" w:rsidRPr="00942993" w:rsidRDefault="00866FAF" w:rsidP="00CF30D4">
            <w:pPr>
              <w:pStyle w:val="text"/>
              <w:widowControl/>
              <w:spacing w:before="0" w:line="240" w:lineRule="auto"/>
              <w:rPr>
                <w:rFonts w:ascii="Arial Narrow" w:hAnsi="Arial Narrow" w:cs="Times New Roman"/>
                <w:sz w:val="20"/>
                <w:szCs w:val="20"/>
              </w:rPr>
            </w:pPr>
          </w:p>
        </w:tc>
      </w:tr>
      <w:tr w:rsidR="00866FAF" w:rsidRPr="00DD3FA2" w14:paraId="3F94A311" w14:textId="77777777" w:rsidTr="00942993">
        <w:trPr>
          <w:cantSplit/>
        </w:trPr>
        <w:tc>
          <w:tcPr>
            <w:tcW w:w="6166" w:type="dxa"/>
            <w:gridSpan w:val="2"/>
            <w:tcBorders>
              <w:top w:val="single" w:sz="4" w:space="0" w:color="auto"/>
              <w:left w:val="single" w:sz="4" w:space="0" w:color="auto"/>
              <w:bottom w:val="single" w:sz="4" w:space="0" w:color="auto"/>
              <w:right w:val="single" w:sz="4" w:space="0" w:color="auto"/>
            </w:tcBorders>
          </w:tcPr>
          <w:p w14:paraId="0E0E8599" w14:textId="77777777" w:rsidR="00866FAF" w:rsidRPr="00942993" w:rsidRDefault="00866FAF" w:rsidP="00CF30D4">
            <w:pPr>
              <w:pStyle w:val="text"/>
              <w:widowControl/>
              <w:spacing w:before="0" w:line="240" w:lineRule="auto"/>
              <w:rPr>
                <w:rFonts w:ascii="Arial Narrow" w:hAnsi="Arial Narrow"/>
              </w:rPr>
            </w:pPr>
            <w:r w:rsidRPr="00942993">
              <w:rPr>
                <w:rFonts w:ascii="Arial Narrow" w:hAnsi="Arial Narrow"/>
                <w:sz w:val="20"/>
                <w:szCs w:val="20"/>
              </w:rPr>
              <w:t>Dodavatel využije služeb tlumočníka (ano/ne - povinné uvedení „ano“ v případě neznalosti českého nebo slovenského jazyka na pracovní úrovni umožňující běžnou komunikaci)</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E27FFFE" w14:textId="77777777" w:rsidR="00866FAF" w:rsidRPr="00942993" w:rsidRDefault="00866FAF" w:rsidP="00CF30D4">
            <w:pPr>
              <w:pStyle w:val="text"/>
              <w:widowControl/>
              <w:spacing w:before="0" w:line="240" w:lineRule="auto"/>
              <w:rPr>
                <w:rFonts w:ascii="Arial Narrow" w:hAnsi="Arial Narrow" w:cs="Times New Roman"/>
                <w:sz w:val="20"/>
                <w:szCs w:val="20"/>
              </w:rPr>
            </w:pPr>
          </w:p>
        </w:tc>
      </w:tr>
      <w:tr w:rsidR="00866FAF" w:rsidRPr="00DD3FA2" w14:paraId="13917095" w14:textId="77777777" w:rsidTr="00942993">
        <w:trPr>
          <w:cantSplit/>
          <w:trHeight w:val="223"/>
        </w:trPr>
        <w:tc>
          <w:tcPr>
            <w:tcW w:w="6166" w:type="dxa"/>
            <w:gridSpan w:val="2"/>
            <w:tcBorders>
              <w:top w:val="single" w:sz="4" w:space="0" w:color="auto"/>
              <w:left w:val="single" w:sz="4" w:space="0" w:color="auto"/>
              <w:bottom w:val="single" w:sz="4" w:space="0" w:color="auto"/>
              <w:right w:val="single" w:sz="4" w:space="0" w:color="auto"/>
            </w:tcBorders>
            <w:hideMark/>
          </w:tcPr>
          <w:p w14:paraId="44409D51" w14:textId="77777777" w:rsidR="00866FAF" w:rsidRPr="00942993" w:rsidRDefault="00866FAF" w:rsidP="00CF30D4">
            <w:pPr>
              <w:pStyle w:val="text"/>
              <w:widowControl/>
              <w:spacing w:before="0" w:line="240" w:lineRule="auto"/>
              <w:rPr>
                <w:rFonts w:ascii="Arial Narrow" w:hAnsi="Arial Narrow"/>
                <w:sz w:val="20"/>
                <w:szCs w:val="20"/>
              </w:rPr>
            </w:pPr>
            <w:r w:rsidRPr="00942993">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DDFF39B" w14:textId="77777777" w:rsidR="00866FAF" w:rsidRPr="00942993" w:rsidRDefault="00866FAF" w:rsidP="00CF30D4">
            <w:pPr>
              <w:pStyle w:val="text"/>
              <w:widowControl/>
              <w:spacing w:before="0" w:line="240" w:lineRule="auto"/>
              <w:rPr>
                <w:rFonts w:ascii="Arial Narrow" w:hAnsi="Arial Narrow" w:cs="Times New Roman"/>
                <w:sz w:val="20"/>
                <w:szCs w:val="20"/>
              </w:rPr>
            </w:pPr>
          </w:p>
        </w:tc>
      </w:tr>
      <w:tr w:rsidR="00942993" w:rsidRPr="00DD3FA2" w14:paraId="0868EE89" w14:textId="77777777" w:rsidTr="00942993">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4D98AD90" w14:textId="77777777" w:rsidR="00942993" w:rsidRPr="00942993" w:rsidRDefault="00942993" w:rsidP="00942993">
            <w:pPr>
              <w:pStyle w:val="text"/>
              <w:widowControl/>
              <w:spacing w:before="0" w:line="240" w:lineRule="auto"/>
              <w:rPr>
                <w:rFonts w:ascii="Arial Narrow" w:hAnsi="Arial Narrow"/>
                <w:sz w:val="20"/>
                <w:szCs w:val="20"/>
              </w:rPr>
            </w:pPr>
            <w:r w:rsidRPr="00942993">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7547584F" w14:textId="604D288E" w:rsidR="00942993" w:rsidRPr="00942993" w:rsidRDefault="00942993" w:rsidP="00942993">
            <w:pPr>
              <w:pStyle w:val="text"/>
              <w:widowControl/>
              <w:spacing w:before="0" w:line="240" w:lineRule="auto"/>
              <w:rPr>
                <w:rFonts w:ascii="Arial Narrow" w:hAnsi="Arial Narrow" w:cs="Times New Roman"/>
                <w:sz w:val="20"/>
                <w:szCs w:val="20"/>
              </w:rPr>
            </w:pPr>
            <w:r w:rsidRPr="00942993">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D13B739" w14:textId="77777777" w:rsidR="00942993" w:rsidRPr="00942993" w:rsidRDefault="00942993" w:rsidP="00942993">
            <w:pPr>
              <w:pStyle w:val="text"/>
              <w:widowControl/>
              <w:spacing w:before="0" w:line="240" w:lineRule="auto"/>
              <w:rPr>
                <w:rFonts w:ascii="Arial Narrow" w:hAnsi="Arial Narrow" w:cs="Times New Roman"/>
                <w:sz w:val="20"/>
                <w:szCs w:val="20"/>
              </w:rPr>
            </w:pPr>
          </w:p>
        </w:tc>
      </w:tr>
      <w:tr w:rsidR="00942993" w:rsidRPr="00DD3FA2" w14:paraId="350C65CB" w14:textId="77777777" w:rsidTr="00942993">
        <w:trPr>
          <w:cantSplit/>
          <w:trHeight w:val="70"/>
        </w:trPr>
        <w:tc>
          <w:tcPr>
            <w:tcW w:w="1204" w:type="dxa"/>
            <w:vMerge/>
            <w:tcBorders>
              <w:top w:val="single" w:sz="4" w:space="0" w:color="auto"/>
              <w:left w:val="single" w:sz="4" w:space="0" w:color="auto"/>
              <w:bottom w:val="single" w:sz="4" w:space="0" w:color="auto"/>
              <w:right w:val="single" w:sz="4" w:space="0" w:color="auto"/>
            </w:tcBorders>
            <w:vAlign w:val="center"/>
          </w:tcPr>
          <w:p w14:paraId="3C93B5AB" w14:textId="77777777" w:rsidR="00942993" w:rsidRPr="00942993" w:rsidRDefault="00942993" w:rsidP="00942993">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09AD27EF" w14:textId="736B81EC" w:rsidR="00942993" w:rsidRPr="00942993" w:rsidRDefault="00942993" w:rsidP="00942993">
            <w:pPr>
              <w:pStyle w:val="text"/>
              <w:widowControl/>
              <w:spacing w:before="0" w:line="240" w:lineRule="auto"/>
              <w:rPr>
                <w:rFonts w:ascii="Arial Narrow" w:hAnsi="Arial Narrow"/>
                <w:sz w:val="20"/>
                <w:szCs w:val="20"/>
              </w:rPr>
            </w:pPr>
            <w:r w:rsidRPr="00942993">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2E1A1E3" w14:textId="77777777" w:rsidR="00942993" w:rsidRPr="00942993" w:rsidRDefault="00942993" w:rsidP="00942993">
            <w:pPr>
              <w:pStyle w:val="text"/>
              <w:widowControl/>
              <w:spacing w:before="0" w:line="240" w:lineRule="auto"/>
              <w:rPr>
                <w:rFonts w:ascii="Arial Narrow" w:hAnsi="Arial Narrow" w:cs="Times New Roman"/>
                <w:sz w:val="20"/>
                <w:szCs w:val="20"/>
              </w:rPr>
            </w:pPr>
          </w:p>
        </w:tc>
      </w:tr>
      <w:tr w:rsidR="00942993" w:rsidRPr="00DD3FA2" w14:paraId="68DD0309" w14:textId="77777777" w:rsidTr="00942993">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37A9FEE7" w14:textId="77777777" w:rsidR="00942993" w:rsidRPr="00942993" w:rsidRDefault="00942993" w:rsidP="00942993">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0FA4BBD0" w14:textId="62BAC306" w:rsidR="00942993" w:rsidRPr="00942993" w:rsidRDefault="00942993" w:rsidP="00942993">
            <w:pPr>
              <w:pStyle w:val="text"/>
              <w:widowControl/>
              <w:spacing w:before="0" w:line="240" w:lineRule="auto"/>
              <w:rPr>
                <w:rFonts w:ascii="Arial Narrow" w:hAnsi="Arial Narrow"/>
                <w:sz w:val="20"/>
                <w:szCs w:val="20"/>
              </w:rPr>
            </w:pPr>
            <w:r w:rsidRPr="00942993">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DC5D083" w14:textId="77777777" w:rsidR="00942993" w:rsidRPr="00942993" w:rsidRDefault="00942993" w:rsidP="00942993">
            <w:pPr>
              <w:pStyle w:val="text"/>
              <w:widowControl/>
              <w:spacing w:before="0" w:line="240" w:lineRule="auto"/>
              <w:rPr>
                <w:rFonts w:ascii="Arial Narrow" w:hAnsi="Arial Narrow" w:cs="Times New Roman"/>
                <w:sz w:val="20"/>
                <w:szCs w:val="20"/>
              </w:rPr>
            </w:pPr>
          </w:p>
        </w:tc>
      </w:tr>
      <w:tr w:rsidR="00942993" w:rsidRPr="00DD3FA2" w14:paraId="3AC5C32E" w14:textId="77777777" w:rsidTr="00942993">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01CA5B1F" w14:textId="77777777" w:rsidR="00942993" w:rsidRPr="00DD3FA2" w:rsidRDefault="00942993" w:rsidP="00942993">
            <w:pPr>
              <w:rPr>
                <w:rFonts w:ascii="Arial Narrow" w:hAnsi="Arial Narrow" w:cs="Arial"/>
                <w:sz w:val="20"/>
                <w:highlight w:val="yellow"/>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4B16687D" w14:textId="5FDE0D31" w:rsidR="00942993" w:rsidRPr="00DD3FA2" w:rsidRDefault="00942993" w:rsidP="00942993">
            <w:pPr>
              <w:pStyle w:val="text"/>
              <w:widowControl/>
              <w:spacing w:before="0" w:line="240" w:lineRule="auto"/>
              <w:rPr>
                <w:rFonts w:ascii="Arial Narrow" w:hAnsi="Arial Narrow"/>
                <w:sz w:val="20"/>
                <w:szCs w:val="20"/>
                <w:highlight w:val="yellow"/>
              </w:rPr>
            </w:pPr>
            <w:r w:rsidRPr="00942993">
              <w:rPr>
                <w:rFonts w:ascii="Arial Narrow" w:hAnsi="Arial Narrow"/>
                <w:sz w:val="20"/>
                <w:szCs w:val="20"/>
              </w:rPr>
              <w:t xml:space="preserve">předmětem </w:t>
            </w:r>
            <w:r w:rsidRPr="00942993">
              <w:rPr>
                <w:rFonts w:ascii="Arial Narrow" w:hAnsi="Arial Narrow"/>
                <w:sz w:val="20"/>
                <w:szCs w:val="22"/>
              </w:rPr>
              <w:t xml:space="preserve">byla kompletní rekonstrukce nebo výstavba nového nadzemního vedení na napěťové hladině VVN včetně betonáže základů, stavby stožárů nebo jejich částí, montáže KZL, montáže izolátorů, izolátorových závěsů a vodičů o finančním objemu těchto prací nejméně 20 mil. Kč bez DPH u každé ze zakázek, na kterých působil ve funkci stavbyvedoucího nebo v obdobné pozici </w:t>
            </w:r>
            <w:r w:rsidRPr="00942993">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5B34E0B" w14:textId="77777777" w:rsidR="00942993" w:rsidRPr="00DD3FA2" w:rsidRDefault="00942993" w:rsidP="00942993">
            <w:pPr>
              <w:pStyle w:val="text"/>
              <w:widowControl/>
              <w:spacing w:before="0" w:line="240" w:lineRule="auto"/>
              <w:rPr>
                <w:rFonts w:ascii="Arial Narrow" w:hAnsi="Arial Narrow" w:cs="Times New Roman"/>
                <w:sz w:val="20"/>
                <w:szCs w:val="20"/>
                <w:highlight w:val="yellow"/>
              </w:rPr>
            </w:pPr>
          </w:p>
        </w:tc>
      </w:tr>
      <w:tr w:rsidR="00942993" w:rsidRPr="00DD3FA2" w14:paraId="782F8187" w14:textId="77777777" w:rsidTr="00942993">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4FDD849E" w14:textId="77777777" w:rsidR="00942993" w:rsidRPr="00DD3FA2" w:rsidRDefault="00942993" w:rsidP="00942993">
            <w:pPr>
              <w:rPr>
                <w:rFonts w:ascii="Arial Narrow" w:hAnsi="Arial Narrow" w:cs="Arial"/>
                <w:sz w:val="20"/>
                <w:highlight w:val="yellow"/>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00357120" w14:textId="58A6E7C4" w:rsidR="00942993" w:rsidRPr="00DD3FA2" w:rsidRDefault="00942993" w:rsidP="00942993">
            <w:pPr>
              <w:pStyle w:val="text"/>
              <w:widowControl/>
              <w:spacing w:before="0" w:line="240" w:lineRule="auto"/>
              <w:rPr>
                <w:rFonts w:ascii="Arial Narrow" w:hAnsi="Arial Narrow" w:cs="Times New Roman"/>
                <w:sz w:val="20"/>
                <w:szCs w:val="20"/>
                <w:highlight w:val="yellow"/>
              </w:rPr>
            </w:pPr>
            <w:r w:rsidRPr="00942993">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D41964B" w14:textId="77777777" w:rsidR="00942993" w:rsidRPr="00DD3FA2" w:rsidRDefault="00942993" w:rsidP="00942993">
            <w:pPr>
              <w:pStyle w:val="text"/>
              <w:widowControl/>
              <w:spacing w:before="0" w:line="240" w:lineRule="auto"/>
              <w:rPr>
                <w:rFonts w:ascii="Arial Narrow" w:hAnsi="Arial Narrow" w:cs="Times New Roman"/>
                <w:sz w:val="20"/>
                <w:szCs w:val="20"/>
                <w:highlight w:val="yellow"/>
              </w:rPr>
            </w:pPr>
          </w:p>
        </w:tc>
      </w:tr>
      <w:tr w:rsidR="00866FAF" w:rsidRPr="00DD3FA2" w14:paraId="476FDD2C" w14:textId="77777777" w:rsidTr="00942993">
        <w:trPr>
          <w:cantSplit/>
        </w:trPr>
        <w:tc>
          <w:tcPr>
            <w:tcW w:w="1204" w:type="dxa"/>
            <w:vMerge w:val="restart"/>
            <w:tcBorders>
              <w:top w:val="single" w:sz="4" w:space="0" w:color="auto"/>
              <w:left w:val="single" w:sz="4" w:space="0" w:color="auto"/>
              <w:right w:val="single" w:sz="4" w:space="0" w:color="auto"/>
            </w:tcBorders>
            <w:vAlign w:val="center"/>
          </w:tcPr>
          <w:p w14:paraId="51890ECE" w14:textId="77777777" w:rsidR="00866FAF" w:rsidRPr="00942993" w:rsidRDefault="00866FAF" w:rsidP="00CF30D4">
            <w:pPr>
              <w:pStyle w:val="text"/>
              <w:widowControl/>
              <w:spacing w:before="0" w:line="240" w:lineRule="auto"/>
              <w:rPr>
                <w:rFonts w:ascii="Arial Narrow" w:hAnsi="Arial Narrow"/>
                <w:sz w:val="20"/>
                <w:szCs w:val="20"/>
              </w:rPr>
            </w:pPr>
            <w:r w:rsidRPr="00942993">
              <w:rPr>
                <w:rFonts w:ascii="Arial Narrow" w:hAnsi="Arial Narrow"/>
                <w:sz w:val="20"/>
                <w:szCs w:val="20"/>
              </w:rPr>
              <w:t>Referenční zakázka 2</w:t>
            </w:r>
          </w:p>
        </w:tc>
        <w:tc>
          <w:tcPr>
            <w:tcW w:w="4962" w:type="dxa"/>
            <w:tcBorders>
              <w:top w:val="single" w:sz="4" w:space="0" w:color="auto"/>
              <w:left w:val="single" w:sz="4" w:space="0" w:color="auto"/>
              <w:bottom w:val="single" w:sz="4" w:space="0" w:color="auto"/>
              <w:right w:val="single" w:sz="4" w:space="0" w:color="auto"/>
            </w:tcBorders>
          </w:tcPr>
          <w:p w14:paraId="1209CAEF" w14:textId="77777777" w:rsidR="00866FAF" w:rsidRPr="00942993" w:rsidRDefault="00866FAF" w:rsidP="00CF30D4">
            <w:pPr>
              <w:pStyle w:val="text"/>
              <w:widowControl/>
              <w:spacing w:before="0" w:line="240" w:lineRule="auto"/>
              <w:rPr>
                <w:rFonts w:ascii="Arial Narrow" w:hAnsi="Arial Narrow" w:cs="Times New Roman"/>
                <w:sz w:val="20"/>
                <w:szCs w:val="20"/>
              </w:rPr>
            </w:pPr>
            <w:r w:rsidRPr="00942993">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CBADAFD"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18883F6C" w14:textId="77777777" w:rsidTr="00942993">
        <w:trPr>
          <w:cantSplit/>
        </w:trPr>
        <w:tc>
          <w:tcPr>
            <w:tcW w:w="1204" w:type="dxa"/>
            <w:vMerge/>
            <w:tcBorders>
              <w:left w:val="single" w:sz="4" w:space="0" w:color="auto"/>
              <w:right w:val="single" w:sz="4" w:space="0" w:color="auto"/>
            </w:tcBorders>
            <w:vAlign w:val="center"/>
          </w:tcPr>
          <w:p w14:paraId="2984C2D8" w14:textId="77777777" w:rsidR="00866FAF" w:rsidRPr="00942993" w:rsidRDefault="00866FAF" w:rsidP="00CF30D4">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6533947C" w14:textId="77777777" w:rsidR="00866FAF" w:rsidRPr="00942993" w:rsidRDefault="00866FAF" w:rsidP="00CF30D4">
            <w:pPr>
              <w:pStyle w:val="text"/>
              <w:widowControl/>
              <w:spacing w:before="0" w:line="240" w:lineRule="auto"/>
              <w:rPr>
                <w:rFonts w:ascii="Arial Narrow" w:hAnsi="Arial Narrow"/>
                <w:sz w:val="20"/>
                <w:szCs w:val="20"/>
              </w:rPr>
            </w:pPr>
            <w:r w:rsidRPr="00942993">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6D445D9"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4B87E47C" w14:textId="77777777" w:rsidTr="00942993">
        <w:trPr>
          <w:cantSplit/>
        </w:trPr>
        <w:tc>
          <w:tcPr>
            <w:tcW w:w="1204" w:type="dxa"/>
            <w:vMerge/>
            <w:tcBorders>
              <w:left w:val="single" w:sz="4" w:space="0" w:color="auto"/>
              <w:right w:val="single" w:sz="4" w:space="0" w:color="auto"/>
            </w:tcBorders>
            <w:vAlign w:val="center"/>
          </w:tcPr>
          <w:p w14:paraId="3DF5BE71" w14:textId="77777777" w:rsidR="00866FAF" w:rsidRPr="00942993"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1797D556" w14:textId="77777777" w:rsidR="00866FAF" w:rsidRPr="00942993" w:rsidRDefault="00866FAF" w:rsidP="00CF30D4">
            <w:pPr>
              <w:pStyle w:val="text"/>
              <w:widowControl/>
              <w:spacing w:before="0" w:line="240" w:lineRule="auto"/>
              <w:rPr>
                <w:rFonts w:ascii="Arial Narrow" w:hAnsi="Arial Narrow"/>
                <w:sz w:val="20"/>
                <w:szCs w:val="20"/>
              </w:rPr>
            </w:pPr>
            <w:r w:rsidRPr="00942993">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6E00761"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572C09CB" w14:textId="77777777" w:rsidTr="00942993">
        <w:trPr>
          <w:cantSplit/>
        </w:trPr>
        <w:tc>
          <w:tcPr>
            <w:tcW w:w="1204" w:type="dxa"/>
            <w:vMerge/>
            <w:tcBorders>
              <w:left w:val="single" w:sz="4" w:space="0" w:color="auto"/>
              <w:right w:val="single" w:sz="4" w:space="0" w:color="auto"/>
            </w:tcBorders>
            <w:vAlign w:val="center"/>
          </w:tcPr>
          <w:p w14:paraId="3755577E" w14:textId="77777777" w:rsidR="00866FAF" w:rsidRPr="00942993"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600A4C92" w14:textId="4CA5242A" w:rsidR="00866FAF" w:rsidRPr="00942993" w:rsidRDefault="00866FAF" w:rsidP="00CF30D4">
            <w:pPr>
              <w:pStyle w:val="text"/>
              <w:widowControl/>
              <w:spacing w:before="0" w:line="240" w:lineRule="auto"/>
              <w:rPr>
                <w:rFonts w:ascii="Arial Narrow" w:hAnsi="Arial Narrow"/>
                <w:sz w:val="20"/>
                <w:szCs w:val="20"/>
              </w:rPr>
            </w:pPr>
            <w:r w:rsidRPr="00942993">
              <w:rPr>
                <w:rFonts w:ascii="Arial Narrow" w:hAnsi="Arial Narrow"/>
                <w:sz w:val="20"/>
                <w:szCs w:val="20"/>
              </w:rPr>
              <w:t xml:space="preserve">předmětem </w:t>
            </w:r>
            <w:r w:rsidR="00942993" w:rsidRPr="00942993">
              <w:rPr>
                <w:rFonts w:ascii="Arial Narrow" w:hAnsi="Arial Narrow"/>
                <w:sz w:val="20"/>
                <w:szCs w:val="22"/>
              </w:rPr>
              <w:t xml:space="preserve">byla kompletní rekonstrukce nebo výstavba nového nadzemního vedení na napěťové hladině VVN včetně betonáže základů, stavby stožárů nebo jejich částí, montáže KZL, montáže izolátorů, izolátorových závěsů a vodičů o finančním objemu těchto prací nejméně 20 mil. Kč bez DPH u každé ze zakázek, na kterých působil ve funkci stavbyvedoucího nebo v obdobné pozici </w:t>
            </w:r>
            <w:r w:rsidRPr="00942993">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628680A"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21E978E2" w14:textId="77777777" w:rsidTr="00942993">
        <w:trPr>
          <w:cantSplit/>
        </w:trPr>
        <w:tc>
          <w:tcPr>
            <w:tcW w:w="1204" w:type="dxa"/>
            <w:vMerge/>
            <w:tcBorders>
              <w:left w:val="single" w:sz="4" w:space="0" w:color="auto"/>
              <w:right w:val="single" w:sz="4" w:space="0" w:color="auto"/>
            </w:tcBorders>
            <w:vAlign w:val="center"/>
          </w:tcPr>
          <w:p w14:paraId="4F80997F" w14:textId="77777777" w:rsidR="00866FAF" w:rsidRPr="00942993"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138D746E" w14:textId="77777777" w:rsidR="00866FAF" w:rsidRPr="00942993" w:rsidRDefault="00866FAF" w:rsidP="00CF30D4">
            <w:pPr>
              <w:pStyle w:val="text"/>
              <w:widowControl/>
              <w:spacing w:before="0" w:line="240" w:lineRule="auto"/>
              <w:rPr>
                <w:rFonts w:ascii="Arial Narrow" w:hAnsi="Arial Narrow" w:cs="Times New Roman"/>
                <w:sz w:val="20"/>
                <w:szCs w:val="20"/>
              </w:rPr>
            </w:pPr>
            <w:r w:rsidRPr="00942993">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4B86AE4"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942993" w:rsidRPr="00DD3FA2" w14:paraId="47E274BB" w14:textId="77777777" w:rsidTr="00942993">
        <w:trPr>
          <w:cantSplit/>
        </w:trPr>
        <w:tc>
          <w:tcPr>
            <w:tcW w:w="1204" w:type="dxa"/>
            <w:vMerge w:val="restart"/>
            <w:tcBorders>
              <w:left w:val="single" w:sz="4" w:space="0" w:color="auto"/>
              <w:right w:val="single" w:sz="4" w:space="0" w:color="auto"/>
            </w:tcBorders>
            <w:vAlign w:val="center"/>
          </w:tcPr>
          <w:p w14:paraId="3EC3AB51" w14:textId="38FEC04F" w:rsidR="00942993" w:rsidRPr="00942993" w:rsidRDefault="00942993" w:rsidP="00942993">
            <w:pPr>
              <w:rPr>
                <w:rFonts w:ascii="Arial Narrow" w:hAnsi="Arial Narrow" w:cs="Arial"/>
                <w:sz w:val="20"/>
                <w:lang w:eastAsia="en-US"/>
              </w:rPr>
            </w:pPr>
            <w:r w:rsidRPr="00942993">
              <w:rPr>
                <w:rFonts w:ascii="Arial Narrow" w:hAnsi="Arial Narrow"/>
                <w:sz w:val="20"/>
              </w:rPr>
              <w:t xml:space="preserve">Referenční zakázka </w:t>
            </w:r>
            <w:r>
              <w:rPr>
                <w:rFonts w:ascii="Arial Narrow" w:hAnsi="Arial Narrow"/>
                <w:sz w:val="20"/>
              </w:rPr>
              <w:t>3</w:t>
            </w:r>
          </w:p>
        </w:tc>
        <w:tc>
          <w:tcPr>
            <w:tcW w:w="4962" w:type="dxa"/>
            <w:tcBorders>
              <w:top w:val="single" w:sz="4" w:space="0" w:color="auto"/>
              <w:left w:val="single" w:sz="4" w:space="0" w:color="auto"/>
              <w:bottom w:val="single" w:sz="4" w:space="0" w:color="auto"/>
              <w:right w:val="single" w:sz="4" w:space="0" w:color="auto"/>
            </w:tcBorders>
          </w:tcPr>
          <w:p w14:paraId="73902029" w14:textId="7750DD21" w:rsidR="00942993" w:rsidRPr="00942993" w:rsidRDefault="00942993" w:rsidP="00942993">
            <w:pPr>
              <w:pStyle w:val="text"/>
              <w:widowControl/>
              <w:spacing w:before="0" w:line="240" w:lineRule="auto"/>
              <w:rPr>
                <w:rFonts w:ascii="Arial Narrow" w:hAnsi="Arial Narrow"/>
                <w:sz w:val="20"/>
                <w:szCs w:val="20"/>
              </w:rPr>
            </w:pPr>
            <w:r w:rsidRPr="00942993">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B2EA7A6" w14:textId="77777777" w:rsidR="00942993" w:rsidRPr="00DD3FA2" w:rsidRDefault="00942993" w:rsidP="00942993">
            <w:pPr>
              <w:pStyle w:val="text"/>
              <w:widowControl/>
              <w:spacing w:before="0" w:line="240" w:lineRule="auto"/>
              <w:rPr>
                <w:rFonts w:ascii="Arial Narrow" w:hAnsi="Arial Narrow" w:cs="Times New Roman"/>
                <w:sz w:val="20"/>
                <w:szCs w:val="20"/>
                <w:highlight w:val="yellow"/>
              </w:rPr>
            </w:pPr>
          </w:p>
        </w:tc>
      </w:tr>
      <w:tr w:rsidR="00942993" w:rsidRPr="00DD3FA2" w14:paraId="13095D47" w14:textId="77777777" w:rsidTr="00942993">
        <w:trPr>
          <w:cantSplit/>
        </w:trPr>
        <w:tc>
          <w:tcPr>
            <w:tcW w:w="1204" w:type="dxa"/>
            <w:vMerge/>
            <w:tcBorders>
              <w:left w:val="single" w:sz="4" w:space="0" w:color="auto"/>
              <w:right w:val="single" w:sz="4" w:space="0" w:color="auto"/>
            </w:tcBorders>
            <w:vAlign w:val="center"/>
          </w:tcPr>
          <w:p w14:paraId="1E5C8771" w14:textId="77777777" w:rsidR="00942993" w:rsidRPr="00942993" w:rsidRDefault="00942993" w:rsidP="00942993">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5EC4ABE0" w14:textId="74401FD7" w:rsidR="00942993" w:rsidRPr="00942993" w:rsidRDefault="00942993" w:rsidP="00942993">
            <w:pPr>
              <w:pStyle w:val="text"/>
              <w:widowControl/>
              <w:spacing w:before="0" w:line="240" w:lineRule="auto"/>
              <w:rPr>
                <w:rFonts w:ascii="Arial Narrow" w:hAnsi="Arial Narrow"/>
                <w:sz w:val="20"/>
                <w:szCs w:val="20"/>
              </w:rPr>
            </w:pPr>
            <w:r w:rsidRPr="00942993">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A02A890" w14:textId="77777777" w:rsidR="00942993" w:rsidRPr="00DD3FA2" w:rsidRDefault="00942993" w:rsidP="00942993">
            <w:pPr>
              <w:pStyle w:val="text"/>
              <w:widowControl/>
              <w:spacing w:before="0" w:line="240" w:lineRule="auto"/>
              <w:rPr>
                <w:rFonts w:ascii="Arial Narrow" w:hAnsi="Arial Narrow" w:cs="Times New Roman"/>
                <w:sz w:val="20"/>
                <w:szCs w:val="20"/>
                <w:highlight w:val="yellow"/>
              </w:rPr>
            </w:pPr>
          </w:p>
        </w:tc>
      </w:tr>
      <w:tr w:rsidR="00942993" w:rsidRPr="00DD3FA2" w14:paraId="1E00E6BB" w14:textId="77777777" w:rsidTr="00942993">
        <w:trPr>
          <w:cantSplit/>
        </w:trPr>
        <w:tc>
          <w:tcPr>
            <w:tcW w:w="1204" w:type="dxa"/>
            <w:vMerge/>
            <w:tcBorders>
              <w:left w:val="single" w:sz="4" w:space="0" w:color="auto"/>
              <w:right w:val="single" w:sz="4" w:space="0" w:color="auto"/>
            </w:tcBorders>
            <w:vAlign w:val="center"/>
          </w:tcPr>
          <w:p w14:paraId="16C3F613" w14:textId="77777777" w:rsidR="00942993" w:rsidRPr="00942993" w:rsidRDefault="00942993" w:rsidP="00942993">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76C3FFE1" w14:textId="5B1267D3" w:rsidR="00942993" w:rsidRPr="00942993" w:rsidRDefault="00942993" w:rsidP="00942993">
            <w:pPr>
              <w:pStyle w:val="text"/>
              <w:widowControl/>
              <w:spacing w:before="0" w:line="240" w:lineRule="auto"/>
              <w:rPr>
                <w:rFonts w:ascii="Arial Narrow" w:hAnsi="Arial Narrow"/>
                <w:sz w:val="20"/>
                <w:szCs w:val="20"/>
              </w:rPr>
            </w:pPr>
            <w:r w:rsidRPr="00942993">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83C57CB" w14:textId="77777777" w:rsidR="00942993" w:rsidRPr="00DD3FA2" w:rsidRDefault="00942993" w:rsidP="00942993">
            <w:pPr>
              <w:pStyle w:val="text"/>
              <w:widowControl/>
              <w:spacing w:before="0" w:line="240" w:lineRule="auto"/>
              <w:rPr>
                <w:rFonts w:ascii="Arial Narrow" w:hAnsi="Arial Narrow" w:cs="Times New Roman"/>
                <w:sz w:val="20"/>
                <w:szCs w:val="20"/>
                <w:highlight w:val="yellow"/>
              </w:rPr>
            </w:pPr>
          </w:p>
        </w:tc>
      </w:tr>
      <w:tr w:rsidR="00942993" w:rsidRPr="00DD3FA2" w14:paraId="4F58A522" w14:textId="77777777" w:rsidTr="00942993">
        <w:trPr>
          <w:cantSplit/>
        </w:trPr>
        <w:tc>
          <w:tcPr>
            <w:tcW w:w="1204" w:type="dxa"/>
            <w:vMerge/>
            <w:tcBorders>
              <w:left w:val="single" w:sz="4" w:space="0" w:color="auto"/>
              <w:right w:val="single" w:sz="4" w:space="0" w:color="auto"/>
            </w:tcBorders>
            <w:vAlign w:val="center"/>
          </w:tcPr>
          <w:p w14:paraId="61602708" w14:textId="77777777" w:rsidR="00942993" w:rsidRPr="00942993" w:rsidRDefault="00942993" w:rsidP="00942993">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40C6362C" w14:textId="6C25F911" w:rsidR="00942993" w:rsidRPr="00942993" w:rsidRDefault="00942993" w:rsidP="00942993">
            <w:pPr>
              <w:pStyle w:val="text"/>
              <w:widowControl/>
              <w:spacing w:before="0" w:line="240" w:lineRule="auto"/>
              <w:rPr>
                <w:rFonts w:ascii="Arial Narrow" w:hAnsi="Arial Narrow"/>
                <w:sz w:val="20"/>
                <w:szCs w:val="20"/>
              </w:rPr>
            </w:pPr>
            <w:r w:rsidRPr="00942993">
              <w:rPr>
                <w:rFonts w:ascii="Arial Narrow" w:hAnsi="Arial Narrow"/>
                <w:sz w:val="20"/>
                <w:szCs w:val="20"/>
              </w:rPr>
              <w:t xml:space="preserve">předmětem </w:t>
            </w:r>
            <w:r w:rsidRPr="00942993">
              <w:rPr>
                <w:rFonts w:ascii="Arial Narrow" w:hAnsi="Arial Narrow"/>
                <w:sz w:val="20"/>
                <w:szCs w:val="22"/>
              </w:rPr>
              <w:t xml:space="preserve">byla kompletní rekonstrukce nebo výstavba nového nadzemního vedení na napěťové hladině VVN včetně betonáže základů, stavby stožárů nebo jejich částí, montáže KZL, montáže izolátorů, izolátorových závěsů a vodičů o finančním objemu těchto prací nejméně 20 mil. Kč bez DPH u každé ze zakázek, na kterých působil ve funkci stavbyvedoucího nebo v obdobné pozici </w:t>
            </w:r>
            <w:r w:rsidRPr="00942993">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F190EC7" w14:textId="77777777" w:rsidR="00942993" w:rsidRPr="00DD3FA2" w:rsidRDefault="00942993" w:rsidP="00942993">
            <w:pPr>
              <w:pStyle w:val="text"/>
              <w:widowControl/>
              <w:spacing w:before="0" w:line="240" w:lineRule="auto"/>
              <w:rPr>
                <w:rFonts w:ascii="Arial Narrow" w:hAnsi="Arial Narrow" w:cs="Times New Roman"/>
                <w:sz w:val="20"/>
                <w:szCs w:val="20"/>
                <w:highlight w:val="yellow"/>
              </w:rPr>
            </w:pPr>
          </w:p>
        </w:tc>
      </w:tr>
      <w:tr w:rsidR="00942993" w:rsidRPr="00DD3FA2" w14:paraId="71564767" w14:textId="77777777" w:rsidTr="00942993">
        <w:trPr>
          <w:cantSplit/>
        </w:trPr>
        <w:tc>
          <w:tcPr>
            <w:tcW w:w="1204" w:type="dxa"/>
            <w:vMerge/>
            <w:tcBorders>
              <w:left w:val="single" w:sz="4" w:space="0" w:color="auto"/>
              <w:bottom w:val="single" w:sz="4" w:space="0" w:color="auto"/>
              <w:right w:val="single" w:sz="4" w:space="0" w:color="auto"/>
            </w:tcBorders>
            <w:vAlign w:val="center"/>
          </w:tcPr>
          <w:p w14:paraId="06ACFF6C" w14:textId="77777777" w:rsidR="00942993" w:rsidRPr="00942993" w:rsidRDefault="00942993" w:rsidP="00942993">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35CF7633" w14:textId="07D10534" w:rsidR="00942993" w:rsidRPr="00942993" w:rsidRDefault="00942993" w:rsidP="00942993">
            <w:pPr>
              <w:pStyle w:val="text"/>
              <w:widowControl/>
              <w:spacing w:before="0" w:line="240" w:lineRule="auto"/>
              <w:rPr>
                <w:rFonts w:ascii="Arial Narrow" w:hAnsi="Arial Narrow"/>
                <w:sz w:val="20"/>
                <w:szCs w:val="20"/>
              </w:rPr>
            </w:pPr>
            <w:r w:rsidRPr="00942993">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2F6638F" w14:textId="77777777" w:rsidR="00942993" w:rsidRPr="00DD3FA2" w:rsidRDefault="00942993" w:rsidP="00942993">
            <w:pPr>
              <w:pStyle w:val="text"/>
              <w:widowControl/>
              <w:spacing w:before="0" w:line="240" w:lineRule="auto"/>
              <w:rPr>
                <w:rFonts w:ascii="Arial Narrow" w:hAnsi="Arial Narrow" w:cs="Times New Roman"/>
                <w:sz w:val="20"/>
                <w:szCs w:val="20"/>
                <w:highlight w:val="yellow"/>
              </w:rPr>
            </w:pPr>
          </w:p>
        </w:tc>
      </w:tr>
    </w:tbl>
    <w:p w14:paraId="14CF3798" w14:textId="77777777" w:rsidR="00866FAF" w:rsidRPr="003E508F" w:rsidRDefault="00866FAF" w:rsidP="00866FAF">
      <w:pPr>
        <w:ind w:left="360"/>
        <w:rPr>
          <w:rFonts w:ascii="Arial Narrow" w:hAnsi="Arial Narrow"/>
          <w:sz w:val="20"/>
          <w:highlight w:val="yellow"/>
        </w:rPr>
      </w:pPr>
    </w:p>
    <w:p w14:paraId="786B1332" w14:textId="3ECC6B49" w:rsidR="00E95C08" w:rsidRDefault="00E95C08" w:rsidP="00866FAF">
      <w:pPr>
        <w:ind w:left="720"/>
        <w:rPr>
          <w:rFonts w:ascii="Arial Narrow" w:hAnsi="Arial Narrow"/>
          <w:sz w:val="20"/>
        </w:rPr>
      </w:pPr>
    </w:p>
    <w:p w14:paraId="433CAEC1" w14:textId="0A08F6C9" w:rsidR="00E95C08" w:rsidRDefault="00E95C08" w:rsidP="00866FAF">
      <w:pPr>
        <w:ind w:left="720"/>
        <w:rPr>
          <w:rFonts w:ascii="Arial Narrow" w:hAnsi="Arial Narrow"/>
          <w:sz w:val="20"/>
        </w:rPr>
      </w:pPr>
    </w:p>
    <w:p w14:paraId="14F03A3D" w14:textId="5EF6F8FF" w:rsidR="00E95C08" w:rsidRDefault="00E95C08" w:rsidP="00866FAF">
      <w:pPr>
        <w:ind w:left="720"/>
        <w:rPr>
          <w:rFonts w:ascii="Arial Narrow" w:hAnsi="Arial Narrow"/>
          <w:sz w:val="20"/>
        </w:rPr>
      </w:pPr>
    </w:p>
    <w:p w14:paraId="43BB2960" w14:textId="7E2F2070" w:rsidR="00E95C08" w:rsidRDefault="00E95C08" w:rsidP="00866FAF">
      <w:pPr>
        <w:ind w:left="720"/>
        <w:rPr>
          <w:rFonts w:ascii="Arial Narrow" w:hAnsi="Arial Narrow"/>
          <w:sz w:val="20"/>
        </w:rPr>
      </w:pPr>
    </w:p>
    <w:p w14:paraId="70FC5D59" w14:textId="1C96187E" w:rsidR="00E95C08" w:rsidRDefault="00E95C08" w:rsidP="00866FAF">
      <w:pPr>
        <w:ind w:left="720"/>
        <w:rPr>
          <w:rFonts w:ascii="Arial Narrow" w:hAnsi="Arial Narrow"/>
          <w:sz w:val="20"/>
        </w:rPr>
      </w:pPr>
    </w:p>
    <w:p w14:paraId="64401FBF" w14:textId="77777777" w:rsidR="00866FAF" w:rsidRPr="00226D0D" w:rsidRDefault="00866FAF" w:rsidP="00942993">
      <w:pPr>
        <w:pStyle w:val="Odstavecseseznamem"/>
        <w:numPr>
          <w:ilvl w:val="0"/>
          <w:numId w:val="4"/>
        </w:numPr>
        <w:spacing w:after="60"/>
        <w:contextualSpacing w:val="0"/>
        <w:jc w:val="both"/>
        <w:rPr>
          <w:rFonts w:ascii="Arial Narrow" w:hAnsi="Arial Narrow"/>
          <w:bCs/>
        </w:rPr>
      </w:pPr>
      <w:r w:rsidRPr="00226D0D">
        <w:rPr>
          <w:rFonts w:ascii="Arial Narrow" w:hAnsi="Arial Narrow"/>
        </w:rPr>
        <w:t xml:space="preserve">Zadavatel stanoví minimální požadavky na vzdělání a odbornou kvalifikaci </w:t>
      </w:r>
      <w:r w:rsidRPr="00226D0D">
        <w:rPr>
          <w:rFonts w:ascii="Arial Narrow" w:hAnsi="Arial Narrow"/>
          <w:b/>
        </w:rPr>
        <w:t xml:space="preserve">vedoucí práce (mistr) </w:t>
      </w:r>
      <w:r w:rsidRPr="00226D0D">
        <w:rPr>
          <w:rFonts w:ascii="Arial Narrow" w:hAnsi="Arial Narrow"/>
        </w:rPr>
        <w:t>takto:</w:t>
      </w:r>
    </w:p>
    <w:p w14:paraId="3C9E1FEA" w14:textId="7EB632F0" w:rsidR="004A4F3F" w:rsidRPr="00226D0D" w:rsidRDefault="004A4F3F" w:rsidP="00942993">
      <w:pPr>
        <w:numPr>
          <w:ilvl w:val="0"/>
          <w:numId w:val="5"/>
        </w:numPr>
        <w:rPr>
          <w:rFonts w:ascii="Arial Narrow" w:hAnsi="Arial Narrow" w:cs="Arial"/>
          <w:sz w:val="20"/>
        </w:rPr>
      </w:pPr>
      <w:bookmarkStart w:id="3" w:name="_Hlk33094488"/>
      <w:r w:rsidRPr="00226D0D">
        <w:rPr>
          <w:rFonts w:ascii="Arial Narrow" w:hAnsi="Arial Narrow" w:cs="Arial"/>
          <w:sz w:val="20"/>
        </w:rPr>
        <w:t>alespoň vyučen v oboru elektro</w:t>
      </w:r>
      <w:r w:rsidR="00226D0D" w:rsidRPr="00226D0D">
        <w:rPr>
          <w:rFonts w:ascii="Arial Narrow" w:hAnsi="Arial Narrow"/>
          <w:sz w:val="20"/>
        </w:rPr>
        <w:t xml:space="preserve"> </w:t>
      </w:r>
      <w:r w:rsidR="00226D0D" w:rsidRPr="00226D0D">
        <w:rPr>
          <w:rFonts w:ascii="Arial Narrow" w:hAnsi="Arial Narrow" w:cs="Arial"/>
          <w:sz w:val="20"/>
        </w:rPr>
        <w:t>(doloženo kopií dokladu o nejvýše ukončeném vzdělání),</w:t>
      </w:r>
    </w:p>
    <w:p w14:paraId="193B1CB1" w14:textId="6627B35E" w:rsidR="004A4F3F" w:rsidRPr="00226D0D" w:rsidRDefault="004A4F3F" w:rsidP="00942993">
      <w:pPr>
        <w:numPr>
          <w:ilvl w:val="0"/>
          <w:numId w:val="5"/>
        </w:numPr>
        <w:rPr>
          <w:rFonts w:ascii="Arial Narrow" w:hAnsi="Arial Narrow" w:cs="Arial"/>
          <w:sz w:val="20"/>
        </w:rPr>
      </w:pPr>
      <w:r w:rsidRPr="00226D0D">
        <w:rPr>
          <w:rFonts w:ascii="Arial Narrow" w:hAnsi="Arial Narrow" w:cs="Arial"/>
          <w:sz w:val="20"/>
        </w:rPr>
        <w:t>kvalifikace min. § 7 vyhlášky 50/1978 Sb., o odborné způsobilosti v</w:t>
      </w:r>
      <w:r w:rsidR="00781569">
        <w:rPr>
          <w:rFonts w:ascii="Arial Narrow" w:hAnsi="Arial Narrow" w:cs="Arial"/>
          <w:sz w:val="20"/>
        </w:rPr>
        <w:t> </w:t>
      </w:r>
      <w:r w:rsidRPr="00226D0D">
        <w:rPr>
          <w:rFonts w:ascii="Arial Narrow" w:hAnsi="Arial Narrow" w:cs="Arial"/>
          <w:sz w:val="20"/>
        </w:rPr>
        <w:t>energetice</w:t>
      </w:r>
      <w:r w:rsidR="00781569">
        <w:rPr>
          <w:rFonts w:ascii="Arial Narrow" w:hAnsi="Arial Narrow" w:cs="Arial"/>
          <w:sz w:val="20"/>
        </w:rPr>
        <w:t xml:space="preserve"> </w:t>
      </w:r>
      <w:r w:rsidR="00781569">
        <w:rPr>
          <w:rFonts w:ascii="Arial Narrow" w:hAnsi="Arial Narrow"/>
          <w:sz w:val="20"/>
        </w:rPr>
        <w:t>(</w:t>
      </w:r>
      <w:r w:rsidR="00DB1E2A">
        <w:rPr>
          <w:rFonts w:ascii="Arial Narrow" w:hAnsi="Arial Narrow"/>
          <w:sz w:val="20"/>
        </w:rPr>
        <w:t>doložena kopie dokladu</w:t>
      </w:r>
      <w:r w:rsidR="00781569">
        <w:rPr>
          <w:rFonts w:ascii="Arial Narrow" w:hAnsi="Arial Narrow"/>
          <w:sz w:val="20"/>
        </w:rPr>
        <w:t>),</w:t>
      </w:r>
    </w:p>
    <w:p w14:paraId="0BC86D1F" w14:textId="160BACA2" w:rsidR="004A4F3F" w:rsidRPr="00226D0D" w:rsidRDefault="004A4F3F" w:rsidP="00942993">
      <w:pPr>
        <w:numPr>
          <w:ilvl w:val="0"/>
          <w:numId w:val="5"/>
        </w:numPr>
        <w:rPr>
          <w:rFonts w:ascii="Arial Narrow" w:hAnsi="Arial Narrow" w:cs="Arial"/>
          <w:sz w:val="20"/>
        </w:rPr>
      </w:pPr>
      <w:r w:rsidRPr="00226D0D">
        <w:rPr>
          <w:rFonts w:ascii="Arial Narrow" w:hAnsi="Arial Narrow" w:cs="Arial"/>
          <w:sz w:val="20"/>
        </w:rPr>
        <w:t>praxe min. 5 let v oboru elektro, z toho min. 3 roky v obdobné pozici,</w:t>
      </w:r>
    </w:p>
    <w:bookmarkEnd w:id="3"/>
    <w:p w14:paraId="230F084B" w14:textId="34D5F12E" w:rsidR="004A4F3F" w:rsidRPr="00226D0D" w:rsidRDefault="004A4F3F" w:rsidP="00942993">
      <w:pPr>
        <w:numPr>
          <w:ilvl w:val="0"/>
          <w:numId w:val="5"/>
        </w:numPr>
        <w:rPr>
          <w:rFonts w:ascii="Arial Narrow" w:hAnsi="Arial Narrow" w:cs="Arial"/>
          <w:sz w:val="20"/>
        </w:rPr>
      </w:pPr>
      <w:r w:rsidRPr="00226D0D">
        <w:rPr>
          <w:rFonts w:ascii="Arial Narrow" w:hAnsi="Arial Narrow" w:cs="Arial"/>
          <w:sz w:val="20"/>
        </w:rPr>
        <w:t>znalost českého nebo slovenského jazyka na pracovní úrovni umožňující běžnou komunikaci se zadavatelem, státními orgány a případně třetími osobami; zadavatel připouští možnost využití tlumočníka (v takovém případě, pokud nebude osoba mistra disponovat požadovanou znalostí českého jazyka, přiloží dodavatel prohlášení obsahující závazek zajistit ve vztahu k osobě vedoucího práce (mistra) pro účely plnění veřejné zakázky v nutném rozsahu na své náklady tlumočníka),</w:t>
      </w:r>
    </w:p>
    <w:p w14:paraId="12BDEA68" w14:textId="1E188A02" w:rsidR="004A4F3F" w:rsidRPr="00226D0D" w:rsidRDefault="004A4F3F" w:rsidP="00942993">
      <w:pPr>
        <w:numPr>
          <w:ilvl w:val="0"/>
          <w:numId w:val="5"/>
        </w:numPr>
        <w:rPr>
          <w:rFonts w:ascii="Arial Narrow" w:hAnsi="Arial Narrow" w:cs="Arial"/>
          <w:sz w:val="20"/>
        </w:rPr>
      </w:pPr>
      <w:r w:rsidRPr="00226D0D">
        <w:rPr>
          <w:rFonts w:ascii="Arial Narrow" w:hAnsi="Arial Narrow" w:cs="Arial"/>
          <w:sz w:val="20"/>
        </w:rPr>
        <w:t>referenční zakázky: zkušenost alespoň se dvěma zakázkami, jejichž předmětem byla realizace kompletní rekonstrukce nebo výstavby nového nadzemního vedení na napěťové hladině VVN včetně betonáže základů, stavby stožárů nebo jejich částí, montáže KZL, montáže izolátorů, izolátorových závěsů a vodičů o finančním objemu těchto prací nejméně 20 mil. Kč bez DPH u každé ze zakázek, na kterých působil v obdobné pozici;</w:t>
      </w: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866FAF" w:rsidRPr="00DD3FA2" w14:paraId="50D54D90" w14:textId="77777777" w:rsidTr="00CF30D4">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749D47B8" w14:textId="1EEC8280" w:rsidR="00866FAF" w:rsidRPr="00226D0D" w:rsidRDefault="00866FAF" w:rsidP="00CF30D4">
            <w:pPr>
              <w:pStyle w:val="text"/>
              <w:widowControl/>
              <w:spacing w:before="0" w:line="240" w:lineRule="auto"/>
              <w:jc w:val="center"/>
              <w:rPr>
                <w:rFonts w:ascii="Arial Narrow" w:hAnsi="Arial Narrow"/>
                <w:b/>
                <w:bCs/>
                <w:sz w:val="20"/>
                <w:szCs w:val="20"/>
              </w:rPr>
            </w:pPr>
            <w:r w:rsidRPr="00226D0D">
              <w:rPr>
                <w:rFonts w:ascii="Arial Narrow" w:hAnsi="Arial Narrow"/>
                <w:b/>
                <w:bCs/>
                <w:caps/>
                <w:sz w:val="28"/>
                <w:szCs w:val="18"/>
              </w:rPr>
              <w:t>vedoucí práce (mistr)</w:t>
            </w:r>
            <w:r w:rsidR="00890A8D" w:rsidRPr="00226D0D">
              <w:rPr>
                <w:rFonts w:ascii="Arial Narrow" w:hAnsi="Arial Narrow"/>
                <w:b/>
                <w:bCs/>
                <w:caps/>
                <w:sz w:val="28"/>
                <w:szCs w:val="18"/>
              </w:rPr>
              <w:t xml:space="preserve"> 1</w:t>
            </w:r>
          </w:p>
        </w:tc>
      </w:tr>
      <w:tr w:rsidR="00866FAF" w:rsidRPr="00DD3FA2" w14:paraId="1EC2A248"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20D6C19" w14:textId="77777777" w:rsidR="00866FAF" w:rsidRPr="00226D0D" w:rsidRDefault="00866FAF" w:rsidP="00CF30D4">
            <w:pPr>
              <w:pStyle w:val="text"/>
              <w:widowControl/>
              <w:spacing w:before="0" w:line="240" w:lineRule="auto"/>
              <w:rPr>
                <w:rFonts w:ascii="Arial Narrow" w:hAnsi="Arial Narrow"/>
                <w:b/>
                <w:bCs/>
                <w:sz w:val="20"/>
                <w:szCs w:val="20"/>
              </w:rPr>
            </w:pPr>
            <w:r w:rsidRPr="00226D0D">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77F8CC4D" w14:textId="77777777" w:rsidR="00866FAF" w:rsidRPr="00226D0D" w:rsidRDefault="00866FAF" w:rsidP="00CF30D4">
            <w:pPr>
              <w:pStyle w:val="text"/>
              <w:widowControl/>
              <w:spacing w:before="0" w:line="240" w:lineRule="auto"/>
              <w:rPr>
                <w:rFonts w:ascii="Arial Narrow" w:hAnsi="Arial Narrow"/>
                <w:b/>
                <w:bCs/>
                <w:sz w:val="20"/>
                <w:szCs w:val="20"/>
              </w:rPr>
            </w:pPr>
            <w:r w:rsidRPr="00226D0D">
              <w:rPr>
                <w:rFonts w:ascii="Arial Narrow" w:hAnsi="Arial Narrow"/>
                <w:b/>
                <w:bCs/>
                <w:sz w:val="20"/>
                <w:szCs w:val="20"/>
              </w:rPr>
              <w:t>Naplnění požadovaného údaje</w:t>
            </w:r>
          </w:p>
        </w:tc>
      </w:tr>
      <w:tr w:rsidR="00866FAF" w:rsidRPr="00DD3FA2" w14:paraId="57AAC1D3" w14:textId="77777777" w:rsidTr="00226D0D">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BD864D2" w14:textId="77777777" w:rsidR="00866FAF" w:rsidRPr="00226D0D" w:rsidRDefault="00866FAF"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7A09CC4" w14:textId="77777777" w:rsidR="00866FAF" w:rsidRPr="00226D0D" w:rsidRDefault="00866FAF" w:rsidP="00CF30D4">
            <w:pPr>
              <w:pStyle w:val="text"/>
              <w:widowControl/>
              <w:spacing w:before="0" w:line="240" w:lineRule="auto"/>
              <w:rPr>
                <w:rFonts w:ascii="Arial Narrow" w:hAnsi="Arial Narrow" w:cs="Times New Roman"/>
                <w:sz w:val="20"/>
                <w:szCs w:val="20"/>
              </w:rPr>
            </w:pPr>
          </w:p>
        </w:tc>
      </w:tr>
      <w:tr w:rsidR="00866FAF" w:rsidRPr="00DD3FA2" w14:paraId="4D6A0D84" w14:textId="77777777" w:rsidTr="00226D0D">
        <w:trPr>
          <w:cantSplit/>
        </w:trPr>
        <w:tc>
          <w:tcPr>
            <w:tcW w:w="6166" w:type="dxa"/>
            <w:gridSpan w:val="2"/>
            <w:tcBorders>
              <w:top w:val="single" w:sz="4" w:space="0" w:color="auto"/>
              <w:left w:val="single" w:sz="4" w:space="0" w:color="auto"/>
              <w:bottom w:val="single" w:sz="4" w:space="0" w:color="auto"/>
              <w:right w:val="single" w:sz="4" w:space="0" w:color="auto"/>
            </w:tcBorders>
          </w:tcPr>
          <w:p w14:paraId="4CDAA573" w14:textId="0197A987" w:rsidR="00866FAF" w:rsidRPr="00226D0D" w:rsidRDefault="00392498" w:rsidP="00CF30D4">
            <w:pPr>
              <w:pStyle w:val="text"/>
              <w:widowControl/>
              <w:spacing w:before="0" w:line="240" w:lineRule="auto"/>
              <w:rPr>
                <w:rFonts w:ascii="Arial Narrow" w:hAnsi="Arial Narrow"/>
                <w:sz w:val="20"/>
                <w:szCs w:val="20"/>
              </w:rPr>
            </w:pPr>
            <w:r w:rsidRPr="00226D0D">
              <w:rPr>
                <w:rFonts w:ascii="Arial Narrow" w:hAnsi="Arial Narrow"/>
                <w:sz w:val="20"/>
              </w:rPr>
              <w:t>vyučen v oboru elektro</w:t>
            </w:r>
            <w:r w:rsidRPr="00226D0D">
              <w:rPr>
                <w:rFonts w:ascii="Arial Narrow" w:hAnsi="Arial Narrow"/>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B0A18E5" w14:textId="77777777" w:rsidR="00866FAF" w:rsidRPr="00226D0D" w:rsidRDefault="00866FAF" w:rsidP="00CF30D4">
            <w:pPr>
              <w:pStyle w:val="text"/>
              <w:widowControl/>
              <w:spacing w:before="0" w:line="240" w:lineRule="auto"/>
              <w:rPr>
                <w:rFonts w:ascii="Arial Narrow" w:hAnsi="Arial Narrow" w:cs="Times New Roman"/>
                <w:sz w:val="20"/>
                <w:szCs w:val="20"/>
              </w:rPr>
            </w:pPr>
          </w:p>
        </w:tc>
      </w:tr>
      <w:tr w:rsidR="00866FAF" w:rsidRPr="00DD3FA2" w14:paraId="3CC761A8" w14:textId="77777777" w:rsidTr="00226D0D">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78955266" w14:textId="77777777" w:rsidR="00866FAF" w:rsidRPr="00226D0D" w:rsidRDefault="00866FAF" w:rsidP="00CF30D4">
            <w:pPr>
              <w:pStyle w:val="text"/>
              <w:widowControl/>
              <w:spacing w:before="0" w:line="240" w:lineRule="auto"/>
              <w:rPr>
                <w:rFonts w:ascii="Arial Narrow" w:hAnsi="Arial Narrow"/>
                <w:color w:val="000000"/>
                <w:sz w:val="20"/>
                <w:szCs w:val="20"/>
              </w:rPr>
            </w:pPr>
            <w:r w:rsidRPr="00226D0D">
              <w:rPr>
                <w:rFonts w:ascii="Arial Narrow" w:hAnsi="Arial Narrow"/>
                <w:sz w:val="20"/>
                <w:szCs w:val="20"/>
              </w:rPr>
              <w:t>Kvalifikační stupeň min. § 7 vyhlášky 50/1978 Sb., o odborné způsobilosti v energetice</w:t>
            </w:r>
            <w:r w:rsidRPr="00226D0D">
              <w:rPr>
                <w:rFonts w:ascii="Arial Narrow" w:hAnsi="Arial Narrow"/>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386FDE8" w14:textId="77777777" w:rsidR="00866FAF" w:rsidRPr="00226D0D" w:rsidRDefault="00866FAF" w:rsidP="00CF30D4">
            <w:pPr>
              <w:pStyle w:val="text"/>
              <w:widowControl/>
              <w:spacing w:before="0" w:line="240" w:lineRule="auto"/>
              <w:rPr>
                <w:rFonts w:ascii="Arial Narrow" w:hAnsi="Arial Narrow" w:cs="Times New Roman"/>
                <w:sz w:val="20"/>
                <w:szCs w:val="20"/>
              </w:rPr>
            </w:pPr>
          </w:p>
        </w:tc>
      </w:tr>
      <w:tr w:rsidR="004779A0" w:rsidRPr="00DD3FA2" w14:paraId="492371D2" w14:textId="77777777" w:rsidTr="00226D0D">
        <w:trPr>
          <w:cantSplit/>
          <w:trHeight w:val="309"/>
        </w:trPr>
        <w:tc>
          <w:tcPr>
            <w:tcW w:w="6166" w:type="dxa"/>
            <w:gridSpan w:val="2"/>
            <w:tcBorders>
              <w:top w:val="single" w:sz="4" w:space="0" w:color="auto"/>
              <w:left w:val="single" w:sz="4" w:space="0" w:color="auto"/>
              <w:bottom w:val="single" w:sz="4" w:space="0" w:color="auto"/>
              <w:right w:val="single" w:sz="4" w:space="0" w:color="auto"/>
            </w:tcBorders>
          </w:tcPr>
          <w:p w14:paraId="47FA4299" w14:textId="2CAC91A2" w:rsidR="004779A0" w:rsidRPr="004779A0" w:rsidRDefault="004779A0" w:rsidP="004779A0">
            <w:pPr>
              <w:pStyle w:val="text"/>
              <w:widowControl/>
              <w:spacing w:before="0" w:line="240" w:lineRule="auto"/>
              <w:rPr>
                <w:rFonts w:ascii="Arial Narrow" w:hAnsi="Arial Narrow"/>
                <w:color w:val="FF0000"/>
                <w:sz w:val="20"/>
                <w:szCs w:val="20"/>
              </w:rPr>
            </w:pPr>
            <w:r w:rsidRPr="004779A0">
              <w:rPr>
                <w:rFonts w:ascii="Arial Narrow" w:hAnsi="Arial Narrow"/>
                <w:color w:val="FF0000"/>
                <w:sz w:val="20"/>
                <w:szCs w:val="20"/>
                <w:highlight w:val="cyan"/>
              </w:rPr>
              <w:t>Délka praxe v oboru elektro (roky)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6D9B5E1" w14:textId="77777777" w:rsidR="004779A0" w:rsidRPr="00DD3FA2" w:rsidRDefault="004779A0" w:rsidP="004779A0">
            <w:pPr>
              <w:pStyle w:val="text"/>
              <w:widowControl/>
              <w:spacing w:before="0" w:line="240" w:lineRule="auto"/>
              <w:rPr>
                <w:rFonts w:ascii="Arial Narrow" w:hAnsi="Arial Narrow" w:cs="Times New Roman"/>
                <w:sz w:val="20"/>
                <w:szCs w:val="20"/>
                <w:highlight w:val="yellow"/>
              </w:rPr>
            </w:pPr>
          </w:p>
        </w:tc>
      </w:tr>
      <w:tr w:rsidR="004779A0" w:rsidRPr="00DD3FA2" w14:paraId="3BAC1D32" w14:textId="77777777" w:rsidTr="00226D0D">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6FD27382" w14:textId="2475EAE5" w:rsidR="004779A0" w:rsidRPr="004779A0" w:rsidRDefault="004779A0" w:rsidP="004779A0">
            <w:pPr>
              <w:pStyle w:val="text"/>
              <w:widowControl/>
              <w:spacing w:before="0" w:line="240" w:lineRule="auto"/>
              <w:rPr>
                <w:rFonts w:ascii="Arial Narrow" w:hAnsi="Arial Narrow"/>
                <w:color w:val="FF0000"/>
                <w:sz w:val="20"/>
                <w:szCs w:val="20"/>
              </w:rPr>
            </w:pPr>
            <w:r w:rsidRPr="004779A0">
              <w:rPr>
                <w:rFonts w:ascii="Arial Narrow" w:hAnsi="Arial Narrow"/>
                <w:color w:val="FF0000"/>
                <w:sz w:val="20"/>
                <w:szCs w:val="20"/>
                <w:highlight w:val="cyan"/>
              </w:rPr>
              <w:t>Délka praxe v obdobné pozici (roky)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7A6237B" w14:textId="77777777" w:rsidR="004779A0" w:rsidRPr="00DD3FA2" w:rsidRDefault="004779A0" w:rsidP="004779A0">
            <w:pPr>
              <w:pStyle w:val="text"/>
              <w:widowControl/>
              <w:spacing w:before="0" w:line="240" w:lineRule="auto"/>
              <w:rPr>
                <w:rFonts w:ascii="Arial Narrow" w:hAnsi="Arial Narrow" w:cs="Times New Roman"/>
                <w:sz w:val="20"/>
                <w:szCs w:val="20"/>
                <w:highlight w:val="yellow"/>
              </w:rPr>
            </w:pPr>
          </w:p>
        </w:tc>
      </w:tr>
      <w:tr w:rsidR="00866FAF" w:rsidRPr="00DD3FA2" w14:paraId="4BEE6367" w14:textId="77777777" w:rsidTr="00226D0D">
        <w:trPr>
          <w:cantSplit/>
        </w:trPr>
        <w:tc>
          <w:tcPr>
            <w:tcW w:w="6166" w:type="dxa"/>
            <w:gridSpan w:val="2"/>
            <w:tcBorders>
              <w:top w:val="single" w:sz="4" w:space="0" w:color="auto"/>
              <w:left w:val="single" w:sz="4" w:space="0" w:color="auto"/>
              <w:bottom w:val="single" w:sz="4" w:space="0" w:color="auto"/>
              <w:right w:val="single" w:sz="4" w:space="0" w:color="auto"/>
            </w:tcBorders>
          </w:tcPr>
          <w:p w14:paraId="54E8D636" w14:textId="77777777" w:rsidR="00866FAF" w:rsidRPr="00226D0D" w:rsidRDefault="00866FAF"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Znalost českého nebo slovenského jazyka na pracovní úrovni umožňující běžnou komunikaci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36EC7A9"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74595C66" w14:textId="77777777" w:rsidTr="00226D0D">
        <w:trPr>
          <w:cantSplit/>
        </w:trPr>
        <w:tc>
          <w:tcPr>
            <w:tcW w:w="6166" w:type="dxa"/>
            <w:gridSpan w:val="2"/>
            <w:tcBorders>
              <w:top w:val="single" w:sz="4" w:space="0" w:color="auto"/>
              <w:left w:val="single" w:sz="4" w:space="0" w:color="auto"/>
              <w:bottom w:val="single" w:sz="4" w:space="0" w:color="auto"/>
              <w:right w:val="single" w:sz="4" w:space="0" w:color="auto"/>
            </w:tcBorders>
          </w:tcPr>
          <w:p w14:paraId="13684B6D" w14:textId="77777777" w:rsidR="00866FAF" w:rsidRPr="00226D0D" w:rsidRDefault="00866FAF" w:rsidP="00CF30D4">
            <w:pPr>
              <w:pStyle w:val="text"/>
              <w:widowControl/>
              <w:spacing w:before="0" w:line="240" w:lineRule="auto"/>
              <w:rPr>
                <w:rFonts w:ascii="Arial Narrow" w:hAnsi="Arial Narrow"/>
              </w:rPr>
            </w:pPr>
            <w:r w:rsidRPr="00226D0D">
              <w:rPr>
                <w:rFonts w:ascii="Arial Narrow" w:hAnsi="Arial Narrow"/>
                <w:sz w:val="20"/>
                <w:szCs w:val="20"/>
              </w:rPr>
              <w:t>Dodavatel využije služeb tlumočníka (ano/ne - povinné uvedení „ano“ v případě neznalosti českého nebo slovenského jazyka na pracovní úrovni umožňující běžnou komunikaci)</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3224262"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7673BB09" w14:textId="77777777" w:rsidTr="00226D0D">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33ABB1A" w14:textId="77777777" w:rsidR="00866FAF" w:rsidRPr="00226D0D" w:rsidRDefault="00866FAF"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F28ACA3"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4A1D9489" w14:textId="77777777" w:rsidTr="00226D0D">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50DB2F98" w14:textId="77777777" w:rsidR="00866FAF" w:rsidRPr="00226D0D" w:rsidRDefault="00866FAF"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03BDC6A5" w14:textId="77777777" w:rsidR="00866FAF" w:rsidRPr="00226D0D" w:rsidRDefault="00866FAF" w:rsidP="00CF30D4">
            <w:pPr>
              <w:pStyle w:val="text"/>
              <w:widowControl/>
              <w:spacing w:before="0" w:line="240" w:lineRule="auto"/>
              <w:rPr>
                <w:rFonts w:ascii="Arial Narrow" w:hAnsi="Arial Narrow" w:cs="Times New Roman"/>
                <w:sz w:val="20"/>
                <w:szCs w:val="20"/>
              </w:rPr>
            </w:pPr>
            <w:r w:rsidRPr="00226D0D">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27A550D"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678DD3E2" w14:textId="77777777" w:rsidTr="00226D0D">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6BD82A2D" w14:textId="77777777" w:rsidR="00866FAF" w:rsidRPr="00226D0D" w:rsidRDefault="00866FAF" w:rsidP="00CF30D4">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5ED6FB74" w14:textId="77777777" w:rsidR="00866FAF" w:rsidRPr="00226D0D" w:rsidRDefault="00866FAF"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8797BC3"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62017ED2" w14:textId="77777777" w:rsidTr="00226D0D">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4706829B" w14:textId="77777777" w:rsidR="00866FAF" w:rsidRPr="00226D0D"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5FCD57A9" w14:textId="77777777" w:rsidR="00866FAF" w:rsidRPr="00226D0D" w:rsidRDefault="00866FAF"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3A8E90D"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476D9D50" w14:textId="77777777" w:rsidTr="00226D0D">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6E6B3C17" w14:textId="77777777" w:rsidR="00866FAF" w:rsidRPr="00226D0D"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22ED3D96" w14:textId="3BDDB3BD" w:rsidR="00866FAF" w:rsidRPr="00226D0D" w:rsidRDefault="00866FAF"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 xml:space="preserve">předmětem </w:t>
            </w:r>
            <w:r w:rsidR="00226D0D" w:rsidRPr="00226D0D">
              <w:rPr>
                <w:rFonts w:ascii="Arial Narrow" w:hAnsi="Arial Narrow"/>
                <w:sz w:val="20"/>
              </w:rPr>
              <w:t xml:space="preserve">byla realizace kompletní rekonstrukce nebo výstavby nového nadzemního vedení na napěťové hladině VVN včetně betonáže základů, stavby stožárů nebo jejich částí, montáže KZL, montáže izolátorů, izolátorových závěsů a vodičů o finančním objemu těchto prací nejméně 20 mil. Kč bez DPH u každé ze zakázek, na kterých působil v obdobné pozici </w:t>
            </w:r>
            <w:r w:rsidRPr="00226D0D">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2606775"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5B4D1473" w14:textId="77777777" w:rsidTr="00226D0D">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5338ED8A" w14:textId="77777777" w:rsidR="00866FAF" w:rsidRPr="00226D0D"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49FDB20E" w14:textId="77777777" w:rsidR="00866FAF" w:rsidRPr="00226D0D" w:rsidRDefault="00866FAF" w:rsidP="00CF30D4">
            <w:pPr>
              <w:pStyle w:val="text"/>
              <w:widowControl/>
              <w:spacing w:before="0" w:line="240" w:lineRule="auto"/>
              <w:rPr>
                <w:rFonts w:ascii="Arial Narrow" w:hAnsi="Arial Narrow" w:cs="Times New Roman"/>
                <w:sz w:val="20"/>
                <w:szCs w:val="20"/>
              </w:rPr>
            </w:pPr>
            <w:r w:rsidRPr="00226D0D">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4A4A4A5"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243A33EE" w14:textId="77777777" w:rsidTr="00226D0D">
        <w:trPr>
          <w:cantSplit/>
        </w:trPr>
        <w:tc>
          <w:tcPr>
            <w:tcW w:w="1204" w:type="dxa"/>
            <w:vMerge w:val="restart"/>
            <w:tcBorders>
              <w:top w:val="single" w:sz="4" w:space="0" w:color="auto"/>
              <w:left w:val="single" w:sz="4" w:space="0" w:color="auto"/>
              <w:right w:val="single" w:sz="4" w:space="0" w:color="auto"/>
            </w:tcBorders>
            <w:vAlign w:val="center"/>
          </w:tcPr>
          <w:p w14:paraId="371656B2" w14:textId="77777777" w:rsidR="00866FAF" w:rsidRPr="00226D0D" w:rsidRDefault="00866FAF"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Referenční zakázka 2</w:t>
            </w:r>
          </w:p>
        </w:tc>
        <w:tc>
          <w:tcPr>
            <w:tcW w:w="4962" w:type="dxa"/>
            <w:tcBorders>
              <w:top w:val="single" w:sz="4" w:space="0" w:color="auto"/>
              <w:left w:val="single" w:sz="4" w:space="0" w:color="auto"/>
              <w:bottom w:val="single" w:sz="4" w:space="0" w:color="auto"/>
              <w:right w:val="single" w:sz="4" w:space="0" w:color="auto"/>
            </w:tcBorders>
          </w:tcPr>
          <w:p w14:paraId="6F08B91D" w14:textId="77777777" w:rsidR="00866FAF" w:rsidRPr="00226D0D" w:rsidRDefault="00866FAF" w:rsidP="00CF30D4">
            <w:pPr>
              <w:pStyle w:val="text"/>
              <w:widowControl/>
              <w:spacing w:before="0" w:line="240" w:lineRule="auto"/>
              <w:rPr>
                <w:rFonts w:ascii="Arial Narrow" w:hAnsi="Arial Narrow" w:cs="Times New Roman"/>
                <w:sz w:val="20"/>
                <w:szCs w:val="20"/>
              </w:rPr>
            </w:pPr>
            <w:r w:rsidRPr="00226D0D">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CB26E31"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7F4BA01A" w14:textId="77777777" w:rsidTr="00226D0D">
        <w:trPr>
          <w:cantSplit/>
        </w:trPr>
        <w:tc>
          <w:tcPr>
            <w:tcW w:w="1204" w:type="dxa"/>
            <w:vMerge/>
            <w:tcBorders>
              <w:left w:val="single" w:sz="4" w:space="0" w:color="auto"/>
              <w:right w:val="single" w:sz="4" w:space="0" w:color="auto"/>
            </w:tcBorders>
            <w:vAlign w:val="center"/>
          </w:tcPr>
          <w:p w14:paraId="67E6FB0A" w14:textId="77777777" w:rsidR="00866FAF" w:rsidRPr="00226D0D" w:rsidRDefault="00866FAF" w:rsidP="00CF30D4">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233996B6" w14:textId="77777777" w:rsidR="00866FAF" w:rsidRPr="00226D0D" w:rsidRDefault="00866FAF"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357830E"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792A0380" w14:textId="77777777" w:rsidTr="00226D0D">
        <w:trPr>
          <w:cantSplit/>
        </w:trPr>
        <w:tc>
          <w:tcPr>
            <w:tcW w:w="1204" w:type="dxa"/>
            <w:vMerge/>
            <w:tcBorders>
              <w:left w:val="single" w:sz="4" w:space="0" w:color="auto"/>
              <w:right w:val="single" w:sz="4" w:space="0" w:color="auto"/>
            </w:tcBorders>
            <w:vAlign w:val="center"/>
          </w:tcPr>
          <w:p w14:paraId="1349F491" w14:textId="77777777" w:rsidR="00866FAF" w:rsidRPr="00226D0D"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1738208A" w14:textId="77777777" w:rsidR="00866FAF" w:rsidRPr="00226D0D" w:rsidRDefault="00866FAF"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F451B02"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50DF9BB6" w14:textId="77777777" w:rsidTr="00226D0D">
        <w:trPr>
          <w:cantSplit/>
        </w:trPr>
        <w:tc>
          <w:tcPr>
            <w:tcW w:w="1204" w:type="dxa"/>
            <w:vMerge/>
            <w:tcBorders>
              <w:left w:val="single" w:sz="4" w:space="0" w:color="auto"/>
              <w:right w:val="single" w:sz="4" w:space="0" w:color="auto"/>
            </w:tcBorders>
            <w:vAlign w:val="center"/>
          </w:tcPr>
          <w:p w14:paraId="5BD5354B" w14:textId="77777777" w:rsidR="00866FAF" w:rsidRPr="00226D0D"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1D6A5863" w14:textId="423CDBC8" w:rsidR="00866FAF" w:rsidRPr="00226D0D" w:rsidRDefault="00866FAF"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 xml:space="preserve">předmětem </w:t>
            </w:r>
            <w:r w:rsidR="00226D0D" w:rsidRPr="00226D0D">
              <w:rPr>
                <w:rFonts w:ascii="Arial Narrow" w:hAnsi="Arial Narrow"/>
                <w:sz w:val="20"/>
              </w:rPr>
              <w:t xml:space="preserve">byla realizace kompletní rekonstrukce nebo výstavby nového nadzemního vedení na napěťové hladině VVN včetně betonáže základů, stavby stožárů nebo jejich částí, montáže KZL, montáže izolátorů, izolátorových závěsů a vodičů o finančním objemu těchto prací nejméně 20 mil. Kč bez DPH u každé ze zakázek, na kterých působil v obdobné pozici </w:t>
            </w:r>
            <w:r w:rsidRPr="00226D0D">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3CD9526"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2A888303" w14:textId="77777777" w:rsidTr="00226D0D">
        <w:trPr>
          <w:cantSplit/>
        </w:trPr>
        <w:tc>
          <w:tcPr>
            <w:tcW w:w="1204" w:type="dxa"/>
            <w:vMerge/>
            <w:tcBorders>
              <w:left w:val="single" w:sz="4" w:space="0" w:color="auto"/>
              <w:right w:val="single" w:sz="4" w:space="0" w:color="auto"/>
            </w:tcBorders>
            <w:vAlign w:val="center"/>
          </w:tcPr>
          <w:p w14:paraId="2D6564D8" w14:textId="77777777" w:rsidR="00866FAF" w:rsidRPr="00226D0D"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25DA7023" w14:textId="77777777" w:rsidR="00866FAF" w:rsidRPr="00226D0D" w:rsidRDefault="00866FAF" w:rsidP="00CF30D4">
            <w:pPr>
              <w:pStyle w:val="text"/>
              <w:widowControl/>
              <w:spacing w:before="0" w:line="240" w:lineRule="auto"/>
              <w:rPr>
                <w:rFonts w:ascii="Arial Narrow" w:hAnsi="Arial Narrow" w:cs="Times New Roman"/>
                <w:sz w:val="20"/>
                <w:szCs w:val="20"/>
              </w:rPr>
            </w:pPr>
            <w:r w:rsidRPr="00226D0D">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80CB4FF"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bl>
    <w:p w14:paraId="0F5B1396" w14:textId="12961CB4" w:rsidR="00226D0D" w:rsidRDefault="00226D0D" w:rsidP="00226D0D">
      <w:pPr>
        <w:rPr>
          <w:rFonts w:ascii="Arial Narrow" w:hAnsi="Arial Narrow" w:cs="Arial"/>
          <w:sz w:val="20"/>
        </w:rPr>
      </w:pPr>
    </w:p>
    <w:p w14:paraId="23D7E621" w14:textId="2CA4576E" w:rsidR="00E95C08" w:rsidRDefault="00E95C08" w:rsidP="00226D0D">
      <w:pPr>
        <w:rPr>
          <w:rFonts w:ascii="Arial Narrow" w:hAnsi="Arial Narrow" w:cs="Arial"/>
          <w:sz w:val="20"/>
        </w:rPr>
      </w:pPr>
    </w:p>
    <w:p w14:paraId="37BAEFD4" w14:textId="198F5BD4" w:rsidR="00E95C08" w:rsidRDefault="00E95C08" w:rsidP="00226D0D">
      <w:pPr>
        <w:rPr>
          <w:rFonts w:ascii="Arial Narrow" w:hAnsi="Arial Narrow" w:cs="Arial"/>
          <w:sz w:val="20"/>
        </w:rPr>
      </w:pPr>
    </w:p>
    <w:p w14:paraId="2BC29641" w14:textId="630B04F7" w:rsidR="00E95C08" w:rsidRDefault="00E95C08" w:rsidP="00226D0D">
      <w:pPr>
        <w:rPr>
          <w:rFonts w:ascii="Arial Narrow" w:hAnsi="Arial Narrow" w:cs="Arial"/>
          <w:sz w:val="20"/>
        </w:rPr>
      </w:pPr>
    </w:p>
    <w:p w14:paraId="38CA7144" w14:textId="49680901" w:rsidR="00E95C08" w:rsidRDefault="00E95C08" w:rsidP="00226D0D">
      <w:pPr>
        <w:rPr>
          <w:rFonts w:ascii="Arial Narrow" w:hAnsi="Arial Narrow" w:cs="Arial"/>
          <w:sz w:val="20"/>
        </w:rPr>
      </w:pPr>
    </w:p>
    <w:p w14:paraId="372E5A42" w14:textId="0849693A" w:rsidR="00E95C08" w:rsidRDefault="00E95C08" w:rsidP="00226D0D">
      <w:pPr>
        <w:rPr>
          <w:rFonts w:ascii="Arial Narrow" w:hAnsi="Arial Narrow" w:cs="Arial"/>
          <w:sz w:val="20"/>
        </w:rPr>
      </w:pPr>
    </w:p>
    <w:p w14:paraId="035681FB" w14:textId="28C53E98" w:rsidR="00E95C08" w:rsidRDefault="00E95C08" w:rsidP="00226D0D">
      <w:pPr>
        <w:rPr>
          <w:rFonts w:ascii="Arial Narrow" w:hAnsi="Arial Narrow" w:cs="Arial"/>
          <w:sz w:val="20"/>
        </w:rPr>
      </w:pPr>
    </w:p>
    <w:p w14:paraId="31FF20D7" w14:textId="239BA6DB" w:rsidR="00E95C08" w:rsidRDefault="00E95C08" w:rsidP="00226D0D">
      <w:pPr>
        <w:rPr>
          <w:rFonts w:ascii="Arial Narrow" w:hAnsi="Arial Narrow" w:cs="Arial"/>
          <w:sz w:val="20"/>
        </w:rPr>
      </w:pPr>
    </w:p>
    <w:p w14:paraId="255CF5BA" w14:textId="7A4BB60F" w:rsidR="00E95C08" w:rsidRDefault="00E95C08" w:rsidP="00226D0D">
      <w:pPr>
        <w:rPr>
          <w:rFonts w:ascii="Arial Narrow" w:hAnsi="Arial Narrow" w:cs="Arial"/>
          <w:sz w:val="20"/>
        </w:rPr>
      </w:pPr>
    </w:p>
    <w:p w14:paraId="45946751" w14:textId="694C70A8" w:rsidR="00E95C08" w:rsidRDefault="00E95C08" w:rsidP="00226D0D">
      <w:pPr>
        <w:rPr>
          <w:rFonts w:ascii="Arial Narrow" w:hAnsi="Arial Narrow" w:cs="Arial"/>
          <w:sz w:val="20"/>
        </w:rPr>
      </w:pPr>
    </w:p>
    <w:p w14:paraId="348ABBE4" w14:textId="4956F205" w:rsidR="00E95C08" w:rsidRDefault="00E95C08" w:rsidP="00226D0D">
      <w:pPr>
        <w:rPr>
          <w:rFonts w:ascii="Arial Narrow" w:hAnsi="Arial Narrow" w:cs="Arial"/>
          <w:sz w:val="20"/>
        </w:rPr>
      </w:pPr>
    </w:p>
    <w:p w14:paraId="449FB17B" w14:textId="77777777" w:rsidR="00E95C08" w:rsidRPr="004A4F3F" w:rsidRDefault="00E95C08" w:rsidP="00226D0D">
      <w:pPr>
        <w:rPr>
          <w:rFonts w:ascii="Arial Narrow" w:hAnsi="Arial Narrow"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226D0D" w:rsidRPr="00DD3FA2" w14:paraId="29FC2B13" w14:textId="77777777" w:rsidTr="00CF30D4">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340B20F5" w14:textId="64DA5FA8" w:rsidR="00226D0D" w:rsidRPr="00226D0D" w:rsidRDefault="00226D0D" w:rsidP="00CF30D4">
            <w:pPr>
              <w:pStyle w:val="text"/>
              <w:widowControl/>
              <w:spacing w:before="0" w:line="240" w:lineRule="auto"/>
              <w:jc w:val="center"/>
              <w:rPr>
                <w:rFonts w:ascii="Arial Narrow" w:hAnsi="Arial Narrow"/>
                <w:b/>
                <w:bCs/>
                <w:sz w:val="20"/>
                <w:szCs w:val="20"/>
              </w:rPr>
            </w:pPr>
            <w:r w:rsidRPr="00226D0D">
              <w:rPr>
                <w:rFonts w:ascii="Arial Narrow" w:hAnsi="Arial Narrow"/>
                <w:b/>
                <w:bCs/>
                <w:caps/>
                <w:sz w:val="28"/>
                <w:szCs w:val="18"/>
              </w:rPr>
              <w:t xml:space="preserve">vedoucí práce (mistr) </w:t>
            </w:r>
            <w:r>
              <w:rPr>
                <w:rFonts w:ascii="Arial Narrow" w:hAnsi="Arial Narrow"/>
                <w:b/>
                <w:bCs/>
                <w:caps/>
                <w:sz w:val="28"/>
                <w:szCs w:val="18"/>
              </w:rPr>
              <w:t>2</w:t>
            </w:r>
          </w:p>
        </w:tc>
      </w:tr>
      <w:tr w:rsidR="00226D0D" w:rsidRPr="00DD3FA2" w14:paraId="1256D036"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4A0D4A19" w14:textId="77777777" w:rsidR="00226D0D" w:rsidRPr="00226D0D" w:rsidRDefault="00226D0D" w:rsidP="00CF30D4">
            <w:pPr>
              <w:pStyle w:val="text"/>
              <w:widowControl/>
              <w:spacing w:before="0" w:line="240" w:lineRule="auto"/>
              <w:rPr>
                <w:rFonts w:ascii="Arial Narrow" w:hAnsi="Arial Narrow"/>
                <w:b/>
                <w:bCs/>
                <w:sz w:val="20"/>
                <w:szCs w:val="20"/>
              </w:rPr>
            </w:pPr>
            <w:r w:rsidRPr="00226D0D">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7AE084E2" w14:textId="77777777" w:rsidR="00226D0D" w:rsidRPr="00226D0D" w:rsidRDefault="00226D0D" w:rsidP="00CF30D4">
            <w:pPr>
              <w:pStyle w:val="text"/>
              <w:widowControl/>
              <w:spacing w:before="0" w:line="240" w:lineRule="auto"/>
              <w:rPr>
                <w:rFonts w:ascii="Arial Narrow" w:hAnsi="Arial Narrow"/>
                <w:b/>
                <w:bCs/>
                <w:sz w:val="20"/>
                <w:szCs w:val="20"/>
              </w:rPr>
            </w:pPr>
            <w:r w:rsidRPr="00226D0D">
              <w:rPr>
                <w:rFonts w:ascii="Arial Narrow" w:hAnsi="Arial Narrow"/>
                <w:b/>
                <w:bCs/>
                <w:sz w:val="20"/>
                <w:szCs w:val="20"/>
              </w:rPr>
              <w:t>Naplnění požadovaného údaje</w:t>
            </w:r>
          </w:p>
        </w:tc>
      </w:tr>
      <w:tr w:rsidR="00226D0D" w:rsidRPr="00DD3FA2" w14:paraId="1663EB57"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77E4FB5"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3C48D0D" w14:textId="77777777" w:rsidR="00226D0D" w:rsidRPr="00226D0D" w:rsidRDefault="00226D0D" w:rsidP="00CF30D4">
            <w:pPr>
              <w:pStyle w:val="text"/>
              <w:widowControl/>
              <w:spacing w:before="0" w:line="240" w:lineRule="auto"/>
              <w:rPr>
                <w:rFonts w:ascii="Arial Narrow" w:hAnsi="Arial Narrow" w:cs="Times New Roman"/>
                <w:sz w:val="20"/>
                <w:szCs w:val="20"/>
              </w:rPr>
            </w:pPr>
          </w:p>
        </w:tc>
      </w:tr>
      <w:tr w:rsidR="00226D0D" w:rsidRPr="00DD3FA2" w14:paraId="3DD43072"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tcPr>
          <w:p w14:paraId="12482440"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rPr>
              <w:t>vyučen v oboru elektro</w:t>
            </w:r>
            <w:r w:rsidRPr="00226D0D">
              <w:rPr>
                <w:rFonts w:ascii="Arial Narrow" w:hAnsi="Arial Narrow"/>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4A37534" w14:textId="77777777" w:rsidR="00226D0D" w:rsidRPr="00226D0D" w:rsidRDefault="00226D0D" w:rsidP="00CF30D4">
            <w:pPr>
              <w:pStyle w:val="text"/>
              <w:widowControl/>
              <w:spacing w:before="0" w:line="240" w:lineRule="auto"/>
              <w:rPr>
                <w:rFonts w:ascii="Arial Narrow" w:hAnsi="Arial Narrow" w:cs="Times New Roman"/>
                <w:sz w:val="20"/>
                <w:szCs w:val="20"/>
              </w:rPr>
            </w:pPr>
          </w:p>
        </w:tc>
      </w:tr>
      <w:tr w:rsidR="00226D0D" w:rsidRPr="00DD3FA2" w14:paraId="5A1AB107"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10535644" w14:textId="77777777" w:rsidR="00226D0D" w:rsidRPr="00226D0D" w:rsidRDefault="00226D0D" w:rsidP="00CF30D4">
            <w:pPr>
              <w:pStyle w:val="text"/>
              <w:widowControl/>
              <w:spacing w:before="0" w:line="240" w:lineRule="auto"/>
              <w:rPr>
                <w:rFonts w:ascii="Arial Narrow" w:hAnsi="Arial Narrow"/>
                <w:color w:val="000000"/>
                <w:sz w:val="20"/>
                <w:szCs w:val="20"/>
              </w:rPr>
            </w:pPr>
            <w:r w:rsidRPr="00226D0D">
              <w:rPr>
                <w:rFonts w:ascii="Arial Narrow" w:hAnsi="Arial Narrow"/>
                <w:sz w:val="20"/>
                <w:szCs w:val="20"/>
              </w:rPr>
              <w:t>Kvalifikační stupeň min. § 7 vyhlášky 50/1978 Sb., o odborné způsobilosti v energetice</w:t>
            </w:r>
            <w:r w:rsidRPr="00226D0D">
              <w:rPr>
                <w:rFonts w:ascii="Arial Narrow" w:hAnsi="Arial Narrow"/>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82121CD" w14:textId="77777777" w:rsidR="00226D0D" w:rsidRPr="00226D0D" w:rsidRDefault="00226D0D" w:rsidP="00CF30D4">
            <w:pPr>
              <w:pStyle w:val="text"/>
              <w:widowControl/>
              <w:spacing w:before="0" w:line="240" w:lineRule="auto"/>
              <w:rPr>
                <w:rFonts w:ascii="Arial Narrow" w:hAnsi="Arial Narrow" w:cs="Times New Roman"/>
                <w:sz w:val="20"/>
                <w:szCs w:val="20"/>
              </w:rPr>
            </w:pPr>
          </w:p>
        </w:tc>
      </w:tr>
      <w:tr w:rsidR="004779A0" w:rsidRPr="00DD3FA2" w14:paraId="03BD8369" w14:textId="77777777" w:rsidTr="00CF30D4">
        <w:trPr>
          <w:cantSplit/>
          <w:trHeight w:val="309"/>
        </w:trPr>
        <w:tc>
          <w:tcPr>
            <w:tcW w:w="6166" w:type="dxa"/>
            <w:gridSpan w:val="2"/>
            <w:tcBorders>
              <w:top w:val="single" w:sz="4" w:space="0" w:color="auto"/>
              <w:left w:val="single" w:sz="4" w:space="0" w:color="auto"/>
              <w:bottom w:val="single" w:sz="4" w:space="0" w:color="auto"/>
              <w:right w:val="single" w:sz="4" w:space="0" w:color="auto"/>
            </w:tcBorders>
          </w:tcPr>
          <w:p w14:paraId="4D06478A" w14:textId="0A9AA03F" w:rsidR="004779A0" w:rsidRPr="004779A0" w:rsidRDefault="004779A0" w:rsidP="004779A0">
            <w:pPr>
              <w:pStyle w:val="text"/>
              <w:widowControl/>
              <w:spacing w:before="0" w:line="240" w:lineRule="auto"/>
              <w:rPr>
                <w:rFonts w:ascii="Arial Narrow" w:hAnsi="Arial Narrow"/>
                <w:color w:val="FF0000"/>
                <w:sz w:val="20"/>
                <w:szCs w:val="20"/>
              </w:rPr>
            </w:pPr>
            <w:r w:rsidRPr="004779A0">
              <w:rPr>
                <w:rFonts w:ascii="Arial Narrow" w:hAnsi="Arial Narrow"/>
                <w:color w:val="FF0000"/>
                <w:sz w:val="20"/>
                <w:szCs w:val="20"/>
                <w:highlight w:val="cyan"/>
              </w:rPr>
              <w:t>Délka praxe v oboru elektro (roky)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4F3457D" w14:textId="77777777" w:rsidR="004779A0" w:rsidRPr="00DD3FA2" w:rsidRDefault="004779A0" w:rsidP="004779A0">
            <w:pPr>
              <w:pStyle w:val="text"/>
              <w:widowControl/>
              <w:spacing w:before="0" w:line="240" w:lineRule="auto"/>
              <w:rPr>
                <w:rFonts w:ascii="Arial Narrow" w:hAnsi="Arial Narrow" w:cs="Times New Roman"/>
                <w:sz w:val="20"/>
                <w:szCs w:val="20"/>
                <w:highlight w:val="yellow"/>
              </w:rPr>
            </w:pPr>
          </w:p>
        </w:tc>
      </w:tr>
      <w:tr w:rsidR="004779A0" w:rsidRPr="00DD3FA2" w14:paraId="1BE5CC91"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18671310" w14:textId="150CFC28" w:rsidR="004779A0" w:rsidRPr="004779A0" w:rsidRDefault="004779A0" w:rsidP="004779A0">
            <w:pPr>
              <w:pStyle w:val="text"/>
              <w:widowControl/>
              <w:spacing w:before="0" w:line="240" w:lineRule="auto"/>
              <w:rPr>
                <w:rFonts w:ascii="Arial Narrow" w:hAnsi="Arial Narrow"/>
                <w:color w:val="FF0000"/>
                <w:sz w:val="20"/>
                <w:szCs w:val="20"/>
              </w:rPr>
            </w:pPr>
            <w:r w:rsidRPr="004779A0">
              <w:rPr>
                <w:rFonts w:ascii="Arial Narrow" w:hAnsi="Arial Narrow"/>
                <w:color w:val="FF0000"/>
                <w:sz w:val="20"/>
                <w:szCs w:val="20"/>
                <w:highlight w:val="cyan"/>
              </w:rPr>
              <w:t>Délka praxe v obdobné pozici (roky)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552FDF7" w14:textId="77777777" w:rsidR="004779A0" w:rsidRPr="00DD3FA2" w:rsidRDefault="004779A0" w:rsidP="004779A0">
            <w:pPr>
              <w:pStyle w:val="text"/>
              <w:widowControl/>
              <w:spacing w:before="0" w:line="240" w:lineRule="auto"/>
              <w:rPr>
                <w:rFonts w:ascii="Arial Narrow" w:hAnsi="Arial Narrow" w:cs="Times New Roman"/>
                <w:sz w:val="20"/>
                <w:szCs w:val="20"/>
                <w:highlight w:val="yellow"/>
              </w:rPr>
            </w:pPr>
          </w:p>
        </w:tc>
      </w:tr>
      <w:tr w:rsidR="00226D0D" w:rsidRPr="00DD3FA2" w14:paraId="6EFB3CAC"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tcPr>
          <w:p w14:paraId="59E5965D"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Znalost českého nebo slovenského jazyka na pracovní úrovni umožňující běžnou komunikaci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7C656C2"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0EF2F8BC"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tcPr>
          <w:p w14:paraId="3753776A" w14:textId="77777777" w:rsidR="00226D0D" w:rsidRPr="00226D0D" w:rsidRDefault="00226D0D" w:rsidP="00CF30D4">
            <w:pPr>
              <w:pStyle w:val="text"/>
              <w:widowControl/>
              <w:spacing w:before="0" w:line="240" w:lineRule="auto"/>
              <w:rPr>
                <w:rFonts w:ascii="Arial Narrow" w:hAnsi="Arial Narrow"/>
              </w:rPr>
            </w:pPr>
            <w:r w:rsidRPr="00226D0D">
              <w:rPr>
                <w:rFonts w:ascii="Arial Narrow" w:hAnsi="Arial Narrow"/>
                <w:sz w:val="20"/>
                <w:szCs w:val="20"/>
              </w:rPr>
              <w:t>Dodavatel využije služeb tlumočníka (ano/ne - povinné uvedení „ano“ v případě neznalosti českého nebo slovenského jazyka na pracovní úrovni umožňující běžnou komunikaci)</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818EAC3"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6E4DB75D"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1A3CF920"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02DF646"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4AF8714B" w14:textId="77777777" w:rsidTr="00CF30D4">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3680661E"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76DA6623" w14:textId="77777777" w:rsidR="00226D0D" w:rsidRPr="00226D0D" w:rsidRDefault="00226D0D" w:rsidP="00CF30D4">
            <w:pPr>
              <w:pStyle w:val="text"/>
              <w:widowControl/>
              <w:spacing w:before="0" w:line="240" w:lineRule="auto"/>
              <w:rPr>
                <w:rFonts w:ascii="Arial Narrow" w:hAnsi="Arial Narrow" w:cs="Times New Roman"/>
                <w:sz w:val="20"/>
                <w:szCs w:val="20"/>
              </w:rPr>
            </w:pPr>
            <w:r w:rsidRPr="00226D0D">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38D335E"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6B6D4E34" w14:textId="77777777" w:rsidTr="00CF30D4">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381F2369" w14:textId="77777777" w:rsidR="00226D0D" w:rsidRPr="00226D0D" w:rsidRDefault="00226D0D" w:rsidP="00CF30D4">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1D9E52D5"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DDC6721"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5AA0ACAF" w14:textId="77777777" w:rsidTr="00CF30D4">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5B5E0C56" w14:textId="77777777" w:rsidR="00226D0D" w:rsidRPr="00226D0D" w:rsidRDefault="00226D0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420C2B5D"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7E86CBE"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0712B0FD" w14:textId="77777777" w:rsidTr="00CF30D4">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610D927C" w14:textId="77777777" w:rsidR="00226D0D" w:rsidRPr="00226D0D" w:rsidRDefault="00226D0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60B981E0"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 xml:space="preserve">předmětem </w:t>
            </w:r>
            <w:r w:rsidRPr="00226D0D">
              <w:rPr>
                <w:rFonts w:ascii="Arial Narrow" w:hAnsi="Arial Narrow"/>
                <w:sz w:val="20"/>
              </w:rPr>
              <w:t xml:space="preserve">byla realizace kompletní rekonstrukce nebo výstavby nového nadzemního vedení na napěťové hladině VVN včetně betonáže základů, stavby stožárů nebo jejich částí, montáže KZL, montáže izolátorů, izolátorových závěsů a vodičů o finančním objemu těchto prací nejméně 20 mil. Kč bez DPH u každé ze zakázek, na kterých působil v obdobné pozici </w:t>
            </w:r>
            <w:r w:rsidRPr="00226D0D">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7B85E9E"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33D438D2" w14:textId="77777777" w:rsidTr="00CF30D4">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731C885D" w14:textId="77777777" w:rsidR="00226D0D" w:rsidRPr="00226D0D" w:rsidRDefault="00226D0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28A8494E" w14:textId="77777777" w:rsidR="00226D0D" w:rsidRPr="00226D0D" w:rsidRDefault="00226D0D" w:rsidP="00CF30D4">
            <w:pPr>
              <w:pStyle w:val="text"/>
              <w:widowControl/>
              <w:spacing w:before="0" w:line="240" w:lineRule="auto"/>
              <w:rPr>
                <w:rFonts w:ascii="Arial Narrow" w:hAnsi="Arial Narrow" w:cs="Times New Roman"/>
                <w:sz w:val="20"/>
                <w:szCs w:val="20"/>
              </w:rPr>
            </w:pPr>
            <w:r w:rsidRPr="00226D0D">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B10F001"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4AB55496" w14:textId="77777777" w:rsidTr="00CF30D4">
        <w:trPr>
          <w:cantSplit/>
        </w:trPr>
        <w:tc>
          <w:tcPr>
            <w:tcW w:w="1204" w:type="dxa"/>
            <w:vMerge w:val="restart"/>
            <w:tcBorders>
              <w:top w:val="single" w:sz="4" w:space="0" w:color="auto"/>
              <w:left w:val="single" w:sz="4" w:space="0" w:color="auto"/>
              <w:right w:val="single" w:sz="4" w:space="0" w:color="auto"/>
            </w:tcBorders>
            <w:vAlign w:val="center"/>
          </w:tcPr>
          <w:p w14:paraId="6F949DB0"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Referenční zakázka 2</w:t>
            </w:r>
          </w:p>
        </w:tc>
        <w:tc>
          <w:tcPr>
            <w:tcW w:w="4962" w:type="dxa"/>
            <w:tcBorders>
              <w:top w:val="single" w:sz="4" w:space="0" w:color="auto"/>
              <w:left w:val="single" w:sz="4" w:space="0" w:color="auto"/>
              <w:bottom w:val="single" w:sz="4" w:space="0" w:color="auto"/>
              <w:right w:val="single" w:sz="4" w:space="0" w:color="auto"/>
            </w:tcBorders>
          </w:tcPr>
          <w:p w14:paraId="33725B21" w14:textId="77777777" w:rsidR="00226D0D" w:rsidRPr="00226D0D" w:rsidRDefault="00226D0D" w:rsidP="00CF30D4">
            <w:pPr>
              <w:pStyle w:val="text"/>
              <w:widowControl/>
              <w:spacing w:before="0" w:line="240" w:lineRule="auto"/>
              <w:rPr>
                <w:rFonts w:ascii="Arial Narrow" w:hAnsi="Arial Narrow" w:cs="Times New Roman"/>
                <w:sz w:val="20"/>
                <w:szCs w:val="20"/>
              </w:rPr>
            </w:pPr>
            <w:r w:rsidRPr="00226D0D">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51ED3EF"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0EF82FE2" w14:textId="77777777" w:rsidTr="00CF30D4">
        <w:trPr>
          <w:cantSplit/>
        </w:trPr>
        <w:tc>
          <w:tcPr>
            <w:tcW w:w="1204" w:type="dxa"/>
            <w:vMerge/>
            <w:tcBorders>
              <w:left w:val="single" w:sz="4" w:space="0" w:color="auto"/>
              <w:right w:val="single" w:sz="4" w:space="0" w:color="auto"/>
            </w:tcBorders>
            <w:vAlign w:val="center"/>
          </w:tcPr>
          <w:p w14:paraId="297AD363" w14:textId="77777777" w:rsidR="00226D0D" w:rsidRPr="00226D0D" w:rsidRDefault="00226D0D" w:rsidP="00CF30D4">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680C4F16"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B42DBD4"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173B9288" w14:textId="77777777" w:rsidTr="00CF30D4">
        <w:trPr>
          <w:cantSplit/>
        </w:trPr>
        <w:tc>
          <w:tcPr>
            <w:tcW w:w="1204" w:type="dxa"/>
            <w:vMerge/>
            <w:tcBorders>
              <w:left w:val="single" w:sz="4" w:space="0" w:color="auto"/>
              <w:right w:val="single" w:sz="4" w:space="0" w:color="auto"/>
            </w:tcBorders>
            <w:vAlign w:val="center"/>
          </w:tcPr>
          <w:p w14:paraId="625198BD" w14:textId="77777777" w:rsidR="00226D0D" w:rsidRPr="00226D0D" w:rsidRDefault="00226D0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6F5D67DE"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D66AE5A"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50ACC744" w14:textId="77777777" w:rsidTr="00CF30D4">
        <w:trPr>
          <w:cantSplit/>
        </w:trPr>
        <w:tc>
          <w:tcPr>
            <w:tcW w:w="1204" w:type="dxa"/>
            <w:vMerge/>
            <w:tcBorders>
              <w:left w:val="single" w:sz="4" w:space="0" w:color="auto"/>
              <w:right w:val="single" w:sz="4" w:space="0" w:color="auto"/>
            </w:tcBorders>
            <w:vAlign w:val="center"/>
          </w:tcPr>
          <w:p w14:paraId="63712B2B" w14:textId="77777777" w:rsidR="00226D0D" w:rsidRPr="00226D0D" w:rsidRDefault="00226D0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07920091"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 xml:space="preserve">předmětem </w:t>
            </w:r>
            <w:r w:rsidRPr="00226D0D">
              <w:rPr>
                <w:rFonts w:ascii="Arial Narrow" w:hAnsi="Arial Narrow"/>
                <w:sz w:val="20"/>
              </w:rPr>
              <w:t xml:space="preserve">byla realizace kompletní rekonstrukce nebo výstavby nového nadzemního vedení na napěťové hladině VVN včetně betonáže základů, stavby stožárů nebo jejich částí, montáže KZL, montáže izolátorů, izolátorových závěsů a vodičů o finančním objemu těchto prací nejméně 20 mil. Kč bez DPH u každé ze zakázek, na kterých působil v obdobné pozici </w:t>
            </w:r>
            <w:r w:rsidRPr="00226D0D">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72C7C64"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23CA3B56" w14:textId="77777777" w:rsidTr="00CF30D4">
        <w:trPr>
          <w:cantSplit/>
        </w:trPr>
        <w:tc>
          <w:tcPr>
            <w:tcW w:w="1204" w:type="dxa"/>
            <w:vMerge/>
            <w:tcBorders>
              <w:left w:val="single" w:sz="4" w:space="0" w:color="auto"/>
              <w:right w:val="single" w:sz="4" w:space="0" w:color="auto"/>
            </w:tcBorders>
            <w:vAlign w:val="center"/>
          </w:tcPr>
          <w:p w14:paraId="0F656BB9" w14:textId="77777777" w:rsidR="00226D0D" w:rsidRPr="00226D0D" w:rsidRDefault="00226D0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40E260E3" w14:textId="77777777" w:rsidR="00226D0D" w:rsidRPr="00226D0D" w:rsidRDefault="00226D0D" w:rsidP="00CF30D4">
            <w:pPr>
              <w:pStyle w:val="text"/>
              <w:widowControl/>
              <w:spacing w:before="0" w:line="240" w:lineRule="auto"/>
              <w:rPr>
                <w:rFonts w:ascii="Arial Narrow" w:hAnsi="Arial Narrow" w:cs="Times New Roman"/>
                <w:sz w:val="20"/>
                <w:szCs w:val="20"/>
              </w:rPr>
            </w:pPr>
            <w:r w:rsidRPr="00226D0D">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7ABC5A6"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bl>
    <w:p w14:paraId="3546080C" w14:textId="2C878CBC" w:rsidR="00226D0D" w:rsidRDefault="00226D0D" w:rsidP="00226D0D">
      <w:pPr>
        <w:rPr>
          <w:rFonts w:ascii="Arial Narrow" w:hAnsi="Arial Narrow" w:cs="Arial"/>
          <w:sz w:val="20"/>
        </w:rPr>
      </w:pPr>
    </w:p>
    <w:p w14:paraId="672EE129" w14:textId="0C80CC12" w:rsidR="00E95C08" w:rsidRDefault="00E95C08" w:rsidP="00226D0D">
      <w:pPr>
        <w:rPr>
          <w:rFonts w:ascii="Arial Narrow" w:hAnsi="Arial Narrow" w:cs="Arial"/>
          <w:sz w:val="20"/>
        </w:rPr>
      </w:pPr>
    </w:p>
    <w:p w14:paraId="454C1388" w14:textId="77777777" w:rsidR="00E95C08" w:rsidRPr="004A4F3F" w:rsidRDefault="00E95C08" w:rsidP="00226D0D">
      <w:pPr>
        <w:rPr>
          <w:rFonts w:ascii="Arial Narrow" w:hAnsi="Arial Narrow"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226D0D" w:rsidRPr="00DD3FA2" w14:paraId="1BC10E45" w14:textId="77777777" w:rsidTr="00CF30D4">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5AAF8D00" w14:textId="121CFA5E" w:rsidR="00226D0D" w:rsidRPr="00226D0D" w:rsidRDefault="00226D0D" w:rsidP="00CF30D4">
            <w:pPr>
              <w:pStyle w:val="text"/>
              <w:widowControl/>
              <w:spacing w:before="0" w:line="240" w:lineRule="auto"/>
              <w:jc w:val="center"/>
              <w:rPr>
                <w:rFonts w:ascii="Arial Narrow" w:hAnsi="Arial Narrow"/>
                <w:b/>
                <w:bCs/>
                <w:sz w:val="20"/>
                <w:szCs w:val="20"/>
              </w:rPr>
            </w:pPr>
            <w:r w:rsidRPr="00226D0D">
              <w:rPr>
                <w:rFonts w:ascii="Arial Narrow" w:hAnsi="Arial Narrow"/>
                <w:b/>
                <w:bCs/>
                <w:caps/>
                <w:sz w:val="28"/>
                <w:szCs w:val="18"/>
              </w:rPr>
              <w:t xml:space="preserve">vedoucí práce (mistr) </w:t>
            </w:r>
            <w:r>
              <w:rPr>
                <w:rFonts w:ascii="Arial Narrow" w:hAnsi="Arial Narrow"/>
                <w:b/>
                <w:bCs/>
                <w:caps/>
                <w:sz w:val="28"/>
                <w:szCs w:val="18"/>
              </w:rPr>
              <w:t>3</w:t>
            </w:r>
          </w:p>
        </w:tc>
      </w:tr>
      <w:tr w:rsidR="00226D0D" w:rsidRPr="00DD3FA2" w14:paraId="09B0756F"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584D3BAA" w14:textId="77777777" w:rsidR="00226D0D" w:rsidRPr="00226D0D" w:rsidRDefault="00226D0D" w:rsidP="00CF30D4">
            <w:pPr>
              <w:pStyle w:val="text"/>
              <w:widowControl/>
              <w:spacing w:before="0" w:line="240" w:lineRule="auto"/>
              <w:rPr>
                <w:rFonts w:ascii="Arial Narrow" w:hAnsi="Arial Narrow"/>
                <w:b/>
                <w:bCs/>
                <w:sz w:val="20"/>
                <w:szCs w:val="20"/>
              </w:rPr>
            </w:pPr>
            <w:r w:rsidRPr="00226D0D">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25F6D75B" w14:textId="77777777" w:rsidR="00226D0D" w:rsidRPr="00226D0D" w:rsidRDefault="00226D0D" w:rsidP="00CF30D4">
            <w:pPr>
              <w:pStyle w:val="text"/>
              <w:widowControl/>
              <w:spacing w:before="0" w:line="240" w:lineRule="auto"/>
              <w:rPr>
                <w:rFonts w:ascii="Arial Narrow" w:hAnsi="Arial Narrow"/>
                <w:b/>
                <w:bCs/>
                <w:sz w:val="20"/>
                <w:szCs w:val="20"/>
              </w:rPr>
            </w:pPr>
            <w:r w:rsidRPr="00226D0D">
              <w:rPr>
                <w:rFonts w:ascii="Arial Narrow" w:hAnsi="Arial Narrow"/>
                <w:b/>
                <w:bCs/>
                <w:sz w:val="20"/>
                <w:szCs w:val="20"/>
              </w:rPr>
              <w:t>Naplnění požadovaného údaje</w:t>
            </w:r>
          </w:p>
        </w:tc>
      </w:tr>
      <w:tr w:rsidR="00226D0D" w:rsidRPr="00DD3FA2" w14:paraId="0ABDC5D3"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5195DFB7"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DB458C0" w14:textId="77777777" w:rsidR="00226D0D" w:rsidRPr="00226D0D" w:rsidRDefault="00226D0D" w:rsidP="00CF30D4">
            <w:pPr>
              <w:pStyle w:val="text"/>
              <w:widowControl/>
              <w:spacing w:before="0" w:line="240" w:lineRule="auto"/>
              <w:rPr>
                <w:rFonts w:ascii="Arial Narrow" w:hAnsi="Arial Narrow" w:cs="Times New Roman"/>
                <w:sz w:val="20"/>
                <w:szCs w:val="20"/>
              </w:rPr>
            </w:pPr>
          </w:p>
        </w:tc>
      </w:tr>
      <w:tr w:rsidR="00226D0D" w:rsidRPr="00DD3FA2" w14:paraId="22B176A9"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tcPr>
          <w:p w14:paraId="2D5ADDBC"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rPr>
              <w:t>vyučen v oboru elektro</w:t>
            </w:r>
            <w:r w:rsidRPr="00226D0D">
              <w:rPr>
                <w:rFonts w:ascii="Arial Narrow" w:hAnsi="Arial Narrow"/>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1F943FA" w14:textId="77777777" w:rsidR="00226D0D" w:rsidRPr="00226D0D" w:rsidRDefault="00226D0D" w:rsidP="00CF30D4">
            <w:pPr>
              <w:pStyle w:val="text"/>
              <w:widowControl/>
              <w:spacing w:before="0" w:line="240" w:lineRule="auto"/>
              <w:rPr>
                <w:rFonts w:ascii="Arial Narrow" w:hAnsi="Arial Narrow" w:cs="Times New Roman"/>
                <w:sz w:val="20"/>
                <w:szCs w:val="20"/>
              </w:rPr>
            </w:pPr>
          </w:p>
        </w:tc>
      </w:tr>
      <w:tr w:rsidR="00226D0D" w:rsidRPr="00DD3FA2" w14:paraId="7DF7A54A"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D21E4A6" w14:textId="77777777" w:rsidR="00226D0D" w:rsidRPr="00226D0D" w:rsidRDefault="00226D0D" w:rsidP="00CF30D4">
            <w:pPr>
              <w:pStyle w:val="text"/>
              <w:widowControl/>
              <w:spacing w:before="0" w:line="240" w:lineRule="auto"/>
              <w:rPr>
                <w:rFonts w:ascii="Arial Narrow" w:hAnsi="Arial Narrow"/>
                <w:color w:val="000000"/>
                <w:sz w:val="20"/>
                <w:szCs w:val="20"/>
              </w:rPr>
            </w:pPr>
            <w:r w:rsidRPr="00226D0D">
              <w:rPr>
                <w:rFonts w:ascii="Arial Narrow" w:hAnsi="Arial Narrow"/>
                <w:sz w:val="20"/>
                <w:szCs w:val="20"/>
              </w:rPr>
              <w:t>Kvalifikační stupeň min. § 7 vyhlášky 50/1978 Sb., o odborné způsobilosti v energetice</w:t>
            </w:r>
            <w:r w:rsidRPr="00226D0D">
              <w:rPr>
                <w:rFonts w:ascii="Arial Narrow" w:hAnsi="Arial Narrow"/>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84D7112" w14:textId="77777777" w:rsidR="00226D0D" w:rsidRPr="00226D0D" w:rsidRDefault="00226D0D" w:rsidP="00CF30D4">
            <w:pPr>
              <w:pStyle w:val="text"/>
              <w:widowControl/>
              <w:spacing w:before="0" w:line="240" w:lineRule="auto"/>
              <w:rPr>
                <w:rFonts w:ascii="Arial Narrow" w:hAnsi="Arial Narrow" w:cs="Times New Roman"/>
                <w:sz w:val="20"/>
                <w:szCs w:val="20"/>
              </w:rPr>
            </w:pPr>
          </w:p>
        </w:tc>
      </w:tr>
      <w:tr w:rsidR="004779A0" w:rsidRPr="00DD3FA2" w14:paraId="3F32B29B" w14:textId="77777777" w:rsidTr="00CF30D4">
        <w:trPr>
          <w:cantSplit/>
          <w:trHeight w:val="309"/>
        </w:trPr>
        <w:tc>
          <w:tcPr>
            <w:tcW w:w="6166" w:type="dxa"/>
            <w:gridSpan w:val="2"/>
            <w:tcBorders>
              <w:top w:val="single" w:sz="4" w:space="0" w:color="auto"/>
              <w:left w:val="single" w:sz="4" w:space="0" w:color="auto"/>
              <w:bottom w:val="single" w:sz="4" w:space="0" w:color="auto"/>
              <w:right w:val="single" w:sz="4" w:space="0" w:color="auto"/>
            </w:tcBorders>
          </w:tcPr>
          <w:p w14:paraId="208CFB59" w14:textId="5FC95B60" w:rsidR="004779A0" w:rsidRPr="004779A0" w:rsidRDefault="004779A0" w:rsidP="004779A0">
            <w:pPr>
              <w:pStyle w:val="text"/>
              <w:widowControl/>
              <w:spacing w:before="0" w:line="240" w:lineRule="auto"/>
              <w:rPr>
                <w:rFonts w:ascii="Arial Narrow" w:hAnsi="Arial Narrow"/>
                <w:color w:val="FF0000"/>
                <w:sz w:val="20"/>
                <w:szCs w:val="20"/>
              </w:rPr>
            </w:pPr>
            <w:r w:rsidRPr="004779A0">
              <w:rPr>
                <w:rFonts w:ascii="Arial Narrow" w:hAnsi="Arial Narrow"/>
                <w:color w:val="FF0000"/>
                <w:sz w:val="20"/>
                <w:szCs w:val="20"/>
                <w:highlight w:val="cyan"/>
              </w:rPr>
              <w:t>Délka praxe v oboru elektro (roky)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B935BB9" w14:textId="77777777" w:rsidR="004779A0" w:rsidRPr="00DD3FA2" w:rsidRDefault="004779A0" w:rsidP="004779A0">
            <w:pPr>
              <w:pStyle w:val="text"/>
              <w:widowControl/>
              <w:spacing w:before="0" w:line="240" w:lineRule="auto"/>
              <w:rPr>
                <w:rFonts w:ascii="Arial Narrow" w:hAnsi="Arial Narrow" w:cs="Times New Roman"/>
                <w:sz w:val="20"/>
                <w:szCs w:val="20"/>
                <w:highlight w:val="yellow"/>
              </w:rPr>
            </w:pPr>
          </w:p>
        </w:tc>
      </w:tr>
      <w:tr w:rsidR="004779A0" w:rsidRPr="00DD3FA2" w14:paraId="198902A6"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16FABB74" w14:textId="3D4ADC5A" w:rsidR="004779A0" w:rsidRPr="004779A0" w:rsidRDefault="004779A0" w:rsidP="004779A0">
            <w:pPr>
              <w:pStyle w:val="text"/>
              <w:widowControl/>
              <w:spacing w:before="0" w:line="240" w:lineRule="auto"/>
              <w:rPr>
                <w:rFonts w:ascii="Arial Narrow" w:hAnsi="Arial Narrow"/>
                <w:color w:val="FF0000"/>
                <w:sz w:val="20"/>
                <w:szCs w:val="20"/>
              </w:rPr>
            </w:pPr>
            <w:r w:rsidRPr="004779A0">
              <w:rPr>
                <w:rFonts w:ascii="Arial Narrow" w:hAnsi="Arial Narrow"/>
                <w:color w:val="FF0000"/>
                <w:sz w:val="20"/>
                <w:szCs w:val="20"/>
                <w:highlight w:val="cyan"/>
              </w:rPr>
              <w:t>Délka praxe v obdobné pozici (roky)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BF60E22" w14:textId="77777777" w:rsidR="004779A0" w:rsidRPr="00DD3FA2" w:rsidRDefault="004779A0" w:rsidP="004779A0">
            <w:pPr>
              <w:pStyle w:val="text"/>
              <w:widowControl/>
              <w:spacing w:before="0" w:line="240" w:lineRule="auto"/>
              <w:rPr>
                <w:rFonts w:ascii="Arial Narrow" w:hAnsi="Arial Narrow" w:cs="Times New Roman"/>
                <w:sz w:val="20"/>
                <w:szCs w:val="20"/>
                <w:highlight w:val="yellow"/>
              </w:rPr>
            </w:pPr>
          </w:p>
        </w:tc>
      </w:tr>
      <w:tr w:rsidR="00226D0D" w:rsidRPr="00DD3FA2" w14:paraId="7C947D8D"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tcPr>
          <w:p w14:paraId="38375B0B"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Znalost českého nebo slovenského jazyka na pracovní úrovni umožňující běžnou komunikaci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EAC8C70"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3A54F979"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tcPr>
          <w:p w14:paraId="67A17465" w14:textId="77777777" w:rsidR="00226D0D" w:rsidRPr="00226D0D" w:rsidRDefault="00226D0D" w:rsidP="00CF30D4">
            <w:pPr>
              <w:pStyle w:val="text"/>
              <w:widowControl/>
              <w:spacing w:before="0" w:line="240" w:lineRule="auto"/>
              <w:rPr>
                <w:rFonts w:ascii="Arial Narrow" w:hAnsi="Arial Narrow"/>
              </w:rPr>
            </w:pPr>
            <w:r w:rsidRPr="00226D0D">
              <w:rPr>
                <w:rFonts w:ascii="Arial Narrow" w:hAnsi="Arial Narrow"/>
                <w:sz w:val="20"/>
                <w:szCs w:val="20"/>
              </w:rPr>
              <w:t>Dodavatel využije služeb tlumočníka (ano/ne - povinné uvedení „ano“ v případě neznalosti českého nebo slovenského jazyka na pracovní úrovni umožňující běžnou komunikaci)</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7FB2F5E"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13D728CB"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68F36601"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C9D2667"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258EB5ED" w14:textId="77777777" w:rsidTr="00CF30D4">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4044B263"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267C541C" w14:textId="77777777" w:rsidR="00226D0D" w:rsidRPr="00226D0D" w:rsidRDefault="00226D0D" w:rsidP="00CF30D4">
            <w:pPr>
              <w:pStyle w:val="text"/>
              <w:widowControl/>
              <w:spacing w:before="0" w:line="240" w:lineRule="auto"/>
              <w:rPr>
                <w:rFonts w:ascii="Arial Narrow" w:hAnsi="Arial Narrow" w:cs="Times New Roman"/>
                <w:sz w:val="20"/>
                <w:szCs w:val="20"/>
              </w:rPr>
            </w:pPr>
            <w:r w:rsidRPr="00226D0D">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AB38F57"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3CCF017F" w14:textId="77777777" w:rsidTr="00CF30D4">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6EE61D36" w14:textId="77777777" w:rsidR="00226D0D" w:rsidRPr="00226D0D" w:rsidRDefault="00226D0D" w:rsidP="00CF30D4">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0CFB91D6"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A1683E7"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685A80C5" w14:textId="77777777" w:rsidTr="00CF30D4">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6C793109" w14:textId="77777777" w:rsidR="00226D0D" w:rsidRPr="00226D0D" w:rsidRDefault="00226D0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005B268D"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3E2A180"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212A0126" w14:textId="77777777" w:rsidTr="00CF30D4">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730AE28D" w14:textId="77777777" w:rsidR="00226D0D" w:rsidRPr="00226D0D" w:rsidRDefault="00226D0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03A22507"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 xml:space="preserve">předmětem </w:t>
            </w:r>
            <w:r w:rsidRPr="00226D0D">
              <w:rPr>
                <w:rFonts w:ascii="Arial Narrow" w:hAnsi="Arial Narrow"/>
                <w:sz w:val="20"/>
              </w:rPr>
              <w:t xml:space="preserve">byla realizace kompletní rekonstrukce nebo výstavby nového nadzemního vedení na napěťové hladině VVN včetně betonáže základů, stavby stožárů nebo jejich částí, montáže KZL, montáže izolátorů, izolátorových závěsů a vodičů o finančním objemu těchto prací nejméně 20 mil. Kč bez DPH u každé ze zakázek, na kterých působil v obdobné pozici </w:t>
            </w:r>
            <w:r w:rsidRPr="00226D0D">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E731CEF"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57F09830" w14:textId="77777777" w:rsidTr="00CF30D4">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637AE040" w14:textId="77777777" w:rsidR="00226D0D" w:rsidRPr="00226D0D" w:rsidRDefault="00226D0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7BF9E218" w14:textId="77777777" w:rsidR="00226D0D" w:rsidRPr="00226D0D" w:rsidRDefault="00226D0D" w:rsidP="00CF30D4">
            <w:pPr>
              <w:pStyle w:val="text"/>
              <w:widowControl/>
              <w:spacing w:before="0" w:line="240" w:lineRule="auto"/>
              <w:rPr>
                <w:rFonts w:ascii="Arial Narrow" w:hAnsi="Arial Narrow" w:cs="Times New Roman"/>
                <w:sz w:val="20"/>
                <w:szCs w:val="20"/>
              </w:rPr>
            </w:pPr>
            <w:r w:rsidRPr="00226D0D">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C63B3AC"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60155E12" w14:textId="77777777" w:rsidTr="00CF30D4">
        <w:trPr>
          <w:cantSplit/>
        </w:trPr>
        <w:tc>
          <w:tcPr>
            <w:tcW w:w="1204" w:type="dxa"/>
            <w:vMerge w:val="restart"/>
            <w:tcBorders>
              <w:top w:val="single" w:sz="4" w:space="0" w:color="auto"/>
              <w:left w:val="single" w:sz="4" w:space="0" w:color="auto"/>
              <w:right w:val="single" w:sz="4" w:space="0" w:color="auto"/>
            </w:tcBorders>
            <w:vAlign w:val="center"/>
          </w:tcPr>
          <w:p w14:paraId="440B46F3"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Referenční zakázka 2</w:t>
            </w:r>
          </w:p>
        </w:tc>
        <w:tc>
          <w:tcPr>
            <w:tcW w:w="4962" w:type="dxa"/>
            <w:tcBorders>
              <w:top w:val="single" w:sz="4" w:space="0" w:color="auto"/>
              <w:left w:val="single" w:sz="4" w:space="0" w:color="auto"/>
              <w:bottom w:val="single" w:sz="4" w:space="0" w:color="auto"/>
              <w:right w:val="single" w:sz="4" w:space="0" w:color="auto"/>
            </w:tcBorders>
          </w:tcPr>
          <w:p w14:paraId="7FADA620" w14:textId="77777777" w:rsidR="00226D0D" w:rsidRPr="00226D0D" w:rsidRDefault="00226D0D" w:rsidP="00CF30D4">
            <w:pPr>
              <w:pStyle w:val="text"/>
              <w:widowControl/>
              <w:spacing w:before="0" w:line="240" w:lineRule="auto"/>
              <w:rPr>
                <w:rFonts w:ascii="Arial Narrow" w:hAnsi="Arial Narrow" w:cs="Times New Roman"/>
                <w:sz w:val="20"/>
                <w:szCs w:val="20"/>
              </w:rPr>
            </w:pPr>
            <w:r w:rsidRPr="00226D0D">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3CB0F43"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56616333" w14:textId="77777777" w:rsidTr="00CF30D4">
        <w:trPr>
          <w:cantSplit/>
        </w:trPr>
        <w:tc>
          <w:tcPr>
            <w:tcW w:w="1204" w:type="dxa"/>
            <w:vMerge/>
            <w:tcBorders>
              <w:left w:val="single" w:sz="4" w:space="0" w:color="auto"/>
              <w:right w:val="single" w:sz="4" w:space="0" w:color="auto"/>
            </w:tcBorders>
            <w:vAlign w:val="center"/>
          </w:tcPr>
          <w:p w14:paraId="2EC6C57C" w14:textId="77777777" w:rsidR="00226D0D" w:rsidRPr="00226D0D" w:rsidRDefault="00226D0D" w:rsidP="00CF30D4">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1A9303EF"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50AB228"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7F68DD9F" w14:textId="77777777" w:rsidTr="00CF30D4">
        <w:trPr>
          <w:cantSplit/>
        </w:trPr>
        <w:tc>
          <w:tcPr>
            <w:tcW w:w="1204" w:type="dxa"/>
            <w:vMerge/>
            <w:tcBorders>
              <w:left w:val="single" w:sz="4" w:space="0" w:color="auto"/>
              <w:right w:val="single" w:sz="4" w:space="0" w:color="auto"/>
            </w:tcBorders>
            <w:vAlign w:val="center"/>
          </w:tcPr>
          <w:p w14:paraId="71277DFB" w14:textId="77777777" w:rsidR="00226D0D" w:rsidRPr="00226D0D" w:rsidRDefault="00226D0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1318F9F3"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039AB2E"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7B1F0AF0" w14:textId="77777777" w:rsidTr="00CF30D4">
        <w:trPr>
          <w:cantSplit/>
        </w:trPr>
        <w:tc>
          <w:tcPr>
            <w:tcW w:w="1204" w:type="dxa"/>
            <w:vMerge/>
            <w:tcBorders>
              <w:left w:val="single" w:sz="4" w:space="0" w:color="auto"/>
              <w:right w:val="single" w:sz="4" w:space="0" w:color="auto"/>
            </w:tcBorders>
            <w:vAlign w:val="center"/>
          </w:tcPr>
          <w:p w14:paraId="750B1BC3" w14:textId="77777777" w:rsidR="00226D0D" w:rsidRPr="00226D0D" w:rsidRDefault="00226D0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4635038C"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 xml:space="preserve">předmětem </w:t>
            </w:r>
            <w:r w:rsidRPr="00226D0D">
              <w:rPr>
                <w:rFonts w:ascii="Arial Narrow" w:hAnsi="Arial Narrow"/>
                <w:sz w:val="20"/>
              </w:rPr>
              <w:t xml:space="preserve">byla realizace kompletní rekonstrukce nebo výstavby nového nadzemního vedení na napěťové hladině VVN včetně betonáže základů, stavby stožárů nebo jejich částí, montáže KZL, montáže izolátorů, izolátorových závěsů a vodičů o finančním objemu těchto prací nejméně 20 mil. Kč bez DPH u každé ze zakázek, na kterých působil v obdobné pozici </w:t>
            </w:r>
            <w:r w:rsidRPr="00226D0D">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AD5E780"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73ABE51F" w14:textId="77777777" w:rsidTr="00CF30D4">
        <w:trPr>
          <w:cantSplit/>
        </w:trPr>
        <w:tc>
          <w:tcPr>
            <w:tcW w:w="1204" w:type="dxa"/>
            <w:vMerge/>
            <w:tcBorders>
              <w:left w:val="single" w:sz="4" w:space="0" w:color="auto"/>
              <w:right w:val="single" w:sz="4" w:space="0" w:color="auto"/>
            </w:tcBorders>
            <w:vAlign w:val="center"/>
          </w:tcPr>
          <w:p w14:paraId="70F399B0" w14:textId="77777777" w:rsidR="00226D0D" w:rsidRPr="00226D0D" w:rsidRDefault="00226D0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4C5BE28F" w14:textId="77777777" w:rsidR="00226D0D" w:rsidRPr="00226D0D" w:rsidRDefault="00226D0D" w:rsidP="00CF30D4">
            <w:pPr>
              <w:pStyle w:val="text"/>
              <w:widowControl/>
              <w:spacing w:before="0" w:line="240" w:lineRule="auto"/>
              <w:rPr>
                <w:rFonts w:ascii="Arial Narrow" w:hAnsi="Arial Narrow" w:cs="Times New Roman"/>
                <w:sz w:val="20"/>
                <w:szCs w:val="20"/>
              </w:rPr>
            </w:pPr>
            <w:r w:rsidRPr="00226D0D">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C0F57E5"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bl>
    <w:p w14:paraId="2481DD0F" w14:textId="77777777" w:rsidR="00226D0D" w:rsidRPr="00DD3FA2" w:rsidRDefault="00226D0D" w:rsidP="00226D0D">
      <w:pPr>
        <w:rPr>
          <w:rFonts w:ascii="Arial Narrow" w:hAnsi="Arial Narrow"/>
          <w:sz w:val="20"/>
          <w:highlight w:val="yellow"/>
        </w:rPr>
      </w:pPr>
    </w:p>
    <w:p w14:paraId="2C7BB981" w14:textId="3A414D62" w:rsidR="00890A8D" w:rsidRPr="00CF30D4" w:rsidRDefault="00890A8D" w:rsidP="00942993">
      <w:pPr>
        <w:pStyle w:val="Odstavecseseznamem"/>
        <w:numPr>
          <w:ilvl w:val="0"/>
          <w:numId w:val="4"/>
        </w:numPr>
        <w:spacing w:after="60"/>
        <w:contextualSpacing w:val="0"/>
        <w:jc w:val="both"/>
        <w:rPr>
          <w:rFonts w:ascii="Arial Narrow" w:hAnsi="Arial Narrow"/>
          <w:bCs/>
        </w:rPr>
      </w:pPr>
      <w:r w:rsidRPr="00CF30D4">
        <w:rPr>
          <w:rFonts w:ascii="Arial Narrow" w:hAnsi="Arial Narrow"/>
        </w:rPr>
        <w:t xml:space="preserve">Zadavatel stanoví minimální požadavky na vzdělání a odbornou kvalifikaci </w:t>
      </w:r>
      <w:r w:rsidR="002219A1" w:rsidRPr="00CF30D4">
        <w:rPr>
          <w:rFonts w:ascii="Arial Narrow" w:hAnsi="Arial Narrow"/>
          <w:b/>
        </w:rPr>
        <w:t>montér</w:t>
      </w:r>
      <w:r w:rsidRPr="00CF30D4">
        <w:rPr>
          <w:rFonts w:ascii="Arial Narrow" w:hAnsi="Arial Narrow"/>
          <w:b/>
        </w:rPr>
        <w:t xml:space="preserve"> </w:t>
      </w:r>
      <w:r w:rsidRPr="00CF30D4">
        <w:rPr>
          <w:rFonts w:ascii="Arial Narrow" w:hAnsi="Arial Narrow"/>
        </w:rPr>
        <w:t>takto:</w:t>
      </w:r>
    </w:p>
    <w:p w14:paraId="5489F68E" w14:textId="5FA3B9CC" w:rsidR="004A4F3F" w:rsidRPr="004A4F3F" w:rsidRDefault="004A4F3F" w:rsidP="00942993">
      <w:pPr>
        <w:numPr>
          <w:ilvl w:val="0"/>
          <w:numId w:val="5"/>
        </w:numPr>
        <w:rPr>
          <w:rFonts w:ascii="Arial Narrow" w:hAnsi="Arial Narrow" w:cs="Arial"/>
          <w:sz w:val="20"/>
        </w:rPr>
      </w:pPr>
      <w:r w:rsidRPr="004A4F3F">
        <w:rPr>
          <w:rFonts w:ascii="Arial Narrow" w:hAnsi="Arial Narrow" w:cs="Arial"/>
          <w:sz w:val="20"/>
        </w:rPr>
        <w:t>alespoň 6 osob splňující kvalifikaci min. § 4 vyhlášky 50/1978 Sb., o odborné způsobilosti v</w:t>
      </w:r>
      <w:r w:rsidR="00781569">
        <w:rPr>
          <w:rFonts w:ascii="Arial Narrow" w:hAnsi="Arial Narrow" w:cs="Arial"/>
          <w:sz w:val="20"/>
        </w:rPr>
        <w:t> </w:t>
      </w:r>
      <w:r w:rsidRPr="004A4F3F">
        <w:rPr>
          <w:rFonts w:ascii="Arial Narrow" w:hAnsi="Arial Narrow" w:cs="Arial"/>
          <w:sz w:val="20"/>
        </w:rPr>
        <w:t>energetice</w:t>
      </w:r>
      <w:r w:rsidR="00781569">
        <w:rPr>
          <w:rFonts w:ascii="Arial Narrow" w:hAnsi="Arial Narrow" w:cs="Arial"/>
          <w:sz w:val="20"/>
        </w:rPr>
        <w:t xml:space="preserve"> </w:t>
      </w:r>
      <w:r w:rsidR="00781569">
        <w:rPr>
          <w:rFonts w:ascii="Arial Narrow" w:hAnsi="Arial Narrow"/>
          <w:sz w:val="20"/>
        </w:rPr>
        <w:t>(</w:t>
      </w:r>
      <w:r w:rsidR="002C1FC6">
        <w:rPr>
          <w:rFonts w:ascii="Arial Narrow" w:hAnsi="Arial Narrow"/>
          <w:sz w:val="20"/>
        </w:rPr>
        <w:t>doložena kopie dokladu</w:t>
      </w:r>
      <w:r w:rsidR="00781569">
        <w:rPr>
          <w:rFonts w:ascii="Arial Narrow" w:hAnsi="Arial Narrow"/>
          <w:sz w:val="20"/>
        </w:rPr>
        <w:t>),</w:t>
      </w:r>
    </w:p>
    <w:p w14:paraId="4BC47D67" w14:textId="53B88505" w:rsidR="004A4F3F" w:rsidRPr="004A4F3F" w:rsidRDefault="004A4F3F" w:rsidP="00942993">
      <w:pPr>
        <w:numPr>
          <w:ilvl w:val="0"/>
          <w:numId w:val="5"/>
        </w:numPr>
        <w:rPr>
          <w:rFonts w:ascii="Arial Narrow" w:hAnsi="Arial Narrow" w:cs="Arial"/>
          <w:sz w:val="20"/>
        </w:rPr>
      </w:pPr>
      <w:r w:rsidRPr="004A4F3F">
        <w:rPr>
          <w:rFonts w:ascii="Arial Narrow" w:hAnsi="Arial Narrow" w:cs="Arial"/>
          <w:sz w:val="20"/>
        </w:rPr>
        <w:t>alespoň 3 osoby splňující kvalifikace min. § 6 vyhlášky 50/1978 Sb., o odborné způsobilosti v</w:t>
      </w:r>
      <w:r w:rsidR="00781569">
        <w:rPr>
          <w:rFonts w:ascii="Arial Narrow" w:hAnsi="Arial Narrow" w:cs="Arial"/>
          <w:sz w:val="20"/>
        </w:rPr>
        <w:t> </w:t>
      </w:r>
      <w:r w:rsidRPr="004A4F3F">
        <w:rPr>
          <w:rFonts w:ascii="Arial Narrow" w:hAnsi="Arial Narrow" w:cs="Arial"/>
          <w:sz w:val="20"/>
        </w:rPr>
        <w:t>energetice</w:t>
      </w:r>
      <w:r w:rsidR="00781569">
        <w:rPr>
          <w:rFonts w:ascii="Arial Narrow" w:hAnsi="Arial Narrow" w:cs="Arial"/>
          <w:sz w:val="20"/>
        </w:rPr>
        <w:t xml:space="preserve"> </w:t>
      </w:r>
      <w:r w:rsidR="00781569">
        <w:rPr>
          <w:rFonts w:ascii="Arial Narrow" w:hAnsi="Arial Narrow"/>
          <w:sz w:val="20"/>
        </w:rPr>
        <w:t>(</w:t>
      </w:r>
      <w:r w:rsidR="002C1FC6">
        <w:rPr>
          <w:rFonts w:ascii="Arial Narrow" w:hAnsi="Arial Narrow"/>
          <w:sz w:val="20"/>
        </w:rPr>
        <w:t>doložena kopie dokladu</w:t>
      </w:r>
      <w:r w:rsidR="00781569">
        <w:rPr>
          <w:rFonts w:ascii="Arial Narrow" w:hAnsi="Arial Narrow"/>
          <w:sz w:val="20"/>
        </w:rPr>
        <w:t>),</w:t>
      </w:r>
    </w:p>
    <w:p w14:paraId="7AE7156E" w14:textId="53A176E7" w:rsidR="00E75B7A" w:rsidRPr="00E75B7A" w:rsidRDefault="004A4F3F" w:rsidP="00E75B7A">
      <w:pPr>
        <w:numPr>
          <w:ilvl w:val="0"/>
          <w:numId w:val="5"/>
        </w:numPr>
        <w:rPr>
          <w:rFonts w:ascii="Arial Narrow" w:hAnsi="Arial Narrow" w:cs="Arial"/>
          <w:sz w:val="20"/>
        </w:rPr>
      </w:pPr>
      <w:r w:rsidRPr="004A4F3F">
        <w:rPr>
          <w:rFonts w:ascii="Arial Narrow" w:hAnsi="Arial Narrow" w:cs="Arial"/>
          <w:sz w:val="20"/>
        </w:rPr>
        <w:t>referenční zakázky: zkušenost alespoň s jednou zakázkou, jejímž předmětem byla kompletní rekonstrukce nebo výstavba nového nadzemního vedení na napěťové hladině VVN včetně betonáže základů, stavby stožárů nebo jejich částí, montáže KZL, montáže izolátorů a izolátorových závěsů, na které působil v obdobné pozici;</w:t>
      </w: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890A8D" w:rsidRPr="00DD3FA2" w14:paraId="4322CE9B" w14:textId="77777777" w:rsidTr="00CF30D4">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7D947393" w14:textId="2B603703" w:rsidR="00890A8D" w:rsidRPr="00E75B7A" w:rsidRDefault="00890A8D" w:rsidP="00CF30D4">
            <w:pPr>
              <w:pStyle w:val="text"/>
              <w:widowControl/>
              <w:spacing w:before="0" w:line="240" w:lineRule="auto"/>
              <w:jc w:val="center"/>
              <w:rPr>
                <w:rFonts w:ascii="Arial Narrow" w:hAnsi="Arial Narrow"/>
                <w:b/>
                <w:bCs/>
                <w:sz w:val="20"/>
                <w:szCs w:val="20"/>
              </w:rPr>
            </w:pPr>
            <w:r w:rsidRPr="00E75B7A">
              <w:rPr>
                <w:rFonts w:ascii="Arial Narrow" w:hAnsi="Arial Narrow"/>
                <w:b/>
                <w:bCs/>
                <w:caps/>
                <w:sz w:val="28"/>
                <w:szCs w:val="18"/>
              </w:rPr>
              <w:t>montér 1</w:t>
            </w:r>
          </w:p>
        </w:tc>
      </w:tr>
      <w:tr w:rsidR="00890A8D" w:rsidRPr="00DD3FA2" w14:paraId="534BC684"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95CE20F" w14:textId="77777777" w:rsidR="00890A8D" w:rsidRPr="00E75B7A" w:rsidRDefault="00890A8D" w:rsidP="00CF30D4">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6B591371" w14:textId="77777777" w:rsidR="00890A8D" w:rsidRPr="00E75B7A" w:rsidRDefault="00890A8D" w:rsidP="00CF30D4">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Naplnění požadovaného údaje</w:t>
            </w:r>
          </w:p>
        </w:tc>
      </w:tr>
      <w:tr w:rsidR="00890A8D" w:rsidRPr="00DD3FA2" w14:paraId="134AD22F" w14:textId="77777777" w:rsidTr="00E75B7A">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1D0BA885" w14:textId="77777777" w:rsidR="00890A8D" w:rsidRPr="00E75B7A" w:rsidRDefault="00890A8D" w:rsidP="00CF30D4">
            <w:pPr>
              <w:pStyle w:val="text"/>
              <w:widowControl/>
              <w:spacing w:before="0" w:line="240" w:lineRule="auto"/>
              <w:rPr>
                <w:rFonts w:ascii="Arial Narrow" w:hAnsi="Arial Narrow"/>
                <w:sz w:val="20"/>
                <w:szCs w:val="20"/>
              </w:rPr>
            </w:pPr>
            <w:r w:rsidRPr="00E75B7A">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34CC5BD" w14:textId="77777777" w:rsidR="00890A8D" w:rsidRPr="00E75B7A" w:rsidRDefault="00890A8D" w:rsidP="00CF30D4">
            <w:pPr>
              <w:pStyle w:val="text"/>
              <w:widowControl/>
              <w:spacing w:before="0" w:line="240" w:lineRule="auto"/>
              <w:rPr>
                <w:rFonts w:ascii="Arial Narrow" w:hAnsi="Arial Narrow" w:cs="Times New Roman"/>
                <w:sz w:val="20"/>
                <w:szCs w:val="20"/>
              </w:rPr>
            </w:pPr>
          </w:p>
        </w:tc>
      </w:tr>
      <w:tr w:rsidR="00890A8D" w:rsidRPr="00DD3FA2" w14:paraId="59756710" w14:textId="77777777" w:rsidTr="00E75B7A">
        <w:trPr>
          <w:cantSplit/>
        </w:trPr>
        <w:tc>
          <w:tcPr>
            <w:tcW w:w="6166" w:type="dxa"/>
            <w:gridSpan w:val="2"/>
            <w:tcBorders>
              <w:top w:val="single" w:sz="4" w:space="0" w:color="auto"/>
              <w:left w:val="single" w:sz="4" w:space="0" w:color="auto"/>
              <w:bottom w:val="single" w:sz="4" w:space="0" w:color="auto"/>
              <w:right w:val="single" w:sz="4" w:space="0" w:color="auto"/>
            </w:tcBorders>
          </w:tcPr>
          <w:p w14:paraId="386E057B" w14:textId="77777777" w:rsidR="00890A8D" w:rsidRPr="00E75B7A" w:rsidRDefault="00890A8D" w:rsidP="00CF30D4">
            <w:pPr>
              <w:pStyle w:val="text"/>
              <w:widowControl/>
              <w:spacing w:before="0" w:line="240" w:lineRule="auto"/>
              <w:rPr>
                <w:rFonts w:ascii="Arial Narrow" w:hAnsi="Arial Narrow"/>
                <w:sz w:val="20"/>
                <w:szCs w:val="20"/>
              </w:rPr>
            </w:pPr>
            <w:r w:rsidRPr="00E75B7A">
              <w:rPr>
                <w:rFonts w:ascii="Arial Narrow" w:hAnsi="Arial Narrow"/>
                <w:sz w:val="20"/>
                <w:szCs w:val="20"/>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FD50032" w14:textId="77777777" w:rsidR="00890A8D" w:rsidRPr="00E75B7A" w:rsidRDefault="00890A8D" w:rsidP="00CF30D4">
            <w:pPr>
              <w:pStyle w:val="text"/>
              <w:widowControl/>
              <w:spacing w:before="0" w:line="240" w:lineRule="auto"/>
              <w:rPr>
                <w:rFonts w:ascii="Arial Narrow" w:hAnsi="Arial Narrow" w:cs="Times New Roman"/>
                <w:sz w:val="20"/>
                <w:szCs w:val="20"/>
              </w:rPr>
            </w:pPr>
          </w:p>
        </w:tc>
      </w:tr>
      <w:tr w:rsidR="00890A8D" w:rsidRPr="00DD3FA2" w14:paraId="6DF6B460" w14:textId="77777777" w:rsidTr="00E75B7A">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7FFB60B" w14:textId="6848E210" w:rsidR="00890A8D" w:rsidRPr="00E75B7A" w:rsidRDefault="00890A8D" w:rsidP="00CF30D4">
            <w:pPr>
              <w:pStyle w:val="text"/>
              <w:widowControl/>
              <w:spacing w:before="0" w:line="240" w:lineRule="auto"/>
              <w:rPr>
                <w:rFonts w:ascii="Arial Narrow" w:hAnsi="Arial Narrow"/>
                <w:color w:val="000000"/>
                <w:sz w:val="20"/>
                <w:szCs w:val="20"/>
              </w:rPr>
            </w:pPr>
            <w:r w:rsidRPr="00E75B7A">
              <w:rPr>
                <w:rFonts w:ascii="Arial Narrow" w:hAnsi="Arial Narrow"/>
                <w:sz w:val="20"/>
                <w:szCs w:val="20"/>
              </w:rPr>
              <w:t xml:space="preserve">Kvalifikační stupeň min. § </w:t>
            </w:r>
            <w:r w:rsidR="00CF30D4" w:rsidRPr="00E75B7A">
              <w:rPr>
                <w:rFonts w:ascii="Arial Narrow" w:hAnsi="Arial Narrow"/>
                <w:sz w:val="20"/>
                <w:szCs w:val="20"/>
              </w:rPr>
              <w:t>4</w:t>
            </w:r>
            <w:r w:rsidRPr="00E75B7A">
              <w:rPr>
                <w:rFonts w:ascii="Arial Narrow" w:hAnsi="Arial Narrow"/>
                <w:sz w:val="20"/>
                <w:szCs w:val="20"/>
              </w:rPr>
              <w:t xml:space="preserve"> vyhlášky 50/1978 Sb., o odborné způsobilosti v energetice</w:t>
            </w:r>
            <w:r w:rsidRPr="00E75B7A">
              <w:rPr>
                <w:rFonts w:ascii="Arial Narrow" w:hAnsi="Arial Narrow"/>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7F786AE" w14:textId="77777777" w:rsidR="00890A8D" w:rsidRPr="00E75B7A" w:rsidRDefault="00890A8D" w:rsidP="00CF30D4">
            <w:pPr>
              <w:pStyle w:val="text"/>
              <w:widowControl/>
              <w:spacing w:before="0" w:line="240" w:lineRule="auto"/>
              <w:rPr>
                <w:rFonts w:ascii="Arial Narrow" w:hAnsi="Arial Narrow" w:cs="Times New Roman"/>
                <w:sz w:val="20"/>
                <w:szCs w:val="20"/>
              </w:rPr>
            </w:pPr>
          </w:p>
        </w:tc>
      </w:tr>
      <w:tr w:rsidR="00890A8D" w:rsidRPr="00DD3FA2" w14:paraId="081E5D31" w14:textId="77777777" w:rsidTr="00E75B7A">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1328B8D7" w14:textId="77777777" w:rsidR="00890A8D" w:rsidRPr="00E75B7A" w:rsidRDefault="00890A8D" w:rsidP="00CF30D4">
            <w:pPr>
              <w:pStyle w:val="text"/>
              <w:widowControl/>
              <w:spacing w:before="0" w:line="240" w:lineRule="auto"/>
              <w:rPr>
                <w:rFonts w:ascii="Arial Narrow" w:hAnsi="Arial Narrow"/>
                <w:sz w:val="20"/>
                <w:szCs w:val="20"/>
              </w:rPr>
            </w:pPr>
            <w:r w:rsidRPr="00E75B7A">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C47C35C" w14:textId="77777777" w:rsidR="00890A8D" w:rsidRPr="00DD3FA2" w:rsidRDefault="00890A8D" w:rsidP="00CF30D4">
            <w:pPr>
              <w:pStyle w:val="text"/>
              <w:widowControl/>
              <w:spacing w:before="0" w:line="240" w:lineRule="auto"/>
              <w:rPr>
                <w:rFonts w:ascii="Arial Narrow" w:hAnsi="Arial Narrow" w:cs="Times New Roman"/>
                <w:sz w:val="20"/>
                <w:szCs w:val="20"/>
                <w:highlight w:val="yellow"/>
              </w:rPr>
            </w:pPr>
          </w:p>
        </w:tc>
      </w:tr>
      <w:tr w:rsidR="00890A8D" w:rsidRPr="00DD3FA2" w14:paraId="2A80A93A" w14:textId="77777777" w:rsidTr="00E75B7A">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0FE9E032" w14:textId="77777777" w:rsidR="00890A8D" w:rsidRPr="00E75B7A" w:rsidRDefault="00890A8D" w:rsidP="00CF30D4">
            <w:pPr>
              <w:pStyle w:val="text"/>
              <w:widowControl/>
              <w:spacing w:before="0" w:line="240" w:lineRule="auto"/>
              <w:rPr>
                <w:rFonts w:ascii="Arial Narrow" w:hAnsi="Arial Narrow"/>
                <w:sz w:val="20"/>
                <w:szCs w:val="20"/>
              </w:rPr>
            </w:pPr>
            <w:r w:rsidRPr="00E75B7A">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1A4A84E8" w14:textId="77777777" w:rsidR="00890A8D" w:rsidRPr="00E75B7A" w:rsidRDefault="00890A8D" w:rsidP="00CF30D4">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7D9683C" w14:textId="77777777" w:rsidR="00890A8D" w:rsidRPr="00DD3FA2" w:rsidRDefault="00890A8D" w:rsidP="00CF30D4">
            <w:pPr>
              <w:pStyle w:val="text"/>
              <w:widowControl/>
              <w:spacing w:before="0" w:line="240" w:lineRule="auto"/>
              <w:rPr>
                <w:rFonts w:ascii="Arial Narrow" w:hAnsi="Arial Narrow" w:cs="Times New Roman"/>
                <w:sz w:val="20"/>
                <w:szCs w:val="20"/>
                <w:highlight w:val="yellow"/>
              </w:rPr>
            </w:pPr>
          </w:p>
        </w:tc>
      </w:tr>
      <w:tr w:rsidR="00890A8D" w:rsidRPr="00DD3FA2" w14:paraId="71DCE700" w14:textId="77777777" w:rsidTr="00E75B7A">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24E8F156" w14:textId="77777777" w:rsidR="00890A8D" w:rsidRPr="00E75B7A" w:rsidRDefault="00890A8D" w:rsidP="00CF30D4">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177F2CDD" w14:textId="77777777" w:rsidR="00890A8D" w:rsidRPr="00E75B7A" w:rsidRDefault="00890A8D" w:rsidP="00CF30D4">
            <w:pPr>
              <w:pStyle w:val="text"/>
              <w:widowControl/>
              <w:spacing w:before="0" w:line="240" w:lineRule="auto"/>
              <w:rPr>
                <w:rFonts w:ascii="Arial Narrow" w:hAnsi="Arial Narrow"/>
                <w:sz w:val="20"/>
                <w:szCs w:val="20"/>
              </w:rPr>
            </w:pPr>
            <w:r w:rsidRPr="00E75B7A">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4E8CBBE" w14:textId="77777777" w:rsidR="00890A8D" w:rsidRPr="00DD3FA2" w:rsidRDefault="00890A8D" w:rsidP="00CF30D4">
            <w:pPr>
              <w:pStyle w:val="text"/>
              <w:widowControl/>
              <w:spacing w:before="0" w:line="240" w:lineRule="auto"/>
              <w:rPr>
                <w:rFonts w:ascii="Arial Narrow" w:hAnsi="Arial Narrow" w:cs="Times New Roman"/>
                <w:sz w:val="20"/>
                <w:szCs w:val="20"/>
                <w:highlight w:val="yellow"/>
              </w:rPr>
            </w:pPr>
          </w:p>
        </w:tc>
      </w:tr>
      <w:tr w:rsidR="00890A8D" w:rsidRPr="00DD3FA2" w14:paraId="774B6BD6" w14:textId="77777777" w:rsidTr="00E75B7A">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4296E6EE" w14:textId="77777777" w:rsidR="00890A8D" w:rsidRPr="00E75B7A" w:rsidRDefault="00890A8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32262316" w14:textId="77777777" w:rsidR="00890A8D" w:rsidRPr="00E75B7A" w:rsidRDefault="00890A8D" w:rsidP="00CF30D4">
            <w:pPr>
              <w:pStyle w:val="text"/>
              <w:widowControl/>
              <w:spacing w:before="0" w:line="240" w:lineRule="auto"/>
              <w:rPr>
                <w:rFonts w:ascii="Arial Narrow" w:hAnsi="Arial Narrow"/>
                <w:sz w:val="20"/>
                <w:szCs w:val="20"/>
              </w:rPr>
            </w:pPr>
            <w:r w:rsidRPr="00E75B7A">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C1CC8AC" w14:textId="77777777" w:rsidR="00890A8D" w:rsidRPr="00DD3FA2" w:rsidRDefault="00890A8D" w:rsidP="00CF30D4">
            <w:pPr>
              <w:pStyle w:val="text"/>
              <w:widowControl/>
              <w:spacing w:before="0" w:line="240" w:lineRule="auto"/>
              <w:rPr>
                <w:rFonts w:ascii="Arial Narrow" w:hAnsi="Arial Narrow" w:cs="Times New Roman"/>
                <w:sz w:val="20"/>
                <w:szCs w:val="20"/>
                <w:highlight w:val="yellow"/>
              </w:rPr>
            </w:pPr>
          </w:p>
        </w:tc>
      </w:tr>
      <w:tr w:rsidR="00890A8D" w:rsidRPr="00DD3FA2" w14:paraId="02253E76" w14:textId="77777777" w:rsidTr="00E75B7A">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2374EC9A" w14:textId="77777777" w:rsidR="00890A8D" w:rsidRPr="00E75B7A" w:rsidRDefault="00890A8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57A58D29" w14:textId="6E2BADA9" w:rsidR="00890A8D" w:rsidRPr="00E75B7A" w:rsidRDefault="00890A8D" w:rsidP="00CF30D4">
            <w:pPr>
              <w:pStyle w:val="text"/>
              <w:widowControl/>
              <w:spacing w:before="0" w:line="240" w:lineRule="auto"/>
              <w:rPr>
                <w:rFonts w:ascii="Arial Narrow" w:hAnsi="Arial Narrow"/>
                <w:sz w:val="20"/>
                <w:szCs w:val="20"/>
              </w:rPr>
            </w:pPr>
            <w:r w:rsidRPr="00E75B7A">
              <w:rPr>
                <w:rFonts w:ascii="Arial Narrow" w:hAnsi="Arial Narrow"/>
                <w:sz w:val="20"/>
                <w:szCs w:val="20"/>
              </w:rPr>
              <w:t xml:space="preserve">předmětem </w:t>
            </w:r>
            <w:r w:rsidR="00E75B7A" w:rsidRPr="00E75B7A">
              <w:rPr>
                <w:rFonts w:ascii="Arial Narrow" w:hAnsi="Arial Narrow"/>
                <w:sz w:val="20"/>
              </w:rPr>
              <w:t xml:space="preserve">byla kompletní rekonstrukce nebo výstavba nového nadzemního vedení na napěťové hladině VVN včetně betonáže základů, stavby stožárů nebo jejich částí, montáže KZL, montáže izolátorů a izolátorových závěsů, na které působil v obdobné pozici </w:t>
            </w:r>
            <w:r w:rsidRPr="00E75B7A">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5254719" w14:textId="77777777" w:rsidR="00890A8D" w:rsidRPr="00DD3FA2" w:rsidRDefault="00890A8D" w:rsidP="00CF30D4">
            <w:pPr>
              <w:pStyle w:val="text"/>
              <w:widowControl/>
              <w:spacing w:before="0" w:line="240" w:lineRule="auto"/>
              <w:rPr>
                <w:rFonts w:ascii="Arial Narrow" w:hAnsi="Arial Narrow" w:cs="Times New Roman"/>
                <w:sz w:val="20"/>
                <w:szCs w:val="20"/>
                <w:highlight w:val="yellow"/>
              </w:rPr>
            </w:pPr>
          </w:p>
        </w:tc>
      </w:tr>
      <w:tr w:rsidR="00890A8D" w:rsidRPr="00DD3FA2" w14:paraId="10DCAA2C" w14:textId="77777777" w:rsidTr="00E75B7A">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69D9E711" w14:textId="77777777" w:rsidR="00890A8D" w:rsidRPr="00E75B7A" w:rsidRDefault="00890A8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67826BD7" w14:textId="77777777" w:rsidR="00890A8D" w:rsidRPr="00E75B7A" w:rsidRDefault="00890A8D" w:rsidP="00CF30D4">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17000D5" w14:textId="77777777" w:rsidR="00890A8D" w:rsidRPr="00DD3FA2" w:rsidRDefault="00890A8D" w:rsidP="00CF30D4">
            <w:pPr>
              <w:pStyle w:val="text"/>
              <w:widowControl/>
              <w:spacing w:before="0" w:line="240" w:lineRule="auto"/>
              <w:rPr>
                <w:rFonts w:ascii="Arial Narrow" w:hAnsi="Arial Narrow" w:cs="Times New Roman"/>
                <w:sz w:val="20"/>
                <w:szCs w:val="20"/>
                <w:highlight w:val="yellow"/>
              </w:rPr>
            </w:pPr>
          </w:p>
        </w:tc>
      </w:tr>
    </w:tbl>
    <w:p w14:paraId="340C0702" w14:textId="2D1822C1" w:rsidR="00E75B7A" w:rsidRDefault="00E75B7A" w:rsidP="00E75B7A">
      <w:pPr>
        <w:rPr>
          <w:rFonts w:ascii="Arial Narrow" w:hAnsi="Arial Narrow" w:cs="Arial"/>
          <w:sz w:val="20"/>
        </w:rPr>
      </w:pPr>
    </w:p>
    <w:p w14:paraId="11FA232D" w14:textId="44243FC0" w:rsidR="00E95C08" w:rsidRDefault="00E95C08" w:rsidP="00E75B7A">
      <w:pPr>
        <w:rPr>
          <w:rFonts w:ascii="Arial Narrow" w:hAnsi="Arial Narrow" w:cs="Arial"/>
          <w:sz w:val="20"/>
        </w:rPr>
      </w:pPr>
    </w:p>
    <w:p w14:paraId="5D7C6D75" w14:textId="77777777" w:rsidR="00E95C08" w:rsidRPr="004A4F3F" w:rsidRDefault="00E95C08" w:rsidP="00E75B7A">
      <w:pPr>
        <w:rPr>
          <w:rFonts w:ascii="Arial Narrow" w:hAnsi="Arial Narrow"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E75B7A" w:rsidRPr="00DD3FA2" w14:paraId="57A8D630" w14:textId="77777777" w:rsidTr="00125912">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4C75A0DB" w14:textId="256568FA" w:rsidR="00E75B7A" w:rsidRPr="00E75B7A" w:rsidRDefault="00E75B7A" w:rsidP="00125912">
            <w:pPr>
              <w:pStyle w:val="text"/>
              <w:widowControl/>
              <w:spacing w:before="0" w:line="240" w:lineRule="auto"/>
              <w:jc w:val="center"/>
              <w:rPr>
                <w:rFonts w:ascii="Arial Narrow" w:hAnsi="Arial Narrow"/>
                <w:b/>
                <w:bCs/>
                <w:sz w:val="20"/>
                <w:szCs w:val="20"/>
              </w:rPr>
            </w:pPr>
            <w:r w:rsidRPr="00E75B7A">
              <w:rPr>
                <w:rFonts w:ascii="Arial Narrow" w:hAnsi="Arial Narrow"/>
                <w:b/>
                <w:bCs/>
                <w:caps/>
                <w:sz w:val="28"/>
                <w:szCs w:val="18"/>
              </w:rPr>
              <w:t xml:space="preserve">montér </w:t>
            </w:r>
            <w:r>
              <w:rPr>
                <w:rFonts w:ascii="Arial Narrow" w:hAnsi="Arial Narrow"/>
                <w:b/>
                <w:bCs/>
                <w:caps/>
                <w:sz w:val="28"/>
                <w:szCs w:val="18"/>
              </w:rPr>
              <w:t>2</w:t>
            </w:r>
          </w:p>
        </w:tc>
      </w:tr>
      <w:tr w:rsidR="00E75B7A" w:rsidRPr="00DD3FA2" w14:paraId="336001CB"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32DC71C" w14:textId="77777777" w:rsidR="00E75B7A" w:rsidRPr="00E75B7A" w:rsidRDefault="00E75B7A" w:rsidP="00125912">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0E3C1E38" w14:textId="77777777" w:rsidR="00E75B7A" w:rsidRPr="00E75B7A" w:rsidRDefault="00E75B7A" w:rsidP="00125912">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Naplnění požadovaného údaje</w:t>
            </w:r>
          </w:p>
        </w:tc>
      </w:tr>
      <w:tr w:rsidR="00E75B7A" w:rsidRPr="00DD3FA2" w14:paraId="4EACD7E2"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531A31D"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C4B4542" w14:textId="77777777" w:rsidR="00E75B7A" w:rsidRPr="00E75B7A" w:rsidRDefault="00E75B7A" w:rsidP="00125912">
            <w:pPr>
              <w:pStyle w:val="text"/>
              <w:widowControl/>
              <w:spacing w:before="0" w:line="240" w:lineRule="auto"/>
              <w:rPr>
                <w:rFonts w:ascii="Arial Narrow" w:hAnsi="Arial Narrow" w:cs="Times New Roman"/>
                <w:sz w:val="20"/>
                <w:szCs w:val="20"/>
              </w:rPr>
            </w:pPr>
          </w:p>
        </w:tc>
      </w:tr>
      <w:tr w:rsidR="00E75B7A" w:rsidRPr="00DD3FA2" w14:paraId="32757638"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tcPr>
          <w:p w14:paraId="57E2C9F3"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26A48BE" w14:textId="77777777" w:rsidR="00E75B7A" w:rsidRPr="00E75B7A" w:rsidRDefault="00E75B7A" w:rsidP="00125912">
            <w:pPr>
              <w:pStyle w:val="text"/>
              <w:widowControl/>
              <w:spacing w:before="0" w:line="240" w:lineRule="auto"/>
              <w:rPr>
                <w:rFonts w:ascii="Arial Narrow" w:hAnsi="Arial Narrow" w:cs="Times New Roman"/>
                <w:sz w:val="20"/>
                <w:szCs w:val="20"/>
              </w:rPr>
            </w:pPr>
          </w:p>
        </w:tc>
      </w:tr>
      <w:tr w:rsidR="00E75B7A" w:rsidRPr="00DD3FA2" w14:paraId="6E20DD58"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5F4509F9" w14:textId="77777777" w:rsidR="00E75B7A" w:rsidRPr="00E75B7A" w:rsidRDefault="00E75B7A" w:rsidP="00125912">
            <w:pPr>
              <w:pStyle w:val="text"/>
              <w:widowControl/>
              <w:spacing w:before="0" w:line="240" w:lineRule="auto"/>
              <w:rPr>
                <w:rFonts w:ascii="Arial Narrow" w:hAnsi="Arial Narrow"/>
                <w:color w:val="000000"/>
                <w:sz w:val="20"/>
                <w:szCs w:val="20"/>
              </w:rPr>
            </w:pPr>
            <w:r w:rsidRPr="00E75B7A">
              <w:rPr>
                <w:rFonts w:ascii="Arial Narrow" w:hAnsi="Arial Narrow"/>
                <w:sz w:val="20"/>
                <w:szCs w:val="20"/>
              </w:rPr>
              <w:t>Kvalifikační stupeň min. § 4 vyhlášky 50/1978 Sb., o odborné způsobilosti v energetice</w:t>
            </w:r>
            <w:r w:rsidRPr="00E75B7A">
              <w:rPr>
                <w:rFonts w:ascii="Arial Narrow" w:hAnsi="Arial Narrow"/>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69C882B" w14:textId="77777777" w:rsidR="00E75B7A" w:rsidRPr="00E75B7A" w:rsidRDefault="00E75B7A" w:rsidP="00125912">
            <w:pPr>
              <w:pStyle w:val="text"/>
              <w:widowControl/>
              <w:spacing w:before="0" w:line="240" w:lineRule="auto"/>
              <w:rPr>
                <w:rFonts w:ascii="Arial Narrow" w:hAnsi="Arial Narrow" w:cs="Times New Roman"/>
                <w:sz w:val="20"/>
                <w:szCs w:val="20"/>
              </w:rPr>
            </w:pPr>
          </w:p>
        </w:tc>
      </w:tr>
      <w:tr w:rsidR="00E75B7A" w:rsidRPr="00DD3FA2" w14:paraId="0B79C1FB"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7DD85F64"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0D08B37"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4AB7D2E3" w14:textId="77777777" w:rsidTr="00125912">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59137D8B"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5BC422A6" w14:textId="77777777" w:rsidR="00E75B7A" w:rsidRPr="00E75B7A" w:rsidRDefault="00E75B7A" w:rsidP="00125912">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E721C64"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35DA870B"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09222EE7" w14:textId="77777777" w:rsidR="00E75B7A" w:rsidRPr="00E75B7A" w:rsidRDefault="00E75B7A" w:rsidP="00125912">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7F6DFEA0"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9CE2E7F"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1D31D68F"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1B7B80B9" w14:textId="77777777" w:rsidR="00E75B7A" w:rsidRPr="00E75B7A" w:rsidRDefault="00E75B7A" w:rsidP="00125912">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6C05F6DF"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BDCB5A9"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63E81914"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1C00EE57" w14:textId="77777777" w:rsidR="00E75B7A" w:rsidRPr="00E75B7A" w:rsidRDefault="00E75B7A" w:rsidP="00125912">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6AC43088"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 xml:space="preserve">předmětem </w:t>
            </w:r>
            <w:r w:rsidRPr="00E75B7A">
              <w:rPr>
                <w:rFonts w:ascii="Arial Narrow" w:hAnsi="Arial Narrow"/>
                <w:sz w:val="20"/>
              </w:rPr>
              <w:t xml:space="preserve">byla kompletní rekonstrukce nebo výstavba nového nadzemního vedení na napěťové hladině VVN včetně betonáže základů, stavby stožárů nebo jejich částí, montáže KZL, montáže izolátorů a izolátorových závěsů, na které působil v obdobné pozici </w:t>
            </w:r>
            <w:r w:rsidRPr="00E75B7A">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386C2B4"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6FA4900B"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5A16FC1D" w14:textId="77777777" w:rsidR="00E75B7A" w:rsidRPr="00E75B7A" w:rsidRDefault="00E75B7A" w:rsidP="00125912">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3ED2DB4C" w14:textId="77777777" w:rsidR="00E75B7A" w:rsidRPr="00E75B7A" w:rsidRDefault="00E75B7A" w:rsidP="00125912">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A33C8A1"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bl>
    <w:p w14:paraId="0E4A1BFC" w14:textId="62CC2F05" w:rsidR="00866FAF" w:rsidRDefault="00866FAF" w:rsidP="00866FAF">
      <w:pPr>
        <w:ind w:left="720"/>
        <w:rPr>
          <w:rFonts w:ascii="Arial Narrow" w:hAnsi="Arial Narrow"/>
          <w:sz w:val="20"/>
          <w:highlight w:val="yellow"/>
        </w:rPr>
      </w:pPr>
    </w:p>
    <w:p w14:paraId="574FD7D6" w14:textId="77777777" w:rsidR="00E95C08" w:rsidRPr="004A4F3F" w:rsidRDefault="00E95C08" w:rsidP="00E75B7A">
      <w:pPr>
        <w:ind w:left="720"/>
        <w:rPr>
          <w:rFonts w:ascii="Arial Narrow" w:hAnsi="Arial Narrow"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E75B7A" w:rsidRPr="00DD3FA2" w14:paraId="665E34E4" w14:textId="77777777" w:rsidTr="00125912">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74651EDF" w14:textId="6E96E96A" w:rsidR="00E75B7A" w:rsidRPr="00E75B7A" w:rsidRDefault="00E75B7A" w:rsidP="00125912">
            <w:pPr>
              <w:pStyle w:val="text"/>
              <w:widowControl/>
              <w:spacing w:before="0" w:line="240" w:lineRule="auto"/>
              <w:jc w:val="center"/>
              <w:rPr>
                <w:rFonts w:ascii="Arial Narrow" w:hAnsi="Arial Narrow"/>
                <w:b/>
                <w:bCs/>
                <w:sz w:val="20"/>
                <w:szCs w:val="20"/>
              </w:rPr>
            </w:pPr>
            <w:r w:rsidRPr="00E75B7A">
              <w:rPr>
                <w:rFonts w:ascii="Arial Narrow" w:hAnsi="Arial Narrow"/>
                <w:b/>
                <w:bCs/>
                <w:caps/>
                <w:sz w:val="28"/>
                <w:szCs w:val="18"/>
              </w:rPr>
              <w:t xml:space="preserve">montér </w:t>
            </w:r>
            <w:r>
              <w:rPr>
                <w:rFonts w:ascii="Arial Narrow" w:hAnsi="Arial Narrow"/>
                <w:b/>
                <w:bCs/>
                <w:caps/>
                <w:sz w:val="28"/>
                <w:szCs w:val="18"/>
              </w:rPr>
              <w:t>3</w:t>
            </w:r>
          </w:p>
        </w:tc>
      </w:tr>
      <w:tr w:rsidR="00E75B7A" w:rsidRPr="00DD3FA2" w14:paraId="1964C6EC"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471FED9D" w14:textId="77777777" w:rsidR="00E75B7A" w:rsidRPr="00E75B7A" w:rsidRDefault="00E75B7A" w:rsidP="00125912">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2EEB7142" w14:textId="77777777" w:rsidR="00E75B7A" w:rsidRPr="00E75B7A" w:rsidRDefault="00E75B7A" w:rsidP="00125912">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Naplnění požadovaného údaje</w:t>
            </w:r>
          </w:p>
        </w:tc>
      </w:tr>
      <w:tr w:rsidR="00E75B7A" w:rsidRPr="00DD3FA2" w14:paraId="5E5B2F23"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4A300C53"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05595A9" w14:textId="77777777" w:rsidR="00E75B7A" w:rsidRPr="00E75B7A" w:rsidRDefault="00E75B7A" w:rsidP="00125912">
            <w:pPr>
              <w:pStyle w:val="text"/>
              <w:widowControl/>
              <w:spacing w:before="0" w:line="240" w:lineRule="auto"/>
              <w:rPr>
                <w:rFonts w:ascii="Arial Narrow" w:hAnsi="Arial Narrow" w:cs="Times New Roman"/>
                <w:sz w:val="20"/>
                <w:szCs w:val="20"/>
              </w:rPr>
            </w:pPr>
          </w:p>
        </w:tc>
      </w:tr>
      <w:tr w:rsidR="00E75B7A" w:rsidRPr="00DD3FA2" w14:paraId="75D29EC5"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tcPr>
          <w:p w14:paraId="6B2C3B23"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AE59D5C" w14:textId="77777777" w:rsidR="00E75B7A" w:rsidRPr="00E75B7A" w:rsidRDefault="00E75B7A" w:rsidP="00125912">
            <w:pPr>
              <w:pStyle w:val="text"/>
              <w:widowControl/>
              <w:spacing w:before="0" w:line="240" w:lineRule="auto"/>
              <w:rPr>
                <w:rFonts w:ascii="Arial Narrow" w:hAnsi="Arial Narrow" w:cs="Times New Roman"/>
                <w:sz w:val="20"/>
                <w:szCs w:val="20"/>
              </w:rPr>
            </w:pPr>
          </w:p>
        </w:tc>
      </w:tr>
      <w:tr w:rsidR="00E75B7A" w:rsidRPr="00DD3FA2" w14:paraId="07754C28"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C21EF4B" w14:textId="77777777" w:rsidR="00E75B7A" w:rsidRPr="00E75B7A" w:rsidRDefault="00E75B7A" w:rsidP="00125912">
            <w:pPr>
              <w:pStyle w:val="text"/>
              <w:widowControl/>
              <w:spacing w:before="0" w:line="240" w:lineRule="auto"/>
              <w:rPr>
                <w:rFonts w:ascii="Arial Narrow" w:hAnsi="Arial Narrow"/>
                <w:color w:val="000000"/>
                <w:sz w:val="20"/>
                <w:szCs w:val="20"/>
              </w:rPr>
            </w:pPr>
            <w:r w:rsidRPr="00E75B7A">
              <w:rPr>
                <w:rFonts w:ascii="Arial Narrow" w:hAnsi="Arial Narrow"/>
                <w:sz w:val="20"/>
                <w:szCs w:val="20"/>
              </w:rPr>
              <w:t>Kvalifikační stupeň min. § 4 vyhlášky 50/1978 Sb., o odborné způsobilosti v energetice</w:t>
            </w:r>
            <w:r w:rsidRPr="00E75B7A">
              <w:rPr>
                <w:rFonts w:ascii="Arial Narrow" w:hAnsi="Arial Narrow"/>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CE5D050" w14:textId="77777777" w:rsidR="00E75B7A" w:rsidRPr="00E75B7A" w:rsidRDefault="00E75B7A" w:rsidP="00125912">
            <w:pPr>
              <w:pStyle w:val="text"/>
              <w:widowControl/>
              <w:spacing w:before="0" w:line="240" w:lineRule="auto"/>
              <w:rPr>
                <w:rFonts w:ascii="Arial Narrow" w:hAnsi="Arial Narrow" w:cs="Times New Roman"/>
                <w:sz w:val="20"/>
                <w:szCs w:val="20"/>
              </w:rPr>
            </w:pPr>
          </w:p>
        </w:tc>
      </w:tr>
      <w:tr w:rsidR="00E75B7A" w:rsidRPr="00DD3FA2" w14:paraId="3ED5DDBA"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39F74BC3"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F223847"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76F6C1CE" w14:textId="77777777" w:rsidTr="00125912">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2DA7EB8F"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1E048F43" w14:textId="77777777" w:rsidR="00E75B7A" w:rsidRPr="00E75B7A" w:rsidRDefault="00E75B7A" w:rsidP="00125912">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FF8CDAA"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65D9751F"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7375EDE0" w14:textId="77777777" w:rsidR="00E75B7A" w:rsidRPr="00E75B7A" w:rsidRDefault="00E75B7A" w:rsidP="00125912">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0E3395E7"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C0A6534"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34FAA962"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626F2291" w14:textId="77777777" w:rsidR="00E75B7A" w:rsidRPr="00E75B7A" w:rsidRDefault="00E75B7A" w:rsidP="00125912">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5C8DFBA0"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DFB18FE"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453DEE2B"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0F40D7AA" w14:textId="77777777" w:rsidR="00E75B7A" w:rsidRPr="00E75B7A" w:rsidRDefault="00E75B7A" w:rsidP="00125912">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459E5E0A"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 xml:space="preserve">předmětem </w:t>
            </w:r>
            <w:r w:rsidRPr="00E75B7A">
              <w:rPr>
                <w:rFonts w:ascii="Arial Narrow" w:hAnsi="Arial Narrow"/>
                <w:sz w:val="20"/>
              </w:rPr>
              <w:t xml:space="preserve">byla kompletní rekonstrukce nebo výstavba nového nadzemního vedení na napěťové hladině VVN včetně betonáže základů, stavby stožárů nebo jejich částí, montáže KZL, montáže izolátorů a izolátorových závěsů, na které působil v obdobné pozici </w:t>
            </w:r>
            <w:r w:rsidRPr="00E75B7A">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78A71D5"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52C102DE"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73E6AFC6" w14:textId="77777777" w:rsidR="00E75B7A" w:rsidRPr="00E75B7A" w:rsidRDefault="00E75B7A" w:rsidP="00125912">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73F23C0F" w14:textId="77777777" w:rsidR="00E75B7A" w:rsidRPr="00E75B7A" w:rsidRDefault="00E75B7A" w:rsidP="00125912">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EF6F27A"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bl>
    <w:p w14:paraId="5197E29A" w14:textId="77777777" w:rsidR="00E75B7A" w:rsidRPr="00DD3FA2" w:rsidRDefault="00E75B7A" w:rsidP="00E75B7A">
      <w:pPr>
        <w:ind w:left="720"/>
        <w:rPr>
          <w:rFonts w:ascii="Arial Narrow" w:hAnsi="Arial Narrow"/>
          <w:sz w:val="20"/>
          <w:highlight w:val="yellow"/>
        </w:rPr>
      </w:pPr>
    </w:p>
    <w:p w14:paraId="4ADD139F" w14:textId="08E02B60" w:rsidR="00E75B7A" w:rsidRDefault="00E75B7A" w:rsidP="00E75B7A">
      <w:pPr>
        <w:ind w:left="720"/>
        <w:rPr>
          <w:rFonts w:ascii="Arial Narrow" w:hAnsi="Arial Narrow" w:cs="Arial"/>
          <w:sz w:val="20"/>
        </w:rPr>
      </w:pPr>
    </w:p>
    <w:p w14:paraId="234ACD5B" w14:textId="77777777" w:rsidR="00E95C08" w:rsidRPr="004A4F3F" w:rsidRDefault="00E95C08" w:rsidP="00E75B7A">
      <w:pPr>
        <w:ind w:left="720"/>
        <w:rPr>
          <w:rFonts w:ascii="Arial Narrow" w:hAnsi="Arial Narrow"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E75B7A" w:rsidRPr="00DD3FA2" w14:paraId="178B696B" w14:textId="77777777" w:rsidTr="00125912">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1E46A743" w14:textId="510801A5" w:rsidR="00E75B7A" w:rsidRPr="00E75B7A" w:rsidRDefault="00E75B7A" w:rsidP="00125912">
            <w:pPr>
              <w:pStyle w:val="text"/>
              <w:widowControl/>
              <w:spacing w:before="0" w:line="240" w:lineRule="auto"/>
              <w:jc w:val="center"/>
              <w:rPr>
                <w:rFonts w:ascii="Arial Narrow" w:hAnsi="Arial Narrow"/>
                <w:b/>
                <w:bCs/>
                <w:sz w:val="20"/>
                <w:szCs w:val="20"/>
              </w:rPr>
            </w:pPr>
            <w:r w:rsidRPr="00E75B7A">
              <w:rPr>
                <w:rFonts w:ascii="Arial Narrow" w:hAnsi="Arial Narrow"/>
                <w:b/>
                <w:bCs/>
                <w:caps/>
                <w:sz w:val="28"/>
                <w:szCs w:val="18"/>
              </w:rPr>
              <w:t xml:space="preserve">montér </w:t>
            </w:r>
            <w:r>
              <w:rPr>
                <w:rFonts w:ascii="Arial Narrow" w:hAnsi="Arial Narrow"/>
                <w:b/>
                <w:bCs/>
                <w:caps/>
                <w:sz w:val="28"/>
                <w:szCs w:val="18"/>
              </w:rPr>
              <w:t>4</w:t>
            </w:r>
          </w:p>
        </w:tc>
      </w:tr>
      <w:tr w:rsidR="00E75B7A" w:rsidRPr="00DD3FA2" w14:paraId="006F114F"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5A57EA90" w14:textId="77777777" w:rsidR="00E75B7A" w:rsidRPr="00E75B7A" w:rsidRDefault="00E75B7A" w:rsidP="00125912">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79CE7518" w14:textId="77777777" w:rsidR="00E75B7A" w:rsidRPr="00E75B7A" w:rsidRDefault="00E75B7A" w:rsidP="00125912">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Naplnění požadovaného údaje</w:t>
            </w:r>
          </w:p>
        </w:tc>
      </w:tr>
      <w:tr w:rsidR="00E75B7A" w:rsidRPr="00DD3FA2" w14:paraId="16D5215C"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3FF7B347"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CA591C0" w14:textId="77777777" w:rsidR="00E75B7A" w:rsidRPr="00E75B7A" w:rsidRDefault="00E75B7A" w:rsidP="00125912">
            <w:pPr>
              <w:pStyle w:val="text"/>
              <w:widowControl/>
              <w:spacing w:before="0" w:line="240" w:lineRule="auto"/>
              <w:rPr>
                <w:rFonts w:ascii="Arial Narrow" w:hAnsi="Arial Narrow" w:cs="Times New Roman"/>
                <w:sz w:val="20"/>
                <w:szCs w:val="20"/>
              </w:rPr>
            </w:pPr>
          </w:p>
        </w:tc>
      </w:tr>
      <w:tr w:rsidR="00E75B7A" w:rsidRPr="00DD3FA2" w14:paraId="31A1ED8E"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tcPr>
          <w:p w14:paraId="096D7927"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7CD7F85" w14:textId="77777777" w:rsidR="00E75B7A" w:rsidRPr="00E75B7A" w:rsidRDefault="00E75B7A" w:rsidP="00125912">
            <w:pPr>
              <w:pStyle w:val="text"/>
              <w:widowControl/>
              <w:spacing w:before="0" w:line="240" w:lineRule="auto"/>
              <w:rPr>
                <w:rFonts w:ascii="Arial Narrow" w:hAnsi="Arial Narrow" w:cs="Times New Roman"/>
                <w:sz w:val="20"/>
                <w:szCs w:val="20"/>
              </w:rPr>
            </w:pPr>
          </w:p>
        </w:tc>
      </w:tr>
      <w:tr w:rsidR="00E75B7A" w:rsidRPr="00DD3FA2" w14:paraId="699019DE"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C232B11" w14:textId="77777777" w:rsidR="00E75B7A" w:rsidRPr="00E75B7A" w:rsidRDefault="00E75B7A" w:rsidP="00125912">
            <w:pPr>
              <w:pStyle w:val="text"/>
              <w:widowControl/>
              <w:spacing w:before="0" w:line="240" w:lineRule="auto"/>
              <w:rPr>
                <w:rFonts w:ascii="Arial Narrow" w:hAnsi="Arial Narrow"/>
                <w:color w:val="000000"/>
                <w:sz w:val="20"/>
                <w:szCs w:val="20"/>
              </w:rPr>
            </w:pPr>
            <w:r w:rsidRPr="00E75B7A">
              <w:rPr>
                <w:rFonts w:ascii="Arial Narrow" w:hAnsi="Arial Narrow"/>
                <w:sz w:val="20"/>
                <w:szCs w:val="20"/>
              </w:rPr>
              <w:t>Kvalifikační stupeň min. § 4 vyhlášky 50/1978 Sb., o odborné způsobilosti v energetice</w:t>
            </w:r>
            <w:r w:rsidRPr="00E75B7A">
              <w:rPr>
                <w:rFonts w:ascii="Arial Narrow" w:hAnsi="Arial Narrow"/>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C37F3C8" w14:textId="77777777" w:rsidR="00E75B7A" w:rsidRPr="00E75B7A" w:rsidRDefault="00E75B7A" w:rsidP="00125912">
            <w:pPr>
              <w:pStyle w:val="text"/>
              <w:widowControl/>
              <w:spacing w:before="0" w:line="240" w:lineRule="auto"/>
              <w:rPr>
                <w:rFonts w:ascii="Arial Narrow" w:hAnsi="Arial Narrow" w:cs="Times New Roman"/>
                <w:sz w:val="20"/>
                <w:szCs w:val="20"/>
              </w:rPr>
            </w:pPr>
          </w:p>
        </w:tc>
      </w:tr>
      <w:tr w:rsidR="00E75B7A" w:rsidRPr="00DD3FA2" w14:paraId="02138419"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583D4E29"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2EC660B"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0BE14EBD" w14:textId="77777777" w:rsidTr="00125912">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41BF6D3A"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67CE221C" w14:textId="77777777" w:rsidR="00E75B7A" w:rsidRPr="00E75B7A" w:rsidRDefault="00E75B7A" w:rsidP="00125912">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9FF8D6C"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68DF12A4"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5D966EB7" w14:textId="77777777" w:rsidR="00E75B7A" w:rsidRPr="00E75B7A" w:rsidRDefault="00E75B7A" w:rsidP="00125912">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6F225C50"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43C503E"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5804E593"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50DB1FA7" w14:textId="77777777" w:rsidR="00E75B7A" w:rsidRPr="00E75B7A" w:rsidRDefault="00E75B7A" w:rsidP="00125912">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015A3019"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BF3EE2B"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59D6C951"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4EE82AD1" w14:textId="77777777" w:rsidR="00E75B7A" w:rsidRPr="00E75B7A" w:rsidRDefault="00E75B7A" w:rsidP="00125912">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3BBF7BC7"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 xml:space="preserve">předmětem </w:t>
            </w:r>
            <w:r w:rsidRPr="00E75B7A">
              <w:rPr>
                <w:rFonts w:ascii="Arial Narrow" w:hAnsi="Arial Narrow"/>
                <w:sz w:val="20"/>
              </w:rPr>
              <w:t xml:space="preserve">byla kompletní rekonstrukce nebo výstavba nového nadzemního vedení na napěťové hladině VVN včetně betonáže základů, stavby stožárů nebo jejich částí, montáže KZL, montáže izolátorů a izolátorových závěsů, na které působil v obdobné pozici </w:t>
            </w:r>
            <w:r w:rsidRPr="00E75B7A">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BFC51B1"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29B05D45"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1FF61659" w14:textId="77777777" w:rsidR="00E75B7A" w:rsidRPr="00E75B7A" w:rsidRDefault="00E75B7A" w:rsidP="00125912">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3EC419B7" w14:textId="77777777" w:rsidR="00E75B7A" w:rsidRPr="00E75B7A" w:rsidRDefault="00E75B7A" w:rsidP="00125912">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41B62F7"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bl>
    <w:p w14:paraId="370C08E2" w14:textId="114A5B65" w:rsidR="00E75B7A" w:rsidRDefault="00E75B7A" w:rsidP="00E75B7A">
      <w:pPr>
        <w:ind w:left="720"/>
        <w:rPr>
          <w:rFonts w:ascii="Arial Narrow" w:hAnsi="Arial Narrow" w:cs="Arial"/>
          <w:sz w:val="20"/>
        </w:rPr>
      </w:pPr>
    </w:p>
    <w:p w14:paraId="6CA0DCEC" w14:textId="72484284" w:rsidR="00E95C08" w:rsidRDefault="00E95C08" w:rsidP="00E75B7A">
      <w:pPr>
        <w:ind w:left="720"/>
        <w:rPr>
          <w:rFonts w:ascii="Arial Narrow" w:hAnsi="Arial Narrow" w:cs="Arial"/>
          <w:sz w:val="20"/>
        </w:rPr>
      </w:pPr>
    </w:p>
    <w:p w14:paraId="6C516016" w14:textId="77777777" w:rsidR="00E95C08" w:rsidRPr="004A4F3F" w:rsidRDefault="00E95C08" w:rsidP="00E75B7A">
      <w:pPr>
        <w:ind w:left="720"/>
        <w:rPr>
          <w:rFonts w:ascii="Arial Narrow" w:hAnsi="Arial Narrow"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E75B7A" w:rsidRPr="00DD3FA2" w14:paraId="7E40201D" w14:textId="77777777" w:rsidTr="00125912">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63BDAA6E" w14:textId="5124EBC9" w:rsidR="00E75B7A" w:rsidRPr="00E75B7A" w:rsidRDefault="00E75B7A" w:rsidP="00125912">
            <w:pPr>
              <w:pStyle w:val="text"/>
              <w:widowControl/>
              <w:spacing w:before="0" w:line="240" w:lineRule="auto"/>
              <w:jc w:val="center"/>
              <w:rPr>
                <w:rFonts w:ascii="Arial Narrow" w:hAnsi="Arial Narrow"/>
                <w:b/>
                <w:bCs/>
                <w:sz w:val="20"/>
                <w:szCs w:val="20"/>
              </w:rPr>
            </w:pPr>
            <w:r w:rsidRPr="00E75B7A">
              <w:rPr>
                <w:rFonts w:ascii="Arial Narrow" w:hAnsi="Arial Narrow"/>
                <w:b/>
                <w:bCs/>
                <w:caps/>
                <w:sz w:val="28"/>
                <w:szCs w:val="18"/>
              </w:rPr>
              <w:t xml:space="preserve">montér </w:t>
            </w:r>
            <w:r>
              <w:rPr>
                <w:rFonts w:ascii="Arial Narrow" w:hAnsi="Arial Narrow"/>
                <w:b/>
                <w:bCs/>
                <w:caps/>
                <w:sz w:val="28"/>
                <w:szCs w:val="18"/>
              </w:rPr>
              <w:t>5</w:t>
            </w:r>
          </w:p>
        </w:tc>
      </w:tr>
      <w:tr w:rsidR="00E75B7A" w:rsidRPr="00DD3FA2" w14:paraId="0816810F"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7D1CF6C9" w14:textId="77777777" w:rsidR="00E75B7A" w:rsidRPr="00E75B7A" w:rsidRDefault="00E75B7A" w:rsidP="00125912">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5B347FC5" w14:textId="77777777" w:rsidR="00E75B7A" w:rsidRPr="00E75B7A" w:rsidRDefault="00E75B7A" w:rsidP="00125912">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Naplnění požadovaného údaje</w:t>
            </w:r>
          </w:p>
        </w:tc>
      </w:tr>
      <w:tr w:rsidR="00E75B7A" w:rsidRPr="00DD3FA2" w14:paraId="34D963FC"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6261E3C7"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06C467F" w14:textId="77777777" w:rsidR="00E75B7A" w:rsidRPr="00E75B7A" w:rsidRDefault="00E75B7A" w:rsidP="00125912">
            <w:pPr>
              <w:pStyle w:val="text"/>
              <w:widowControl/>
              <w:spacing w:before="0" w:line="240" w:lineRule="auto"/>
              <w:rPr>
                <w:rFonts w:ascii="Arial Narrow" w:hAnsi="Arial Narrow" w:cs="Times New Roman"/>
                <w:sz w:val="20"/>
                <w:szCs w:val="20"/>
              </w:rPr>
            </w:pPr>
          </w:p>
        </w:tc>
      </w:tr>
      <w:tr w:rsidR="00E75B7A" w:rsidRPr="00DD3FA2" w14:paraId="388CC19F"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tcPr>
          <w:p w14:paraId="12DD78F7"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5765AF8" w14:textId="77777777" w:rsidR="00E75B7A" w:rsidRPr="00E75B7A" w:rsidRDefault="00E75B7A" w:rsidP="00125912">
            <w:pPr>
              <w:pStyle w:val="text"/>
              <w:widowControl/>
              <w:spacing w:before="0" w:line="240" w:lineRule="auto"/>
              <w:rPr>
                <w:rFonts w:ascii="Arial Narrow" w:hAnsi="Arial Narrow" w:cs="Times New Roman"/>
                <w:sz w:val="20"/>
                <w:szCs w:val="20"/>
              </w:rPr>
            </w:pPr>
          </w:p>
        </w:tc>
      </w:tr>
      <w:tr w:rsidR="00E75B7A" w:rsidRPr="00DD3FA2" w14:paraId="098D60E7"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AECCF53" w14:textId="77777777" w:rsidR="00E75B7A" w:rsidRPr="00E75B7A" w:rsidRDefault="00E75B7A" w:rsidP="00125912">
            <w:pPr>
              <w:pStyle w:val="text"/>
              <w:widowControl/>
              <w:spacing w:before="0" w:line="240" w:lineRule="auto"/>
              <w:rPr>
                <w:rFonts w:ascii="Arial Narrow" w:hAnsi="Arial Narrow"/>
                <w:color w:val="000000"/>
                <w:sz w:val="20"/>
                <w:szCs w:val="20"/>
              </w:rPr>
            </w:pPr>
            <w:r w:rsidRPr="00E75B7A">
              <w:rPr>
                <w:rFonts w:ascii="Arial Narrow" w:hAnsi="Arial Narrow"/>
                <w:sz w:val="20"/>
                <w:szCs w:val="20"/>
              </w:rPr>
              <w:t>Kvalifikační stupeň min. § 4 vyhlášky 50/1978 Sb., o odborné způsobilosti v energetice</w:t>
            </w:r>
            <w:r w:rsidRPr="00E75B7A">
              <w:rPr>
                <w:rFonts w:ascii="Arial Narrow" w:hAnsi="Arial Narrow"/>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9DA5F78" w14:textId="77777777" w:rsidR="00E75B7A" w:rsidRPr="00E75B7A" w:rsidRDefault="00E75B7A" w:rsidP="00125912">
            <w:pPr>
              <w:pStyle w:val="text"/>
              <w:widowControl/>
              <w:spacing w:before="0" w:line="240" w:lineRule="auto"/>
              <w:rPr>
                <w:rFonts w:ascii="Arial Narrow" w:hAnsi="Arial Narrow" w:cs="Times New Roman"/>
                <w:sz w:val="20"/>
                <w:szCs w:val="20"/>
              </w:rPr>
            </w:pPr>
          </w:p>
        </w:tc>
      </w:tr>
      <w:tr w:rsidR="00E75B7A" w:rsidRPr="00DD3FA2" w14:paraId="7F3314AD"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FCB3D63"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2FEACAD"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0DF56A26" w14:textId="77777777" w:rsidTr="00125912">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65AD3B04"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41BDF746" w14:textId="77777777" w:rsidR="00E75B7A" w:rsidRPr="00E75B7A" w:rsidRDefault="00E75B7A" w:rsidP="00125912">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FC404B5"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52E43CD1"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1AF5F7D8" w14:textId="77777777" w:rsidR="00E75B7A" w:rsidRPr="00E75B7A" w:rsidRDefault="00E75B7A" w:rsidP="00125912">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6931CA3F"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628B63E"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6B03A651"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18FE0508" w14:textId="77777777" w:rsidR="00E75B7A" w:rsidRPr="00E75B7A" w:rsidRDefault="00E75B7A" w:rsidP="00125912">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6413B4FB"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3130069"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72118BDF"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06105A08" w14:textId="77777777" w:rsidR="00E75B7A" w:rsidRPr="00E75B7A" w:rsidRDefault="00E75B7A" w:rsidP="00125912">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3C5A87E6"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 xml:space="preserve">předmětem </w:t>
            </w:r>
            <w:r w:rsidRPr="00E75B7A">
              <w:rPr>
                <w:rFonts w:ascii="Arial Narrow" w:hAnsi="Arial Narrow"/>
                <w:sz w:val="20"/>
              </w:rPr>
              <w:t xml:space="preserve">byla kompletní rekonstrukce nebo výstavba nového nadzemního vedení na napěťové hladině VVN včetně betonáže základů, stavby stožárů nebo jejich částí, montáže KZL, montáže izolátorů a izolátorových závěsů, na které působil v obdobné pozici </w:t>
            </w:r>
            <w:r w:rsidRPr="00E75B7A">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81C55B9"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1B2321EE"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262FD8FC" w14:textId="77777777" w:rsidR="00E75B7A" w:rsidRPr="00E75B7A" w:rsidRDefault="00E75B7A" w:rsidP="00125912">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14A3EF7A" w14:textId="77777777" w:rsidR="00E75B7A" w:rsidRPr="00E75B7A" w:rsidRDefault="00E75B7A" w:rsidP="00125912">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026CA13"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bl>
    <w:p w14:paraId="2DD97803" w14:textId="77777777" w:rsidR="00E75B7A" w:rsidRPr="00DD3FA2" w:rsidRDefault="00E75B7A" w:rsidP="00E75B7A">
      <w:pPr>
        <w:ind w:left="720"/>
        <w:rPr>
          <w:rFonts w:ascii="Arial Narrow" w:hAnsi="Arial Narrow"/>
          <w:sz w:val="20"/>
          <w:highlight w:val="yellow"/>
        </w:rPr>
      </w:pPr>
    </w:p>
    <w:p w14:paraId="3276C402" w14:textId="77777777" w:rsidR="00E95C08" w:rsidRPr="004A4F3F" w:rsidRDefault="00E95C08" w:rsidP="00E75B7A">
      <w:pPr>
        <w:ind w:left="720"/>
        <w:rPr>
          <w:rFonts w:ascii="Arial Narrow" w:hAnsi="Arial Narrow"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E75B7A" w:rsidRPr="00DD3FA2" w14:paraId="3DF110F6" w14:textId="77777777" w:rsidTr="00125912">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7968A0E3" w14:textId="29E6E422" w:rsidR="00E75B7A" w:rsidRPr="00E75B7A" w:rsidRDefault="00E75B7A" w:rsidP="00125912">
            <w:pPr>
              <w:pStyle w:val="text"/>
              <w:widowControl/>
              <w:spacing w:before="0" w:line="240" w:lineRule="auto"/>
              <w:jc w:val="center"/>
              <w:rPr>
                <w:rFonts w:ascii="Arial Narrow" w:hAnsi="Arial Narrow"/>
                <w:b/>
                <w:bCs/>
                <w:sz w:val="20"/>
                <w:szCs w:val="20"/>
              </w:rPr>
            </w:pPr>
            <w:r w:rsidRPr="00E75B7A">
              <w:rPr>
                <w:rFonts w:ascii="Arial Narrow" w:hAnsi="Arial Narrow"/>
                <w:b/>
                <w:bCs/>
                <w:caps/>
                <w:sz w:val="28"/>
                <w:szCs w:val="18"/>
              </w:rPr>
              <w:t xml:space="preserve">montér </w:t>
            </w:r>
            <w:r>
              <w:rPr>
                <w:rFonts w:ascii="Arial Narrow" w:hAnsi="Arial Narrow"/>
                <w:b/>
                <w:bCs/>
                <w:caps/>
                <w:sz w:val="28"/>
                <w:szCs w:val="18"/>
              </w:rPr>
              <w:t>6</w:t>
            </w:r>
          </w:p>
        </w:tc>
      </w:tr>
      <w:tr w:rsidR="00E75B7A" w:rsidRPr="00DD3FA2" w14:paraId="4A13259D"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642487CE" w14:textId="77777777" w:rsidR="00E75B7A" w:rsidRPr="00E75B7A" w:rsidRDefault="00E75B7A" w:rsidP="00125912">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687ACCE4" w14:textId="77777777" w:rsidR="00E75B7A" w:rsidRPr="00E75B7A" w:rsidRDefault="00E75B7A" w:rsidP="00125912">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Naplnění požadovaného údaje</w:t>
            </w:r>
          </w:p>
        </w:tc>
      </w:tr>
      <w:tr w:rsidR="00E75B7A" w:rsidRPr="00DD3FA2" w14:paraId="04B02454"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5B96C942"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2B3BEEB" w14:textId="77777777" w:rsidR="00E75B7A" w:rsidRPr="00E75B7A" w:rsidRDefault="00E75B7A" w:rsidP="00125912">
            <w:pPr>
              <w:pStyle w:val="text"/>
              <w:widowControl/>
              <w:spacing w:before="0" w:line="240" w:lineRule="auto"/>
              <w:rPr>
                <w:rFonts w:ascii="Arial Narrow" w:hAnsi="Arial Narrow" w:cs="Times New Roman"/>
                <w:sz w:val="20"/>
                <w:szCs w:val="20"/>
              </w:rPr>
            </w:pPr>
          </w:p>
        </w:tc>
      </w:tr>
      <w:tr w:rsidR="00E75B7A" w:rsidRPr="00DD3FA2" w14:paraId="6A6CB323"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tcPr>
          <w:p w14:paraId="746E4DA7"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6A60723" w14:textId="77777777" w:rsidR="00E75B7A" w:rsidRPr="00E75B7A" w:rsidRDefault="00E75B7A" w:rsidP="00125912">
            <w:pPr>
              <w:pStyle w:val="text"/>
              <w:widowControl/>
              <w:spacing w:before="0" w:line="240" w:lineRule="auto"/>
              <w:rPr>
                <w:rFonts w:ascii="Arial Narrow" w:hAnsi="Arial Narrow" w:cs="Times New Roman"/>
                <w:sz w:val="20"/>
                <w:szCs w:val="20"/>
              </w:rPr>
            </w:pPr>
          </w:p>
        </w:tc>
      </w:tr>
      <w:tr w:rsidR="00E75B7A" w:rsidRPr="00DD3FA2" w14:paraId="6E1E878C"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6721355B" w14:textId="77777777" w:rsidR="00E75B7A" w:rsidRPr="00E75B7A" w:rsidRDefault="00E75B7A" w:rsidP="00125912">
            <w:pPr>
              <w:pStyle w:val="text"/>
              <w:widowControl/>
              <w:spacing w:before="0" w:line="240" w:lineRule="auto"/>
              <w:rPr>
                <w:rFonts w:ascii="Arial Narrow" w:hAnsi="Arial Narrow"/>
                <w:color w:val="000000"/>
                <w:sz w:val="20"/>
                <w:szCs w:val="20"/>
              </w:rPr>
            </w:pPr>
            <w:r w:rsidRPr="00E75B7A">
              <w:rPr>
                <w:rFonts w:ascii="Arial Narrow" w:hAnsi="Arial Narrow"/>
                <w:sz w:val="20"/>
                <w:szCs w:val="20"/>
              </w:rPr>
              <w:t>Kvalifikační stupeň min. § 4 vyhlášky 50/1978 Sb., o odborné způsobilosti v energetice</w:t>
            </w:r>
            <w:r w:rsidRPr="00E75B7A">
              <w:rPr>
                <w:rFonts w:ascii="Arial Narrow" w:hAnsi="Arial Narrow"/>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008D6A1" w14:textId="77777777" w:rsidR="00E75B7A" w:rsidRPr="00E75B7A" w:rsidRDefault="00E75B7A" w:rsidP="00125912">
            <w:pPr>
              <w:pStyle w:val="text"/>
              <w:widowControl/>
              <w:spacing w:before="0" w:line="240" w:lineRule="auto"/>
              <w:rPr>
                <w:rFonts w:ascii="Arial Narrow" w:hAnsi="Arial Narrow" w:cs="Times New Roman"/>
                <w:sz w:val="20"/>
                <w:szCs w:val="20"/>
              </w:rPr>
            </w:pPr>
          </w:p>
        </w:tc>
      </w:tr>
      <w:tr w:rsidR="00E75B7A" w:rsidRPr="00DD3FA2" w14:paraId="79028992"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442F462"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7A611B8"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49DD98FF" w14:textId="77777777" w:rsidTr="00125912">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71649C0C"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3BC37BDC" w14:textId="77777777" w:rsidR="00E75B7A" w:rsidRPr="00E75B7A" w:rsidRDefault="00E75B7A" w:rsidP="00125912">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573785E"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26A61803"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55434939" w14:textId="77777777" w:rsidR="00E75B7A" w:rsidRPr="00E75B7A" w:rsidRDefault="00E75B7A" w:rsidP="00125912">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115D00B4"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7F0A992"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516F86A5"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4CF3F9FD" w14:textId="77777777" w:rsidR="00E75B7A" w:rsidRPr="00E75B7A" w:rsidRDefault="00E75B7A" w:rsidP="00125912">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46CA4304"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879BDB4"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3D896828"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3E8D4321" w14:textId="77777777" w:rsidR="00E75B7A" w:rsidRPr="00E75B7A" w:rsidRDefault="00E75B7A" w:rsidP="00125912">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4C552500"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 xml:space="preserve">předmětem </w:t>
            </w:r>
            <w:r w:rsidRPr="00E75B7A">
              <w:rPr>
                <w:rFonts w:ascii="Arial Narrow" w:hAnsi="Arial Narrow"/>
                <w:sz w:val="20"/>
              </w:rPr>
              <w:t xml:space="preserve">byla kompletní rekonstrukce nebo výstavba nového nadzemního vedení na napěťové hladině VVN včetně betonáže základů, stavby stožárů nebo jejich částí, montáže KZL, montáže izolátorů a izolátorových závěsů, na které působil v obdobné pozici </w:t>
            </w:r>
            <w:r w:rsidRPr="00E75B7A">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9794CEF"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4C8613D5"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5B6D9FC5" w14:textId="77777777" w:rsidR="00E75B7A" w:rsidRPr="00E75B7A" w:rsidRDefault="00E75B7A" w:rsidP="00125912">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17972F39" w14:textId="77777777" w:rsidR="00E75B7A" w:rsidRPr="00E75B7A" w:rsidRDefault="00E75B7A" w:rsidP="00125912">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DFB4B57"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bl>
    <w:p w14:paraId="4EB3BA4E" w14:textId="77777777" w:rsidR="00E75B7A" w:rsidRPr="00DD3FA2" w:rsidRDefault="00E75B7A" w:rsidP="00E75B7A">
      <w:pPr>
        <w:ind w:left="720"/>
        <w:rPr>
          <w:rFonts w:ascii="Arial Narrow" w:hAnsi="Arial Narrow"/>
          <w:sz w:val="20"/>
          <w:highlight w:val="yellow"/>
        </w:rPr>
      </w:pPr>
    </w:p>
    <w:p w14:paraId="09260A7D" w14:textId="080AF84D" w:rsidR="00E75B7A" w:rsidRDefault="00E75B7A" w:rsidP="00E75B7A">
      <w:pPr>
        <w:ind w:left="720"/>
        <w:rPr>
          <w:rFonts w:ascii="Arial Narrow" w:hAnsi="Arial Narrow" w:cs="Arial"/>
          <w:sz w:val="20"/>
        </w:rPr>
      </w:pPr>
    </w:p>
    <w:p w14:paraId="7FBC0548" w14:textId="77777777" w:rsidR="00E95C08" w:rsidRPr="004A4F3F" w:rsidRDefault="00E95C08" w:rsidP="00E75B7A">
      <w:pPr>
        <w:ind w:left="720"/>
        <w:rPr>
          <w:rFonts w:ascii="Arial Narrow" w:hAnsi="Arial Narrow"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E75B7A" w:rsidRPr="00DD3FA2" w14:paraId="5C8C2AD9" w14:textId="77777777" w:rsidTr="00125912">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136D20B3" w14:textId="265E3426" w:rsidR="00E75B7A" w:rsidRPr="00E75B7A" w:rsidRDefault="00E75B7A" w:rsidP="00125912">
            <w:pPr>
              <w:pStyle w:val="text"/>
              <w:widowControl/>
              <w:spacing w:before="0" w:line="240" w:lineRule="auto"/>
              <w:jc w:val="center"/>
              <w:rPr>
                <w:rFonts w:ascii="Arial Narrow" w:hAnsi="Arial Narrow"/>
                <w:b/>
                <w:bCs/>
                <w:sz w:val="20"/>
                <w:szCs w:val="20"/>
              </w:rPr>
            </w:pPr>
            <w:r w:rsidRPr="00E75B7A">
              <w:rPr>
                <w:rFonts w:ascii="Arial Narrow" w:hAnsi="Arial Narrow"/>
                <w:b/>
                <w:bCs/>
                <w:caps/>
                <w:sz w:val="28"/>
                <w:szCs w:val="18"/>
              </w:rPr>
              <w:t xml:space="preserve">montér </w:t>
            </w:r>
            <w:r>
              <w:rPr>
                <w:rFonts w:ascii="Arial Narrow" w:hAnsi="Arial Narrow"/>
                <w:b/>
                <w:bCs/>
                <w:caps/>
                <w:sz w:val="28"/>
                <w:szCs w:val="18"/>
              </w:rPr>
              <w:t>7</w:t>
            </w:r>
          </w:p>
        </w:tc>
      </w:tr>
      <w:tr w:rsidR="00E75B7A" w:rsidRPr="00DD3FA2" w14:paraId="2A9BEFE2"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854AD0A" w14:textId="77777777" w:rsidR="00E75B7A" w:rsidRPr="00E75B7A" w:rsidRDefault="00E75B7A" w:rsidP="00125912">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337F02D2" w14:textId="77777777" w:rsidR="00E75B7A" w:rsidRPr="00E75B7A" w:rsidRDefault="00E75B7A" w:rsidP="00125912">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Naplnění požadovaného údaje</w:t>
            </w:r>
          </w:p>
        </w:tc>
      </w:tr>
      <w:tr w:rsidR="00E75B7A" w:rsidRPr="00DD3FA2" w14:paraId="448423CD"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3B4E706B"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B3B7F01" w14:textId="77777777" w:rsidR="00E75B7A" w:rsidRPr="00E75B7A" w:rsidRDefault="00E75B7A" w:rsidP="00125912">
            <w:pPr>
              <w:pStyle w:val="text"/>
              <w:widowControl/>
              <w:spacing w:before="0" w:line="240" w:lineRule="auto"/>
              <w:rPr>
                <w:rFonts w:ascii="Arial Narrow" w:hAnsi="Arial Narrow" w:cs="Times New Roman"/>
                <w:sz w:val="20"/>
                <w:szCs w:val="20"/>
              </w:rPr>
            </w:pPr>
          </w:p>
        </w:tc>
      </w:tr>
      <w:tr w:rsidR="00E75B7A" w:rsidRPr="00DD3FA2" w14:paraId="76810D3C"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tcPr>
          <w:p w14:paraId="1C5E5288"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990E3D3" w14:textId="77777777" w:rsidR="00E75B7A" w:rsidRPr="00E75B7A" w:rsidRDefault="00E75B7A" w:rsidP="00125912">
            <w:pPr>
              <w:pStyle w:val="text"/>
              <w:widowControl/>
              <w:spacing w:before="0" w:line="240" w:lineRule="auto"/>
              <w:rPr>
                <w:rFonts w:ascii="Arial Narrow" w:hAnsi="Arial Narrow" w:cs="Times New Roman"/>
                <w:sz w:val="20"/>
                <w:szCs w:val="20"/>
              </w:rPr>
            </w:pPr>
          </w:p>
        </w:tc>
      </w:tr>
      <w:tr w:rsidR="00E75B7A" w:rsidRPr="00DD3FA2" w14:paraId="4C01996E"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4FE5B31A" w14:textId="29046872" w:rsidR="00E75B7A" w:rsidRPr="00E75B7A" w:rsidRDefault="00E75B7A" w:rsidP="00125912">
            <w:pPr>
              <w:pStyle w:val="text"/>
              <w:widowControl/>
              <w:spacing w:before="0" w:line="240" w:lineRule="auto"/>
              <w:rPr>
                <w:rFonts w:ascii="Arial Narrow" w:hAnsi="Arial Narrow"/>
                <w:color w:val="000000"/>
                <w:sz w:val="20"/>
                <w:szCs w:val="20"/>
              </w:rPr>
            </w:pPr>
            <w:r w:rsidRPr="00E75B7A">
              <w:rPr>
                <w:rFonts w:ascii="Arial Narrow" w:hAnsi="Arial Narrow"/>
                <w:sz w:val="20"/>
                <w:szCs w:val="20"/>
              </w:rPr>
              <w:t xml:space="preserve">Kvalifikační stupeň min. § </w:t>
            </w:r>
            <w:r>
              <w:rPr>
                <w:rFonts w:ascii="Arial Narrow" w:hAnsi="Arial Narrow"/>
                <w:sz w:val="20"/>
                <w:szCs w:val="20"/>
              </w:rPr>
              <w:t>6</w:t>
            </w:r>
            <w:r w:rsidRPr="00E75B7A">
              <w:rPr>
                <w:rFonts w:ascii="Arial Narrow" w:hAnsi="Arial Narrow"/>
                <w:sz w:val="20"/>
                <w:szCs w:val="20"/>
              </w:rPr>
              <w:t xml:space="preserve"> vyhlášky 50/1978 Sb., o odborné způsobilosti v energetice</w:t>
            </w:r>
            <w:r w:rsidRPr="00E75B7A">
              <w:rPr>
                <w:rFonts w:ascii="Arial Narrow" w:hAnsi="Arial Narrow"/>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A14D379" w14:textId="77777777" w:rsidR="00E75B7A" w:rsidRPr="00E75B7A" w:rsidRDefault="00E75B7A" w:rsidP="00125912">
            <w:pPr>
              <w:pStyle w:val="text"/>
              <w:widowControl/>
              <w:spacing w:before="0" w:line="240" w:lineRule="auto"/>
              <w:rPr>
                <w:rFonts w:ascii="Arial Narrow" w:hAnsi="Arial Narrow" w:cs="Times New Roman"/>
                <w:sz w:val="20"/>
                <w:szCs w:val="20"/>
              </w:rPr>
            </w:pPr>
          </w:p>
        </w:tc>
      </w:tr>
      <w:tr w:rsidR="00E75B7A" w:rsidRPr="00DD3FA2" w14:paraId="3B45A03D"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7467EDF2"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22046B6"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02AAECA1" w14:textId="77777777" w:rsidTr="00125912">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7921221E"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0726D090" w14:textId="77777777" w:rsidR="00E75B7A" w:rsidRPr="00E75B7A" w:rsidRDefault="00E75B7A" w:rsidP="00125912">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71BDAEF"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6E236540"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72447BE1" w14:textId="77777777" w:rsidR="00E75B7A" w:rsidRPr="00E75B7A" w:rsidRDefault="00E75B7A" w:rsidP="00125912">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48516B10"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6852D2F"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61631759"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5EF027C8" w14:textId="77777777" w:rsidR="00E75B7A" w:rsidRPr="00E75B7A" w:rsidRDefault="00E75B7A" w:rsidP="00125912">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3E331446"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89D9B7E"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3C64289A"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3183A4B9" w14:textId="77777777" w:rsidR="00E75B7A" w:rsidRPr="00E75B7A" w:rsidRDefault="00E75B7A" w:rsidP="00125912">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22531C8F"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 xml:space="preserve">předmětem </w:t>
            </w:r>
            <w:r w:rsidRPr="00E75B7A">
              <w:rPr>
                <w:rFonts w:ascii="Arial Narrow" w:hAnsi="Arial Narrow"/>
                <w:sz w:val="20"/>
              </w:rPr>
              <w:t xml:space="preserve">byla kompletní rekonstrukce nebo výstavba nového nadzemního vedení na napěťové hladině VVN včetně betonáže základů, stavby stožárů nebo jejich částí, montáže KZL, montáže izolátorů a izolátorových závěsů, na které působil v obdobné pozici </w:t>
            </w:r>
            <w:r w:rsidRPr="00E75B7A">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97B5B22"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1F8E82CC"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69768272" w14:textId="77777777" w:rsidR="00E75B7A" w:rsidRPr="00E75B7A" w:rsidRDefault="00E75B7A" w:rsidP="00125912">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02773BD7" w14:textId="77777777" w:rsidR="00E75B7A" w:rsidRPr="00E75B7A" w:rsidRDefault="00E75B7A" w:rsidP="00125912">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33F5437"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bl>
    <w:p w14:paraId="5834F933" w14:textId="5C3ED628" w:rsidR="00E75B7A" w:rsidRDefault="00E75B7A" w:rsidP="00E75B7A">
      <w:pPr>
        <w:ind w:left="720"/>
        <w:rPr>
          <w:rFonts w:ascii="Arial Narrow" w:hAnsi="Arial Narrow" w:cs="Arial"/>
          <w:sz w:val="20"/>
        </w:rPr>
      </w:pPr>
    </w:p>
    <w:p w14:paraId="71AA93AC" w14:textId="37F010D7" w:rsidR="00E95C08" w:rsidRDefault="00E95C08" w:rsidP="00E75B7A">
      <w:pPr>
        <w:ind w:left="720"/>
        <w:rPr>
          <w:rFonts w:ascii="Arial Narrow" w:hAnsi="Arial Narrow" w:cs="Arial"/>
          <w:sz w:val="20"/>
        </w:rPr>
      </w:pPr>
    </w:p>
    <w:p w14:paraId="7C8B5363" w14:textId="77777777" w:rsidR="00E95C08" w:rsidRPr="004A4F3F" w:rsidRDefault="00E95C08" w:rsidP="00E75B7A">
      <w:pPr>
        <w:ind w:left="720"/>
        <w:rPr>
          <w:rFonts w:ascii="Arial Narrow" w:hAnsi="Arial Narrow"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E75B7A" w:rsidRPr="00DD3FA2" w14:paraId="21F7BFF3" w14:textId="77777777" w:rsidTr="00125912">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0348FBFD" w14:textId="461AF2F8" w:rsidR="00E75B7A" w:rsidRPr="00E75B7A" w:rsidRDefault="00E75B7A" w:rsidP="00125912">
            <w:pPr>
              <w:pStyle w:val="text"/>
              <w:widowControl/>
              <w:spacing w:before="0" w:line="240" w:lineRule="auto"/>
              <w:jc w:val="center"/>
              <w:rPr>
                <w:rFonts w:ascii="Arial Narrow" w:hAnsi="Arial Narrow"/>
                <w:b/>
                <w:bCs/>
                <w:sz w:val="20"/>
                <w:szCs w:val="20"/>
              </w:rPr>
            </w:pPr>
            <w:r w:rsidRPr="00E75B7A">
              <w:rPr>
                <w:rFonts w:ascii="Arial Narrow" w:hAnsi="Arial Narrow"/>
                <w:b/>
                <w:bCs/>
                <w:caps/>
                <w:sz w:val="28"/>
                <w:szCs w:val="18"/>
              </w:rPr>
              <w:t xml:space="preserve">montér </w:t>
            </w:r>
            <w:r>
              <w:rPr>
                <w:rFonts w:ascii="Arial Narrow" w:hAnsi="Arial Narrow"/>
                <w:b/>
                <w:bCs/>
                <w:caps/>
                <w:sz w:val="28"/>
                <w:szCs w:val="18"/>
              </w:rPr>
              <w:t>8</w:t>
            </w:r>
          </w:p>
        </w:tc>
      </w:tr>
      <w:tr w:rsidR="00E75B7A" w:rsidRPr="00DD3FA2" w14:paraId="1141082D"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388B991C" w14:textId="77777777" w:rsidR="00E75B7A" w:rsidRPr="00E75B7A" w:rsidRDefault="00E75B7A" w:rsidP="00125912">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5E7D8AC1" w14:textId="77777777" w:rsidR="00E75B7A" w:rsidRPr="00E75B7A" w:rsidRDefault="00E75B7A" w:rsidP="00125912">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Naplnění požadovaného údaje</w:t>
            </w:r>
          </w:p>
        </w:tc>
      </w:tr>
      <w:tr w:rsidR="00E75B7A" w:rsidRPr="00DD3FA2" w14:paraId="09F31A8F"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6E355B5"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A5BAC70" w14:textId="77777777" w:rsidR="00E75B7A" w:rsidRPr="00E75B7A" w:rsidRDefault="00E75B7A" w:rsidP="00125912">
            <w:pPr>
              <w:pStyle w:val="text"/>
              <w:widowControl/>
              <w:spacing w:before="0" w:line="240" w:lineRule="auto"/>
              <w:rPr>
                <w:rFonts w:ascii="Arial Narrow" w:hAnsi="Arial Narrow" w:cs="Times New Roman"/>
                <w:sz w:val="20"/>
                <w:szCs w:val="20"/>
              </w:rPr>
            </w:pPr>
          </w:p>
        </w:tc>
      </w:tr>
      <w:tr w:rsidR="00E75B7A" w:rsidRPr="00DD3FA2" w14:paraId="463EB17D"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tcPr>
          <w:p w14:paraId="4E4E9992"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86643AA" w14:textId="77777777" w:rsidR="00E75B7A" w:rsidRPr="00E75B7A" w:rsidRDefault="00E75B7A" w:rsidP="00125912">
            <w:pPr>
              <w:pStyle w:val="text"/>
              <w:widowControl/>
              <w:spacing w:before="0" w:line="240" w:lineRule="auto"/>
              <w:rPr>
                <w:rFonts w:ascii="Arial Narrow" w:hAnsi="Arial Narrow" w:cs="Times New Roman"/>
                <w:sz w:val="20"/>
                <w:szCs w:val="20"/>
              </w:rPr>
            </w:pPr>
          </w:p>
        </w:tc>
      </w:tr>
      <w:tr w:rsidR="00E75B7A" w:rsidRPr="00DD3FA2" w14:paraId="2235EB52"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6E2BF55A" w14:textId="77777777" w:rsidR="00E75B7A" w:rsidRPr="00E75B7A" w:rsidRDefault="00E75B7A" w:rsidP="00125912">
            <w:pPr>
              <w:pStyle w:val="text"/>
              <w:widowControl/>
              <w:spacing w:before="0" w:line="240" w:lineRule="auto"/>
              <w:rPr>
                <w:rFonts w:ascii="Arial Narrow" w:hAnsi="Arial Narrow"/>
                <w:color w:val="000000"/>
                <w:sz w:val="20"/>
                <w:szCs w:val="20"/>
              </w:rPr>
            </w:pPr>
            <w:r w:rsidRPr="00E75B7A">
              <w:rPr>
                <w:rFonts w:ascii="Arial Narrow" w:hAnsi="Arial Narrow"/>
                <w:sz w:val="20"/>
                <w:szCs w:val="20"/>
              </w:rPr>
              <w:t xml:space="preserve">Kvalifikační stupeň min. § </w:t>
            </w:r>
            <w:r>
              <w:rPr>
                <w:rFonts w:ascii="Arial Narrow" w:hAnsi="Arial Narrow"/>
                <w:sz w:val="20"/>
                <w:szCs w:val="20"/>
              </w:rPr>
              <w:t>6</w:t>
            </w:r>
            <w:r w:rsidRPr="00E75B7A">
              <w:rPr>
                <w:rFonts w:ascii="Arial Narrow" w:hAnsi="Arial Narrow"/>
                <w:sz w:val="20"/>
                <w:szCs w:val="20"/>
              </w:rPr>
              <w:t xml:space="preserve"> vyhlášky 50/1978 Sb., o odborné způsobilosti v energetice</w:t>
            </w:r>
            <w:r w:rsidRPr="00E75B7A">
              <w:rPr>
                <w:rFonts w:ascii="Arial Narrow" w:hAnsi="Arial Narrow"/>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77081F2" w14:textId="77777777" w:rsidR="00E75B7A" w:rsidRPr="00E75B7A" w:rsidRDefault="00E75B7A" w:rsidP="00125912">
            <w:pPr>
              <w:pStyle w:val="text"/>
              <w:widowControl/>
              <w:spacing w:before="0" w:line="240" w:lineRule="auto"/>
              <w:rPr>
                <w:rFonts w:ascii="Arial Narrow" w:hAnsi="Arial Narrow" w:cs="Times New Roman"/>
                <w:sz w:val="20"/>
                <w:szCs w:val="20"/>
              </w:rPr>
            </w:pPr>
          </w:p>
        </w:tc>
      </w:tr>
      <w:tr w:rsidR="00E75B7A" w:rsidRPr="00DD3FA2" w14:paraId="3ECC5F9A"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9916A6E"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AACB5EF"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33A22814" w14:textId="77777777" w:rsidTr="00125912">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417C5F40"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5B5EFEF4" w14:textId="77777777" w:rsidR="00E75B7A" w:rsidRPr="00E75B7A" w:rsidRDefault="00E75B7A" w:rsidP="00125912">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667B546"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191F64E4"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6EE86573" w14:textId="77777777" w:rsidR="00E75B7A" w:rsidRPr="00E75B7A" w:rsidRDefault="00E75B7A" w:rsidP="00125912">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6488D2FA"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012B7BB"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119D47A5"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646E3E4A" w14:textId="77777777" w:rsidR="00E75B7A" w:rsidRPr="00E75B7A" w:rsidRDefault="00E75B7A" w:rsidP="00125912">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74589750"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5B1D0A0"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2DED4B05"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59D23D49" w14:textId="77777777" w:rsidR="00E75B7A" w:rsidRPr="00E75B7A" w:rsidRDefault="00E75B7A" w:rsidP="00125912">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71860A22"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 xml:space="preserve">předmětem </w:t>
            </w:r>
            <w:r w:rsidRPr="00E75B7A">
              <w:rPr>
                <w:rFonts w:ascii="Arial Narrow" w:hAnsi="Arial Narrow"/>
                <w:sz w:val="20"/>
              </w:rPr>
              <w:t xml:space="preserve">byla kompletní rekonstrukce nebo výstavba nového nadzemního vedení na napěťové hladině VVN včetně betonáže základů, stavby stožárů nebo jejich částí, montáže KZL, montáže izolátorů a izolátorových závěsů, na které působil v obdobné pozici </w:t>
            </w:r>
            <w:r w:rsidRPr="00E75B7A">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E3FBAC7"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0C5469ED"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0363D9C9" w14:textId="77777777" w:rsidR="00E75B7A" w:rsidRPr="00E75B7A" w:rsidRDefault="00E75B7A" w:rsidP="00125912">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28A694C4" w14:textId="77777777" w:rsidR="00E75B7A" w:rsidRPr="00E75B7A" w:rsidRDefault="00E75B7A" w:rsidP="00125912">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9A5E525"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bl>
    <w:p w14:paraId="61DF0222" w14:textId="4361C4FE" w:rsidR="00E95C08" w:rsidRDefault="00E95C08" w:rsidP="00E75B7A">
      <w:pPr>
        <w:ind w:left="720"/>
        <w:rPr>
          <w:rFonts w:ascii="Arial Narrow" w:hAnsi="Arial Narrow"/>
          <w:sz w:val="20"/>
          <w:highlight w:val="yellow"/>
        </w:rPr>
      </w:pPr>
    </w:p>
    <w:p w14:paraId="58BCD2A8" w14:textId="77777777" w:rsidR="00E95C08" w:rsidRPr="004A4F3F" w:rsidRDefault="00E95C08" w:rsidP="00E75B7A">
      <w:pPr>
        <w:rPr>
          <w:rFonts w:ascii="Arial Narrow" w:hAnsi="Arial Narrow"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E75B7A" w:rsidRPr="00DD3FA2" w14:paraId="6D9BD9D6" w14:textId="77777777" w:rsidTr="00125912">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667D3D0C" w14:textId="7422C418" w:rsidR="00E75B7A" w:rsidRPr="00E75B7A" w:rsidRDefault="00E75B7A" w:rsidP="00125912">
            <w:pPr>
              <w:pStyle w:val="text"/>
              <w:widowControl/>
              <w:spacing w:before="0" w:line="240" w:lineRule="auto"/>
              <w:jc w:val="center"/>
              <w:rPr>
                <w:rFonts w:ascii="Arial Narrow" w:hAnsi="Arial Narrow"/>
                <w:b/>
                <w:bCs/>
                <w:sz w:val="20"/>
                <w:szCs w:val="20"/>
              </w:rPr>
            </w:pPr>
            <w:r w:rsidRPr="00E75B7A">
              <w:rPr>
                <w:rFonts w:ascii="Arial Narrow" w:hAnsi="Arial Narrow"/>
                <w:b/>
                <w:bCs/>
                <w:caps/>
                <w:sz w:val="28"/>
                <w:szCs w:val="18"/>
              </w:rPr>
              <w:t xml:space="preserve">montér </w:t>
            </w:r>
            <w:r>
              <w:rPr>
                <w:rFonts w:ascii="Arial Narrow" w:hAnsi="Arial Narrow"/>
                <w:b/>
                <w:bCs/>
                <w:caps/>
                <w:sz w:val="28"/>
                <w:szCs w:val="18"/>
              </w:rPr>
              <w:t>9</w:t>
            </w:r>
          </w:p>
        </w:tc>
      </w:tr>
      <w:tr w:rsidR="00E75B7A" w:rsidRPr="00DD3FA2" w14:paraId="33759C64"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F00D6D7" w14:textId="77777777" w:rsidR="00E75B7A" w:rsidRPr="00E75B7A" w:rsidRDefault="00E75B7A" w:rsidP="00125912">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2E3E9F64" w14:textId="77777777" w:rsidR="00E75B7A" w:rsidRPr="00E75B7A" w:rsidRDefault="00E75B7A" w:rsidP="00125912">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Naplnění požadovaného údaje</w:t>
            </w:r>
          </w:p>
        </w:tc>
      </w:tr>
      <w:tr w:rsidR="00E75B7A" w:rsidRPr="00DD3FA2" w14:paraId="07654A2A"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41FD72BB"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32757EF" w14:textId="77777777" w:rsidR="00E75B7A" w:rsidRPr="00E75B7A" w:rsidRDefault="00E75B7A" w:rsidP="00125912">
            <w:pPr>
              <w:pStyle w:val="text"/>
              <w:widowControl/>
              <w:spacing w:before="0" w:line="240" w:lineRule="auto"/>
              <w:rPr>
                <w:rFonts w:ascii="Arial Narrow" w:hAnsi="Arial Narrow" w:cs="Times New Roman"/>
                <w:sz w:val="20"/>
                <w:szCs w:val="20"/>
              </w:rPr>
            </w:pPr>
          </w:p>
        </w:tc>
      </w:tr>
      <w:tr w:rsidR="00E75B7A" w:rsidRPr="00DD3FA2" w14:paraId="42953416"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tcPr>
          <w:p w14:paraId="53DAD4AB"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D1D92CB" w14:textId="77777777" w:rsidR="00E75B7A" w:rsidRPr="00E75B7A" w:rsidRDefault="00E75B7A" w:rsidP="00125912">
            <w:pPr>
              <w:pStyle w:val="text"/>
              <w:widowControl/>
              <w:spacing w:before="0" w:line="240" w:lineRule="auto"/>
              <w:rPr>
                <w:rFonts w:ascii="Arial Narrow" w:hAnsi="Arial Narrow" w:cs="Times New Roman"/>
                <w:sz w:val="20"/>
                <w:szCs w:val="20"/>
              </w:rPr>
            </w:pPr>
          </w:p>
        </w:tc>
      </w:tr>
      <w:tr w:rsidR="00E75B7A" w:rsidRPr="00DD3FA2" w14:paraId="2F7FFF44"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70FC0EA0" w14:textId="77777777" w:rsidR="00E75B7A" w:rsidRPr="00E75B7A" w:rsidRDefault="00E75B7A" w:rsidP="00125912">
            <w:pPr>
              <w:pStyle w:val="text"/>
              <w:widowControl/>
              <w:spacing w:before="0" w:line="240" w:lineRule="auto"/>
              <w:rPr>
                <w:rFonts w:ascii="Arial Narrow" w:hAnsi="Arial Narrow"/>
                <w:color w:val="000000"/>
                <w:sz w:val="20"/>
                <w:szCs w:val="20"/>
              </w:rPr>
            </w:pPr>
            <w:r w:rsidRPr="00E75B7A">
              <w:rPr>
                <w:rFonts w:ascii="Arial Narrow" w:hAnsi="Arial Narrow"/>
                <w:sz w:val="20"/>
                <w:szCs w:val="20"/>
              </w:rPr>
              <w:t xml:space="preserve">Kvalifikační stupeň min. § </w:t>
            </w:r>
            <w:r>
              <w:rPr>
                <w:rFonts w:ascii="Arial Narrow" w:hAnsi="Arial Narrow"/>
                <w:sz w:val="20"/>
                <w:szCs w:val="20"/>
              </w:rPr>
              <w:t>6</w:t>
            </w:r>
            <w:r w:rsidRPr="00E75B7A">
              <w:rPr>
                <w:rFonts w:ascii="Arial Narrow" w:hAnsi="Arial Narrow"/>
                <w:sz w:val="20"/>
                <w:szCs w:val="20"/>
              </w:rPr>
              <w:t xml:space="preserve"> vyhlášky 50/1978 Sb., o odborné způsobilosti v energetice</w:t>
            </w:r>
            <w:r w:rsidRPr="00E75B7A">
              <w:rPr>
                <w:rFonts w:ascii="Arial Narrow" w:hAnsi="Arial Narrow"/>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0C9F9C7" w14:textId="77777777" w:rsidR="00E75B7A" w:rsidRPr="00E75B7A" w:rsidRDefault="00E75B7A" w:rsidP="00125912">
            <w:pPr>
              <w:pStyle w:val="text"/>
              <w:widowControl/>
              <w:spacing w:before="0" w:line="240" w:lineRule="auto"/>
              <w:rPr>
                <w:rFonts w:ascii="Arial Narrow" w:hAnsi="Arial Narrow" w:cs="Times New Roman"/>
                <w:sz w:val="20"/>
                <w:szCs w:val="20"/>
              </w:rPr>
            </w:pPr>
          </w:p>
        </w:tc>
      </w:tr>
      <w:tr w:rsidR="00E75B7A" w:rsidRPr="00DD3FA2" w14:paraId="71D8D59C"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5C70A17A"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7EFB3FD"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33457BD8" w14:textId="77777777" w:rsidTr="00125912">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2687C6AC"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41DD77D8" w14:textId="77777777" w:rsidR="00E75B7A" w:rsidRPr="00E75B7A" w:rsidRDefault="00E75B7A" w:rsidP="00125912">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84B7E9F"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76E73003"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0BACDE65" w14:textId="77777777" w:rsidR="00E75B7A" w:rsidRPr="00E75B7A" w:rsidRDefault="00E75B7A" w:rsidP="00125912">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01DC82C4"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39143EB"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7DBDCC70"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1E29E948" w14:textId="77777777" w:rsidR="00E75B7A" w:rsidRPr="00E75B7A" w:rsidRDefault="00E75B7A" w:rsidP="00125912">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48E71FA2"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5B577B2"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7177E3D5"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7558F0A7" w14:textId="77777777" w:rsidR="00E75B7A" w:rsidRPr="00E75B7A" w:rsidRDefault="00E75B7A" w:rsidP="00125912">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70151C31" w14:textId="77777777" w:rsidR="00E75B7A" w:rsidRPr="00E75B7A" w:rsidRDefault="00E75B7A" w:rsidP="00125912">
            <w:pPr>
              <w:pStyle w:val="text"/>
              <w:widowControl/>
              <w:spacing w:before="0" w:line="240" w:lineRule="auto"/>
              <w:rPr>
                <w:rFonts w:ascii="Arial Narrow" w:hAnsi="Arial Narrow"/>
                <w:sz w:val="20"/>
                <w:szCs w:val="20"/>
              </w:rPr>
            </w:pPr>
            <w:r w:rsidRPr="00E75B7A">
              <w:rPr>
                <w:rFonts w:ascii="Arial Narrow" w:hAnsi="Arial Narrow"/>
                <w:sz w:val="20"/>
                <w:szCs w:val="20"/>
              </w:rPr>
              <w:t xml:space="preserve">předmětem </w:t>
            </w:r>
            <w:r w:rsidRPr="00E75B7A">
              <w:rPr>
                <w:rFonts w:ascii="Arial Narrow" w:hAnsi="Arial Narrow"/>
                <w:sz w:val="20"/>
              </w:rPr>
              <w:t xml:space="preserve">byla kompletní rekonstrukce nebo výstavba nového nadzemního vedení na napěťové hladině VVN včetně betonáže základů, stavby stožárů nebo jejich částí, montáže KZL, montáže izolátorů a izolátorových závěsů, na které působil v obdobné pozici </w:t>
            </w:r>
            <w:r w:rsidRPr="00E75B7A">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4E788CC"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r w:rsidR="00E75B7A" w:rsidRPr="00DD3FA2" w14:paraId="28143168"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1F6C479C" w14:textId="77777777" w:rsidR="00E75B7A" w:rsidRPr="00E75B7A" w:rsidRDefault="00E75B7A" w:rsidP="00125912">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1803EE70" w14:textId="77777777" w:rsidR="00E75B7A" w:rsidRPr="00E75B7A" w:rsidRDefault="00E75B7A" w:rsidP="00125912">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9DEEC18" w14:textId="77777777" w:rsidR="00E75B7A" w:rsidRPr="00DD3FA2" w:rsidRDefault="00E75B7A" w:rsidP="00125912">
            <w:pPr>
              <w:pStyle w:val="text"/>
              <w:widowControl/>
              <w:spacing w:before="0" w:line="240" w:lineRule="auto"/>
              <w:rPr>
                <w:rFonts w:ascii="Arial Narrow" w:hAnsi="Arial Narrow" w:cs="Times New Roman"/>
                <w:sz w:val="20"/>
                <w:szCs w:val="20"/>
                <w:highlight w:val="yellow"/>
              </w:rPr>
            </w:pPr>
          </w:p>
        </w:tc>
      </w:tr>
    </w:tbl>
    <w:p w14:paraId="29B830B5" w14:textId="77777777" w:rsidR="00E75B7A" w:rsidRPr="00DD3FA2" w:rsidRDefault="00E75B7A" w:rsidP="00E75B7A">
      <w:pPr>
        <w:ind w:left="720"/>
        <w:rPr>
          <w:rFonts w:ascii="Arial Narrow" w:hAnsi="Arial Narrow"/>
          <w:sz w:val="20"/>
          <w:highlight w:val="yellow"/>
        </w:rPr>
      </w:pPr>
    </w:p>
    <w:p w14:paraId="65193F92" w14:textId="6B238FF8" w:rsidR="00E75B7A" w:rsidRDefault="00E75B7A" w:rsidP="00E75B7A">
      <w:pPr>
        <w:ind w:left="720"/>
        <w:rPr>
          <w:rFonts w:ascii="Arial Narrow" w:hAnsi="Arial Narrow"/>
          <w:sz w:val="20"/>
          <w:highlight w:val="yellow"/>
        </w:rPr>
      </w:pPr>
    </w:p>
    <w:p w14:paraId="4E56FDD3" w14:textId="7A5474AB" w:rsidR="00E95C08" w:rsidRDefault="00E95C08" w:rsidP="00E75B7A">
      <w:pPr>
        <w:ind w:left="720"/>
        <w:rPr>
          <w:rFonts w:ascii="Arial Narrow" w:hAnsi="Arial Narrow"/>
          <w:sz w:val="20"/>
          <w:highlight w:val="yellow"/>
        </w:rPr>
      </w:pPr>
    </w:p>
    <w:p w14:paraId="5E97B1C3" w14:textId="77777777" w:rsidR="00866FAF" w:rsidRPr="00BC3737" w:rsidRDefault="00866FAF" w:rsidP="00942993">
      <w:pPr>
        <w:pStyle w:val="Odstavecseseznamem"/>
        <w:numPr>
          <w:ilvl w:val="0"/>
          <w:numId w:val="4"/>
        </w:numPr>
        <w:spacing w:after="60"/>
        <w:contextualSpacing w:val="0"/>
        <w:jc w:val="both"/>
        <w:rPr>
          <w:rFonts w:ascii="Arial Narrow" w:hAnsi="Arial Narrow"/>
          <w:bCs/>
        </w:rPr>
      </w:pPr>
      <w:r w:rsidRPr="00BC3737">
        <w:rPr>
          <w:rFonts w:ascii="Arial Narrow" w:hAnsi="Arial Narrow"/>
        </w:rPr>
        <w:t xml:space="preserve">Zadavatel stanoví minimální požadavky na vzdělání a odbornou kvalifikaci </w:t>
      </w:r>
      <w:r w:rsidRPr="00BC3737">
        <w:rPr>
          <w:rFonts w:ascii="Arial Narrow" w:hAnsi="Arial Narrow"/>
          <w:b/>
        </w:rPr>
        <w:t>bezpečnostního technika</w:t>
      </w:r>
      <w:r w:rsidRPr="00BC3737">
        <w:rPr>
          <w:rFonts w:ascii="Arial Narrow" w:hAnsi="Arial Narrow"/>
        </w:rPr>
        <w:t xml:space="preserve"> takto:</w:t>
      </w:r>
    </w:p>
    <w:p w14:paraId="0D3B9506" w14:textId="65C0828C" w:rsidR="004A4F3F" w:rsidRPr="00BC3737" w:rsidRDefault="004A4F3F" w:rsidP="00942993">
      <w:pPr>
        <w:numPr>
          <w:ilvl w:val="0"/>
          <w:numId w:val="5"/>
        </w:numPr>
        <w:rPr>
          <w:rFonts w:ascii="Arial Narrow" w:hAnsi="Arial Narrow"/>
          <w:sz w:val="20"/>
        </w:rPr>
      </w:pPr>
      <w:bookmarkStart w:id="4" w:name="_Hlk33094564"/>
      <w:r w:rsidRPr="00BC3737">
        <w:rPr>
          <w:rFonts w:ascii="Arial Narrow" w:hAnsi="Arial Narrow"/>
          <w:sz w:val="20"/>
        </w:rPr>
        <w:t>alespoň SŠ vzdělání</w:t>
      </w:r>
      <w:r w:rsidR="00FB5A15" w:rsidRPr="00BC3737">
        <w:rPr>
          <w:rFonts w:ascii="Arial Narrow" w:hAnsi="Arial Narrow"/>
          <w:sz w:val="20"/>
        </w:rPr>
        <w:t xml:space="preserve"> </w:t>
      </w:r>
      <w:r w:rsidR="00FB5A15" w:rsidRPr="00BC3737">
        <w:rPr>
          <w:rFonts w:ascii="Arial Narrow" w:hAnsi="Arial Narrow" w:cs="Arial"/>
          <w:sz w:val="20"/>
        </w:rPr>
        <w:t>(doloženo kopií dokladu o nejvýše ukončeném vzdělání),</w:t>
      </w:r>
    </w:p>
    <w:p w14:paraId="41D0AD65" w14:textId="68D3FBBD" w:rsidR="004A4F3F" w:rsidRPr="00BC3737" w:rsidRDefault="004A4F3F" w:rsidP="00942993">
      <w:pPr>
        <w:numPr>
          <w:ilvl w:val="0"/>
          <w:numId w:val="5"/>
        </w:numPr>
        <w:rPr>
          <w:rFonts w:ascii="Arial Narrow" w:hAnsi="Arial Narrow"/>
          <w:sz w:val="20"/>
        </w:rPr>
      </w:pPr>
      <w:r w:rsidRPr="00BC3737">
        <w:rPr>
          <w:rFonts w:ascii="Arial Narrow" w:hAnsi="Arial Narrow"/>
          <w:sz w:val="20"/>
        </w:rPr>
        <w:t>kvalifikace min. § 7 vyhlášky 50/1978 Sb., o odborné způsobilosti v</w:t>
      </w:r>
      <w:r w:rsidR="00781569">
        <w:rPr>
          <w:rFonts w:ascii="Arial Narrow" w:hAnsi="Arial Narrow"/>
          <w:sz w:val="20"/>
        </w:rPr>
        <w:t> </w:t>
      </w:r>
      <w:r w:rsidRPr="00BC3737">
        <w:rPr>
          <w:rFonts w:ascii="Arial Narrow" w:hAnsi="Arial Narrow"/>
          <w:sz w:val="20"/>
        </w:rPr>
        <w:t>energetice</w:t>
      </w:r>
      <w:r w:rsidR="00781569">
        <w:rPr>
          <w:rFonts w:ascii="Arial Narrow" w:hAnsi="Arial Narrow"/>
          <w:sz w:val="20"/>
        </w:rPr>
        <w:t xml:space="preserve"> (</w:t>
      </w:r>
      <w:r w:rsidR="00DB1E2A">
        <w:rPr>
          <w:rFonts w:ascii="Arial Narrow" w:hAnsi="Arial Narrow"/>
          <w:sz w:val="20"/>
        </w:rPr>
        <w:t>doložena kopie dokladu</w:t>
      </w:r>
      <w:r w:rsidR="00781569">
        <w:rPr>
          <w:rFonts w:ascii="Arial Narrow" w:hAnsi="Arial Narrow"/>
          <w:sz w:val="20"/>
        </w:rPr>
        <w:t>)</w:t>
      </w:r>
    </w:p>
    <w:p w14:paraId="7D98C797" w14:textId="0338B1F9" w:rsidR="004A4F3F" w:rsidRPr="00BC3737" w:rsidRDefault="004A4F3F" w:rsidP="00942993">
      <w:pPr>
        <w:numPr>
          <w:ilvl w:val="0"/>
          <w:numId w:val="5"/>
        </w:numPr>
        <w:rPr>
          <w:rFonts w:ascii="Arial Narrow" w:hAnsi="Arial Narrow"/>
          <w:sz w:val="20"/>
        </w:rPr>
      </w:pPr>
      <w:r w:rsidRPr="00BC3737">
        <w:rPr>
          <w:rFonts w:ascii="Arial Narrow" w:hAnsi="Arial Narrow"/>
          <w:sz w:val="20"/>
        </w:rPr>
        <w:t>praxe min. 5 let v oblasti řízení a kontroly BOZP,</w:t>
      </w:r>
    </w:p>
    <w:p w14:paraId="31105D99" w14:textId="2E9FE2E9" w:rsidR="00FB5A15" w:rsidRPr="00BC3737" w:rsidRDefault="00FB5A15" w:rsidP="00942993">
      <w:pPr>
        <w:numPr>
          <w:ilvl w:val="0"/>
          <w:numId w:val="5"/>
        </w:numPr>
        <w:rPr>
          <w:rFonts w:ascii="Arial Narrow" w:hAnsi="Arial Narrow"/>
          <w:sz w:val="20"/>
        </w:rPr>
      </w:pPr>
      <w:r w:rsidRPr="00BC3737">
        <w:rPr>
          <w:rFonts w:ascii="Arial Narrow" w:hAnsi="Arial Narrow"/>
          <w:color w:val="000000"/>
          <w:sz w:val="20"/>
        </w:rPr>
        <w:t>odborně způsobilá osoba v prevenci rizik ve smyslu zákona č. 309/2006 Sb. ve znění pozdějších předpisů</w:t>
      </w:r>
      <w:r w:rsidR="00343115">
        <w:rPr>
          <w:rFonts w:ascii="Arial Narrow" w:hAnsi="Arial Narrow"/>
          <w:color w:val="000000"/>
          <w:sz w:val="20"/>
        </w:rPr>
        <w:t xml:space="preserve"> </w:t>
      </w:r>
    </w:p>
    <w:bookmarkEnd w:id="4"/>
    <w:p w14:paraId="692DEC21" w14:textId="5B2B93C1" w:rsidR="004A4F3F" w:rsidRPr="00BC3737" w:rsidRDefault="004A4F3F" w:rsidP="00942993">
      <w:pPr>
        <w:numPr>
          <w:ilvl w:val="0"/>
          <w:numId w:val="5"/>
        </w:numPr>
        <w:rPr>
          <w:rFonts w:ascii="Arial Narrow" w:hAnsi="Arial Narrow"/>
          <w:sz w:val="20"/>
        </w:rPr>
      </w:pPr>
      <w:r w:rsidRPr="00BC3737">
        <w:rPr>
          <w:rFonts w:ascii="Arial Narrow" w:hAnsi="Arial Narrow"/>
          <w:sz w:val="20"/>
        </w:rPr>
        <w:t>znalost českého nebo slovenského jazyka na pracovní úrovni umožňující běžnou komunikaci se zadavatelem, státními orgány a případně třetími osobami; zadavatel připouští možnost využití tlumočníka (v takovém případě, pokud nebude osoba bezpečnostního technika disponovat požadovanou znalostí českého jazyka, přiloží dodavatel prohlášení obsahující závazek zajistit ve vztahu k osobě bezpečnostního technika pro účely plnění veřejné zakázky v nutném rozsahu na své náklady tlumočníka),</w:t>
      </w:r>
    </w:p>
    <w:p w14:paraId="28C63E61" w14:textId="46116D36" w:rsidR="00866FAF" w:rsidRPr="00BC3737" w:rsidRDefault="004A4F3F" w:rsidP="00CF30D4">
      <w:pPr>
        <w:numPr>
          <w:ilvl w:val="0"/>
          <w:numId w:val="5"/>
        </w:numPr>
        <w:rPr>
          <w:rFonts w:ascii="Arial Narrow" w:hAnsi="Arial Narrow"/>
          <w:b/>
          <w:sz w:val="20"/>
        </w:rPr>
      </w:pPr>
      <w:r w:rsidRPr="00BC3737">
        <w:rPr>
          <w:rFonts w:ascii="Arial Narrow" w:hAnsi="Arial Narrow"/>
          <w:sz w:val="20"/>
        </w:rPr>
        <w:t xml:space="preserve">referenční zakázky: zkušenost alespoň se </w:t>
      </w:r>
      <w:r w:rsidR="00880513">
        <w:rPr>
          <w:rFonts w:ascii="Arial Narrow" w:hAnsi="Arial Narrow"/>
          <w:sz w:val="20"/>
        </w:rPr>
        <w:t>dvěma</w:t>
      </w:r>
      <w:r w:rsidRPr="00BC3737">
        <w:rPr>
          <w:rFonts w:ascii="Arial Narrow" w:hAnsi="Arial Narrow"/>
          <w:sz w:val="20"/>
        </w:rPr>
        <w:t xml:space="preserve"> zakázkami na výstavbu elektrické sítě, nebo rozvoden o napěťové hladině 110 </w:t>
      </w:r>
      <w:proofErr w:type="spellStart"/>
      <w:r w:rsidRPr="00BC3737">
        <w:rPr>
          <w:rFonts w:ascii="Arial Narrow" w:hAnsi="Arial Narrow"/>
          <w:sz w:val="20"/>
        </w:rPr>
        <w:t>kV</w:t>
      </w:r>
      <w:proofErr w:type="spellEnd"/>
      <w:r w:rsidRPr="00BC3737">
        <w:rPr>
          <w:rFonts w:ascii="Arial Narrow" w:hAnsi="Arial Narrow"/>
          <w:sz w:val="20"/>
        </w:rPr>
        <w:t xml:space="preserve"> nebo vyšší  o finančním objemu těchto prací nejméně </w:t>
      </w:r>
      <w:r w:rsidR="00880513">
        <w:rPr>
          <w:rFonts w:ascii="Arial Narrow" w:hAnsi="Arial Narrow"/>
          <w:sz w:val="20"/>
        </w:rPr>
        <w:t>1</w:t>
      </w:r>
      <w:r w:rsidRPr="00BC3737">
        <w:rPr>
          <w:rFonts w:ascii="Arial Narrow" w:hAnsi="Arial Narrow"/>
          <w:sz w:val="20"/>
        </w:rPr>
        <w:t>0 mil. Kč bez DPH u každé ze zakázek, na kterých působil v obdobné pozici.</w:t>
      </w: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866FAF" w:rsidRPr="009B18A0" w14:paraId="234476EB" w14:textId="77777777" w:rsidTr="00CF30D4">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5853D5F8" w14:textId="77777777" w:rsidR="00866FAF" w:rsidRPr="009B18A0" w:rsidRDefault="00866FAF" w:rsidP="00CF30D4">
            <w:pPr>
              <w:pStyle w:val="text"/>
              <w:widowControl/>
              <w:spacing w:before="0" w:line="240" w:lineRule="auto"/>
              <w:jc w:val="center"/>
              <w:rPr>
                <w:rFonts w:ascii="Arial Narrow" w:hAnsi="Arial Narrow"/>
                <w:b/>
                <w:bCs/>
                <w:sz w:val="20"/>
                <w:szCs w:val="20"/>
              </w:rPr>
            </w:pPr>
            <w:r w:rsidRPr="009B18A0">
              <w:rPr>
                <w:rFonts w:ascii="Arial Narrow" w:hAnsi="Arial Narrow"/>
                <w:b/>
                <w:bCs/>
                <w:caps/>
                <w:sz w:val="28"/>
                <w:szCs w:val="18"/>
              </w:rPr>
              <w:t>bezpečnostní technik</w:t>
            </w:r>
          </w:p>
        </w:tc>
      </w:tr>
      <w:tr w:rsidR="00866FAF" w:rsidRPr="009B18A0" w14:paraId="71E61CEE"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1492D776" w14:textId="77777777" w:rsidR="00866FAF" w:rsidRPr="009B18A0" w:rsidRDefault="00866FAF" w:rsidP="00CF30D4">
            <w:pPr>
              <w:pStyle w:val="text"/>
              <w:widowControl/>
              <w:spacing w:before="0" w:line="240" w:lineRule="auto"/>
              <w:rPr>
                <w:rFonts w:ascii="Arial Narrow" w:hAnsi="Arial Narrow"/>
                <w:b/>
                <w:bCs/>
                <w:sz w:val="20"/>
                <w:szCs w:val="20"/>
              </w:rPr>
            </w:pPr>
            <w:r w:rsidRPr="009B18A0">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60608549" w14:textId="77777777" w:rsidR="00866FAF" w:rsidRPr="009B18A0" w:rsidRDefault="00866FAF" w:rsidP="00CF30D4">
            <w:pPr>
              <w:pStyle w:val="text"/>
              <w:widowControl/>
              <w:spacing w:before="0" w:line="240" w:lineRule="auto"/>
              <w:rPr>
                <w:rFonts w:ascii="Arial Narrow" w:hAnsi="Arial Narrow"/>
                <w:b/>
                <w:bCs/>
                <w:sz w:val="20"/>
                <w:szCs w:val="20"/>
              </w:rPr>
            </w:pPr>
            <w:r w:rsidRPr="009B18A0">
              <w:rPr>
                <w:rFonts w:ascii="Arial Narrow" w:hAnsi="Arial Narrow"/>
                <w:b/>
                <w:bCs/>
                <w:sz w:val="20"/>
                <w:szCs w:val="20"/>
              </w:rPr>
              <w:t>Naplnění požadovaného údaje</w:t>
            </w:r>
          </w:p>
        </w:tc>
      </w:tr>
      <w:tr w:rsidR="00866FAF" w:rsidRPr="009B18A0" w14:paraId="77251886" w14:textId="77777777" w:rsidTr="009B18A0">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3F0C761" w14:textId="77777777" w:rsidR="00866FAF" w:rsidRPr="009B18A0" w:rsidRDefault="00866FAF" w:rsidP="00CF30D4">
            <w:pPr>
              <w:pStyle w:val="text"/>
              <w:widowControl/>
              <w:spacing w:before="0" w:line="240" w:lineRule="auto"/>
              <w:rPr>
                <w:rFonts w:ascii="Arial Narrow" w:hAnsi="Arial Narrow"/>
                <w:sz w:val="20"/>
                <w:szCs w:val="20"/>
              </w:rPr>
            </w:pPr>
            <w:r w:rsidRPr="009B18A0">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71DA3E3" w14:textId="77777777" w:rsidR="00866FAF" w:rsidRPr="009B18A0" w:rsidRDefault="00866FAF" w:rsidP="00CF30D4">
            <w:pPr>
              <w:pStyle w:val="text"/>
              <w:widowControl/>
              <w:spacing w:before="0" w:line="240" w:lineRule="auto"/>
              <w:rPr>
                <w:rFonts w:ascii="Arial Narrow" w:hAnsi="Arial Narrow" w:cs="Times New Roman"/>
                <w:sz w:val="20"/>
                <w:szCs w:val="20"/>
              </w:rPr>
            </w:pPr>
          </w:p>
        </w:tc>
      </w:tr>
      <w:tr w:rsidR="00FB5A15" w:rsidRPr="009B18A0" w14:paraId="25C0B1BC" w14:textId="77777777" w:rsidTr="009B18A0">
        <w:trPr>
          <w:cantSplit/>
        </w:trPr>
        <w:tc>
          <w:tcPr>
            <w:tcW w:w="6166" w:type="dxa"/>
            <w:gridSpan w:val="2"/>
            <w:tcBorders>
              <w:top w:val="single" w:sz="4" w:space="0" w:color="auto"/>
              <w:left w:val="single" w:sz="4" w:space="0" w:color="auto"/>
              <w:bottom w:val="single" w:sz="4" w:space="0" w:color="auto"/>
              <w:right w:val="single" w:sz="4" w:space="0" w:color="auto"/>
            </w:tcBorders>
          </w:tcPr>
          <w:p w14:paraId="360C3A30" w14:textId="14E76CC3" w:rsidR="00FB5A15" w:rsidRPr="009B18A0" w:rsidRDefault="00FB5A15" w:rsidP="00CF30D4">
            <w:pPr>
              <w:pStyle w:val="text"/>
              <w:widowControl/>
              <w:spacing w:before="0" w:line="240" w:lineRule="auto"/>
              <w:rPr>
                <w:rFonts w:ascii="Arial Narrow" w:hAnsi="Arial Narrow"/>
                <w:color w:val="000000"/>
                <w:sz w:val="20"/>
                <w:szCs w:val="20"/>
              </w:rPr>
            </w:pPr>
            <w:r w:rsidRPr="009B18A0">
              <w:rPr>
                <w:rFonts w:ascii="Arial Narrow" w:hAnsi="Arial Narrow"/>
                <w:sz w:val="20"/>
              </w:rPr>
              <w:t xml:space="preserve">alespoň SŠ vzdělání </w:t>
            </w:r>
            <w:r w:rsidRPr="009B18A0">
              <w:rPr>
                <w:rFonts w:ascii="Arial Narrow" w:hAnsi="Arial Narrow"/>
                <w:color w:val="000000"/>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E21121E" w14:textId="77777777" w:rsidR="00FB5A15" w:rsidRPr="009B18A0" w:rsidRDefault="00FB5A15" w:rsidP="00CF30D4">
            <w:pPr>
              <w:pStyle w:val="text"/>
              <w:widowControl/>
              <w:spacing w:before="0" w:line="240" w:lineRule="auto"/>
              <w:rPr>
                <w:rFonts w:ascii="Arial Narrow" w:hAnsi="Arial Narrow" w:cs="Times New Roman"/>
                <w:sz w:val="20"/>
                <w:szCs w:val="20"/>
              </w:rPr>
            </w:pPr>
          </w:p>
        </w:tc>
      </w:tr>
      <w:tr w:rsidR="004779A0" w:rsidRPr="009B18A0" w14:paraId="5C147C54" w14:textId="77777777" w:rsidTr="009B18A0">
        <w:trPr>
          <w:cantSplit/>
        </w:trPr>
        <w:tc>
          <w:tcPr>
            <w:tcW w:w="6166" w:type="dxa"/>
            <w:gridSpan w:val="2"/>
            <w:tcBorders>
              <w:top w:val="single" w:sz="4" w:space="0" w:color="auto"/>
              <w:left w:val="single" w:sz="4" w:space="0" w:color="auto"/>
              <w:bottom w:val="single" w:sz="4" w:space="0" w:color="auto"/>
              <w:right w:val="single" w:sz="4" w:space="0" w:color="auto"/>
            </w:tcBorders>
          </w:tcPr>
          <w:p w14:paraId="70306CCC" w14:textId="673C987D" w:rsidR="004779A0" w:rsidRPr="009B18A0" w:rsidRDefault="004779A0" w:rsidP="004779A0">
            <w:pPr>
              <w:pStyle w:val="text"/>
              <w:widowControl/>
              <w:spacing w:before="0" w:line="240" w:lineRule="auto"/>
              <w:rPr>
                <w:rFonts w:ascii="Arial Narrow" w:hAnsi="Arial Narrow"/>
                <w:color w:val="000000"/>
                <w:sz w:val="20"/>
                <w:szCs w:val="20"/>
              </w:rPr>
            </w:pPr>
            <w:r w:rsidRPr="009B18A0">
              <w:rPr>
                <w:rFonts w:ascii="Arial Narrow" w:hAnsi="Arial Narrow"/>
                <w:sz w:val="20"/>
                <w:szCs w:val="20"/>
              </w:rPr>
              <w:t xml:space="preserve">Kvalifikační stupeň min. § </w:t>
            </w:r>
            <w:del w:id="5" w:author="Popelková, Lenka" w:date="2022-06-27T18:25:00Z">
              <w:r w:rsidRPr="009B18A0" w:rsidDel="004779A0">
                <w:rPr>
                  <w:rFonts w:ascii="Arial Narrow" w:hAnsi="Arial Narrow"/>
                  <w:sz w:val="20"/>
                  <w:szCs w:val="20"/>
                </w:rPr>
                <w:delText xml:space="preserve">7 </w:delText>
              </w:r>
            </w:del>
            <w:ins w:id="6" w:author="Popelková, Lenka" w:date="2022-06-27T18:25:00Z">
              <w:r>
                <w:rPr>
                  <w:rFonts w:ascii="Arial Narrow" w:hAnsi="Arial Narrow"/>
                  <w:sz w:val="20"/>
                  <w:szCs w:val="20"/>
                </w:rPr>
                <w:t>4</w:t>
              </w:r>
              <w:r w:rsidRPr="009B18A0">
                <w:rPr>
                  <w:rFonts w:ascii="Arial Narrow" w:hAnsi="Arial Narrow"/>
                  <w:sz w:val="20"/>
                  <w:szCs w:val="20"/>
                </w:rPr>
                <w:t xml:space="preserve"> </w:t>
              </w:r>
            </w:ins>
            <w:r w:rsidRPr="009B18A0">
              <w:rPr>
                <w:rFonts w:ascii="Arial Narrow" w:hAnsi="Arial Narrow"/>
                <w:sz w:val="20"/>
                <w:szCs w:val="20"/>
              </w:rPr>
              <w:t xml:space="preserve">vyhlášky </w:t>
            </w:r>
            <w:r>
              <w:rPr>
                <w:rFonts w:ascii="Arial Narrow" w:hAnsi="Arial Narrow"/>
                <w:sz w:val="20"/>
                <w:szCs w:val="20"/>
              </w:rPr>
              <w:t xml:space="preserve">č. </w:t>
            </w:r>
            <w:r w:rsidRPr="009B18A0">
              <w:rPr>
                <w:rFonts w:ascii="Arial Narrow" w:hAnsi="Arial Narrow"/>
                <w:sz w:val="20"/>
                <w:szCs w:val="20"/>
              </w:rPr>
              <w:t>50/1978 Sb., o odborné způsobilosti v energetice</w:t>
            </w:r>
            <w:r w:rsidRPr="009B18A0">
              <w:rPr>
                <w:rFonts w:ascii="Arial Narrow" w:hAnsi="Arial Narrow"/>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CCAD32F" w14:textId="77777777" w:rsidR="004779A0" w:rsidRPr="009B18A0" w:rsidRDefault="004779A0" w:rsidP="004779A0">
            <w:pPr>
              <w:pStyle w:val="text"/>
              <w:widowControl/>
              <w:spacing w:before="0" w:line="240" w:lineRule="auto"/>
              <w:rPr>
                <w:rFonts w:ascii="Arial Narrow" w:hAnsi="Arial Narrow" w:cs="Times New Roman"/>
                <w:sz w:val="20"/>
                <w:szCs w:val="20"/>
              </w:rPr>
            </w:pPr>
          </w:p>
        </w:tc>
      </w:tr>
      <w:tr w:rsidR="004779A0" w:rsidRPr="009B18A0" w14:paraId="49612039" w14:textId="77777777" w:rsidTr="009B18A0">
        <w:trPr>
          <w:cantSplit/>
        </w:trPr>
        <w:tc>
          <w:tcPr>
            <w:tcW w:w="6166" w:type="dxa"/>
            <w:gridSpan w:val="2"/>
            <w:tcBorders>
              <w:top w:val="single" w:sz="4" w:space="0" w:color="auto"/>
              <w:left w:val="single" w:sz="4" w:space="0" w:color="auto"/>
              <w:bottom w:val="single" w:sz="4" w:space="0" w:color="auto"/>
              <w:right w:val="single" w:sz="4" w:space="0" w:color="auto"/>
            </w:tcBorders>
          </w:tcPr>
          <w:p w14:paraId="7CC25BCC" w14:textId="2A4EC001" w:rsidR="004779A0" w:rsidRPr="004779A0" w:rsidRDefault="004779A0" w:rsidP="004779A0">
            <w:pPr>
              <w:pStyle w:val="text"/>
              <w:widowControl/>
              <w:spacing w:before="0" w:line="240" w:lineRule="auto"/>
              <w:rPr>
                <w:rFonts w:ascii="Arial Narrow" w:hAnsi="Arial Narrow"/>
                <w:color w:val="FF0000"/>
                <w:sz w:val="20"/>
                <w:szCs w:val="20"/>
                <w:rPrChange w:id="7" w:author="Popelková, Lenka" w:date="2022-06-27T18:25:00Z">
                  <w:rPr>
                    <w:rFonts w:ascii="Arial Narrow" w:hAnsi="Arial Narrow"/>
                    <w:color w:val="000000"/>
                    <w:sz w:val="20"/>
                    <w:szCs w:val="20"/>
                  </w:rPr>
                </w:rPrChange>
              </w:rPr>
            </w:pPr>
            <w:r w:rsidRPr="004779A0">
              <w:rPr>
                <w:rFonts w:ascii="Arial Narrow" w:hAnsi="Arial Narrow"/>
                <w:color w:val="FF0000"/>
                <w:sz w:val="20"/>
                <w:szCs w:val="20"/>
                <w:highlight w:val="cyan"/>
                <w:rPrChange w:id="8" w:author="Popelková, Lenka" w:date="2022-06-27T18:25:00Z">
                  <w:rPr>
                    <w:rFonts w:ascii="Arial Narrow" w:hAnsi="Arial Narrow"/>
                    <w:sz w:val="20"/>
                    <w:szCs w:val="20"/>
                    <w:highlight w:val="cyan"/>
                  </w:rPr>
                </w:rPrChange>
              </w:rPr>
              <w:t>D</w:t>
            </w:r>
            <w:r w:rsidRPr="004779A0">
              <w:rPr>
                <w:rFonts w:ascii="Arial Narrow" w:hAnsi="Arial Narrow" w:hint="eastAsia"/>
                <w:color w:val="FF0000"/>
                <w:sz w:val="20"/>
                <w:szCs w:val="20"/>
                <w:highlight w:val="cyan"/>
                <w:rPrChange w:id="9" w:author="Popelková, Lenka" w:date="2022-06-27T18:25:00Z">
                  <w:rPr>
                    <w:rFonts w:ascii="Arial Narrow" w:hAnsi="Arial Narrow" w:hint="eastAsia"/>
                    <w:sz w:val="20"/>
                    <w:szCs w:val="20"/>
                    <w:highlight w:val="cyan"/>
                  </w:rPr>
                </w:rPrChange>
              </w:rPr>
              <w:t>é</w:t>
            </w:r>
            <w:r w:rsidRPr="004779A0">
              <w:rPr>
                <w:rFonts w:ascii="Arial Narrow" w:hAnsi="Arial Narrow"/>
                <w:color w:val="FF0000"/>
                <w:sz w:val="20"/>
                <w:szCs w:val="20"/>
                <w:highlight w:val="cyan"/>
                <w:rPrChange w:id="10" w:author="Popelková, Lenka" w:date="2022-06-27T18:25:00Z">
                  <w:rPr>
                    <w:rFonts w:ascii="Arial Narrow" w:hAnsi="Arial Narrow"/>
                    <w:sz w:val="20"/>
                    <w:szCs w:val="20"/>
                    <w:highlight w:val="cyan"/>
                  </w:rPr>
                </w:rPrChange>
              </w:rPr>
              <w:t>lka praxe v</w:t>
            </w:r>
            <w:r w:rsidRPr="004779A0">
              <w:rPr>
                <w:rFonts w:ascii="Arial Narrow" w:hAnsi="Arial Narrow" w:hint="eastAsia"/>
                <w:color w:val="FF0000"/>
                <w:sz w:val="20"/>
                <w:szCs w:val="20"/>
                <w:highlight w:val="cyan"/>
                <w:rPrChange w:id="11" w:author="Popelková, Lenka" w:date="2022-06-27T18:25:00Z">
                  <w:rPr>
                    <w:rFonts w:ascii="Arial Narrow" w:hAnsi="Arial Narrow" w:hint="eastAsia"/>
                    <w:sz w:val="20"/>
                    <w:szCs w:val="20"/>
                    <w:highlight w:val="cyan"/>
                  </w:rPr>
                </w:rPrChange>
              </w:rPr>
              <w:t> </w:t>
            </w:r>
            <w:r w:rsidRPr="004779A0">
              <w:rPr>
                <w:rFonts w:ascii="Arial Narrow" w:hAnsi="Arial Narrow"/>
                <w:color w:val="FF0000"/>
                <w:sz w:val="20"/>
                <w:szCs w:val="20"/>
                <w:highlight w:val="cyan"/>
                <w:rPrChange w:id="12" w:author="Popelková, Lenka" w:date="2022-06-27T18:25:00Z">
                  <w:rPr>
                    <w:rFonts w:ascii="Arial Narrow" w:hAnsi="Arial Narrow"/>
                    <w:sz w:val="20"/>
                    <w:szCs w:val="20"/>
                    <w:highlight w:val="cyan"/>
                  </w:rPr>
                </w:rPrChange>
              </w:rPr>
              <w:t xml:space="preserve">oblasti </w:t>
            </w:r>
            <w:r w:rsidRPr="004779A0">
              <w:rPr>
                <w:rFonts w:ascii="Arial Narrow" w:hAnsi="Arial Narrow" w:hint="eastAsia"/>
                <w:color w:val="FF0000"/>
                <w:sz w:val="20"/>
                <w:szCs w:val="20"/>
                <w:highlight w:val="cyan"/>
                <w:rPrChange w:id="13" w:author="Popelková, Lenka" w:date="2022-06-27T18:25:00Z">
                  <w:rPr>
                    <w:rFonts w:ascii="Arial Narrow" w:hAnsi="Arial Narrow" w:hint="eastAsia"/>
                    <w:sz w:val="20"/>
                    <w:szCs w:val="20"/>
                    <w:highlight w:val="cyan"/>
                  </w:rPr>
                </w:rPrChange>
              </w:rPr>
              <w:t>ří</w:t>
            </w:r>
            <w:r w:rsidRPr="004779A0">
              <w:rPr>
                <w:rFonts w:ascii="Arial Narrow" w:hAnsi="Arial Narrow"/>
                <w:color w:val="FF0000"/>
                <w:sz w:val="20"/>
                <w:szCs w:val="20"/>
                <w:highlight w:val="cyan"/>
                <w:rPrChange w:id="14" w:author="Popelková, Lenka" w:date="2022-06-27T18:25:00Z">
                  <w:rPr>
                    <w:rFonts w:ascii="Arial Narrow" w:hAnsi="Arial Narrow"/>
                    <w:sz w:val="20"/>
                    <w:szCs w:val="20"/>
                    <w:highlight w:val="cyan"/>
                  </w:rPr>
                </w:rPrChange>
              </w:rPr>
              <w:t>zen</w:t>
            </w:r>
            <w:r w:rsidRPr="004779A0">
              <w:rPr>
                <w:rFonts w:ascii="Arial Narrow" w:hAnsi="Arial Narrow" w:hint="eastAsia"/>
                <w:color w:val="FF0000"/>
                <w:sz w:val="20"/>
                <w:szCs w:val="20"/>
                <w:highlight w:val="cyan"/>
                <w:rPrChange w:id="15" w:author="Popelková, Lenka" w:date="2022-06-27T18:25:00Z">
                  <w:rPr>
                    <w:rFonts w:ascii="Arial Narrow" w:hAnsi="Arial Narrow" w:hint="eastAsia"/>
                    <w:sz w:val="20"/>
                    <w:szCs w:val="20"/>
                    <w:highlight w:val="cyan"/>
                  </w:rPr>
                </w:rPrChange>
              </w:rPr>
              <w:t>í</w:t>
            </w:r>
            <w:r w:rsidRPr="004779A0">
              <w:rPr>
                <w:rFonts w:ascii="Arial Narrow" w:hAnsi="Arial Narrow"/>
                <w:color w:val="FF0000"/>
                <w:sz w:val="20"/>
                <w:szCs w:val="20"/>
                <w:highlight w:val="cyan"/>
                <w:rPrChange w:id="16" w:author="Popelková, Lenka" w:date="2022-06-27T18:25:00Z">
                  <w:rPr>
                    <w:rFonts w:ascii="Arial Narrow" w:hAnsi="Arial Narrow"/>
                    <w:sz w:val="20"/>
                    <w:szCs w:val="20"/>
                    <w:highlight w:val="cyan"/>
                  </w:rPr>
                </w:rPrChange>
              </w:rPr>
              <w:t xml:space="preserve"> a kontroly BOZP (roky)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748A7FB" w14:textId="77777777" w:rsidR="004779A0" w:rsidRPr="009B18A0" w:rsidRDefault="004779A0" w:rsidP="004779A0">
            <w:pPr>
              <w:pStyle w:val="text"/>
              <w:widowControl/>
              <w:spacing w:before="0" w:line="240" w:lineRule="auto"/>
              <w:rPr>
                <w:rFonts w:ascii="Arial Narrow" w:hAnsi="Arial Narrow" w:cs="Times New Roman"/>
                <w:sz w:val="20"/>
                <w:szCs w:val="20"/>
              </w:rPr>
            </w:pPr>
          </w:p>
        </w:tc>
      </w:tr>
      <w:tr w:rsidR="00866FAF" w:rsidRPr="009B18A0" w14:paraId="67A9EEB6" w14:textId="77777777" w:rsidTr="009B18A0">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652ABD72" w14:textId="77777777" w:rsidR="00866FAF" w:rsidRPr="009B18A0" w:rsidRDefault="00866FAF" w:rsidP="00CF30D4">
            <w:pPr>
              <w:pStyle w:val="text"/>
              <w:widowControl/>
              <w:spacing w:before="0" w:line="240" w:lineRule="auto"/>
              <w:rPr>
                <w:rFonts w:ascii="Arial Narrow" w:hAnsi="Arial Narrow"/>
                <w:color w:val="000000"/>
                <w:sz w:val="20"/>
                <w:szCs w:val="20"/>
              </w:rPr>
            </w:pPr>
            <w:r w:rsidRPr="009B18A0">
              <w:rPr>
                <w:rFonts w:ascii="Arial Narrow" w:hAnsi="Arial Narrow"/>
                <w:color w:val="000000"/>
                <w:sz w:val="20"/>
                <w:szCs w:val="20"/>
              </w:rPr>
              <w:t>Odborně způsobilá osoba v prevenci rizik ve smyslu zákona č. 309/2006 Sb. ve znění pozdějších předpisů.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3B2A67E" w14:textId="77777777" w:rsidR="00866FAF" w:rsidRPr="009B18A0" w:rsidRDefault="00866FAF" w:rsidP="00CF30D4">
            <w:pPr>
              <w:pStyle w:val="text"/>
              <w:widowControl/>
              <w:spacing w:before="0" w:line="240" w:lineRule="auto"/>
              <w:rPr>
                <w:rFonts w:ascii="Arial Narrow" w:hAnsi="Arial Narrow" w:cs="Times New Roman"/>
                <w:sz w:val="20"/>
                <w:szCs w:val="20"/>
              </w:rPr>
            </w:pPr>
          </w:p>
        </w:tc>
      </w:tr>
      <w:tr w:rsidR="00866FAF" w:rsidRPr="009B18A0" w14:paraId="5C649B06" w14:textId="77777777" w:rsidTr="009B18A0">
        <w:trPr>
          <w:cantSplit/>
        </w:trPr>
        <w:tc>
          <w:tcPr>
            <w:tcW w:w="6166" w:type="dxa"/>
            <w:gridSpan w:val="2"/>
            <w:tcBorders>
              <w:top w:val="single" w:sz="4" w:space="0" w:color="auto"/>
              <w:left w:val="single" w:sz="4" w:space="0" w:color="auto"/>
              <w:bottom w:val="single" w:sz="4" w:space="0" w:color="auto"/>
              <w:right w:val="single" w:sz="4" w:space="0" w:color="auto"/>
            </w:tcBorders>
          </w:tcPr>
          <w:p w14:paraId="7D37AC22" w14:textId="77777777" w:rsidR="00866FAF" w:rsidRPr="009B18A0" w:rsidRDefault="00866FAF" w:rsidP="00CF30D4">
            <w:pPr>
              <w:pStyle w:val="text"/>
              <w:widowControl/>
              <w:spacing w:before="0" w:line="240" w:lineRule="auto"/>
              <w:rPr>
                <w:rFonts w:ascii="Arial Narrow" w:hAnsi="Arial Narrow"/>
                <w:sz w:val="20"/>
                <w:szCs w:val="20"/>
              </w:rPr>
            </w:pPr>
            <w:r w:rsidRPr="009B18A0">
              <w:rPr>
                <w:rFonts w:ascii="Arial Narrow" w:hAnsi="Arial Narrow"/>
                <w:sz w:val="20"/>
                <w:szCs w:val="20"/>
              </w:rPr>
              <w:t>Znalost českého nebo slovenského jazyka na úrovni umožňující odbornou komunikaci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BD38365" w14:textId="77777777" w:rsidR="00866FAF" w:rsidRPr="009B18A0" w:rsidRDefault="00866FAF" w:rsidP="00CF30D4">
            <w:pPr>
              <w:pStyle w:val="text"/>
              <w:widowControl/>
              <w:spacing w:before="0" w:line="240" w:lineRule="auto"/>
              <w:rPr>
                <w:rFonts w:ascii="Arial Narrow" w:hAnsi="Arial Narrow" w:cs="Times New Roman"/>
                <w:sz w:val="20"/>
                <w:szCs w:val="20"/>
              </w:rPr>
            </w:pPr>
          </w:p>
        </w:tc>
      </w:tr>
      <w:tr w:rsidR="00866FAF" w:rsidRPr="009B18A0" w14:paraId="7A4DB188" w14:textId="77777777" w:rsidTr="009B18A0">
        <w:trPr>
          <w:cantSplit/>
        </w:trPr>
        <w:tc>
          <w:tcPr>
            <w:tcW w:w="6166" w:type="dxa"/>
            <w:gridSpan w:val="2"/>
            <w:tcBorders>
              <w:top w:val="single" w:sz="4" w:space="0" w:color="auto"/>
              <w:left w:val="single" w:sz="4" w:space="0" w:color="auto"/>
              <w:bottom w:val="single" w:sz="4" w:space="0" w:color="auto"/>
              <w:right w:val="single" w:sz="4" w:space="0" w:color="auto"/>
            </w:tcBorders>
          </w:tcPr>
          <w:p w14:paraId="1A9C0D26" w14:textId="77777777" w:rsidR="00866FAF" w:rsidRPr="009B18A0" w:rsidRDefault="00866FAF" w:rsidP="00CF30D4">
            <w:pPr>
              <w:pStyle w:val="text"/>
              <w:widowControl/>
              <w:spacing w:before="0" w:line="240" w:lineRule="auto"/>
              <w:rPr>
                <w:rFonts w:ascii="Arial Narrow" w:hAnsi="Arial Narrow"/>
              </w:rPr>
            </w:pPr>
            <w:r w:rsidRPr="009B18A0">
              <w:rPr>
                <w:rFonts w:ascii="Arial Narrow" w:hAnsi="Arial Narrow"/>
                <w:sz w:val="20"/>
                <w:szCs w:val="20"/>
              </w:rPr>
              <w:t>Dodavatel využije služeb tlumočníka (ano/ne - povinné uvedení „ano“ v případě neznalosti českého nebo slovenského jazyka na pracovní úrovni umožňující běžnou komunikaci)</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FB127B8" w14:textId="77777777" w:rsidR="00866FAF" w:rsidRPr="009B18A0" w:rsidRDefault="00866FAF" w:rsidP="00CF30D4">
            <w:pPr>
              <w:pStyle w:val="text"/>
              <w:widowControl/>
              <w:spacing w:before="0" w:line="240" w:lineRule="auto"/>
              <w:rPr>
                <w:rFonts w:ascii="Arial Narrow" w:hAnsi="Arial Narrow" w:cs="Times New Roman"/>
                <w:sz w:val="20"/>
                <w:szCs w:val="20"/>
              </w:rPr>
            </w:pPr>
          </w:p>
        </w:tc>
      </w:tr>
      <w:tr w:rsidR="00866FAF" w:rsidRPr="009B18A0" w14:paraId="0349DFD9" w14:textId="77777777" w:rsidTr="00880513">
        <w:trPr>
          <w:cantSplit/>
          <w:trHeight w:val="107"/>
        </w:trPr>
        <w:tc>
          <w:tcPr>
            <w:tcW w:w="6166" w:type="dxa"/>
            <w:gridSpan w:val="2"/>
            <w:tcBorders>
              <w:top w:val="single" w:sz="4" w:space="0" w:color="auto"/>
              <w:left w:val="single" w:sz="4" w:space="0" w:color="auto"/>
              <w:bottom w:val="single" w:sz="4" w:space="0" w:color="auto"/>
              <w:right w:val="single" w:sz="4" w:space="0" w:color="auto"/>
            </w:tcBorders>
            <w:hideMark/>
          </w:tcPr>
          <w:p w14:paraId="11A099A2" w14:textId="77777777" w:rsidR="00866FAF" w:rsidRPr="009B18A0" w:rsidRDefault="00866FAF" w:rsidP="00CF30D4">
            <w:pPr>
              <w:pStyle w:val="text"/>
              <w:widowControl/>
              <w:spacing w:before="0" w:line="240" w:lineRule="auto"/>
              <w:rPr>
                <w:rFonts w:ascii="Arial Narrow" w:hAnsi="Arial Narrow"/>
                <w:sz w:val="20"/>
                <w:szCs w:val="20"/>
              </w:rPr>
            </w:pPr>
            <w:r w:rsidRPr="009B18A0">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9328CA1" w14:textId="77777777" w:rsidR="00866FAF" w:rsidRPr="009B18A0" w:rsidRDefault="00866FAF" w:rsidP="00CF30D4">
            <w:pPr>
              <w:pStyle w:val="text"/>
              <w:widowControl/>
              <w:spacing w:before="0" w:line="240" w:lineRule="auto"/>
              <w:rPr>
                <w:rFonts w:ascii="Arial Narrow" w:hAnsi="Arial Narrow" w:cs="Times New Roman"/>
                <w:sz w:val="20"/>
                <w:szCs w:val="20"/>
              </w:rPr>
            </w:pPr>
          </w:p>
        </w:tc>
      </w:tr>
      <w:tr w:rsidR="00866FAF" w:rsidRPr="009B18A0" w14:paraId="26956570" w14:textId="77777777" w:rsidTr="009B18A0">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441D35C3" w14:textId="77777777" w:rsidR="00866FAF" w:rsidRPr="009B18A0" w:rsidRDefault="00866FAF" w:rsidP="00CF30D4">
            <w:pPr>
              <w:pStyle w:val="text"/>
              <w:widowControl/>
              <w:spacing w:before="0" w:line="240" w:lineRule="auto"/>
              <w:rPr>
                <w:rFonts w:ascii="Arial Narrow" w:hAnsi="Arial Narrow"/>
                <w:sz w:val="20"/>
                <w:szCs w:val="20"/>
              </w:rPr>
            </w:pPr>
            <w:r w:rsidRPr="009B18A0">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2FA460F2" w14:textId="77777777" w:rsidR="00866FAF" w:rsidRPr="009B18A0" w:rsidRDefault="00866FAF" w:rsidP="00CF30D4">
            <w:pPr>
              <w:pStyle w:val="text"/>
              <w:widowControl/>
              <w:spacing w:before="0" w:line="240" w:lineRule="auto"/>
              <w:rPr>
                <w:rFonts w:ascii="Arial Narrow" w:hAnsi="Arial Narrow" w:cs="Times New Roman"/>
                <w:sz w:val="20"/>
                <w:szCs w:val="20"/>
              </w:rPr>
            </w:pPr>
            <w:r w:rsidRPr="009B18A0">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027EBFF" w14:textId="77777777" w:rsidR="00866FAF" w:rsidRPr="009B18A0" w:rsidRDefault="00866FAF" w:rsidP="00CF30D4">
            <w:pPr>
              <w:pStyle w:val="text"/>
              <w:widowControl/>
              <w:spacing w:before="0" w:line="240" w:lineRule="auto"/>
              <w:rPr>
                <w:rFonts w:ascii="Arial Narrow" w:hAnsi="Arial Narrow" w:cs="Times New Roman"/>
                <w:sz w:val="20"/>
                <w:szCs w:val="20"/>
              </w:rPr>
            </w:pPr>
          </w:p>
        </w:tc>
      </w:tr>
      <w:tr w:rsidR="00866FAF" w:rsidRPr="009B18A0" w14:paraId="643DABDA" w14:textId="77777777" w:rsidTr="009B18A0">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4C613E52" w14:textId="77777777" w:rsidR="00866FAF" w:rsidRPr="009B18A0" w:rsidRDefault="00866FAF" w:rsidP="00CF30D4">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49A0B850" w14:textId="77777777" w:rsidR="00866FAF" w:rsidRPr="009B18A0" w:rsidRDefault="00866FAF" w:rsidP="00CF30D4">
            <w:pPr>
              <w:pStyle w:val="text"/>
              <w:widowControl/>
              <w:spacing w:before="0" w:line="240" w:lineRule="auto"/>
              <w:rPr>
                <w:rFonts w:ascii="Arial Narrow" w:hAnsi="Arial Narrow"/>
                <w:sz w:val="20"/>
                <w:szCs w:val="20"/>
              </w:rPr>
            </w:pPr>
            <w:r w:rsidRPr="009B18A0">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5CBBDD0" w14:textId="77777777" w:rsidR="00866FAF" w:rsidRPr="009B18A0" w:rsidRDefault="00866FAF" w:rsidP="00CF30D4">
            <w:pPr>
              <w:pStyle w:val="text"/>
              <w:widowControl/>
              <w:spacing w:before="0" w:line="240" w:lineRule="auto"/>
              <w:rPr>
                <w:rFonts w:ascii="Arial Narrow" w:hAnsi="Arial Narrow" w:cs="Times New Roman"/>
                <w:sz w:val="20"/>
                <w:szCs w:val="20"/>
              </w:rPr>
            </w:pPr>
          </w:p>
        </w:tc>
      </w:tr>
      <w:tr w:rsidR="00866FAF" w:rsidRPr="009B18A0" w14:paraId="0EDE873F" w14:textId="77777777" w:rsidTr="009B18A0">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2CF6BB7D" w14:textId="77777777" w:rsidR="00866FAF" w:rsidRPr="009B18A0"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10837677" w14:textId="77777777" w:rsidR="00866FAF" w:rsidRPr="009B18A0" w:rsidRDefault="00866FAF" w:rsidP="00CF30D4">
            <w:pPr>
              <w:pStyle w:val="text"/>
              <w:widowControl/>
              <w:spacing w:before="0" w:line="240" w:lineRule="auto"/>
              <w:rPr>
                <w:rFonts w:ascii="Arial Narrow" w:hAnsi="Arial Narrow"/>
                <w:sz w:val="20"/>
                <w:szCs w:val="20"/>
              </w:rPr>
            </w:pPr>
            <w:r w:rsidRPr="009B18A0">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E6474B8" w14:textId="77777777" w:rsidR="00866FAF" w:rsidRPr="009B18A0" w:rsidRDefault="00866FAF" w:rsidP="00CF30D4">
            <w:pPr>
              <w:pStyle w:val="text"/>
              <w:widowControl/>
              <w:spacing w:before="0" w:line="240" w:lineRule="auto"/>
              <w:rPr>
                <w:rFonts w:ascii="Arial Narrow" w:hAnsi="Arial Narrow" w:cs="Times New Roman"/>
                <w:sz w:val="20"/>
                <w:szCs w:val="20"/>
              </w:rPr>
            </w:pPr>
          </w:p>
        </w:tc>
      </w:tr>
      <w:tr w:rsidR="00866FAF" w:rsidRPr="009B18A0" w14:paraId="6274D613" w14:textId="77777777" w:rsidTr="009B18A0">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09F72B8B" w14:textId="77777777" w:rsidR="00866FAF" w:rsidRPr="009B18A0"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6A4E3B0D" w14:textId="40122E69" w:rsidR="00866FAF" w:rsidRPr="009B18A0" w:rsidRDefault="00FB5A15" w:rsidP="00CF30D4">
            <w:pPr>
              <w:pStyle w:val="text"/>
              <w:widowControl/>
              <w:spacing w:before="0" w:line="240" w:lineRule="auto"/>
              <w:rPr>
                <w:rFonts w:ascii="Arial Narrow" w:hAnsi="Arial Narrow"/>
                <w:sz w:val="20"/>
                <w:szCs w:val="20"/>
              </w:rPr>
            </w:pPr>
            <w:r w:rsidRPr="009B18A0">
              <w:rPr>
                <w:rFonts w:ascii="Arial Narrow" w:hAnsi="Arial Narrow"/>
                <w:sz w:val="20"/>
                <w:szCs w:val="20"/>
              </w:rPr>
              <w:t xml:space="preserve">předmětem byla </w:t>
            </w:r>
            <w:r w:rsidRPr="009B18A0">
              <w:rPr>
                <w:rFonts w:ascii="Arial Narrow" w:hAnsi="Arial Narrow"/>
                <w:sz w:val="20"/>
              </w:rPr>
              <w:t xml:space="preserve">výstavba elektrické sítě, nebo rozvoden o napěťové hladině 110 </w:t>
            </w:r>
            <w:proofErr w:type="spellStart"/>
            <w:r w:rsidRPr="009B18A0">
              <w:rPr>
                <w:rFonts w:ascii="Arial Narrow" w:hAnsi="Arial Narrow"/>
                <w:sz w:val="20"/>
              </w:rPr>
              <w:t>kV</w:t>
            </w:r>
            <w:proofErr w:type="spellEnd"/>
            <w:r w:rsidRPr="009B18A0">
              <w:rPr>
                <w:rFonts w:ascii="Arial Narrow" w:hAnsi="Arial Narrow"/>
                <w:sz w:val="20"/>
              </w:rPr>
              <w:t xml:space="preserve"> nebo vyšší  o finančním objemu těchto prací nejméně </w:t>
            </w:r>
            <w:r w:rsidR="00880513">
              <w:rPr>
                <w:rFonts w:ascii="Arial Narrow" w:hAnsi="Arial Narrow"/>
                <w:sz w:val="20"/>
              </w:rPr>
              <w:t>1</w:t>
            </w:r>
            <w:r w:rsidRPr="009B18A0">
              <w:rPr>
                <w:rFonts w:ascii="Arial Narrow" w:hAnsi="Arial Narrow"/>
                <w:sz w:val="20"/>
              </w:rPr>
              <w:t xml:space="preserve">0 mil. Kč bez DPH u každé ze zakázek, na kterých působil v obdobné pozici. </w:t>
            </w:r>
            <w:r w:rsidRPr="009B18A0">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63C4D78" w14:textId="77777777" w:rsidR="00866FAF" w:rsidRPr="009B18A0" w:rsidRDefault="00866FAF" w:rsidP="00CF30D4">
            <w:pPr>
              <w:pStyle w:val="text"/>
              <w:widowControl/>
              <w:spacing w:before="0" w:line="240" w:lineRule="auto"/>
              <w:rPr>
                <w:rFonts w:ascii="Arial Narrow" w:hAnsi="Arial Narrow" w:cs="Times New Roman"/>
                <w:sz w:val="20"/>
                <w:szCs w:val="20"/>
              </w:rPr>
            </w:pPr>
          </w:p>
        </w:tc>
      </w:tr>
      <w:tr w:rsidR="00866FAF" w:rsidRPr="009B18A0" w14:paraId="1235501C" w14:textId="77777777" w:rsidTr="009B18A0">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37457CCE" w14:textId="77777777" w:rsidR="00866FAF" w:rsidRPr="009B18A0"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7FD1C5DF" w14:textId="77777777" w:rsidR="00866FAF" w:rsidRPr="009B18A0" w:rsidRDefault="00866FAF" w:rsidP="00CF30D4">
            <w:pPr>
              <w:pStyle w:val="text"/>
              <w:widowControl/>
              <w:spacing w:before="0" w:line="240" w:lineRule="auto"/>
              <w:rPr>
                <w:rFonts w:ascii="Arial Narrow" w:hAnsi="Arial Narrow" w:cs="Times New Roman"/>
                <w:sz w:val="20"/>
                <w:szCs w:val="20"/>
              </w:rPr>
            </w:pPr>
            <w:r w:rsidRPr="009B18A0">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DA0F074" w14:textId="77777777" w:rsidR="00866FAF" w:rsidRPr="009B18A0" w:rsidRDefault="00866FAF" w:rsidP="00CF30D4">
            <w:pPr>
              <w:pStyle w:val="text"/>
              <w:widowControl/>
              <w:spacing w:before="0" w:line="240" w:lineRule="auto"/>
              <w:rPr>
                <w:rFonts w:ascii="Arial Narrow" w:hAnsi="Arial Narrow" w:cs="Times New Roman"/>
                <w:sz w:val="20"/>
                <w:szCs w:val="20"/>
              </w:rPr>
            </w:pPr>
          </w:p>
        </w:tc>
      </w:tr>
      <w:tr w:rsidR="00FB5A15" w:rsidRPr="009B18A0" w14:paraId="5F8A7E59" w14:textId="77777777" w:rsidTr="009B18A0">
        <w:trPr>
          <w:cantSplit/>
        </w:trPr>
        <w:tc>
          <w:tcPr>
            <w:tcW w:w="1204" w:type="dxa"/>
            <w:vMerge w:val="restart"/>
            <w:tcBorders>
              <w:top w:val="single" w:sz="4" w:space="0" w:color="auto"/>
              <w:left w:val="single" w:sz="4" w:space="0" w:color="auto"/>
              <w:right w:val="single" w:sz="4" w:space="0" w:color="auto"/>
            </w:tcBorders>
            <w:vAlign w:val="center"/>
          </w:tcPr>
          <w:p w14:paraId="224EFDF7" w14:textId="77777777" w:rsidR="00FB5A15" w:rsidRPr="009B18A0" w:rsidRDefault="00FB5A15" w:rsidP="00FB5A15">
            <w:pPr>
              <w:pStyle w:val="text"/>
              <w:widowControl/>
              <w:spacing w:before="0" w:line="240" w:lineRule="auto"/>
              <w:rPr>
                <w:rFonts w:ascii="Arial Narrow" w:hAnsi="Arial Narrow"/>
                <w:sz w:val="20"/>
                <w:szCs w:val="20"/>
              </w:rPr>
            </w:pPr>
            <w:r w:rsidRPr="009B18A0">
              <w:rPr>
                <w:rFonts w:ascii="Arial Narrow" w:hAnsi="Arial Narrow"/>
                <w:sz w:val="20"/>
                <w:szCs w:val="20"/>
              </w:rPr>
              <w:t>Referenční zakázka 2</w:t>
            </w:r>
          </w:p>
        </w:tc>
        <w:tc>
          <w:tcPr>
            <w:tcW w:w="4962" w:type="dxa"/>
            <w:tcBorders>
              <w:top w:val="single" w:sz="4" w:space="0" w:color="auto"/>
              <w:left w:val="single" w:sz="4" w:space="0" w:color="auto"/>
              <w:bottom w:val="single" w:sz="4" w:space="0" w:color="auto"/>
              <w:right w:val="single" w:sz="4" w:space="0" w:color="auto"/>
            </w:tcBorders>
          </w:tcPr>
          <w:p w14:paraId="4B71C49F" w14:textId="5C54B2C5" w:rsidR="00FB5A15" w:rsidRPr="009B18A0" w:rsidRDefault="00FB5A15" w:rsidP="00FB5A15">
            <w:pPr>
              <w:pStyle w:val="text"/>
              <w:widowControl/>
              <w:spacing w:before="0" w:line="240" w:lineRule="auto"/>
              <w:rPr>
                <w:rFonts w:ascii="Arial Narrow" w:hAnsi="Arial Narrow" w:cs="Times New Roman"/>
                <w:sz w:val="20"/>
                <w:szCs w:val="20"/>
              </w:rPr>
            </w:pPr>
            <w:r w:rsidRPr="009B18A0">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690E412" w14:textId="77777777" w:rsidR="00FB5A15" w:rsidRPr="009B18A0" w:rsidRDefault="00FB5A15" w:rsidP="00FB5A15">
            <w:pPr>
              <w:pStyle w:val="text"/>
              <w:widowControl/>
              <w:spacing w:before="0" w:line="240" w:lineRule="auto"/>
              <w:rPr>
                <w:rFonts w:ascii="Arial Narrow" w:hAnsi="Arial Narrow" w:cs="Times New Roman"/>
                <w:sz w:val="20"/>
                <w:szCs w:val="20"/>
              </w:rPr>
            </w:pPr>
          </w:p>
        </w:tc>
      </w:tr>
      <w:tr w:rsidR="00FB5A15" w:rsidRPr="009B18A0" w14:paraId="7D04887C" w14:textId="77777777" w:rsidTr="009B18A0">
        <w:trPr>
          <w:cantSplit/>
        </w:trPr>
        <w:tc>
          <w:tcPr>
            <w:tcW w:w="1204" w:type="dxa"/>
            <w:vMerge/>
            <w:tcBorders>
              <w:left w:val="single" w:sz="4" w:space="0" w:color="auto"/>
              <w:right w:val="single" w:sz="4" w:space="0" w:color="auto"/>
            </w:tcBorders>
            <w:vAlign w:val="center"/>
          </w:tcPr>
          <w:p w14:paraId="5F1E072E" w14:textId="77777777" w:rsidR="00FB5A15" w:rsidRPr="009B18A0" w:rsidRDefault="00FB5A15" w:rsidP="00FB5A15">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1E064A4D" w14:textId="17AFCA84" w:rsidR="00FB5A15" w:rsidRPr="009B18A0" w:rsidRDefault="00FB5A15" w:rsidP="00FB5A15">
            <w:pPr>
              <w:pStyle w:val="text"/>
              <w:widowControl/>
              <w:spacing w:before="0" w:line="240" w:lineRule="auto"/>
              <w:rPr>
                <w:rFonts w:ascii="Arial Narrow" w:hAnsi="Arial Narrow"/>
                <w:sz w:val="20"/>
                <w:szCs w:val="20"/>
              </w:rPr>
            </w:pPr>
            <w:r w:rsidRPr="009B18A0">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25D3699" w14:textId="77777777" w:rsidR="00FB5A15" w:rsidRPr="009B18A0" w:rsidRDefault="00FB5A15" w:rsidP="00FB5A15">
            <w:pPr>
              <w:pStyle w:val="text"/>
              <w:widowControl/>
              <w:spacing w:before="0" w:line="240" w:lineRule="auto"/>
              <w:rPr>
                <w:rFonts w:ascii="Arial Narrow" w:hAnsi="Arial Narrow" w:cs="Times New Roman"/>
                <w:sz w:val="20"/>
                <w:szCs w:val="20"/>
              </w:rPr>
            </w:pPr>
          </w:p>
        </w:tc>
      </w:tr>
      <w:tr w:rsidR="00FB5A15" w:rsidRPr="009B18A0" w14:paraId="08D602A8" w14:textId="77777777" w:rsidTr="009B18A0">
        <w:trPr>
          <w:cantSplit/>
        </w:trPr>
        <w:tc>
          <w:tcPr>
            <w:tcW w:w="1204" w:type="dxa"/>
            <w:vMerge/>
            <w:tcBorders>
              <w:left w:val="single" w:sz="4" w:space="0" w:color="auto"/>
              <w:right w:val="single" w:sz="4" w:space="0" w:color="auto"/>
            </w:tcBorders>
            <w:vAlign w:val="center"/>
          </w:tcPr>
          <w:p w14:paraId="31F4F575" w14:textId="77777777" w:rsidR="00FB5A15" w:rsidRPr="009B18A0" w:rsidRDefault="00FB5A15" w:rsidP="00FB5A15">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1D795F73" w14:textId="617E5DAC" w:rsidR="00FB5A15" w:rsidRPr="009B18A0" w:rsidRDefault="00FB5A15" w:rsidP="00FB5A15">
            <w:pPr>
              <w:pStyle w:val="text"/>
              <w:widowControl/>
              <w:spacing w:before="0" w:line="240" w:lineRule="auto"/>
              <w:rPr>
                <w:rFonts w:ascii="Arial Narrow" w:hAnsi="Arial Narrow"/>
                <w:sz w:val="20"/>
                <w:szCs w:val="20"/>
              </w:rPr>
            </w:pPr>
            <w:r w:rsidRPr="009B18A0">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44F7F5D" w14:textId="77777777" w:rsidR="00FB5A15" w:rsidRPr="009B18A0" w:rsidRDefault="00FB5A15" w:rsidP="00FB5A15">
            <w:pPr>
              <w:pStyle w:val="text"/>
              <w:widowControl/>
              <w:spacing w:before="0" w:line="240" w:lineRule="auto"/>
              <w:rPr>
                <w:rFonts w:ascii="Arial Narrow" w:hAnsi="Arial Narrow" w:cs="Times New Roman"/>
                <w:sz w:val="20"/>
                <w:szCs w:val="20"/>
              </w:rPr>
            </w:pPr>
          </w:p>
        </w:tc>
      </w:tr>
      <w:tr w:rsidR="00FB5A15" w:rsidRPr="009B18A0" w14:paraId="69E633CE" w14:textId="77777777" w:rsidTr="009B18A0">
        <w:trPr>
          <w:cantSplit/>
        </w:trPr>
        <w:tc>
          <w:tcPr>
            <w:tcW w:w="1204" w:type="dxa"/>
            <w:vMerge/>
            <w:tcBorders>
              <w:left w:val="single" w:sz="4" w:space="0" w:color="auto"/>
              <w:right w:val="single" w:sz="4" w:space="0" w:color="auto"/>
            </w:tcBorders>
            <w:vAlign w:val="center"/>
          </w:tcPr>
          <w:p w14:paraId="1530A1C7" w14:textId="77777777" w:rsidR="00FB5A15" w:rsidRPr="009B18A0" w:rsidRDefault="00FB5A15" w:rsidP="00FB5A15">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05BB125C" w14:textId="3FB52B4C" w:rsidR="00FB5A15" w:rsidRPr="009B18A0" w:rsidRDefault="00FB5A15" w:rsidP="00FB5A15">
            <w:pPr>
              <w:rPr>
                <w:rFonts w:ascii="Arial Narrow" w:hAnsi="Arial Narrow"/>
                <w:b/>
                <w:sz w:val="20"/>
              </w:rPr>
            </w:pPr>
            <w:r w:rsidRPr="009B18A0">
              <w:rPr>
                <w:rFonts w:ascii="Arial Narrow" w:hAnsi="Arial Narrow"/>
                <w:sz w:val="20"/>
              </w:rPr>
              <w:t xml:space="preserve">předmětem byla výstavba elektrické sítě, nebo rozvoden o napěťové hladině 110 </w:t>
            </w:r>
            <w:proofErr w:type="spellStart"/>
            <w:r w:rsidRPr="009B18A0">
              <w:rPr>
                <w:rFonts w:ascii="Arial Narrow" w:hAnsi="Arial Narrow"/>
                <w:sz w:val="20"/>
              </w:rPr>
              <w:t>kV</w:t>
            </w:r>
            <w:proofErr w:type="spellEnd"/>
            <w:r w:rsidRPr="009B18A0">
              <w:rPr>
                <w:rFonts w:ascii="Arial Narrow" w:hAnsi="Arial Narrow"/>
                <w:sz w:val="20"/>
              </w:rPr>
              <w:t xml:space="preserve"> nebo vyšší  o finančním objemu těchto prací nejméně </w:t>
            </w:r>
            <w:r w:rsidR="00880513">
              <w:rPr>
                <w:rFonts w:ascii="Arial Narrow" w:hAnsi="Arial Narrow"/>
                <w:sz w:val="20"/>
              </w:rPr>
              <w:t>1</w:t>
            </w:r>
            <w:r w:rsidRPr="009B18A0">
              <w:rPr>
                <w:rFonts w:ascii="Arial Narrow" w:hAnsi="Arial Narrow"/>
                <w:sz w:val="20"/>
              </w:rPr>
              <w:t>0 mil. Kč bez DPH u každé ze zakázek, na kterých působil v obdobné pozici.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4BBF656" w14:textId="77777777" w:rsidR="00FB5A15" w:rsidRPr="009B18A0" w:rsidRDefault="00FB5A15" w:rsidP="00FB5A15">
            <w:pPr>
              <w:pStyle w:val="text"/>
              <w:widowControl/>
              <w:spacing w:before="0" w:line="240" w:lineRule="auto"/>
              <w:rPr>
                <w:rFonts w:ascii="Arial Narrow" w:hAnsi="Arial Narrow" w:cs="Times New Roman"/>
                <w:sz w:val="20"/>
                <w:szCs w:val="20"/>
              </w:rPr>
            </w:pPr>
          </w:p>
        </w:tc>
      </w:tr>
      <w:tr w:rsidR="00FB5A15" w:rsidRPr="009B18A0" w14:paraId="1DD7CDD1" w14:textId="77777777" w:rsidTr="009B18A0">
        <w:trPr>
          <w:cantSplit/>
        </w:trPr>
        <w:tc>
          <w:tcPr>
            <w:tcW w:w="1204" w:type="dxa"/>
            <w:vMerge/>
            <w:tcBorders>
              <w:left w:val="single" w:sz="4" w:space="0" w:color="auto"/>
              <w:right w:val="single" w:sz="4" w:space="0" w:color="auto"/>
            </w:tcBorders>
            <w:vAlign w:val="center"/>
          </w:tcPr>
          <w:p w14:paraId="3F5E5BB3" w14:textId="77777777" w:rsidR="00FB5A15" w:rsidRPr="009B18A0" w:rsidRDefault="00FB5A15" w:rsidP="00FB5A15">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21F0B127" w14:textId="533A2CC8" w:rsidR="00FB5A15" w:rsidRPr="009B18A0" w:rsidRDefault="00FB5A15" w:rsidP="00FB5A15">
            <w:pPr>
              <w:pStyle w:val="text"/>
              <w:widowControl/>
              <w:spacing w:before="0" w:line="240" w:lineRule="auto"/>
              <w:rPr>
                <w:rFonts w:ascii="Arial Narrow" w:hAnsi="Arial Narrow" w:cs="Times New Roman"/>
                <w:sz w:val="20"/>
                <w:szCs w:val="20"/>
              </w:rPr>
            </w:pPr>
            <w:r w:rsidRPr="009B18A0">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9C8F7D1" w14:textId="77777777" w:rsidR="00FB5A15" w:rsidRPr="009B18A0" w:rsidRDefault="00FB5A15" w:rsidP="00FB5A15">
            <w:pPr>
              <w:pStyle w:val="text"/>
              <w:widowControl/>
              <w:spacing w:before="0" w:line="240" w:lineRule="auto"/>
              <w:rPr>
                <w:rFonts w:ascii="Arial Narrow" w:hAnsi="Arial Narrow" w:cs="Times New Roman"/>
                <w:sz w:val="20"/>
                <w:szCs w:val="20"/>
              </w:rPr>
            </w:pPr>
          </w:p>
        </w:tc>
      </w:tr>
    </w:tbl>
    <w:p w14:paraId="7AFF89F0" w14:textId="77777777" w:rsidR="00866FAF" w:rsidRPr="00DD3FA2" w:rsidRDefault="00866FAF" w:rsidP="00866FAF">
      <w:pPr>
        <w:rPr>
          <w:rFonts w:ascii="Arial Narrow" w:hAnsi="Arial Narrow"/>
          <w:b/>
          <w:sz w:val="20"/>
          <w:highlight w:val="yellow"/>
        </w:rPr>
      </w:pPr>
    </w:p>
    <w:p w14:paraId="7BB22CBA" w14:textId="00D0DF99" w:rsidR="00866FAF" w:rsidRPr="00750490" w:rsidRDefault="00866FAF" w:rsidP="00DD3FA2">
      <w:pPr>
        <w:rPr>
          <w:rFonts w:ascii="Arial Narrow" w:hAnsi="Arial Narrow"/>
          <w:sz w:val="20"/>
        </w:rPr>
      </w:pPr>
      <w:r w:rsidRPr="00750490">
        <w:rPr>
          <w:rFonts w:ascii="Arial Narrow" w:hAnsi="Arial Narrow"/>
          <w:sz w:val="20"/>
        </w:rPr>
        <w:t>Poznámka</w:t>
      </w:r>
      <w:r w:rsidR="00750490">
        <w:rPr>
          <w:rFonts w:ascii="Arial Narrow" w:hAnsi="Arial Narrow"/>
          <w:sz w:val="20"/>
        </w:rPr>
        <w:t xml:space="preserve"> 1</w:t>
      </w:r>
      <w:r w:rsidRPr="00750490">
        <w:rPr>
          <w:rFonts w:ascii="Arial Narrow" w:hAnsi="Arial Narrow"/>
          <w:sz w:val="20"/>
        </w:rPr>
        <w:t>: Znalost českého jazyka není podmíněna samotnou osobou technika, resp. shora požadovaných techniků, dodavatel však v případě, kdy shora požadovaný technik či technici český nebo slovenský jazyk neovládá(jí), požaduje, aby zajistil přítomnost překladatele či tlumočníka.</w:t>
      </w:r>
    </w:p>
    <w:p w14:paraId="7D6AE7E8" w14:textId="77777777" w:rsidR="00866FAF" w:rsidRPr="00DD3FA2" w:rsidRDefault="00866FAF" w:rsidP="00DD3FA2">
      <w:pPr>
        <w:ind w:left="720"/>
        <w:rPr>
          <w:rFonts w:ascii="Arial Narrow" w:hAnsi="Arial Narrow"/>
          <w:sz w:val="20"/>
          <w:highlight w:val="yellow"/>
        </w:rPr>
      </w:pPr>
    </w:p>
    <w:p w14:paraId="094FB7BB" w14:textId="785DDE14" w:rsidR="00866FAF" w:rsidRPr="00750490" w:rsidRDefault="00866FAF" w:rsidP="00DD3FA2">
      <w:pPr>
        <w:pStyle w:val="Odstavecseseznamem"/>
        <w:spacing w:after="60"/>
        <w:ind w:left="0"/>
        <w:jc w:val="both"/>
        <w:rPr>
          <w:rFonts w:ascii="Arial Narrow" w:hAnsi="Arial Narrow"/>
          <w:b/>
        </w:rPr>
      </w:pPr>
      <w:r w:rsidRPr="00750490">
        <w:rPr>
          <w:rFonts w:ascii="Arial Narrow" w:hAnsi="Arial Narrow"/>
        </w:rPr>
        <w:t xml:space="preserve">Poznámka </w:t>
      </w:r>
      <w:r w:rsidR="00750490">
        <w:rPr>
          <w:rFonts w:ascii="Arial Narrow" w:hAnsi="Arial Narrow"/>
        </w:rPr>
        <w:t>2</w:t>
      </w:r>
      <w:r w:rsidRPr="00750490">
        <w:rPr>
          <w:rFonts w:ascii="Arial Narrow" w:hAnsi="Arial Narrow"/>
        </w:rPr>
        <w:t>: Zadavatel uzná jako doklad rovnocenný k osvědčení dle vyhlášky č. 50/1978 Sb., o odborné způsobilosti v energetice, jakýkoli rovnocenný doklad o odborné kvalifikaci, který příslušná osoba získala v zahraničí, kterým prokáže příslušný stupeň osvědčení, pokud byl uznán na základě mezinárodní smlouvy, kterou je Česká republika vázána, či jiného příslušného předpisu, přičemž zadavateli musí být předložen doklad o tomto uznání či toto uznání musí být zadavateli jinak prokázáno. Na základě uznání musí být příslušná osoba oprávněna vykonávat danou činnost na území České republiky. Pokud byl tento doklad získán v jiném členském státě EU, jiném smluvním státě Dohody o Evropském hospodářském prostoru nebo ve Švýcarské konfederaci, vyžaduje se, aby byl uznán či ověřen k tomu příslušným orgánem dle platných právních předpisů.</w:t>
      </w:r>
      <w:r w:rsidR="00DD3FA2" w:rsidRPr="00750490">
        <w:rPr>
          <w:rFonts w:ascii="Arial Narrow" w:hAnsi="Arial Narrow"/>
        </w:rPr>
        <w:t xml:space="preserve"> </w:t>
      </w:r>
    </w:p>
    <w:p w14:paraId="52482B91" w14:textId="77777777" w:rsidR="00866FAF" w:rsidRPr="00750490" w:rsidRDefault="00866FAF" w:rsidP="00DD3FA2">
      <w:pPr>
        <w:pStyle w:val="Odstavecseseznamem"/>
        <w:ind w:left="0"/>
        <w:jc w:val="both"/>
        <w:rPr>
          <w:rFonts w:ascii="Arial Narrow" w:hAnsi="Arial Narrow"/>
          <w:b/>
        </w:rPr>
      </w:pPr>
    </w:p>
    <w:p w14:paraId="5862C180" w14:textId="255D1332" w:rsidR="00750490" w:rsidRPr="00750490" w:rsidRDefault="00750490" w:rsidP="00750490">
      <w:pPr>
        <w:pStyle w:val="Odstavecseseznamem"/>
        <w:spacing w:after="60"/>
        <w:ind w:left="0"/>
        <w:rPr>
          <w:rFonts w:ascii="Arial Narrow" w:hAnsi="Arial Narrow"/>
        </w:rPr>
      </w:pPr>
      <w:r w:rsidRPr="00750490">
        <w:rPr>
          <w:rFonts w:ascii="Arial Narrow" w:hAnsi="Arial Narrow"/>
        </w:rPr>
        <w:t xml:space="preserve">Poznámka 3: Prokázání více rolí jednou osobou: </w:t>
      </w:r>
    </w:p>
    <w:p w14:paraId="53A86D82" w14:textId="0A317325" w:rsidR="00750490" w:rsidRPr="00750490" w:rsidRDefault="00750490" w:rsidP="00750490">
      <w:pPr>
        <w:pStyle w:val="Odstavecseseznamem"/>
        <w:spacing w:after="60"/>
        <w:ind w:left="0"/>
        <w:rPr>
          <w:rFonts w:ascii="Arial Narrow" w:hAnsi="Arial Narrow"/>
        </w:rPr>
      </w:pPr>
      <w:r w:rsidRPr="00750490">
        <w:rPr>
          <w:rFonts w:ascii="Arial Narrow" w:hAnsi="Arial Narrow"/>
        </w:rPr>
        <w:t xml:space="preserve">Pokud některý z techniků, jež se bude podílet na plnění budoucí veřejné zakázky v pozici Bezpečnostní technik, splňuje všechny minimální požadavky pro některou další skupinu,  pak lze uvést do této skupiny pro kterou tyto minimální požadavky splňuje. </w:t>
      </w:r>
      <w:bookmarkStart w:id="17" w:name="_Hlk107246992"/>
      <w:r w:rsidRPr="00750490">
        <w:rPr>
          <w:rFonts w:ascii="Arial Narrow" w:hAnsi="Arial Narrow"/>
        </w:rPr>
        <w:t xml:space="preserve">Ostatní pozice vyjma </w:t>
      </w:r>
      <w:bookmarkStart w:id="18" w:name="_Hlk107247024"/>
      <w:ins w:id="19" w:author="Popelková, Lenka" w:date="2022-06-27T18:29:00Z">
        <w:r w:rsidR="00CE30A3">
          <w:rPr>
            <w:rFonts w:ascii="Arial Narrow" w:hAnsi="Arial Narrow"/>
          </w:rPr>
          <w:t xml:space="preserve">Vedoucí zakázky, </w:t>
        </w:r>
      </w:ins>
      <w:bookmarkEnd w:id="18"/>
      <w:r w:rsidRPr="00750490">
        <w:rPr>
          <w:rFonts w:ascii="Arial Narrow" w:hAnsi="Arial Narrow"/>
        </w:rPr>
        <w:t>Stavbyvedoucího a Bezpečnostního technika musí být prokázány různými osobami.</w:t>
      </w:r>
    </w:p>
    <w:p w14:paraId="30EEA90F" w14:textId="77777777" w:rsidR="00750490" w:rsidRPr="00750490" w:rsidRDefault="00750490" w:rsidP="00750490">
      <w:pPr>
        <w:pStyle w:val="Odstavecseseznamem"/>
        <w:spacing w:after="60"/>
        <w:ind w:left="0"/>
        <w:rPr>
          <w:rFonts w:ascii="Arial Narrow" w:hAnsi="Arial Narrow"/>
        </w:rPr>
      </w:pPr>
    </w:p>
    <w:p w14:paraId="0A74C426" w14:textId="0E3B6C76" w:rsidR="00866FAF" w:rsidRDefault="00750490" w:rsidP="00750490">
      <w:pPr>
        <w:pStyle w:val="Odstavecseseznamem"/>
        <w:spacing w:after="60"/>
        <w:ind w:left="0"/>
        <w:rPr>
          <w:ins w:id="20" w:author="Mareček, František" w:date="2022-06-29T10:26:00Z"/>
          <w:rFonts w:ascii="Arial Narrow" w:hAnsi="Arial Narrow"/>
        </w:rPr>
      </w:pPr>
      <w:r w:rsidRPr="00750490">
        <w:rPr>
          <w:rFonts w:ascii="Arial Narrow" w:hAnsi="Arial Narrow"/>
        </w:rPr>
        <w:t xml:space="preserve">Poznámka 4: Prokázání více rolí ve více částech systému kvalifikace: Pokud se dodavatel uchází o </w:t>
      </w:r>
      <w:ins w:id="21" w:author="Popelková, Lenka" w:date="2022-06-27T18:27:00Z">
        <w:r w:rsidR="00CE30A3">
          <w:rPr>
            <w:rFonts w:ascii="Arial Narrow" w:hAnsi="Arial Narrow"/>
          </w:rPr>
          <w:t>více</w:t>
        </w:r>
      </w:ins>
      <w:del w:id="22" w:author="Popelková, Lenka" w:date="2022-06-27T18:27:00Z">
        <w:r w:rsidRPr="00750490" w:rsidDel="00CE30A3">
          <w:rPr>
            <w:rFonts w:ascii="Arial Narrow" w:hAnsi="Arial Narrow"/>
          </w:rPr>
          <w:delText>obě</w:delText>
        </w:r>
      </w:del>
      <w:r w:rsidRPr="00750490">
        <w:rPr>
          <w:rFonts w:ascii="Arial Narrow" w:hAnsi="Arial Narrow"/>
        </w:rPr>
        <w:t xml:space="preserve"> část</w:t>
      </w:r>
      <w:ins w:id="23" w:author="Popelková, Lenka" w:date="2022-06-27T18:27:00Z">
        <w:r w:rsidR="00CE30A3">
          <w:rPr>
            <w:rFonts w:ascii="Arial Narrow" w:hAnsi="Arial Narrow"/>
          </w:rPr>
          <w:t>í</w:t>
        </w:r>
      </w:ins>
      <w:del w:id="24" w:author="Popelková, Lenka" w:date="2022-06-27T18:27:00Z">
        <w:r w:rsidRPr="00750490" w:rsidDel="00CE30A3">
          <w:rPr>
            <w:rFonts w:ascii="Arial Narrow" w:hAnsi="Arial Narrow"/>
          </w:rPr>
          <w:delText>i</w:delText>
        </w:r>
      </w:del>
      <w:r w:rsidRPr="00750490">
        <w:rPr>
          <w:rFonts w:ascii="Arial Narrow" w:hAnsi="Arial Narrow"/>
        </w:rPr>
        <w:t xml:space="preserve"> systému kvalifikace, požadavky na počet pracovníků se sčítá dle minimálních požadavků na dané části. Jestliže se tedy dodavatel hlásí </w:t>
      </w:r>
      <w:ins w:id="25" w:author="Popelková, Lenka" w:date="2022-06-27T18:27:00Z">
        <w:r w:rsidR="00CE30A3">
          <w:rPr>
            <w:rFonts w:ascii="Arial Narrow" w:hAnsi="Arial Narrow"/>
          </w:rPr>
          <w:t xml:space="preserve">např. </w:t>
        </w:r>
      </w:ins>
      <w:r w:rsidRPr="00750490">
        <w:rPr>
          <w:rFonts w:ascii="Arial Narrow" w:hAnsi="Arial Narrow"/>
        </w:rPr>
        <w:t xml:space="preserve">do </w:t>
      </w:r>
      <w:del w:id="26" w:author="Popelková, Lenka" w:date="2022-06-27T18:27:00Z">
        <w:r w:rsidRPr="00750490" w:rsidDel="00CE30A3">
          <w:rPr>
            <w:rFonts w:ascii="Arial Narrow" w:hAnsi="Arial Narrow"/>
          </w:rPr>
          <w:delText>obou</w:delText>
        </w:r>
      </w:del>
      <w:ins w:id="27" w:author="Popelková, Lenka" w:date="2022-06-27T18:27:00Z">
        <w:r w:rsidR="00CE30A3">
          <w:rPr>
            <w:rFonts w:ascii="Arial Narrow" w:hAnsi="Arial Narrow"/>
          </w:rPr>
          <w:t xml:space="preserve"> dvou</w:t>
        </w:r>
      </w:ins>
      <w:r w:rsidRPr="00750490">
        <w:rPr>
          <w:rFonts w:ascii="Arial Narrow" w:hAnsi="Arial Narrow"/>
        </w:rPr>
        <w:t xml:space="preserve"> částí, je povinen prokázat např. 2 x 9 montérů atd.</w:t>
      </w:r>
    </w:p>
    <w:p w14:paraId="18BC9A99" w14:textId="219CEC18" w:rsidR="00AC47FE" w:rsidRDefault="00AC47FE" w:rsidP="00750490">
      <w:pPr>
        <w:pStyle w:val="Odstavecseseznamem"/>
        <w:spacing w:after="60"/>
        <w:ind w:left="0"/>
        <w:rPr>
          <w:ins w:id="28" w:author="Mareček, František" w:date="2022-06-29T10:26:00Z"/>
          <w:rFonts w:ascii="Arial Narrow" w:hAnsi="Arial Narrow"/>
        </w:rPr>
      </w:pPr>
    </w:p>
    <w:p w14:paraId="4741711D" w14:textId="77777777" w:rsidR="00553E26" w:rsidRDefault="00553E26" w:rsidP="00553E26">
      <w:pPr>
        <w:pStyle w:val="Odstavecseseznamem"/>
        <w:spacing w:after="60"/>
        <w:ind w:left="0"/>
        <w:rPr>
          <w:ins w:id="29" w:author="Mareček, František" w:date="2022-06-29T10:41:00Z"/>
          <w:rFonts w:ascii="Arial Narrow" w:hAnsi="Arial Narrow"/>
        </w:rPr>
        <w:pPrChange w:id="30" w:author="Mareček, František" w:date="2022-06-29T10:41:00Z">
          <w:pPr>
            <w:pStyle w:val="Odstavecseseznamem"/>
            <w:spacing w:after="60"/>
          </w:pPr>
        </w:pPrChange>
      </w:pPr>
      <w:ins w:id="31" w:author="Mareček, František" w:date="2022-06-29T10:41:00Z">
        <w:r>
          <w:rPr>
            <w:rFonts w:ascii="Arial Narrow" w:hAnsi="Arial Narrow"/>
          </w:rPr>
          <w:t>Poznámka 5: Zadavatel upozorňuje na legislativní změny po 1.7. 2022.  Požadavky na odbornou způsobilost pracovníků v elektrotechnice po tomto termínu účastník doloží platným osvědčením vystaveným dříve v souladu s vyhláškou 50/1978 Sb., nebo novým rovnocenným osvědčením vystaveným v souladu s prováděcími vyhláškami k zákonu č. 250/2021 Sb., o bezpečnosti práce.</w:t>
        </w:r>
      </w:ins>
    </w:p>
    <w:p w14:paraId="14B7B7E1" w14:textId="2C8A6C9B" w:rsidR="00AC47FE" w:rsidRPr="00AC47FE" w:rsidRDefault="00AC47FE">
      <w:pPr>
        <w:pStyle w:val="Odstavecseseznamem"/>
        <w:spacing w:after="60"/>
        <w:ind w:left="0"/>
        <w:rPr>
          <w:ins w:id="32" w:author="Mareček, František" w:date="2022-06-29T10:27:00Z"/>
          <w:rFonts w:ascii="Arial Narrow" w:hAnsi="Arial Narrow"/>
          <w:b/>
          <w:rPrChange w:id="33" w:author="Mareček, František" w:date="2022-06-29T10:27:00Z">
            <w:rPr>
              <w:ins w:id="34" w:author="Mareček, František" w:date="2022-06-29T10:27:00Z"/>
              <w:rFonts w:asciiTheme="minorHAnsi" w:hAnsiTheme="minorHAnsi" w:cstheme="minorHAnsi"/>
              <w:b w:val="0"/>
              <w:bCs/>
              <w:sz w:val="22"/>
              <w:szCs w:val="22"/>
              <w:highlight w:val="cyan"/>
            </w:rPr>
          </w:rPrChange>
        </w:rPr>
        <w:pPrChange w:id="35" w:author="Mareček, František" w:date="2022-06-29T10:27:00Z">
          <w:pPr>
            <w:pStyle w:val="Nadpis2"/>
            <w:keepNext w:val="0"/>
            <w:numPr>
              <w:numId w:val="8"/>
            </w:numPr>
            <w:ind w:left="652" w:hanging="510"/>
          </w:pPr>
        </w:pPrChange>
      </w:pPr>
    </w:p>
    <w:p w14:paraId="1C1A1B27" w14:textId="77777777" w:rsidR="00AC47FE" w:rsidRDefault="00AC47FE" w:rsidP="00750490">
      <w:pPr>
        <w:pStyle w:val="Odstavecseseznamem"/>
        <w:spacing w:after="60"/>
        <w:ind w:left="0"/>
        <w:rPr>
          <w:rFonts w:ascii="Arial Narrow" w:hAnsi="Arial Narrow"/>
        </w:rPr>
      </w:pPr>
    </w:p>
    <w:bookmarkEnd w:id="17"/>
    <w:p w14:paraId="41AE716F" w14:textId="1CE4DF65" w:rsidR="00750490" w:rsidRPr="00750490" w:rsidDel="00AC47FE" w:rsidRDefault="00750490" w:rsidP="00750490">
      <w:pPr>
        <w:pStyle w:val="Odstavecseseznamem"/>
        <w:spacing w:after="60"/>
        <w:ind w:left="0"/>
        <w:rPr>
          <w:del w:id="36" w:author="Mareček, František" w:date="2022-06-29T10:32:00Z"/>
          <w:rFonts w:ascii="Arial Narrow" w:hAnsi="Arial Narrow"/>
          <w:highlight w:val="yellow"/>
        </w:rPr>
      </w:pPr>
    </w:p>
    <w:p w14:paraId="51A7B685" w14:textId="0FE1DE14" w:rsidR="00866FAF" w:rsidRPr="00750490" w:rsidRDefault="00DD3FA2" w:rsidP="00DD3FA2">
      <w:pPr>
        <w:rPr>
          <w:rFonts w:ascii="Arial Narrow" w:hAnsi="Arial Narrow" w:cs="Calibri"/>
          <w:b/>
          <w:sz w:val="20"/>
          <w:highlight w:val="yellow"/>
        </w:rPr>
      </w:pPr>
      <w:r w:rsidRPr="00750490">
        <w:rPr>
          <w:rFonts w:ascii="Arial Narrow" w:hAnsi="Arial Narrow" w:cs="Arial"/>
          <w:b/>
          <w:sz w:val="20"/>
        </w:rPr>
        <w:t xml:space="preserve">Přílohou </w:t>
      </w:r>
      <w:r w:rsidR="00750490">
        <w:rPr>
          <w:rFonts w:ascii="Arial Narrow" w:hAnsi="Arial Narrow" w:cs="Arial"/>
          <w:b/>
          <w:sz w:val="20"/>
        </w:rPr>
        <w:t xml:space="preserve">tohoto </w:t>
      </w:r>
      <w:r w:rsidRPr="00750490">
        <w:rPr>
          <w:rFonts w:ascii="Arial Narrow" w:hAnsi="Arial Narrow" w:cs="Arial"/>
          <w:b/>
          <w:sz w:val="20"/>
        </w:rPr>
        <w:t xml:space="preserve">formuláře budou dále i prosté kopie osvědčení a dokladů prokazujících požadované vzdělání a kvalifikaci osob </w:t>
      </w:r>
      <w:r w:rsidR="00750490">
        <w:rPr>
          <w:rFonts w:ascii="Arial Narrow" w:hAnsi="Arial Narrow" w:cs="Arial"/>
          <w:b/>
          <w:sz w:val="20"/>
        </w:rPr>
        <w:t>– blíže uvedeno v textu.</w:t>
      </w:r>
    </w:p>
    <w:p w14:paraId="2A11DB38" w14:textId="77777777" w:rsidR="00866FAF" w:rsidRPr="00750490" w:rsidRDefault="00866FAF" w:rsidP="00866FAF">
      <w:pPr>
        <w:rPr>
          <w:rFonts w:ascii="Arial Narrow" w:hAnsi="Arial Narrow" w:cs="Calibri"/>
          <w:sz w:val="22"/>
          <w:szCs w:val="22"/>
          <w:highlight w:val="yellow"/>
        </w:rPr>
      </w:pPr>
    </w:p>
    <w:p w14:paraId="0A13B117" w14:textId="77777777" w:rsidR="00866FAF" w:rsidRPr="00750490" w:rsidRDefault="00866FAF" w:rsidP="00866FAF">
      <w:pPr>
        <w:rPr>
          <w:rFonts w:ascii="Arial Narrow" w:hAnsi="Arial Narrow" w:cs="Calibri"/>
          <w:sz w:val="22"/>
          <w:szCs w:val="22"/>
          <w:highlight w:val="yellow"/>
        </w:rPr>
      </w:pPr>
    </w:p>
    <w:p w14:paraId="27D884B6" w14:textId="77777777" w:rsidR="004433D6" w:rsidRPr="00750490" w:rsidRDefault="004433D6" w:rsidP="007254DC">
      <w:pPr>
        <w:spacing w:line="360" w:lineRule="auto"/>
        <w:jc w:val="center"/>
        <w:rPr>
          <w:rFonts w:ascii="Arial Narrow" w:hAnsi="Arial Narrow" w:cs="Arial"/>
          <w:b/>
          <w:sz w:val="20"/>
          <w:highlight w:val="yellow"/>
        </w:rPr>
      </w:pPr>
    </w:p>
    <w:p w14:paraId="63AD8DFB" w14:textId="3692AF40" w:rsidR="00ED43A3" w:rsidRPr="00EF0F05" w:rsidRDefault="009B66EF" w:rsidP="00374CA2">
      <w:pPr>
        <w:spacing w:line="360" w:lineRule="auto"/>
        <w:jc w:val="left"/>
        <w:rPr>
          <w:rFonts w:ascii="Arial Narrow" w:hAnsi="Arial Narrow" w:cs="Arial"/>
          <w:b/>
          <w:sz w:val="20"/>
        </w:rPr>
      </w:pPr>
      <w:proofErr w:type="spellStart"/>
      <w:r w:rsidRPr="00DD3FA2">
        <w:rPr>
          <w:rFonts w:ascii="Arial Narrow" w:hAnsi="Arial Narrow" w:cs="Arial"/>
          <w:sz w:val="20"/>
          <w:highlight w:val="yellow"/>
        </w:rPr>
        <w:t>V_____________________dne</w:t>
      </w:r>
      <w:proofErr w:type="spellEnd"/>
      <w:r w:rsidRPr="00DD3FA2">
        <w:rPr>
          <w:rFonts w:ascii="Arial Narrow" w:hAnsi="Arial Narrow" w:cs="Arial"/>
          <w:sz w:val="20"/>
          <w:highlight w:val="yellow"/>
        </w:rPr>
        <w:t>____________________</w:t>
      </w:r>
    </w:p>
    <w:sectPr w:rsidR="00ED43A3" w:rsidRPr="00EF0F05" w:rsidSect="00F22A60">
      <w:footerReference w:type="default" r:id="rId8"/>
      <w:headerReference w:type="first" r:id="rId9"/>
      <w:footnotePr>
        <w:numFmt w:val="lowerLetter"/>
        <w:numRestart w:val="eachPage"/>
      </w:footnotePr>
      <w:type w:val="continuous"/>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B9C697" w14:textId="77777777" w:rsidR="00B451B7" w:rsidRDefault="00B451B7" w:rsidP="007254DC">
      <w:r>
        <w:separator/>
      </w:r>
    </w:p>
  </w:endnote>
  <w:endnote w:type="continuationSeparator" w:id="0">
    <w:p w14:paraId="4639637E" w14:textId="77777777" w:rsidR="00B451B7" w:rsidRDefault="00B451B7" w:rsidP="007254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MS Mincho">
    <w:altName w:val="ＭＳ 明朝"/>
    <w:panose1 w:val="02020609040205080304"/>
    <w:charset w:val="80"/>
    <w:family w:val="roman"/>
    <w:pitch w:val="fixed"/>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443349"/>
      <w:docPartObj>
        <w:docPartGallery w:val="Page Numbers (Bottom of Page)"/>
        <w:docPartUnique/>
      </w:docPartObj>
    </w:sdtPr>
    <w:sdtEndPr>
      <w:rPr>
        <w:rFonts w:ascii="Arial Narrow" w:hAnsi="Arial Narrow"/>
        <w:sz w:val="20"/>
      </w:rPr>
    </w:sdtEndPr>
    <w:sdtContent>
      <w:p w14:paraId="4544526D" w14:textId="77777777" w:rsidR="00125912" w:rsidRPr="004A603B" w:rsidRDefault="00125912">
        <w:pPr>
          <w:pStyle w:val="Zpat"/>
          <w:jc w:val="center"/>
          <w:rPr>
            <w:rFonts w:ascii="Arial Narrow" w:hAnsi="Arial Narrow"/>
            <w:sz w:val="20"/>
          </w:rPr>
        </w:pPr>
        <w:r w:rsidRPr="004A603B">
          <w:rPr>
            <w:rFonts w:ascii="Arial Narrow" w:hAnsi="Arial Narrow"/>
            <w:sz w:val="20"/>
          </w:rPr>
          <w:fldChar w:fldCharType="begin"/>
        </w:r>
        <w:r w:rsidRPr="004A603B">
          <w:rPr>
            <w:rFonts w:ascii="Arial Narrow" w:hAnsi="Arial Narrow"/>
            <w:sz w:val="20"/>
          </w:rPr>
          <w:instrText>PAGE   \* MERGEFORMAT</w:instrText>
        </w:r>
        <w:r w:rsidRPr="004A603B">
          <w:rPr>
            <w:rFonts w:ascii="Arial Narrow" w:hAnsi="Arial Narrow"/>
            <w:sz w:val="20"/>
          </w:rPr>
          <w:fldChar w:fldCharType="separate"/>
        </w:r>
        <w:r>
          <w:rPr>
            <w:rFonts w:ascii="Arial Narrow" w:hAnsi="Arial Narrow"/>
            <w:noProof/>
            <w:sz w:val="20"/>
          </w:rPr>
          <w:t>11</w:t>
        </w:r>
        <w:r w:rsidRPr="004A603B">
          <w:rPr>
            <w:rFonts w:ascii="Arial Narrow" w:hAnsi="Arial Narrow"/>
            <w:noProof/>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6D894C" w14:textId="77777777" w:rsidR="00B451B7" w:rsidRDefault="00B451B7" w:rsidP="007254DC">
      <w:r>
        <w:separator/>
      </w:r>
    </w:p>
  </w:footnote>
  <w:footnote w:type="continuationSeparator" w:id="0">
    <w:p w14:paraId="3768D4C9" w14:textId="77777777" w:rsidR="00B451B7" w:rsidRDefault="00B451B7" w:rsidP="007254DC">
      <w:r>
        <w:continuationSeparator/>
      </w:r>
    </w:p>
  </w:footnote>
  <w:footnote w:id="1">
    <w:p w14:paraId="363150FB" w14:textId="77777777" w:rsidR="00125912" w:rsidRPr="001120A7" w:rsidRDefault="00125912" w:rsidP="00866FAF">
      <w:pPr>
        <w:pStyle w:val="Textpoznpodarou"/>
        <w:rPr>
          <w:rFonts w:cs="Arial"/>
          <w:sz w:val="16"/>
          <w:szCs w:val="16"/>
        </w:rPr>
      </w:pPr>
      <w:r w:rsidRPr="001120A7">
        <w:rPr>
          <w:rStyle w:val="Znakapoznpodarou"/>
          <w:rFonts w:cs="Arial"/>
          <w:sz w:val="16"/>
          <w:szCs w:val="16"/>
        </w:rPr>
        <w:footnoteRef/>
      </w:r>
      <w:r w:rsidRPr="001120A7">
        <w:rPr>
          <w:rFonts w:cs="Arial"/>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80C73" w14:textId="5DBEDBF5" w:rsidR="00125912" w:rsidRPr="00EF0F05" w:rsidRDefault="00125912" w:rsidP="00EF0F05">
    <w:pPr>
      <w:pStyle w:val="Zhlav"/>
      <w:jc w:val="right"/>
      <w:rPr>
        <w:rFonts w:ascii="Arial Narrow" w:hAnsi="Arial Narrow"/>
      </w:rPr>
    </w:pPr>
    <w:r w:rsidRPr="00EF0F05">
      <w:rPr>
        <w:rFonts w:ascii="Arial Narrow" w:hAnsi="Arial Narrow" w:cs="Arial"/>
        <w:sz w:val="22"/>
        <w:szCs w:val="22"/>
      </w:rPr>
      <w:t>Priloha_5</w:t>
    </w:r>
    <w:r>
      <w:rPr>
        <w:rFonts w:ascii="Arial Narrow" w:hAnsi="Arial Narrow" w:cs="Arial"/>
        <w:sz w:val="22"/>
        <w:szCs w:val="22"/>
      </w:rPr>
      <w:t>a</w:t>
    </w:r>
    <w:r w:rsidRPr="00EF0F05">
      <w:rPr>
        <w:rFonts w:ascii="Arial Narrow" w:hAnsi="Arial Narrow" w:cs="Arial"/>
        <w:sz w:val="22"/>
        <w:szCs w:val="22"/>
      </w:rPr>
      <w:t>_SK_Seznam techniků</w:t>
    </w:r>
    <w:r>
      <w:rPr>
        <w:rFonts w:ascii="Arial Narrow" w:hAnsi="Arial Narrow" w:cs="Arial"/>
        <w:sz w:val="22"/>
        <w:szCs w:val="22"/>
      </w:rPr>
      <w:t xml:space="preserve"> – výměna vedení</w:t>
    </w:r>
    <w:ins w:id="37" w:author="Popelková, Lenka" w:date="2022-06-27T19:03:00Z">
      <w:r w:rsidR="005D34D5" w:rsidRPr="00F07ABE">
        <w:rPr>
          <w:rFonts w:ascii="Arial Narrow" w:hAnsi="Arial Narrow" w:cs="Arial"/>
          <w:sz w:val="22"/>
          <w:szCs w:val="22"/>
        </w:rPr>
        <w:t>_</w:t>
      </w:r>
      <w:r w:rsidR="005D34D5">
        <w:rPr>
          <w:rFonts w:ascii="Arial Narrow" w:hAnsi="Arial Narrow" w:cs="Arial"/>
          <w:sz w:val="22"/>
          <w:szCs w:val="22"/>
        </w:rPr>
        <w:t>28</w:t>
      </w:r>
      <w:r w:rsidR="005D34D5" w:rsidRPr="00F07ABE">
        <w:rPr>
          <w:rFonts w:ascii="Arial Narrow" w:hAnsi="Arial Narrow" w:cs="Arial"/>
          <w:sz w:val="22"/>
          <w:szCs w:val="22"/>
        </w:rPr>
        <w:t>_</w:t>
      </w:r>
      <w:r w:rsidR="005D34D5">
        <w:rPr>
          <w:rFonts w:ascii="Arial Narrow" w:hAnsi="Arial Narrow" w:cs="Arial"/>
          <w:sz w:val="22"/>
          <w:szCs w:val="22"/>
        </w:rPr>
        <w:t>6</w:t>
      </w:r>
      <w:r w:rsidR="005D34D5" w:rsidRPr="00F07ABE">
        <w:rPr>
          <w:rFonts w:ascii="Arial Narrow" w:hAnsi="Arial Narrow" w:cs="Arial"/>
          <w:sz w:val="22"/>
          <w:szCs w:val="22"/>
        </w:rPr>
        <w:t>_2022</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multilevel"/>
    <w:tmpl w:val="00000008"/>
    <w:name w:val="WW8Num8"/>
    <w:lvl w:ilvl="0">
      <w:start w:val="1"/>
      <w:numFmt w:val="decimal"/>
      <w:lvlText w:val="%1."/>
      <w:lvlJc w:val="left"/>
      <w:pPr>
        <w:tabs>
          <w:tab w:val="num" w:pos="2912"/>
        </w:tabs>
        <w:ind w:left="2912" w:hanging="360"/>
      </w:pPr>
      <w:rPr>
        <w:b/>
        <w:bCs/>
      </w:rPr>
    </w:lvl>
    <w:lvl w:ilvl="1">
      <w:start w:val="1"/>
      <w:numFmt w:val="decimal"/>
      <w:lvlText w:val="%1.%2"/>
      <w:lvlJc w:val="left"/>
      <w:pPr>
        <w:tabs>
          <w:tab w:val="num" w:pos="750"/>
        </w:tabs>
        <w:ind w:left="750" w:hanging="39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1" w15:restartNumberingAfterBreak="0">
    <w:nsid w:val="00000009"/>
    <w:multiLevelType w:val="singleLevel"/>
    <w:tmpl w:val="00000009"/>
    <w:name w:val="WW8Num9"/>
    <w:lvl w:ilvl="0">
      <w:start w:val="1"/>
      <w:numFmt w:val="lowerLetter"/>
      <w:lvlText w:val="%1)"/>
      <w:lvlJc w:val="left"/>
      <w:pPr>
        <w:tabs>
          <w:tab w:val="num" w:pos="720"/>
        </w:tabs>
        <w:ind w:left="720" w:hanging="360"/>
      </w:pPr>
    </w:lvl>
  </w:abstractNum>
  <w:abstractNum w:abstractNumId="2" w15:restartNumberingAfterBreak="0">
    <w:nsid w:val="0E975CB9"/>
    <w:multiLevelType w:val="multilevel"/>
    <w:tmpl w:val="A2F65E44"/>
    <w:lvl w:ilvl="0">
      <w:start w:val="1"/>
      <w:numFmt w:val="decimal"/>
      <w:lvlText w:val="%1."/>
      <w:lvlJc w:val="left"/>
      <w:pPr>
        <w:tabs>
          <w:tab w:val="num" w:pos="502"/>
        </w:tabs>
        <w:ind w:left="482" w:hanging="340"/>
      </w:pPr>
      <w:rPr>
        <w:rFonts w:hint="default"/>
      </w:rPr>
    </w:lvl>
    <w:lvl w:ilvl="1">
      <w:start w:val="1"/>
      <w:numFmt w:val="decimal"/>
      <w:suff w:val="space"/>
      <w:lvlText w:val="%1.%2"/>
      <w:lvlJc w:val="left"/>
      <w:pPr>
        <w:ind w:left="652" w:hanging="510"/>
      </w:pPr>
      <w:rPr>
        <w:rFonts w:hint="default"/>
        <w:b w:val="0"/>
        <w:bCs/>
        <w:color w:val="auto"/>
        <w:sz w:val="22"/>
        <w:szCs w:val="22"/>
      </w:rPr>
    </w:lvl>
    <w:lvl w:ilvl="2">
      <w:start w:val="1"/>
      <w:numFmt w:val="decimal"/>
      <w:lvlText w:val="%3."/>
      <w:lvlJc w:val="left"/>
      <w:pPr>
        <w:ind w:left="510" w:hanging="283"/>
      </w:pPr>
      <w:rPr>
        <w:rFonts w:hint="default"/>
        <w:b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200229CA"/>
    <w:multiLevelType w:val="hybridMultilevel"/>
    <w:tmpl w:val="EF9CC828"/>
    <w:lvl w:ilvl="0" w:tplc="3B3CB4FA">
      <w:numFmt w:val="bullet"/>
      <w:lvlText w:val="-"/>
      <w:lvlJc w:val="left"/>
      <w:pPr>
        <w:ind w:left="720" w:hanging="360"/>
      </w:pPr>
      <w:rPr>
        <w:rFonts w:ascii="Arial Narrow" w:eastAsia="Times New Roman" w:hAnsi="Arial Narro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D5D781B"/>
    <w:multiLevelType w:val="hybridMultilevel"/>
    <w:tmpl w:val="F2D46E56"/>
    <w:lvl w:ilvl="0" w:tplc="3B3CB4FA">
      <w:numFmt w:val="bullet"/>
      <w:lvlText w:val="-"/>
      <w:lvlJc w:val="left"/>
      <w:pPr>
        <w:ind w:left="720" w:hanging="360"/>
      </w:pPr>
      <w:rPr>
        <w:rFonts w:ascii="Arial Narrow" w:eastAsia="Times New Roman" w:hAnsi="Arial Narro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0D045EA"/>
    <w:multiLevelType w:val="multilevel"/>
    <w:tmpl w:val="6652CF2C"/>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32CE382E"/>
    <w:multiLevelType w:val="hybridMultilevel"/>
    <w:tmpl w:val="DE7E0B66"/>
    <w:lvl w:ilvl="0" w:tplc="68B445AE">
      <w:start w:val="1"/>
      <w:numFmt w:val="bullet"/>
      <w:pStyle w:val="slovan"/>
      <w:lvlText w:val=""/>
      <w:lvlJc w:val="left"/>
      <w:pPr>
        <w:tabs>
          <w:tab w:val="num" w:pos="1620"/>
        </w:tabs>
        <w:ind w:left="1620" w:hanging="360"/>
      </w:pPr>
      <w:rPr>
        <w:rFonts w:ascii="Symbol" w:hAnsi="Symbol"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7" w15:restartNumberingAfterBreak="0">
    <w:nsid w:val="3B1F6083"/>
    <w:multiLevelType w:val="hybridMultilevel"/>
    <w:tmpl w:val="320080E6"/>
    <w:lvl w:ilvl="0" w:tplc="04050017">
      <w:start w:val="1"/>
      <w:numFmt w:val="lowerLetter"/>
      <w:lvlText w:val="%1)"/>
      <w:lvlJc w:val="left"/>
      <w:pPr>
        <w:ind w:left="720" w:hanging="360"/>
      </w:pPr>
      <w:rPr>
        <w:rFonts w:hint="default"/>
      </w:rPr>
    </w:lvl>
    <w:lvl w:ilvl="1" w:tplc="04050005">
      <w:start w:val="1"/>
      <w:numFmt w:val="bullet"/>
      <w:lvlText w:val=""/>
      <w:lvlJc w:val="left"/>
      <w:pPr>
        <w:ind w:left="1440" w:hanging="360"/>
      </w:pPr>
      <w:rPr>
        <w:rFonts w:ascii="Wingdings" w:hAnsi="Wingdings" w:hint="default"/>
        <w:b/>
        <w:sz w:val="24"/>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7583C72"/>
    <w:multiLevelType w:val="hybridMultilevel"/>
    <w:tmpl w:val="48EABD70"/>
    <w:lvl w:ilvl="0" w:tplc="3B3CB4FA">
      <w:numFmt w:val="bullet"/>
      <w:lvlText w:val="-"/>
      <w:lvlJc w:val="left"/>
      <w:pPr>
        <w:ind w:left="720" w:hanging="360"/>
      </w:pPr>
      <w:rPr>
        <w:rFonts w:ascii="Arial Narrow" w:eastAsia="Times New Roman" w:hAnsi="Arial Narro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7D440BE"/>
    <w:multiLevelType w:val="hybridMultilevel"/>
    <w:tmpl w:val="9E28031E"/>
    <w:lvl w:ilvl="0" w:tplc="48D473C0">
      <w:start w:val="1"/>
      <w:numFmt w:val="decimal"/>
      <w:pStyle w:val="Nadpis1"/>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9"/>
  </w:num>
  <w:num w:numId="3">
    <w:abstractNumId w:val="6"/>
  </w:num>
  <w:num w:numId="4">
    <w:abstractNumId w:val="7"/>
  </w:num>
  <w:num w:numId="5">
    <w:abstractNumId w:val="3"/>
  </w:num>
  <w:num w:numId="6">
    <w:abstractNumId w:val="8"/>
  </w:num>
  <w:num w:numId="7">
    <w:abstractNumId w:val="4"/>
  </w:num>
  <w:num w:numId="8">
    <w:abstractNumId w:val="2"/>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opelková, Lenka">
    <w15:presenceInfo w15:providerId="AD" w15:userId="S::L18752@eon.com::2d9c892d-d446-4e93-9fc4-cf1cad5bb664"/>
  </w15:person>
  <w15:person w15:author="Mareček, František">
    <w15:presenceInfo w15:providerId="AD" w15:userId="S::F5315@eon.com::3a9c102c-e30b-4f48-ad81-3b851dcbb90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425"/>
  <w:characterSpacingControl w:val="doNotCompress"/>
  <w:hdrShapeDefaults>
    <o:shapedefaults v:ext="edit" spidmax="2049"/>
  </w:hdrShapeDefaults>
  <w:footnotePr>
    <w:numFmt w:val="lowerLetter"/>
    <w:numRestart w:val="eachPage"/>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254DC"/>
    <w:rsid w:val="0000328D"/>
    <w:rsid w:val="0000595C"/>
    <w:rsid w:val="00011619"/>
    <w:rsid w:val="0001216E"/>
    <w:rsid w:val="00013DA4"/>
    <w:rsid w:val="00020B0C"/>
    <w:rsid w:val="00030819"/>
    <w:rsid w:val="00037450"/>
    <w:rsid w:val="000420BB"/>
    <w:rsid w:val="000607B0"/>
    <w:rsid w:val="0008330F"/>
    <w:rsid w:val="00083ECC"/>
    <w:rsid w:val="0009174B"/>
    <w:rsid w:val="00096B43"/>
    <w:rsid w:val="000A1AD2"/>
    <w:rsid w:val="000B031A"/>
    <w:rsid w:val="000D2610"/>
    <w:rsid w:val="000D4910"/>
    <w:rsid w:val="000E0A67"/>
    <w:rsid w:val="000E486D"/>
    <w:rsid w:val="000E7B7F"/>
    <w:rsid w:val="00125912"/>
    <w:rsid w:val="001327B5"/>
    <w:rsid w:val="00136BEE"/>
    <w:rsid w:val="00137920"/>
    <w:rsid w:val="001428F9"/>
    <w:rsid w:val="00142B13"/>
    <w:rsid w:val="00152CE4"/>
    <w:rsid w:val="00154596"/>
    <w:rsid w:val="00191DAE"/>
    <w:rsid w:val="00195004"/>
    <w:rsid w:val="00195CD8"/>
    <w:rsid w:val="001A2F37"/>
    <w:rsid w:val="001A48D6"/>
    <w:rsid w:val="001E2632"/>
    <w:rsid w:val="001E3D4F"/>
    <w:rsid w:val="001F2F5A"/>
    <w:rsid w:val="001F6719"/>
    <w:rsid w:val="00214C62"/>
    <w:rsid w:val="0021548A"/>
    <w:rsid w:val="00215C61"/>
    <w:rsid w:val="002219A1"/>
    <w:rsid w:val="00223E7D"/>
    <w:rsid w:val="002256A5"/>
    <w:rsid w:val="002267AD"/>
    <w:rsid w:val="00226D0D"/>
    <w:rsid w:val="00234E24"/>
    <w:rsid w:val="00236EC8"/>
    <w:rsid w:val="00237D88"/>
    <w:rsid w:val="00240789"/>
    <w:rsid w:val="00245FC2"/>
    <w:rsid w:val="0024690C"/>
    <w:rsid w:val="002505E3"/>
    <w:rsid w:val="0026091F"/>
    <w:rsid w:val="00290338"/>
    <w:rsid w:val="002A22BB"/>
    <w:rsid w:val="002C1FC6"/>
    <w:rsid w:val="002E3499"/>
    <w:rsid w:val="002E4BAD"/>
    <w:rsid w:val="002E7ED2"/>
    <w:rsid w:val="002E7F20"/>
    <w:rsid w:val="002F079E"/>
    <w:rsid w:val="002F6075"/>
    <w:rsid w:val="002F65A3"/>
    <w:rsid w:val="0030025A"/>
    <w:rsid w:val="003203EB"/>
    <w:rsid w:val="003236FF"/>
    <w:rsid w:val="003301B7"/>
    <w:rsid w:val="00332643"/>
    <w:rsid w:val="00343115"/>
    <w:rsid w:val="00355BE5"/>
    <w:rsid w:val="003606C2"/>
    <w:rsid w:val="00374CA2"/>
    <w:rsid w:val="00376C6C"/>
    <w:rsid w:val="00390EAA"/>
    <w:rsid w:val="00391B13"/>
    <w:rsid w:val="00392498"/>
    <w:rsid w:val="00394D6D"/>
    <w:rsid w:val="00396B82"/>
    <w:rsid w:val="00397660"/>
    <w:rsid w:val="003A1C1B"/>
    <w:rsid w:val="003B0E31"/>
    <w:rsid w:val="003C65FA"/>
    <w:rsid w:val="003D47B1"/>
    <w:rsid w:val="003D5DD7"/>
    <w:rsid w:val="003D74B7"/>
    <w:rsid w:val="003E508F"/>
    <w:rsid w:val="003E63A2"/>
    <w:rsid w:val="004033FF"/>
    <w:rsid w:val="00404B48"/>
    <w:rsid w:val="0041132E"/>
    <w:rsid w:val="004136FE"/>
    <w:rsid w:val="0041657C"/>
    <w:rsid w:val="00420149"/>
    <w:rsid w:val="00422F75"/>
    <w:rsid w:val="004249B8"/>
    <w:rsid w:val="00425E49"/>
    <w:rsid w:val="00432C46"/>
    <w:rsid w:val="0043611E"/>
    <w:rsid w:val="004433D6"/>
    <w:rsid w:val="00453336"/>
    <w:rsid w:val="00461939"/>
    <w:rsid w:val="00475677"/>
    <w:rsid w:val="00476DD0"/>
    <w:rsid w:val="004779A0"/>
    <w:rsid w:val="00477A45"/>
    <w:rsid w:val="004808A8"/>
    <w:rsid w:val="0049799F"/>
    <w:rsid w:val="004A0F06"/>
    <w:rsid w:val="004A4F3F"/>
    <w:rsid w:val="004A603B"/>
    <w:rsid w:val="004A76AF"/>
    <w:rsid w:val="004A76F3"/>
    <w:rsid w:val="004B18F6"/>
    <w:rsid w:val="004B55A9"/>
    <w:rsid w:val="004C5C77"/>
    <w:rsid w:val="004D23C0"/>
    <w:rsid w:val="004D5904"/>
    <w:rsid w:val="004E71E1"/>
    <w:rsid w:val="004F3ED3"/>
    <w:rsid w:val="00507CF8"/>
    <w:rsid w:val="005212F3"/>
    <w:rsid w:val="00524675"/>
    <w:rsid w:val="005373DA"/>
    <w:rsid w:val="00540A0A"/>
    <w:rsid w:val="00547685"/>
    <w:rsid w:val="00553E26"/>
    <w:rsid w:val="00554B69"/>
    <w:rsid w:val="00564EAE"/>
    <w:rsid w:val="00575D57"/>
    <w:rsid w:val="0058380D"/>
    <w:rsid w:val="005917DB"/>
    <w:rsid w:val="005962EE"/>
    <w:rsid w:val="005A0078"/>
    <w:rsid w:val="005A286A"/>
    <w:rsid w:val="005A2A36"/>
    <w:rsid w:val="005A37A8"/>
    <w:rsid w:val="005A4895"/>
    <w:rsid w:val="005A4944"/>
    <w:rsid w:val="005B0096"/>
    <w:rsid w:val="005B3D6E"/>
    <w:rsid w:val="005B762F"/>
    <w:rsid w:val="005C37A7"/>
    <w:rsid w:val="005D34D5"/>
    <w:rsid w:val="005E55E1"/>
    <w:rsid w:val="005E69FF"/>
    <w:rsid w:val="00601E73"/>
    <w:rsid w:val="006037C8"/>
    <w:rsid w:val="00603A77"/>
    <w:rsid w:val="0061696C"/>
    <w:rsid w:val="00621FF1"/>
    <w:rsid w:val="006239D1"/>
    <w:rsid w:val="00642145"/>
    <w:rsid w:val="00642A31"/>
    <w:rsid w:val="00650C48"/>
    <w:rsid w:val="00650CE2"/>
    <w:rsid w:val="006546C1"/>
    <w:rsid w:val="006620F1"/>
    <w:rsid w:val="0066357E"/>
    <w:rsid w:val="00663DE7"/>
    <w:rsid w:val="00666EB3"/>
    <w:rsid w:val="0067117A"/>
    <w:rsid w:val="006720FD"/>
    <w:rsid w:val="0067265E"/>
    <w:rsid w:val="0068312F"/>
    <w:rsid w:val="006A0061"/>
    <w:rsid w:val="006A284F"/>
    <w:rsid w:val="006B0CA9"/>
    <w:rsid w:val="006C2ED3"/>
    <w:rsid w:val="006C3F7C"/>
    <w:rsid w:val="006C5C38"/>
    <w:rsid w:val="006C76A2"/>
    <w:rsid w:val="006D2E3B"/>
    <w:rsid w:val="006D6934"/>
    <w:rsid w:val="006E38AA"/>
    <w:rsid w:val="006E5996"/>
    <w:rsid w:val="006E7BD7"/>
    <w:rsid w:val="00700CB0"/>
    <w:rsid w:val="00701232"/>
    <w:rsid w:val="007119B8"/>
    <w:rsid w:val="00712356"/>
    <w:rsid w:val="007151FB"/>
    <w:rsid w:val="007254DC"/>
    <w:rsid w:val="007256C6"/>
    <w:rsid w:val="00727660"/>
    <w:rsid w:val="00742C43"/>
    <w:rsid w:val="007439D3"/>
    <w:rsid w:val="0074738E"/>
    <w:rsid w:val="00750490"/>
    <w:rsid w:val="0075747C"/>
    <w:rsid w:val="00762B2B"/>
    <w:rsid w:val="007729F6"/>
    <w:rsid w:val="007739D6"/>
    <w:rsid w:val="00777EE8"/>
    <w:rsid w:val="00777F2C"/>
    <w:rsid w:val="00781569"/>
    <w:rsid w:val="00781DFD"/>
    <w:rsid w:val="0078423F"/>
    <w:rsid w:val="00793774"/>
    <w:rsid w:val="007A36F9"/>
    <w:rsid w:val="007A7A36"/>
    <w:rsid w:val="007B544F"/>
    <w:rsid w:val="007B7B85"/>
    <w:rsid w:val="007C1B01"/>
    <w:rsid w:val="007C481B"/>
    <w:rsid w:val="007C5F5A"/>
    <w:rsid w:val="007D0671"/>
    <w:rsid w:val="007D5CD7"/>
    <w:rsid w:val="007D5DC7"/>
    <w:rsid w:val="007E10B8"/>
    <w:rsid w:val="007E1389"/>
    <w:rsid w:val="007E1D7A"/>
    <w:rsid w:val="007E1DCB"/>
    <w:rsid w:val="007E6E4E"/>
    <w:rsid w:val="007F5616"/>
    <w:rsid w:val="007F64BD"/>
    <w:rsid w:val="00801751"/>
    <w:rsid w:val="00807952"/>
    <w:rsid w:val="0081069E"/>
    <w:rsid w:val="008145E8"/>
    <w:rsid w:val="008156E4"/>
    <w:rsid w:val="00830583"/>
    <w:rsid w:val="008309DA"/>
    <w:rsid w:val="00842E3F"/>
    <w:rsid w:val="008452EF"/>
    <w:rsid w:val="00847157"/>
    <w:rsid w:val="0084720B"/>
    <w:rsid w:val="008504CE"/>
    <w:rsid w:val="00850EFD"/>
    <w:rsid w:val="00855BE7"/>
    <w:rsid w:val="00866FAF"/>
    <w:rsid w:val="00880513"/>
    <w:rsid w:val="00880E2A"/>
    <w:rsid w:val="00882C81"/>
    <w:rsid w:val="0089049B"/>
    <w:rsid w:val="00890A8D"/>
    <w:rsid w:val="0089191B"/>
    <w:rsid w:val="00894A81"/>
    <w:rsid w:val="008976C6"/>
    <w:rsid w:val="008A71E6"/>
    <w:rsid w:val="008A7712"/>
    <w:rsid w:val="008B1D9A"/>
    <w:rsid w:val="008B5751"/>
    <w:rsid w:val="00905346"/>
    <w:rsid w:val="00910D13"/>
    <w:rsid w:val="0091108C"/>
    <w:rsid w:val="009118CE"/>
    <w:rsid w:val="00933FF3"/>
    <w:rsid w:val="009343CD"/>
    <w:rsid w:val="00942993"/>
    <w:rsid w:val="00945B15"/>
    <w:rsid w:val="00950BA3"/>
    <w:rsid w:val="009516E1"/>
    <w:rsid w:val="00955821"/>
    <w:rsid w:val="00960C6B"/>
    <w:rsid w:val="009626CD"/>
    <w:rsid w:val="00963A84"/>
    <w:rsid w:val="00970CD2"/>
    <w:rsid w:val="0097340A"/>
    <w:rsid w:val="0097620E"/>
    <w:rsid w:val="00982D65"/>
    <w:rsid w:val="00985142"/>
    <w:rsid w:val="00986DC9"/>
    <w:rsid w:val="0099169F"/>
    <w:rsid w:val="009A39A6"/>
    <w:rsid w:val="009B18A0"/>
    <w:rsid w:val="009B66EF"/>
    <w:rsid w:val="009C6C7F"/>
    <w:rsid w:val="009E093E"/>
    <w:rsid w:val="009E2A96"/>
    <w:rsid w:val="009F0095"/>
    <w:rsid w:val="009F5CB1"/>
    <w:rsid w:val="00A10133"/>
    <w:rsid w:val="00A110B9"/>
    <w:rsid w:val="00A32317"/>
    <w:rsid w:val="00A37F1A"/>
    <w:rsid w:val="00A46D8D"/>
    <w:rsid w:val="00A51ED9"/>
    <w:rsid w:val="00A520C0"/>
    <w:rsid w:val="00A52880"/>
    <w:rsid w:val="00A551F7"/>
    <w:rsid w:val="00A56ED8"/>
    <w:rsid w:val="00A613EE"/>
    <w:rsid w:val="00A614BC"/>
    <w:rsid w:val="00A637A2"/>
    <w:rsid w:val="00A715BE"/>
    <w:rsid w:val="00A71933"/>
    <w:rsid w:val="00A849EE"/>
    <w:rsid w:val="00AA297A"/>
    <w:rsid w:val="00AA63D7"/>
    <w:rsid w:val="00AC47FE"/>
    <w:rsid w:val="00AD0512"/>
    <w:rsid w:val="00AE34AB"/>
    <w:rsid w:val="00AE3F3A"/>
    <w:rsid w:val="00AE5AB8"/>
    <w:rsid w:val="00AE5E08"/>
    <w:rsid w:val="00AE79B1"/>
    <w:rsid w:val="00AF0CE4"/>
    <w:rsid w:val="00AF628D"/>
    <w:rsid w:val="00B01682"/>
    <w:rsid w:val="00B1105C"/>
    <w:rsid w:val="00B139F6"/>
    <w:rsid w:val="00B22DE8"/>
    <w:rsid w:val="00B2719A"/>
    <w:rsid w:val="00B33CD6"/>
    <w:rsid w:val="00B451B7"/>
    <w:rsid w:val="00B46E24"/>
    <w:rsid w:val="00B55808"/>
    <w:rsid w:val="00B613F5"/>
    <w:rsid w:val="00B7773F"/>
    <w:rsid w:val="00B86323"/>
    <w:rsid w:val="00B93874"/>
    <w:rsid w:val="00B976BF"/>
    <w:rsid w:val="00BA067A"/>
    <w:rsid w:val="00BA40D0"/>
    <w:rsid w:val="00BB2FF2"/>
    <w:rsid w:val="00BB4171"/>
    <w:rsid w:val="00BB5782"/>
    <w:rsid w:val="00BB691C"/>
    <w:rsid w:val="00BC3737"/>
    <w:rsid w:val="00BD28ED"/>
    <w:rsid w:val="00BD5BEF"/>
    <w:rsid w:val="00BD680E"/>
    <w:rsid w:val="00BE4F27"/>
    <w:rsid w:val="00BF570C"/>
    <w:rsid w:val="00BF588A"/>
    <w:rsid w:val="00C05789"/>
    <w:rsid w:val="00C10C43"/>
    <w:rsid w:val="00C13AD0"/>
    <w:rsid w:val="00C21382"/>
    <w:rsid w:val="00C45517"/>
    <w:rsid w:val="00C461C2"/>
    <w:rsid w:val="00C5263A"/>
    <w:rsid w:val="00C55FBC"/>
    <w:rsid w:val="00C61C46"/>
    <w:rsid w:val="00C6562E"/>
    <w:rsid w:val="00C720D8"/>
    <w:rsid w:val="00C953BB"/>
    <w:rsid w:val="00C95CF5"/>
    <w:rsid w:val="00CA410F"/>
    <w:rsid w:val="00CA7343"/>
    <w:rsid w:val="00CB2F4D"/>
    <w:rsid w:val="00CB7722"/>
    <w:rsid w:val="00CC2B18"/>
    <w:rsid w:val="00CC4AF8"/>
    <w:rsid w:val="00CC4E10"/>
    <w:rsid w:val="00CC696B"/>
    <w:rsid w:val="00CD001A"/>
    <w:rsid w:val="00CD39EE"/>
    <w:rsid w:val="00CE1F92"/>
    <w:rsid w:val="00CE30A3"/>
    <w:rsid w:val="00CF30D4"/>
    <w:rsid w:val="00CF7277"/>
    <w:rsid w:val="00D0444D"/>
    <w:rsid w:val="00D17F4E"/>
    <w:rsid w:val="00D20ED7"/>
    <w:rsid w:val="00D232C0"/>
    <w:rsid w:val="00D31AE0"/>
    <w:rsid w:val="00D37526"/>
    <w:rsid w:val="00D419AD"/>
    <w:rsid w:val="00D46E03"/>
    <w:rsid w:val="00D51AD5"/>
    <w:rsid w:val="00D566B4"/>
    <w:rsid w:val="00D6276C"/>
    <w:rsid w:val="00D818D2"/>
    <w:rsid w:val="00D85D25"/>
    <w:rsid w:val="00D87A86"/>
    <w:rsid w:val="00D921BA"/>
    <w:rsid w:val="00D92CA7"/>
    <w:rsid w:val="00D95B93"/>
    <w:rsid w:val="00D966BB"/>
    <w:rsid w:val="00DA137E"/>
    <w:rsid w:val="00DA5B15"/>
    <w:rsid w:val="00DB16C0"/>
    <w:rsid w:val="00DB1E2A"/>
    <w:rsid w:val="00DB315A"/>
    <w:rsid w:val="00DC02F7"/>
    <w:rsid w:val="00DC76D9"/>
    <w:rsid w:val="00DC79F5"/>
    <w:rsid w:val="00DD0476"/>
    <w:rsid w:val="00DD05DE"/>
    <w:rsid w:val="00DD3FA2"/>
    <w:rsid w:val="00E067D5"/>
    <w:rsid w:val="00E13501"/>
    <w:rsid w:val="00E253EA"/>
    <w:rsid w:val="00E25FF5"/>
    <w:rsid w:val="00E309BB"/>
    <w:rsid w:val="00E3209B"/>
    <w:rsid w:val="00E363E3"/>
    <w:rsid w:val="00E46F4D"/>
    <w:rsid w:val="00E5429B"/>
    <w:rsid w:val="00E64C41"/>
    <w:rsid w:val="00E65EFF"/>
    <w:rsid w:val="00E677E9"/>
    <w:rsid w:val="00E75B7A"/>
    <w:rsid w:val="00E8140A"/>
    <w:rsid w:val="00E819D0"/>
    <w:rsid w:val="00E869E7"/>
    <w:rsid w:val="00E93BE1"/>
    <w:rsid w:val="00E95C08"/>
    <w:rsid w:val="00EA3C2C"/>
    <w:rsid w:val="00EA5B8C"/>
    <w:rsid w:val="00EB267D"/>
    <w:rsid w:val="00EB55FA"/>
    <w:rsid w:val="00EB61A8"/>
    <w:rsid w:val="00EB7A83"/>
    <w:rsid w:val="00EC12F4"/>
    <w:rsid w:val="00EC3050"/>
    <w:rsid w:val="00EC7437"/>
    <w:rsid w:val="00ED179F"/>
    <w:rsid w:val="00ED43A3"/>
    <w:rsid w:val="00ED6562"/>
    <w:rsid w:val="00ED75D1"/>
    <w:rsid w:val="00EF03E6"/>
    <w:rsid w:val="00EF0F05"/>
    <w:rsid w:val="00EF2820"/>
    <w:rsid w:val="00EF3A91"/>
    <w:rsid w:val="00F01B64"/>
    <w:rsid w:val="00F03F53"/>
    <w:rsid w:val="00F12B87"/>
    <w:rsid w:val="00F12F44"/>
    <w:rsid w:val="00F22A60"/>
    <w:rsid w:val="00F24A50"/>
    <w:rsid w:val="00F33669"/>
    <w:rsid w:val="00F34487"/>
    <w:rsid w:val="00F359FF"/>
    <w:rsid w:val="00F36D37"/>
    <w:rsid w:val="00F41017"/>
    <w:rsid w:val="00F44E57"/>
    <w:rsid w:val="00F453A5"/>
    <w:rsid w:val="00F50568"/>
    <w:rsid w:val="00F53315"/>
    <w:rsid w:val="00F60162"/>
    <w:rsid w:val="00F625A9"/>
    <w:rsid w:val="00F62EA7"/>
    <w:rsid w:val="00F67A3B"/>
    <w:rsid w:val="00F73456"/>
    <w:rsid w:val="00F93C91"/>
    <w:rsid w:val="00F93D5C"/>
    <w:rsid w:val="00FA218C"/>
    <w:rsid w:val="00FB1302"/>
    <w:rsid w:val="00FB3369"/>
    <w:rsid w:val="00FB5A15"/>
    <w:rsid w:val="00FD643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8BFF4A"/>
  <w15:docId w15:val="{0CE46C0F-440A-4441-98CE-4AC51D077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0"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254DC"/>
    <w:pPr>
      <w:spacing w:after="0" w:line="240" w:lineRule="auto"/>
      <w:jc w:val="both"/>
    </w:pPr>
    <w:rPr>
      <w:rFonts w:ascii="Arial" w:eastAsia="Times New Roman" w:hAnsi="Arial" w:cs="Times New Roman"/>
      <w:sz w:val="24"/>
      <w:szCs w:val="20"/>
      <w:lang w:eastAsia="cs-CZ"/>
    </w:rPr>
  </w:style>
  <w:style w:type="paragraph" w:styleId="Nadpis1">
    <w:name w:val="heading 1"/>
    <w:basedOn w:val="Normln"/>
    <w:next w:val="Normln"/>
    <w:link w:val="Nadpis1Char"/>
    <w:qFormat/>
    <w:rsid w:val="007254DC"/>
    <w:pPr>
      <w:keepNext/>
      <w:numPr>
        <w:numId w:val="2"/>
      </w:numPr>
      <w:jc w:val="left"/>
      <w:outlineLvl w:val="0"/>
    </w:pPr>
    <w:rPr>
      <w:b/>
      <w:caps/>
      <w:sz w:val="36"/>
    </w:rPr>
  </w:style>
  <w:style w:type="paragraph" w:styleId="Nadpis2">
    <w:name w:val="heading 2"/>
    <w:aliases w:val="14b B"/>
    <w:basedOn w:val="Normln"/>
    <w:next w:val="Normln"/>
    <w:link w:val="Nadpis2Char"/>
    <w:qFormat/>
    <w:rsid w:val="007254DC"/>
    <w:pPr>
      <w:keepNext/>
      <w:numPr>
        <w:ilvl w:val="1"/>
        <w:numId w:val="1"/>
      </w:numPr>
      <w:outlineLvl w:val="1"/>
    </w:pPr>
    <w:rPr>
      <w:b/>
      <w:sz w:val="32"/>
      <w:u w:val="single"/>
    </w:rPr>
  </w:style>
  <w:style w:type="paragraph" w:styleId="Nadpis3">
    <w:name w:val="heading 3"/>
    <w:basedOn w:val="Normln"/>
    <w:next w:val="Normln"/>
    <w:link w:val="Nadpis3Char"/>
    <w:uiPriority w:val="99"/>
    <w:qFormat/>
    <w:rsid w:val="007254DC"/>
    <w:pPr>
      <w:keepNext/>
      <w:outlineLvl w:val="2"/>
    </w:pPr>
    <w:rPr>
      <w:b/>
    </w:rPr>
  </w:style>
  <w:style w:type="paragraph" w:styleId="Nadpis4">
    <w:name w:val="heading 4"/>
    <w:basedOn w:val="Normln"/>
    <w:next w:val="Normln"/>
    <w:link w:val="Nadpis4Char"/>
    <w:uiPriority w:val="9"/>
    <w:qFormat/>
    <w:rsid w:val="007254DC"/>
    <w:pPr>
      <w:spacing w:before="200" w:line="276" w:lineRule="auto"/>
      <w:outlineLvl w:val="3"/>
    </w:pPr>
    <w:rPr>
      <w:b/>
      <w:bCs/>
      <w:i/>
      <w:iCs/>
      <w:sz w:val="20"/>
      <w:szCs w:val="22"/>
      <w:lang w:val="en-US" w:eastAsia="en-US" w:bidi="en-US"/>
    </w:rPr>
  </w:style>
  <w:style w:type="paragraph" w:styleId="Nadpis5">
    <w:name w:val="heading 5"/>
    <w:aliases w:val="Heading 5(unused),Level 3 - (i)"/>
    <w:basedOn w:val="Normln"/>
    <w:next w:val="Normln"/>
    <w:link w:val="Nadpis5Char"/>
    <w:unhideWhenUsed/>
    <w:qFormat/>
    <w:rsid w:val="007254DC"/>
    <w:pPr>
      <w:spacing w:before="240" w:after="60"/>
      <w:outlineLvl w:val="4"/>
    </w:pPr>
    <w:rPr>
      <w:rFonts w:ascii="Calibri" w:hAnsi="Calibri"/>
      <w:b/>
      <w:bCs/>
      <w:i/>
      <w:iCs/>
      <w:sz w:val="26"/>
      <w:szCs w:val="26"/>
    </w:rPr>
  </w:style>
  <w:style w:type="paragraph" w:styleId="Nadpis6">
    <w:name w:val="heading 6"/>
    <w:basedOn w:val="Normln"/>
    <w:next w:val="Normln"/>
    <w:link w:val="Nadpis6Char"/>
    <w:qFormat/>
    <w:rsid w:val="007254DC"/>
    <w:pPr>
      <w:spacing w:before="120" w:line="271" w:lineRule="auto"/>
      <w:outlineLvl w:val="5"/>
    </w:pPr>
    <w:rPr>
      <w:b/>
      <w:bCs/>
      <w:i/>
      <w:iCs/>
      <w:color w:val="7F7F7F"/>
      <w:sz w:val="20"/>
      <w:szCs w:val="22"/>
      <w:lang w:val="en-US" w:eastAsia="en-US" w:bidi="en-US"/>
    </w:rPr>
  </w:style>
  <w:style w:type="paragraph" w:styleId="Nadpis7">
    <w:name w:val="heading 7"/>
    <w:basedOn w:val="Normln"/>
    <w:next w:val="Normln"/>
    <w:link w:val="Nadpis7Char"/>
    <w:qFormat/>
    <w:rsid w:val="007254DC"/>
    <w:pPr>
      <w:spacing w:before="120" w:line="276" w:lineRule="auto"/>
      <w:outlineLvl w:val="6"/>
    </w:pPr>
    <w:rPr>
      <w:i/>
      <w:iCs/>
      <w:sz w:val="20"/>
      <w:szCs w:val="22"/>
      <w:lang w:val="en-US" w:eastAsia="en-US" w:bidi="en-US"/>
    </w:rPr>
  </w:style>
  <w:style w:type="paragraph" w:styleId="Nadpis8">
    <w:name w:val="heading 8"/>
    <w:basedOn w:val="Normln"/>
    <w:next w:val="Normln"/>
    <w:link w:val="Nadpis8Char"/>
    <w:qFormat/>
    <w:rsid w:val="007254DC"/>
    <w:pPr>
      <w:spacing w:before="120" w:line="276" w:lineRule="auto"/>
      <w:outlineLvl w:val="7"/>
    </w:pPr>
    <w:rPr>
      <w:sz w:val="20"/>
      <w:lang w:val="en-US" w:eastAsia="en-US" w:bidi="en-US"/>
    </w:rPr>
  </w:style>
  <w:style w:type="paragraph" w:styleId="Nadpis9">
    <w:name w:val="heading 9"/>
    <w:basedOn w:val="Normln"/>
    <w:next w:val="Normln"/>
    <w:link w:val="Nadpis9Char"/>
    <w:qFormat/>
    <w:rsid w:val="007254DC"/>
    <w:pPr>
      <w:spacing w:before="120" w:line="276" w:lineRule="auto"/>
      <w:outlineLvl w:val="8"/>
    </w:pPr>
    <w:rPr>
      <w:i/>
      <w:iCs/>
      <w:spacing w:val="5"/>
      <w:sz w:val="20"/>
      <w:lang w:val="en-US" w:eastAsia="en-US" w:bidi="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7254DC"/>
    <w:rPr>
      <w:rFonts w:ascii="Arial" w:eastAsia="Times New Roman" w:hAnsi="Arial" w:cs="Times New Roman"/>
      <w:b/>
      <w:caps/>
      <w:sz w:val="36"/>
      <w:szCs w:val="20"/>
      <w:lang w:eastAsia="cs-CZ"/>
    </w:rPr>
  </w:style>
  <w:style w:type="character" w:customStyle="1" w:styleId="Nadpis2Char">
    <w:name w:val="Nadpis 2 Char"/>
    <w:aliases w:val="14b B Char"/>
    <w:basedOn w:val="Standardnpsmoodstavce"/>
    <w:link w:val="Nadpis2"/>
    <w:uiPriority w:val="99"/>
    <w:rsid w:val="007254DC"/>
    <w:rPr>
      <w:rFonts w:ascii="Arial" w:eastAsia="Times New Roman" w:hAnsi="Arial" w:cs="Times New Roman"/>
      <w:b/>
      <w:sz w:val="32"/>
      <w:szCs w:val="20"/>
      <w:u w:val="single"/>
      <w:lang w:eastAsia="cs-CZ"/>
    </w:rPr>
  </w:style>
  <w:style w:type="paragraph" w:styleId="Zkladntext">
    <w:name w:val="Body Text"/>
    <w:basedOn w:val="Normln"/>
    <w:link w:val="ZkladntextChar"/>
    <w:rsid w:val="007254DC"/>
  </w:style>
  <w:style w:type="character" w:customStyle="1" w:styleId="ZkladntextChar">
    <w:name w:val="Základní text Char"/>
    <w:basedOn w:val="Standardnpsmoodstavce"/>
    <w:link w:val="Zkladntext"/>
    <w:rsid w:val="007254DC"/>
    <w:rPr>
      <w:rFonts w:ascii="Arial" w:eastAsia="Times New Roman" w:hAnsi="Arial" w:cs="Times New Roman"/>
      <w:sz w:val="24"/>
      <w:szCs w:val="20"/>
      <w:lang w:eastAsia="cs-CZ"/>
    </w:rPr>
  </w:style>
  <w:style w:type="paragraph" w:styleId="Odstavecseseznamem">
    <w:name w:val="List Paragraph"/>
    <w:aliases w:val="Nad,List Paragraph,Odstavec cíl se seznamem,Odstavec se seznamem5,Odstavec_muj,Odrážky,cp_Odstavec se seznamem,Bullet Number,Bullet List,FooterText,numbered,Paragraphe de liste1,Bulletr List Paragraph,列出段落,列出段落1,List Paragraph2"/>
    <w:basedOn w:val="Normln"/>
    <w:link w:val="OdstavecseseznamemChar"/>
    <w:uiPriority w:val="34"/>
    <w:qFormat/>
    <w:rsid w:val="007254DC"/>
    <w:pPr>
      <w:ind w:left="720"/>
      <w:contextualSpacing/>
      <w:jc w:val="left"/>
    </w:pPr>
    <w:rPr>
      <w:rFonts w:cs="Arial"/>
      <w:sz w:val="20"/>
    </w:rPr>
  </w:style>
  <w:style w:type="paragraph" w:styleId="Textpoznpodarou">
    <w:name w:val="footnote text"/>
    <w:basedOn w:val="Normln"/>
    <w:link w:val="TextpoznpodarouChar"/>
    <w:uiPriority w:val="99"/>
    <w:rsid w:val="007254DC"/>
    <w:rPr>
      <w:sz w:val="20"/>
    </w:rPr>
  </w:style>
  <w:style w:type="character" w:customStyle="1" w:styleId="TextpoznpodarouChar">
    <w:name w:val="Text pozn. pod čarou Char"/>
    <w:basedOn w:val="Standardnpsmoodstavce"/>
    <w:link w:val="Textpoznpodarou"/>
    <w:uiPriority w:val="99"/>
    <w:rsid w:val="007254DC"/>
    <w:rPr>
      <w:rFonts w:ascii="Arial" w:eastAsia="Times New Roman" w:hAnsi="Arial" w:cs="Times New Roman"/>
      <w:sz w:val="20"/>
      <w:szCs w:val="20"/>
      <w:lang w:eastAsia="cs-CZ"/>
    </w:rPr>
  </w:style>
  <w:style w:type="character" w:styleId="Znakapoznpodarou">
    <w:name w:val="footnote reference"/>
    <w:uiPriority w:val="99"/>
    <w:rsid w:val="007254DC"/>
    <w:rPr>
      <w:vertAlign w:val="superscript"/>
    </w:rPr>
  </w:style>
  <w:style w:type="paragraph" w:styleId="Zkladntext3">
    <w:name w:val="Body Text 3"/>
    <w:basedOn w:val="Normln"/>
    <w:link w:val="Zkladntext3Char"/>
    <w:unhideWhenUsed/>
    <w:rsid w:val="007254DC"/>
    <w:pPr>
      <w:spacing w:after="120"/>
    </w:pPr>
    <w:rPr>
      <w:sz w:val="16"/>
      <w:szCs w:val="16"/>
    </w:rPr>
  </w:style>
  <w:style w:type="character" w:customStyle="1" w:styleId="Zkladntext3Char">
    <w:name w:val="Základní text 3 Char"/>
    <w:basedOn w:val="Standardnpsmoodstavce"/>
    <w:link w:val="Zkladntext3"/>
    <w:rsid w:val="007254DC"/>
    <w:rPr>
      <w:rFonts w:ascii="Arial" w:eastAsia="Times New Roman" w:hAnsi="Arial" w:cs="Times New Roman"/>
      <w:sz w:val="16"/>
      <w:szCs w:val="16"/>
      <w:lang w:eastAsia="cs-CZ"/>
    </w:rPr>
  </w:style>
  <w:style w:type="character" w:customStyle="1" w:styleId="Nadpis3Char">
    <w:name w:val="Nadpis 3 Char"/>
    <w:basedOn w:val="Standardnpsmoodstavce"/>
    <w:link w:val="Nadpis3"/>
    <w:uiPriority w:val="99"/>
    <w:rsid w:val="007254DC"/>
    <w:rPr>
      <w:rFonts w:ascii="Arial" w:eastAsia="Times New Roman" w:hAnsi="Arial" w:cs="Times New Roman"/>
      <w:b/>
      <w:sz w:val="24"/>
      <w:szCs w:val="20"/>
      <w:lang w:eastAsia="cs-CZ"/>
    </w:rPr>
  </w:style>
  <w:style w:type="character" w:customStyle="1" w:styleId="Nadpis4Char">
    <w:name w:val="Nadpis 4 Char"/>
    <w:basedOn w:val="Standardnpsmoodstavce"/>
    <w:link w:val="Nadpis4"/>
    <w:uiPriority w:val="9"/>
    <w:rsid w:val="007254DC"/>
    <w:rPr>
      <w:rFonts w:ascii="Arial" w:eastAsia="Times New Roman" w:hAnsi="Arial" w:cs="Times New Roman"/>
      <w:b/>
      <w:bCs/>
      <w:i/>
      <w:iCs/>
      <w:sz w:val="20"/>
      <w:lang w:val="en-US" w:bidi="en-US"/>
    </w:rPr>
  </w:style>
  <w:style w:type="character" w:customStyle="1" w:styleId="Nadpis5Char">
    <w:name w:val="Nadpis 5 Char"/>
    <w:aliases w:val="Heading 5(unused) Char,Level 3 - (i) Char"/>
    <w:basedOn w:val="Standardnpsmoodstavce"/>
    <w:link w:val="Nadpis5"/>
    <w:rsid w:val="007254DC"/>
    <w:rPr>
      <w:rFonts w:ascii="Calibri" w:eastAsia="Times New Roman" w:hAnsi="Calibri" w:cs="Times New Roman"/>
      <w:b/>
      <w:bCs/>
      <w:i/>
      <w:iCs/>
      <w:sz w:val="26"/>
      <w:szCs w:val="26"/>
      <w:lang w:eastAsia="cs-CZ"/>
    </w:rPr>
  </w:style>
  <w:style w:type="character" w:customStyle="1" w:styleId="Nadpis6Char">
    <w:name w:val="Nadpis 6 Char"/>
    <w:basedOn w:val="Standardnpsmoodstavce"/>
    <w:link w:val="Nadpis6"/>
    <w:rsid w:val="007254DC"/>
    <w:rPr>
      <w:rFonts w:ascii="Arial" w:eastAsia="Times New Roman" w:hAnsi="Arial" w:cs="Times New Roman"/>
      <w:b/>
      <w:bCs/>
      <w:i/>
      <w:iCs/>
      <w:color w:val="7F7F7F"/>
      <w:sz w:val="20"/>
      <w:lang w:val="en-US" w:bidi="en-US"/>
    </w:rPr>
  </w:style>
  <w:style w:type="character" w:customStyle="1" w:styleId="Nadpis7Char">
    <w:name w:val="Nadpis 7 Char"/>
    <w:basedOn w:val="Standardnpsmoodstavce"/>
    <w:link w:val="Nadpis7"/>
    <w:rsid w:val="007254DC"/>
    <w:rPr>
      <w:rFonts w:ascii="Arial" w:eastAsia="Times New Roman" w:hAnsi="Arial" w:cs="Times New Roman"/>
      <w:i/>
      <w:iCs/>
      <w:sz w:val="20"/>
      <w:lang w:val="en-US" w:bidi="en-US"/>
    </w:rPr>
  </w:style>
  <w:style w:type="character" w:customStyle="1" w:styleId="Nadpis8Char">
    <w:name w:val="Nadpis 8 Char"/>
    <w:basedOn w:val="Standardnpsmoodstavce"/>
    <w:link w:val="Nadpis8"/>
    <w:rsid w:val="007254DC"/>
    <w:rPr>
      <w:rFonts w:ascii="Arial" w:eastAsia="Times New Roman" w:hAnsi="Arial" w:cs="Times New Roman"/>
      <w:sz w:val="20"/>
      <w:szCs w:val="20"/>
      <w:lang w:val="en-US" w:bidi="en-US"/>
    </w:rPr>
  </w:style>
  <w:style w:type="character" w:customStyle="1" w:styleId="Nadpis9Char">
    <w:name w:val="Nadpis 9 Char"/>
    <w:basedOn w:val="Standardnpsmoodstavce"/>
    <w:link w:val="Nadpis9"/>
    <w:uiPriority w:val="9"/>
    <w:rsid w:val="007254DC"/>
    <w:rPr>
      <w:rFonts w:ascii="Arial" w:eastAsia="Times New Roman" w:hAnsi="Arial" w:cs="Times New Roman"/>
      <w:i/>
      <w:iCs/>
      <w:spacing w:val="5"/>
      <w:sz w:val="20"/>
      <w:szCs w:val="20"/>
      <w:lang w:val="en-US" w:bidi="en-US"/>
    </w:rPr>
  </w:style>
  <w:style w:type="paragraph" w:customStyle="1" w:styleId="Zkladntext21">
    <w:name w:val="Základní text 21"/>
    <w:basedOn w:val="Normln"/>
    <w:rsid w:val="007254DC"/>
  </w:style>
  <w:style w:type="paragraph" w:styleId="Zpat">
    <w:name w:val="footer"/>
    <w:basedOn w:val="Normln"/>
    <w:link w:val="ZpatChar"/>
    <w:uiPriority w:val="99"/>
    <w:rsid w:val="007254DC"/>
    <w:pPr>
      <w:tabs>
        <w:tab w:val="center" w:pos="4536"/>
        <w:tab w:val="right" w:pos="9072"/>
      </w:tabs>
    </w:pPr>
  </w:style>
  <w:style w:type="character" w:customStyle="1" w:styleId="ZpatChar">
    <w:name w:val="Zápatí Char"/>
    <w:basedOn w:val="Standardnpsmoodstavce"/>
    <w:link w:val="Zpat"/>
    <w:uiPriority w:val="99"/>
    <w:rsid w:val="007254DC"/>
    <w:rPr>
      <w:rFonts w:ascii="Arial" w:eastAsia="Times New Roman" w:hAnsi="Arial" w:cs="Times New Roman"/>
      <w:sz w:val="24"/>
      <w:szCs w:val="20"/>
      <w:lang w:eastAsia="cs-CZ"/>
    </w:rPr>
  </w:style>
  <w:style w:type="paragraph" w:styleId="Zkladntextodsazen">
    <w:name w:val="Body Text Indent"/>
    <w:basedOn w:val="Normln"/>
    <w:link w:val="ZkladntextodsazenChar"/>
    <w:uiPriority w:val="99"/>
    <w:rsid w:val="007254DC"/>
    <w:pPr>
      <w:spacing w:after="120"/>
      <w:ind w:left="283"/>
    </w:pPr>
  </w:style>
  <w:style w:type="character" w:customStyle="1" w:styleId="ZkladntextodsazenChar">
    <w:name w:val="Základní text odsazený Char"/>
    <w:basedOn w:val="Standardnpsmoodstavce"/>
    <w:link w:val="Zkladntextodsazen"/>
    <w:uiPriority w:val="99"/>
    <w:rsid w:val="007254DC"/>
    <w:rPr>
      <w:rFonts w:ascii="Arial" w:eastAsia="Times New Roman" w:hAnsi="Arial" w:cs="Times New Roman"/>
      <w:sz w:val="24"/>
      <w:szCs w:val="20"/>
      <w:lang w:eastAsia="cs-CZ"/>
    </w:rPr>
  </w:style>
  <w:style w:type="character" w:styleId="Hypertextovodkaz">
    <w:name w:val="Hyperlink"/>
    <w:uiPriority w:val="99"/>
    <w:rsid w:val="007254DC"/>
    <w:rPr>
      <w:color w:val="0000FF"/>
      <w:u w:val="single"/>
    </w:rPr>
  </w:style>
  <w:style w:type="paragraph" w:customStyle="1" w:styleId="dopis">
    <w:name w:val="dopis"/>
    <w:basedOn w:val="Normln"/>
    <w:rsid w:val="007254DC"/>
    <w:pPr>
      <w:ind w:firstLine="284"/>
    </w:pPr>
  </w:style>
  <w:style w:type="paragraph" w:styleId="Zkladntext2">
    <w:name w:val="Body Text 2"/>
    <w:basedOn w:val="Normln"/>
    <w:link w:val="Zkladntext2Char"/>
    <w:uiPriority w:val="99"/>
    <w:rsid w:val="007254DC"/>
    <w:pPr>
      <w:spacing w:after="120" w:line="480" w:lineRule="auto"/>
    </w:pPr>
  </w:style>
  <w:style w:type="character" w:customStyle="1" w:styleId="Zkladntext2Char">
    <w:name w:val="Základní text 2 Char"/>
    <w:basedOn w:val="Standardnpsmoodstavce"/>
    <w:link w:val="Zkladntext2"/>
    <w:uiPriority w:val="99"/>
    <w:rsid w:val="007254DC"/>
    <w:rPr>
      <w:rFonts w:ascii="Arial" w:eastAsia="Times New Roman" w:hAnsi="Arial" w:cs="Times New Roman"/>
      <w:sz w:val="24"/>
      <w:szCs w:val="20"/>
      <w:lang w:eastAsia="cs-CZ"/>
    </w:rPr>
  </w:style>
  <w:style w:type="paragraph" w:customStyle="1" w:styleId="Normln0">
    <w:name w:val="Normální~"/>
    <w:basedOn w:val="Normln"/>
    <w:rsid w:val="007254DC"/>
    <w:pPr>
      <w:widowControl w:val="0"/>
    </w:pPr>
    <w:rPr>
      <w:noProof/>
    </w:rPr>
  </w:style>
  <w:style w:type="paragraph" w:styleId="Nzev">
    <w:name w:val="Title"/>
    <w:basedOn w:val="Normln"/>
    <w:next w:val="Normln"/>
    <w:link w:val="NzevChar"/>
    <w:qFormat/>
    <w:rsid w:val="007254DC"/>
    <w:pPr>
      <w:spacing w:before="240" w:after="240"/>
      <w:jc w:val="center"/>
      <w:outlineLvl w:val="0"/>
    </w:pPr>
    <w:rPr>
      <w:b/>
      <w:bCs/>
      <w:kern w:val="28"/>
      <w:sz w:val="32"/>
      <w:szCs w:val="32"/>
    </w:rPr>
  </w:style>
  <w:style w:type="character" w:customStyle="1" w:styleId="NzevChar">
    <w:name w:val="Název Char"/>
    <w:basedOn w:val="Standardnpsmoodstavce"/>
    <w:link w:val="Nzev"/>
    <w:rsid w:val="007254DC"/>
    <w:rPr>
      <w:rFonts w:ascii="Arial" w:eastAsia="Times New Roman" w:hAnsi="Arial" w:cs="Times New Roman"/>
      <w:b/>
      <w:bCs/>
      <w:kern w:val="28"/>
      <w:sz w:val="32"/>
      <w:szCs w:val="32"/>
      <w:lang w:eastAsia="cs-CZ"/>
    </w:rPr>
  </w:style>
  <w:style w:type="paragraph" w:customStyle="1" w:styleId="dkanormln">
    <w:name w:val="Øádka normální"/>
    <w:basedOn w:val="Normln"/>
    <w:rsid w:val="007254DC"/>
    <w:rPr>
      <w:rFonts w:ascii="Times New Roman" w:hAnsi="Times New Roman"/>
      <w:kern w:val="16"/>
    </w:rPr>
  </w:style>
  <w:style w:type="paragraph" w:styleId="Obsah1">
    <w:name w:val="toc 1"/>
    <w:basedOn w:val="Normln"/>
    <w:next w:val="Normln"/>
    <w:autoRedefine/>
    <w:rsid w:val="007254DC"/>
    <w:pPr>
      <w:ind w:left="720" w:hanging="720"/>
      <w:jc w:val="left"/>
    </w:pPr>
    <w:rPr>
      <w:rFonts w:cs="Arial"/>
    </w:rPr>
  </w:style>
  <w:style w:type="paragraph" w:styleId="Textbubliny">
    <w:name w:val="Balloon Text"/>
    <w:basedOn w:val="Normln"/>
    <w:link w:val="TextbublinyChar"/>
    <w:uiPriority w:val="99"/>
    <w:rsid w:val="007254DC"/>
    <w:rPr>
      <w:rFonts w:cs="Arial"/>
      <w:sz w:val="16"/>
      <w:szCs w:val="16"/>
    </w:rPr>
  </w:style>
  <w:style w:type="character" w:customStyle="1" w:styleId="TextbublinyChar">
    <w:name w:val="Text bubliny Char"/>
    <w:basedOn w:val="Standardnpsmoodstavce"/>
    <w:link w:val="Textbubliny"/>
    <w:uiPriority w:val="99"/>
    <w:rsid w:val="007254DC"/>
    <w:rPr>
      <w:rFonts w:ascii="Arial" w:eastAsia="Times New Roman" w:hAnsi="Arial" w:cs="Arial"/>
      <w:sz w:val="16"/>
      <w:szCs w:val="16"/>
      <w:lang w:eastAsia="cs-CZ"/>
    </w:rPr>
  </w:style>
  <w:style w:type="paragraph" w:customStyle="1" w:styleId="Zkladntext210">
    <w:name w:val="Základní text 21"/>
    <w:basedOn w:val="Normln"/>
    <w:rsid w:val="007254DC"/>
    <w:pPr>
      <w:jc w:val="left"/>
    </w:pPr>
    <w:rPr>
      <w:rFonts w:ascii="Times New Roman" w:hAnsi="Times New Roman"/>
    </w:rPr>
  </w:style>
  <w:style w:type="paragraph" w:customStyle="1" w:styleId="slovan">
    <w:name w:val="Číslovaný"/>
    <w:basedOn w:val="Normln"/>
    <w:rsid w:val="007254DC"/>
    <w:pPr>
      <w:numPr>
        <w:numId w:val="3"/>
      </w:numPr>
      <w:spacing w:before="60"/>
    </w:pPr>
    <w:rPr>
      <w:sz w:val="22"/>
    </w:rPr>
  </w:style>
  <w:style w:type="paragraph" w:customStyle="1" w:styleId="Zkladntextodsazen1">
    <w:name w:val="Základní text odsazený1"/>
    <w:basedOn w:val="Normln"/>
    <w:rsid w:val="007254DC"/>
    <w:pPr>
      <w:spacing w:after="120"/>
      <w:ind w:left="283"/>
      <w:jc w:val="left"/>
    </w:pPr>
    <w:rPr>
      <w:rFonts w:ascii="Times New Roman" w:hAnsi="Times New Roman"/>
      <w:sz w:val="20"/>
    </w:rPr>
  </w:style>
  <w:style w:type="paragraph" w:customStyle="1" w:styleId="Odstavec">
    <w:name w:val="Odstavec"/>
    <w:rsid w:val="007254DC"/>
    <w:pPr>
      <w:spacing w:after="0" w:line="360" w:lineRule="auto"/>
      <w:ind w:firstLine="624"/>
      <w:jc w:val="both"/>
    </w:pPr>
    <w:rPr>
      <w:rFonts w:ascii="Times New Roman" w:eastAsia="Times New Roman" w:hAnsi="Times New Roman" w:cs="Times New Roman"/>
      <w:sz w:val="24"/>
      <w:szCs w:val="20"/>
      <w:lang w:eastAsia="cs-CZ"/>
    </w:rPr>
  </w:style>
  <w:style w:type="paragraph" w:styleId="Bezmezer">
    <w:name w:val="No Spacing"/>
    <w:basedOn w:val="Nadpis2"/>
    <w:uiPriority w:val="1"/>
    <w:qFormat/>
    <w:rsid w:val="007254DC"/>
    <w:pPr>
      <w:keepNext w:val="0"/>
      <w:numPr>
        <w:ilvl w:val="0"/>
        <w:numId w:val="0"/>
      </w:numPr>
      <w:spacing w:before="200" w:after="120" w:line="276" w:lineRule="auto"/>
    </w:pPr>
    <w:rPr>
      <w:sz w:val="24"/>
    </w:rPr>
  </w:style>
  <w:style w:type="paragraph" w:styleId="Normlnweb">
    <w:name w:val="Normal (Web)"/>
    <w:basedOn w:val="Normln"/>
    <w:unhideWhenUsed/>
    <w:rsid w:val="007254DC"/>
    <w:pPr>
      <w:spacing w:before="100" w:beforeAutospacing="1" w:after="100" w:afterAutospacing="1"/>
      <w:jc w:val="left"/>
    </w:pPr>
    <w:rPr>
      <w:rFonts w:ascii="Times New Roman" w:hAnsi="Times New Roman"/>
      <w:szCs w:val="24"/>
    </w:rPr>
  </w:style>
  <w:style w:type="paragraph" w:styleId="Zkladntextodsazen2">
    <w:name w:val="Body Text Indent 2"/>
    <w:basedOn w:val="Normln"/>
    <w:link w:val="Zkladntextodsazen2Char"/>
    <w:uiPriority w:val="99"/>
    <w:rsid w:val="007254DC"/>
    <w:pPr>
      <w:spacing w:after="120" w:line="480" w:lineRule="auto"/>
      <w:ind w:left="283"/>
    </w:pPr>
  </w:style>
  <w:style w:type="character" w:customStyle="1" w:styleId="Zkladntextodsazen2Char">
    <w:name w:val="Základní text odsazený 2 Char"/>
    <w:basedOn w:val="Standardnpsmoodstavce"/>
    <w:link w:val="Zkladntextodsazen2"/>
    <w:uiPriority w:val="99"/>
    <w:rsid w:val="007254DC"/>
    <w:rPr>
      <w:rFonts w:ascii="Arial" w:eastAsia="Times New Roman" w:hAnsi="Arial" w:cs="Times New Roman"/>
      <w:sz w:val="24"/>
      <w:szCs w:val="20"/>
      <w:lang w:eastAsia="cs-CZ"/>
    </w:rPr>
  </w:style>
  <w:style w:type="paragraph" w:customStyle="1" w:styleId="Textodstavce">
    <w:name w:val="Text odstavce"/>
    <w:basedOn w:val="Normln"/>
    <w:rsid w:val="007254DC"/>
    <w:pPr>
      <w:tabs>
        <w:tab w:val="num" w:pos="864"/>
      </w:tabs>
      <w:spacing w:after="120"/>
      <w:ind w:left="864" w:hanging="864"/>
      <w:outlineLvl w:val="6"/>
    </w:pPr>
    <w:rPr>
      <w:rFonts w:ascii="Times New Roman" w:hAnsi="Times New Roman"/>
    </w:rPr>
  </w:style>
  <w:style w:type="paragraph" w:styleId="Zhlav">
    <w:name w:val="header"/>
    <w:basedOn w:val="Normln"/>
    <w:link w:val="ZhlavChar"/>
    <w:uiPriority w:val="99"/>
    <w:rsid w:val="007254DC"/>
    <w:pPr>
      <w:tabs>
        <w:tab w:val="center" w:pos="4536"/>
        <w:tab w:val="right" w:pos="9072"/>
      </w:tabs>
    </w:pPr>
  </w:style>
  <w:style w:type="character" w:customStyle="1" w:styleId="ZhlavChar">
    <w:name w:val="Záhlaví Char"/>
    <w:basedOn w:val="Standardnpsmoodstavce"/>
    <w:link w:val="Zhlav"/>
    <w:uiPriority w:val="99"/>
    <w:rsid w:val="007254DC"/>
    <w:rPr>
      <w:rFonts w:ascii="Arial" w:eastAsia="Times New Roman" w:hAnsi="Arial" w:cs="Times New Roman"/>
      <w:sz w:val="24"/>
      <w:szCs w:val="20"/>
      <w:lang w:eastAsia="cs-CZ"/>
    </w:rPr>
  </w:style>
  <w:style w:type="paragraph" w:styleId="Titulek">
    <w:name w:val="caption"/>
    <w:basedOn w:val="Normln"/>
    <w:next w:val="Normln"/>
    <w:uiPriority w:val="35"/>
    <w:unhideWhenUsed/>
    <w:qFormat/>
    <w:rsid w:val="007254DC"/>
    <w:rPr>
      <w:b/>
      <w:bCs/>
      <w:sz w:val="20"/>
    </w:rPr>
  </w:style>
  <w:style w:type="character" w:styleId="Odkaznakoment">
    <w:name w:val="annotation reference"/>
    <w:uiPriority w:val="99"/>
    <w:rsid w:val="007254DC"/>
    <w:rPr>
      <w:sz w:val="16"/>
      <w:szCs w:val="16"/>
    </w:rPr>
  </w:style>
  <w:style w:type="paragraph" w:styleId="Textkomente">
    <w:name w:val="annotation text"/>
    <w:basedOn w:val="Normln"/>
    <w:link w:val="TextkomenteChar"/>
    <w:rsid w:val="007254DC"/>
    <w:rPr>
      <w:sz w:val="20"/>
    </w:rPr>
  </w:style>
  <w:style w:type="character" w:customStyle="1" w:styleId="TextkomenteChar">
    <w:name w:val="Text komentáře Char"/>
    <w:basedOn w:val="Standardnpsmoodstavce"/>
    <w:link w:val="Textkomente"/>
    <w:rsid w:val="007254DC"/>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rsid w:val="007254DC"/>
    <w:rPr>
      <w:b/>
      <w:bCs/>
    </w:rPr>
  </w:style>
  <w:style w:type="character" w:customStyle="1" w:styleId="PedmtkomenteChar">
    <w:name w:val="Předmět komentáře Char"/>
    <w:basedOn w:val="TextkomenteChar"/>
    <w:link w:val="Pedmtkomente"/>
    <w:rsid w:val="007254DC"/>
    <w:rPr>
      <w:rFonts w:ascii="Arial" w:eastAsia="Times New Roman" w:hAnsi="Arial" w:cs="Times New Roman"/>
      <w:b/>
      <w:bCs/>
      <w:sz w:val="20"/>
      <w:szCs w:val="20"/>
      <w:lang w:eastAsia="cs-CZ"/>
    </w:rPr>
  </w:style>
  <w:style w:type="paragraph" w:customStyle="1" w:styleId="odstavec1">
    <w:name w:val="odstavec1"/>
    <w:basedOn w:val="Normln"/>
    <w:next w:val="Normln"/>
    <w:uiPriority w:val="99"/>
    <w:rsid w:val="007254DC"/>
    <w:pPr>
      <w:keepLines/>
      <w:tabs>
        <w:tab w:val="left" w:pos="1390"/>
      </w:tabs>
      <w:spacing w:before="120" w:after="120"/>
      <w:ind w:left="1390" w:hanging="709"/>
    </w:pPr>
    <w:rPr>
      <w:rFonts w:cs="Arial"/>
      <w:lang w:val="en-GB"/>
    </w:rPr>
  </w:style>
  <w:style w:type="table" w:styleId="Mkatabulky">
    <w:name w:val="Table Grid"/>
    <w:basedOn w:val="Normlntabulka"/>
    <w:uiPriority w:val="59"/>
    <w:rsid w:val="007254DC"/>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rsid w:val="007254DC"/>
  </w:style>
  <w:style w:type="paragraph" w:customStyle="1" w:styleId="odstavec2">
    <w:name w:val="odstavec2"/>
    <w:basedOn w:val="Normln"/>
    <w:rsid w:val="007254DC"/>
    <w:pPr>
      <w:keepLines/>
      <w:tabs>
        <w:tab w:val="left" w:pos="2041"/>
      </w:tabs>
      <w:spacing w:before="120" w:after="120"/>
      <w:ind w:left="2041" w:hanging="680"/>
    </w:pPr>
    <w:rPr>
      <w:rFonts w:cs="Arial"/>
      <w:lang w:val="en-GB"/>
    </w:rPr>
  </w:style>
  <w:style w:type="paragraph" w:styleId="Obsah7">
    <w:name w:val="toc 7"/>
    <w:basedOn w:val="Normln"/>
    <w:next w:val="Normln"/>
    <w:autoRedefine/>
    <w:rsid w:val="007254DC"/>
    <w:pPr>
      <w:ind w:left="1440"/>
    </w:pPr>
  </w:style>
  <w:style w:type="paragraph" w:customStyle="1" w:styleId="text">
    <w:name w:val="text"/>
    <w:rsid w:val="007254DC"/>
    <w:pPr>
      <w:widowControl w:val="0"/>
      <w:snapToGrid w:val="0"/>
      <w:spacing w:before="240" w:after="0" w:line="240" w:lineRule="exact"/>
      <w:jc w:val="both"/>
    </w:pPr>
    <w:rPr>
      <w:rFonts w:ascii="Arial" w:eastAsia="Times New Roman" w:hAnsi="Arial" w:cs="Arial"/>
      <w:sz w:val="24"/>
      <w:szCs w:val="24"/>
    </w:rPr>
  </w:style>
  <w:style w:type="paragraph" w:customStyle="1" w:styleId="Textpsmene">
    <w:name w:val="Text písmene"/>
    <w:basedOn w:val="Normln"/>
    <w:rsid w:val="007254DC"/>
    <w:pPr>
      <w:tabs>
        <w:tab w:val="num" w:pos="425"/>
      </w:tabs>
      <w:ind w:left="425" w:hanging="425"/>
      <w:outlineLvl w:val="7"/>
    </w:pPr>
    <w:rPr>
      <w:rFonts w:ascii="Times New Roman" w:hAnsi="Times New Roman"/>
      <w:szCs w:val="24"/>
    </w:rPr>
  </w:style>
  <w:style w:type="paragraph" w:customStyle="1" w:styleId="Normal2">
    <w:name w:val="Normal2"/>
    <w:basedOn w:val="Normln"/>
    <w:rsid w:val="007254DC"/>
    <w:pPr>
      <w:widowControl w:val="0"/>
      <w:spacing w:before="120"/>
      <w:ind w:left="454"/>
      <w:jc w:val="left"/>
    </w:pPr>
    <w:rPr>
      <w:rFonts w:ascii="Times New Roman" w:hAnsi="Times New Roman"/>
    </w:rPr>
  </w:style>
  <w:style w:type="paragraph" w:styleId="Textvbloku">
    <w:name w:val="Block Text"/>
    <w:basedOn w:val="Normln"/>
    <w:unhideWhenUsed/>
    <w:rsid w:val="007254DC"/>
    <w:pPr>
      <w:spacing w:after="60"/>
      <w:ind w:left="1080" w:right="-142" w:hanging="360"/>
    </w:pPr>
    <w:rPr>
      <w:rFonts w:cs="Arial"/>
      <w:sz w:val="22"/>
      <w:szCs w:val="24"/>
    </w:rPr>
  </w:style>
  <w:style w:type="paragraph" w:customStyle="1" w:styleId="Default">
    <w:name w:val="Default"/>
    <w:rsid w:val="007254DC"/>
    <w:pPr>
      <w:autoSpaceDE w:val="0"/>
      <w:autoSpaceDN w:val="0"/>
      <w:adjustRightInd w:val="0"/>
      <w:spacing w:after="0" w:line="240" w:lineRule="auto"/>
    </w:pPr>
    <w:rPr>
      <w:rFonts w:ascii="Arial" w:eastAsia="Calibri" w:hAnsi="Arial" w:cs="Arial"/>
      <w:color w:val="000000"/>
      <w:sz w:val="24"/>
      <w:szCs w:val="24"/>
    </w:rPr>
  </w:style>
  <w:style w:type="paragraph" w:customStyle="1" w:styleId="Textodstavec">
    <w:name w:val="Text_odstavec"/>
    <w:basedOn w:val="Normln"/>
    <w:link w:val="TextodstavecChar"/>
    <w:uiPriority w:val="99"/>
    <w:rsid w:val="007254DC"/>
    <w:pPr>
      <w:spacing w:before="60" w:after="20"/>
    </w:pPr>
    <w:rPr>
      <w:szCs w:val="24"/>
    </w:rPr>
  </w:style>
  <w:style w:type="character" w:customStyle="1" w:styleId="TextodstavecChar">
    <w:name w:val="Text_odstavec Char"/>
    <w:link w:val="Textodstavec"/>
    <w:uiPriority w:val="99"/>
    <w:rsid w:val="007254DC"/>
    <w:rPr>
      <w:rFonts w:ascii="Arial" w:eastAsia="Times New Roman" w:hAnsi="Arial" w:cs="Times New Roman"/>
      <w:sz w:val="24"/>
      <w:szCs w:val="24"/>
      <w:lang w:eastAsia="cs-CZ"/>
    </w:rPr>
  </w:style>
  <w:style w:type="paragraph" w:customStyle="1" w:styleId="Left">
    <w:name w:val="Left"/>
    <w:link w:val="LeftChar"/>
    <w:rsid w:val="007254DC"/>
    <w:pPr>
      <w:autoSpaceDE w:val="0"/>
      <w:autoSpaceDN w:val="0"/>
      <w:adjustRightInd w:val="0"/>
      <w:spacing w:after="0" w:line="240" w:lineRule="auto"/>
    </w:pPr>
    <w:rPr>
      <w:rFonts w:ascii="Arial" w:eastAsia="Times New Roman" w:hAnsi="Arial" w:cs="Times New Roman"/>
      <w:sz w:val="20"/>
      <w:szCs w:val="24"/>
      <w:lang w:eastAsia="cs-CZ"/>
    </w:rPr>
  </w:style>
  <w:style w:type="character" w:customStyle="1" w:styleId="LeftChar">
    <w:name w:val="Left Char"/>
    <w:link w:val="Left"/>
    <w:rsid w:val="007254DC"/>
    <w:rPr>
      <w:rFonts w:ascii="Arial" w:eastAsia="Times New Roman" w:hAnsi="Arial" w:cs="Times New Roman"/>
      <w:sz w:val="20"/>
      <w:szCs w:val="24"/>
      <w:lang w:eastAsia="cs-CZ"/>
    </w:rPr>
  </w:style>
  <w:style w:type="paragraph" w:customStyle="1" w:styleId="Textnormy">
    <w:name w:val="Text normy"/>
    <w:rsid w:val="007254DC"/>
    <w:pPr>
      <w:autoSpaceDE w:val="0"/>
      <w:autoSpaceDN w:val="0"/>
      <w:adjustRightInd w:val="0"/>
      <w:spacing w:after="120" w:line="240" w:lineRule="auto"/>
      <w:jc w:val="both"/>
    </w:pPr>
    <w:rPr>
      <w:rFonts w:ascii="Arial" w:eastAsia="Times New Roman" w:hAnsi="Arial" w:cs="Arial"/>
      <w:sz w:val="24"/>
      <w:szCs w:val="20"/>
      <w:lang w:eastAsia="cs-CZ"/>
    </w:rPr>
  </w:style>
  <w:style w:type="character" w:customStyle="1" w:styleId="pozn1">
    <w:name w:val="pozn1"/>
    <w:rsid w:val="007254DC"/>
    <w:rPr>
      <w:vanish w:val="0"/>
      <w:webHidden w:val="0"/>
      <w:sz w:val="22"/>
      <w:szCs w:val="22"/>
      <w:specVanish w:val="0"/>
    </w:rPr>
  </w:style>
  <w:style w:type="paragraph" w:styleId="Citt">
    <w:name w:val="Quote"/>
    <w:basedOn w:val="Normln"/>
    <w:next w:val="Normln"/>
    <w:link w:val="CittChar"/>
    <w:uiPriority w:val="29"/>
    <w:qFormat/>
    <w:rsid w:val="004D23C0"/>
    <w:rPr>
      <w:i/>
      <w:iCs/>
      <w:color w:val="000000" w:themeColor="text1"/>
    </w:rPr>
  </w:style>
  <w:style w:type="character" w:customStyle="1" w:styleId="CittChar">
    <w:name w:val="Citát Char"/>
    <w:basedOn w:val="Standardnpsmoodstavce"/>
    <w:link w:val="Citt"/>
    <w:uiPriority w:val="29"/>
    <w:rsid w:val="004D23C0"/>
    <w:rPr>
      <w:rFonts w:ascii="Arial" w:eastAsia="Times New Roman" w:hAnsi="Arial" w:cs="Times New Roman"/>
      <w:i/>
      <w:iCs/>
      <w:color w:val="000000" w:themeColor="text1"/>
      <w:sz w:val="24"/>
      <w:szCs w:val="20"/>
      <w:lang w:eastAsia="cs-CZ"/>
    </w:rPr>
  </w:style>
  <w:style w:type="paragraph" w:customStyle="1" w:styleId="Char1">
    <w:name w:val="Char1"/>
    <w:basedOn w:val="Normln"/>
    <w:rsid w:val="0043611E"/>
    <w:pPr>
      <w:spacing w:after="160" w:line="240" w:lineRule="exact"/>
    </w:pPr>
    <w:rPr>
      <w:rFonts w:ascii="Times New Roman Bold" w:hAnsi="Times New Roman Bold"/>
      <w:sz w:val="22"/>
      <w:szCs w:val="26"/>
      <w:lang w:val="sk-SK" w:eastAsia="en-US"/>
    </w:rPr>
  </w:style>
  <w:style w:type="paragraph" w:styleId="Textvysvtlivek">
    <w:name w:val="endnote text"/>
    <w:basedOn w:val="Normln"/>
    <w:link w:val="TextvysvtlivekChar"/>
    <w:uiPriority w:val="99"/>
    <w:semiHidden/>
    <w:unhideWhenUsed/>
    <w:rsid w:val="00F22A60"/>
    <w:rPr>
      <w:sz w:val="20"/>
    </w:rPr>
  </w:style>
  <w:style w:type="character" w:customStyle="1" w:styleId="TextvysvtlivekChar">
    <w:name w:val="Text vysvětlivek Char"/>
    <w:basedOn w:val="Standardnpsmoodstavce"/>
    <w:link w:val="Textvysvtlivek"/>
    <w:uiPriority w:val="99"/>
    <w:semiHidden/>
    <w:rsid w:val="00F22A60"/>
    <w:rPr>
      <w:rFonts w:ascii="Arial" w:eastAsia="Times New Roman" w:hAnsi="Arial" w:cs="Times New Roman"/>
      <w:sz w:val="20"/>
      <w:szCs w:val="20"/>
      <w:lang w:eastAsia="cs-CZ"/>
    </w:rPr>
  </w:style>
  <w:style w:type="character" w:styleId="Odkaznavysvtlivky">
    <w:name w:val="endnote reference"/>
    <w:basedOn w:val="Standardnpsmoodstavce"/>
    <w:uiPriority w:val="99"/>
    <w:semiHidden/>
    <w:unhideWhenUsed/>
    <w:rsid w:val="00F22A60"/>
    <w:rPr>
      <w:vertAlign w:val="superscript"/>
    </w:rPr>
  </w:style>
  <w:style w:type="character" w:customStyle="1" w:styleId="OdstavecseseznamemChar">
    <w:name w:val="Odstavec se seznamem Char"/>
    <w:aliases w:val="Nad Char,List Paragraph Char,Odstavec cíl se seznamem Char,Odstavec se seznamem5 Char,Odstavec_muj Char,Odrážky Char,cp_Odstavec se seznamem Char,Bullet Number Char,Bullet List Char,FooterText Char,numbered Char,列出段落 Char"/>
    <w:link w:val="Odstavecseseznamem"/>
    <w:uiPriority w:val="34"/>
    <w:qFormat/>
    <w:locked/>
    <w:rsid w:val="00F93D5C"/>
    <w:rPr>
      <w:rFonts w:ascii="Arial" w:eastAsia="Times New Roman" w:hAnsi="Arial" w:cs="Arial"/>
      <w:sz w:val="20"/>
      <w:szCs w:val="20"/>
      <w:lang w:eastAsia="cs-CZ"/>
    </w:rPr>
  </w:style>
  <w:style w:type="character" w:customStyle="1" w:styleId="StylodstavecslovanChar">
    <w:name w:val="Styl odstavec číslovaný Char"/>
    <w:link w:val="Stylodstavecslovan"/>
    <w:locked/>
    <w:rsid w:val="00F93D5C"/>
    <w:rPr>
      <w:rFonts w:ascii="Calibri" w:hAnsi="Calibri" w:cs="Calibri"/>
    </w:rPr>
  </w:style>
  <w:style w:type="paragraph" w:customStyle="1" w:styleId="Stylodstavecslovan">
    <w:name w:val="Styl odstavec číslovaný"/>
    <w:basedOn w:val="Nadpis2"/>
    <w:link w:val="StylodstavecslovanChar"/>
    <w:rsid w:val="00F93D5C"/>
    <w:pPr>
      <w:keepNext w:val="0"/>
      <w:numPr>
        <w:ilvl w:val="0"/>
        <w:numId w:val="0"/>
      </w:numPr>
      <w:tabs>
        <w:tab w:val="num" w:pos="142"/>
      </w:tabs>
      <w:spacing w:after="120" w:line="280" w:lineRule="atLeast"/>
      <w:ind w:left="1154" w:hanging="360"/>
    </w:pPr>
    <w:rPr>
      <w:rFonts w:ascii="Calibri" w:eastAsiaTheme="minorHAnsi" w:hAnsi="Calibri" w:cs="Calibri"/>
      <w:b w:val="0"/>
      <w:sz w:val="22"/>
      <w:szCs w:val="22"/>
      <w:u w:val="none"/>
      <w:lang w:eastAsia="en-US"/>
    </w:rPr>
  </w:style>
  <w:style w:type="paragraph" w:customStyle="1" w:styleId="Textbodu">
    <w:name w:val="Text bodu"/>
    <w:basedOn w:val="Normln"/>
    <w:rsid w:val="008A71E6"/>
    <w:pPr>
      <w:widowControl w:val="0"/>
      <w:tabs>
        <w:tab w:val="num" w:pos="850"/>
      </w:tabs>
      <w:spacing w:before="120" w:line="300" w:lineRule="auto"/>
      <w:ind w:left="850" w:hanging="425"/>
      <w:outlineLvl w:val="8"/>
    </w:pPr>
    <w:rPr>
      <w:rFonts w:ascii="Times New Roman" w:hAnsi="Times New Roman" w:cstheme="minorHAnsi"/>
      <w:szCs w:val="22"/>
    </w:rPr>
  </w:style>
  <w:style w:type="paragraph" w:customStyle="1" w:styleId="Section">
    <w:name w:val="Section"/>
    <w:basedOn w:val="Normln"/>
    <w:rsid w:val="0078423F"/>
    <w:pPr>
      <w:widowControl w:val="0"/>
      <w:spacing w:line="360" w:lineRule="exact"/>
      <w:jc w:val="center"/>
    </w:pPr>
    <w:rPr>
      <w:rFonts w:cs="Arial"/>
      <w:b/>
      <w:bCs/>
      <w:snapToGrid w:val="0"/>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17790">
      <w:bodyDiv w:val="1"/>
      <w:marLeft w:val="0"/>
      <w:marRight w:val="0"/>
      <w:marTop w:val="0"/>
      <w:marBottom w:val="0"/>
      <w:divBdr>
        <w:top w:val="none" w:sz="0" w:space="0" w:color="auto"/>
        <w:left w:val="none" w:sz="0" w:space="0" w:color="auto"/>
        <w:bottom w:val="none" w:sz="0" w:space="0" w:color="auto"/>
        <w:right w:val="none" w:sz="0" w:space="0" w:color="auto"/>
      </w:divBdr>
    </w:div>
    <w:div w:id="316804843">
      <w:bodyDiv w:val="1"/>
      <w:marLeft w:val="0"/>
      <w:marRight w:val="0"/>
      <w:marTop w:val="0"/>
      <w:marBottom w:val="0"/>
      <w:divBdr>
        <w:top w:val="none" w:sz="0" w:space="0" w:color="auto"/>
        <w:left w:val="none" w:sz="0" w:space="0" w:color="auto"/>
        <w:bottom w:val="none" w:sz="0" w:space="0" w:color="auto"/>
        <w:right w:val="none" w:sz="0" w:space="0" w:color="auto"/>
      </w:divBdr>
    </w:div>
    <w:div w:id="446002565">
      <w:bodyDiv w:val="1"/>
      <w:marLeft w:val="0"/>
      <w:marRight w:val="0"/>
      <w:marTop w:val="0"/>
      <w:marBottom w:val="0"/>
      <w:divBdr>
        <w:top w:val="none" w:sz="0" w:space="0" w:color="auto"/>
        <w:left w:val="none" w:sz="0" w:space="0" w:color="auto"/>
        <w:bottom w:val="none" w:sz="0" w:space="0" w:color="auto"/>
        <w:right w:val="none" w:sz="0" w:space="0" w:color="auto"/>
      </w:divBdr>
    </w:div>
    <w:div w:id="476729690">
      <w:bodyDiv w:val="1"/>
      <w:marLeft w:val="0"/>
      <w:marRight w:val="0"/>
      <w:marTop w:val="0"/>
      <w:marBottom w:val="0"/>
      <w:divBdr>
        <w:top w:val="none" w:sz="0" w:space="0" w:color="auto"/>
        <w:left w:val="none" w:sz="0" w:space="0" w:color="auto"/>
        <w:bottom w:val="none" w:sz="0" w:space="0" w:color="auto"/>
        <w:right w:val="none" w:sz="0" w:space="0" w:color="auto"/>
      </w:divBdr>
    </w:div>
    <w:div w:id="552616448">
      <w:bodyDiv w:val="1"/>
      <w:marLeft w:val="0"/>
      <w:marRight w:val="0"/>
      <w:marTop w:val="0"/>
      <w:marBottom w:val="0"/>
      <w:divBdr>
        <w:top w:val="none" w:sz="0" w:space="0" w:color="auto"/>
        <w:left w:val="none" w:sz="0" w:space="0" w:color="auto"/>
        <w:bottom w:val="none" w:sz="0" w:space="0" w:color="auto"/>
        <w:right w:val="none" w:sz="0" w:space="0" w:color="auto"/>
      </w:divBdr>
    </w:div>
    <w:div w:id="557519057">
      <w:bodyDiv w:val="1"/>
      <w:marLeft w:val="0"/>
      <w:marRight w:val="0"/>
      <w:marTop w:val="0"/>
      <w:marBottom w:val="0"/>
      <w:divBdr>
        <w:top w:val="none" w:sz="0" w:space="0" w:color="auto"/>
        <w:left w:val="none" w:sz="0" w:space="0" w:color="auto"/>
        <w:bottom w:val="none" w:sz="0" w:space="0" w:color="auto"/>
        <w:right w:val="none" w:sz="0" w:space="0" w:color="auto"/>
      </w:divBdr>
    </w:div>
    <w:div w:id="1027607816">
      <w:bodyDiv w:val="1"/>
      <w:marLeft w:val="0"/>
      <w:marRight w:val="0"/>
      <w:marTop w:val="0"/>
      <w:marBottom w:val="0"/>
      <w:divBdr>
        <w:top w:val="none" w:sz="0" w:space="0" w:color="auto"/>
        <w:left w:val="none" w:sz="0" w:space="0" w:color="auto"/>
        <w:bottom w:val="none" w:sz="0" w:space="0" w:color="auto"/>
        <w:right w:val="none" w:sz="0" w:space="0" w:color="auto"/>
      </w:divBdr>
    </w:div>
    <w:div w:id="1655447233">
      <w:bodyDiv w:val="1"/>
      <w:marLeft w:val="0"/>
      <w:marRight w:val="0"/>
      <w:marTop w:val="0"/>
      <w:marBottom w:val="0"/>
      <w:divBdr>
        <w:top w:val="none" w:sz="0" w:space="0" w:color="auto"/>
        <w:left w:val="none" w:sz="0" w:space="0" w:color="auto"/>
        <w:bottom w:val="none" w:sz="0" w:space="0" w:color="auto"/>
        <w:right w:val="none" w:sz="0" w:space="0" w:color="auto"/>
      </w:divBdr>
    </w:div>
    <w:div w:id="1954822992">
      <w:bodyDiv w:val="1"/>
      <w:marLeft w:val="0"/>
      <w:marRight w:val="0"/>
      <w:marTop w:val="0"/>
      <w:marBottom w:val="0"/>
      <w:divBdr>
        <w:top w:val="none" w:sz="0" w:space="0" w:color="auto"/>
        <w:left w:val="none" w:sz="0" w:space="0" w:color="auto"/>
        <w:bottom w:val="none" w:sz="0" w:space="0" w:color="auto"/>
        <w:right w:val="none" w:sz="0" w:space="0" w:color="auto"/>
      </w:divBdr>
    </w:div>
    <w:div w:id="2061586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196238-8873-435A-8014-6596ED7ED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10</Pages>
  <Words>3694</Words>
  <Characters>21796</Characters>
  <Application>Microsoft Office Word</Application>
  <DocSecurity>0</DocSecurity>
  <Lines>181</Lines>
  <Paragraphs>50</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25440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P17449</dc:creator>
  <cp:lastModifiedBy>Mareček, František</cp:lastModifiedBy>
  <cp:revision>56</cp:revision>
  <cp:lastPrinted>2019-06-04T11:19:00Z</cp:lastPrinted>
  <dcterms:created xsi:type="dcterms:W3CDTF">2019-06-04T11:14:00Z</dcterms:created>
  <dcterms:modified xsi:type="dcterms:W3CDTF">2022-06-29T08:42:00Z</dcterms:modified>
</cp:coreProperties>
</file>