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4F6C" w14:textId="3E0274E6" w:rsidR="00C81BD6" w:rsidRPr="006D3B14" w:rsidRDefault="00C81BD6" w:rsidP="00C81BD6">
      <w:pPr>
        <w:spacing w:after="0"/>
        <w:rPr>
          <w:rFonts w:ascii="Arial" w:hAnsi="Arial" w:cs="Arial"/>
          <w:b/>
          <w:bCs/>
          <w:snapToGrid w:val="0"/>
          <w:sz w:val="20"/>
          <w:szCs w:val="20"/>
          <w:rPrChange w:id="0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</w:pPr>
      <w:r w:rsidRPr="006D3B14">
        <w:rPr>
          <w:rFonts w:ascii="Arial" w:hAnsi="Arial" w:cs="Arial"/>
          <w:b/>
          <w:bCs/>
          <w:snapToGrid w:val="0"/>
          <w:sz w:val="20"/>
          <w:szCs w:val="20"/>
          <w:rPrChange w:id="1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>Pro účely zařazení dodavatele do Systému kvalifikace „</w:t>
      </w:r>
      <w:ins w:id="2" w:author="Popelková, Lenka" w:date="2022-08-02T11:05:00Z">
        <w:r w:rsidR="003D1B41" w:rsidRPr="006D3B14">
          <w:rPr>
            <w:rFonts w:ascii="Arial" w:hAnsi="Arial" w:cs="Arial"/>
            <w:b/>
            <w:bCs/>
            <w:snapToGrid w:val="0"/>
            <w:sz w:val="20"/>
            <w:szCs w:val="20"/>
            <w:rPrChange w:id="3" w:author="Popelková, Lenka" w:date="2022-08-02T11:06:00Z">
              <w:rPr>
                <w:rFonts w:ascii="Arial Narrow" w:hAnsi="Arial Narrow" w:cs="Arial"/>
                <w:b/>
                <w:bCs/>
                <w:snapToGrid w:val="0"/>
              </w:rPr>
            </w:rPrChange>
          </w:rPr>
          <w:t xml:space="preserve">Systém kvalifikace - </w:t>
        </w:r>
      </w:ins>
      <w:r w:rsidR="000C7FF1" w:rsidRPr="006D3B14">
        <w:rPr>
          <w:rFonts w:ascii="Arial" w:hAnsi="Arial" w:cs="Arial"/>
          <w:b/>
          <w:sz w:val="20"/>
          <w:szCs w:val="20"/>
          <w:rPrChange w:id="4" w:author="Popelková, Lenka" w:date="2022-08-02T11:06:00Z">
            <w:rPr>
              <w:rFonts w:ascii="Arial Narrow" w:hAnsi="Arial Narrow" w:cs="Arial"/>
              <w:b/>
            </w:rPr>
          </w:rPrChange>
        </w:rPr>
        <w:t>Výstavba, montáž a doplnění optických tras na linky VN</w:t>
      </w:r>
      <w:r w:rsidRPr="006D3B14">
        <w:rPr>
          <w:rFonts w:ascii="Arial" w:hAnsi="Arial" w:cs="Arial"/>
          <w:b/>
          <w:bCs/>
          <w:snapToGrid w:val="0"/>
          <w:sz w:val="20"/>
          <w:szCs w:val="20"/>
          <w:rPrChange w:id="5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 xml:space="preserve">“      </w:t>
      </w:r>
    </w:p>
    <w:p w14:paraId="5A6DC0C6" w14:textId="77777777" w:rsidR="00C81BD6" w:rsidRPr="006D3B14" w:rsidRDefault="00C81BD6" w:rsidP="00C81BD6">
      <w:pPr>
        <w:spacing w:after="0"/>
        <w:rPr>
          <w:rFonts w:ascii="Arial" w:hAnsi="Arial" w:cs="Arial"/>
          <w:b/>
          <w:bCs/>
          <w:snapToGrid w:val="0"/>
          <w:sz w:val="20"/>
          <w:szCs w:val="20"/>
          <w:rPrChange w:id="6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</w:pPr>
      <w:r w:rsidRPr="006D3B14">
        <w:rPr>
          <w:rFonts w:ascii="Arial" w:hAnsi="Arial" w:cs="Arial"/>
          <w:b/>
          <w:bCs/>
          <w:snapToGrid w:val="0"/>
          <w:sz w:val="20"/>
          <w:szCs w:val="20"/>
          <w:rPrChange w:id="7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 xml:space="preserve">                                                   </w:t>
      </w:r>
    </w:p>
    <w:p w14:paraId="22881434" w14:textId="3FF287FE" w:rsidR="00946974" w:rsidRPr="006D3B14" w:rsidRDefault="00B76DC0" w:rsidP="00946974">
      <w:pPr>
        <w:rPr>
          <w:rFonts w:ascii="Arial" w:hAnsi="Arial" w:cs="Arial"/>
          <w:snapToGrid w:val="0"/>
          <w:sz w:val="20"/>
          <w:szCs w:val="20"/>
          <w:highlight w:val="yellow"/>
          <w:rPrChange w:id="8" w:author="Popelková, Lenka" w:date="2022-08-02T11:06:00Z">
            <w:rPr>
              <w:rFonts w:ascii="Arial Narrow" w:hAnsi="Arial Narrow" w:cs="Arial"/>
              <w:snapToGrid w:val="0"/>
            </w:rPr>
          </w:rPrChange>
        </w:rPr>
      </w:pPr>
      <w:r w:rsidRPr="006D3B14"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9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>Čestné prohlášení</w:t>
      </w:r>
      <w:r w:rsidR="00946974" w:rsidRPr="006D3B14"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10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>:</w:t>
      </w:r>
    </w:p>
    <w:p w14:paraId="4D0759BF" w14:textId="48B6DD4D" w:rsidR="00946974" w:rsidRPr="006D3B14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11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</w:pPr>
      <w:r w:rsidRPr="006D3B14"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12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 xml:space="preserve">Vedoucí </w:t>
      </w:r>
      <w:r w:rsidR="002009BD" w:rsidRPr="006D3B14"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13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>společník</w:t>
      </w:r>
      <w:r w:rsidR="00D16D08" w:rsidRPr="006D3B14"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14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>/dodavatel</w:t>
      </w:r>
      <w:r w:rsidRPr="006D3B14"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15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 xml:space="preserve">                                                  </w:t>
      </w:r>
    </w:p>
    <w:p w14:paraId="2E0AC383" w14:textId="77777777" w:rsidR="00946974" w:rsidRPr="006D3B14" w:rsidRDefault="00946974" w:rsidP="00946974">
      <w:pPr>
        <w:rPr>
          <w:rFonts w:ascii="Arial" w:hAnsi="Arial" w:cs="Arial"/>
          <w:i/>
          <w:snapToGrid w:val="0"/>
          <w:sz w:val="20"/>
          <w:szCs w:val="20"/>
          <w:highlight w:val="yellow"/>
          <w:rPrChange w:id="16" w:author="Popelková, Lenka" w:date="2022-08-02T11:06:00Z">
            <w:rPr>
              <w:rFonts w:ascii="Arial Narrow" w:hAnsi="Arial Narrow" w:cs="Arial"/>
              <w:i/>
              <w:snapToGrid w:val="0"/>
            </w:rPr>
          </w:rPrChange>
        </w:rPr>
      </w:pPr>
      <w:r w:rsidRPr="006D3B14">
        <w:rPr>
          <w:rFonts w:ascii="Arial" w:hAnsi="Arial" w:cs="Arial"/>
          <w:i/>
          <w:snapToGrid w:val="0"/>
          <w:sz w:val="20"/>
          <w:szCs w:val="20"/>
          <w:highlight w:val="yellow"/>
          <w:rPrChange w:id="17" w:author="Popelková, Lenka" w:date="2022-08-02T11:06:00Z">
            <w:rPr>
              <w:rFonts w:ascii="Arial Narrow" w:hAnsi="Arial Narrow" w:cs="Arial"/>
              <w:i/>
              <w:snapToGrid w:val="0"/>
            </w:rPr>
          </w:rPrChange>
        </w:rPr>
        <w:t>obchodní firma / jméno a příjmení</w:t>
      </w:r>
      <w:r w:rsidRPr="006D3B14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  <w:rPrChange w:id="18" w:author="Popelková, Lenka" w:date="2022-08-02T11:06:00Z">
            <w:rPr>
              <w:rFonts w:ascii="Arial Narrow" w:hAnsi="Arial Narrow" w:cs="Arial"/>
              <w:i/>
              <w:snapToGrid w:val="0"/>
              <w:vertAlign w:val="superscript"/>
            </w:rPr>
          </w:rPrChange>
        </w:rPr>
        <w:footnoteReference w:id="1"/>
      </w:r>
    </w:p>
    <w:p w14:paraId="6DFB4B3C" w14:textId="77777777" w:rsidR="00946974" w:rsidRPr="006D3B14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  <w:rPrChange w:id="19" w:author="Popelková, Lenka" w:date="2022-08-02T11:06:00Z">
            <w:rPr>
              <w:rFonts w:ascii="Arial Narrow" w:hAnsi="Arial Narrow" w:cs="Arial"/>
              <w:snapToGrid w:val="0"/>
            </w:rPr>
          </w:rPrChange>
        </w:rPr>
      </w:pP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20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t>se sídlem</w:t>
      </w: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21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softHyphen/>
      </w: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22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softHyphen/>
        <w:t xml:space="preserve"> / trvale bytem……</w:t>
      </w:r>
    </w:p>
    <w:p w14:paraId="5C82240C" w14:textId="77777777" w:rsidR="00946974" w:rsidRPr="006D3B14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  <w:rPrChange w:id="23" w:author="Popelková, Lenka" w:date="2022-08-02T11:06:00Z">
            <w:rPr>
              <w:rFonts w:ascii="Arial Narrow" w:hAnsi="Arial Narrow" w:cs="Arial"/>
              <w:snapToGrid w:val="0"/>
            </w:rPr>
          </w:rPrChange>
        </w:rPr>
      </w:pP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24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t>IČO:……</w:t>
      </w:r>
    </w:p>
    <w:p w14:paraId="07ADC5E4" w14:textId="77777777" w:rsidR="00946974" w:rsidRPr="006D3B14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  <w:rPrChange w:id="25" w:author="Popelková, Lenka" w:date="2022-08-02T11:06:00Z">
            <w:rPr>
              <w:rFonts w:ascii="Arial Narrow" w:hAnsi="Arial Narrow" w:cs="Arial"/>
              <w:snapToGrid w:val="0"/>
            </w:rPr>
          </w:rPrChange>
        </w:rPr>
      </w:pP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26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t>společnost zapsaná v obchodním rejstříku vedeném ……,</w:t>
      </w:r>
    </w:p>
    <w:p w14:paraId="308D7407" w14:textId="77777777" w:rsidR="00946974" w:rsidRPr="006D3B14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  <w:rPrChange w:id="27" w:author="Popelková, Lenka" w:date="2022-08-02T11:06:00Z">
            <w:rPr>
              <w:rFonts w:ascii="Arial Narrow" w:hAnsi="Arial Narrow" w:cs="Arial"/>
              <w:snapToGrid w:val="0"/>
            </w:rPr>
          </w:rPrChange>
        </w:rPr>
      </w:pP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28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t xml:space="preserve">oddíl ……, vložka </w:t>
      </w: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29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softHyphen/>
      </w: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30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softHyphen/>
        <w:t>……</w:t>
      </w:r>
    </w:p>
    <w:p w14:paraId="3DA8ECDC" w14:textId="77777777" w:rsidR="00946974" w:rsidRPr="006D3B14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  <w:rPrChange w:id="31" w:author="Popelková, Lenka" w:date="2022-08-02T11:06:00Z">
            <w:rPr>
              <w:rFonts w:ascii="Arial Narrow" w:hAnsi="Arial Narrow" w:cs="Arial"/>
              <w:snapToGrid w:val="0"/>
            </w:rPr>
          </w:rPrChange>
        </w:rPr>
      </w:pP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32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t>zastoupená: ……</w:t>
      </w:r>
    </w:p>
    <w:p w14:paraId="3CDA63AC" w14:textId="77777777" w:rsidR="00946974" w:rsidRPr="006D3B14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33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</w:pPr>
    </w:p>
    <w:p w14:paraId="1493963B" w14:textId="223DD244" w:rsidR="00946974" w:rsidRPr="006D3B14" w:rsidRDefault="00946974" w:rsidP="00B76DC0">
      <w:pPr>
        <w:spacing w:after="120"/>
        <w:jc w:val="both"/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34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</w:pPr>
      <w:r w:rsidRPr="006D3B14">
        <w:rPr>
          <w:rFonts w:ascii="Arial" w:hAnsi="Arial" w:cs="Arial"/>
          <w:sz w:val="20"/>
          <w:szCs w:val="20"/>
          <w:highlight w:val="yellow"/>
          <w:rPrChange w:id="35" w:author="Popelková, Lenka" w:date="2022-08-02T11:06:00Z">
            <w:rPr>
              <w:rFonts w:ascii="Arial Narrow" w:hAnsi="Arial Narrow" w:cs="Arial"/>
            </w:rPr>
          </w:rPrChange>
        </w:rPr>
        <w:t>společně s</w:t>
      </w:r>
      <w:r w:rsidR="00C80FF9" w:rsidRPr="006D3B14">
        <w:rPr>
          <w:rFonts w:ascii="Arial" w:hAnsi="Arial" w:cs="Arial"/>
          <w:sz w:val="20"/>
          <w:szCs w:val="20"/>
          <w:highlight w:val="yellow"/>
          <w:rPrChange w:id="36" w:author="Popelková, Lenka" w:date="2022-08-02T11:06:00Z">
            <w:rPr>
              <w:rFonts w:ascii="Arial Narrow" w:hAnsi="Arial Narrow" w:cs="Arial"/>
            </w:rPr>
          </w:rPrChange>
        </w:rPr>
        <w:t xml:space="preserve">e </w:t>
      </w:r>
      <w:r w:rsidR="002009BD" w:rsidRPr="006D3B14"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37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>společníkem</w:t>
      </w:r>
      <w:r w:rsidR="00D16D08" w:rsidRPr="006D3B14"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38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>/dodavatelem</w:t>
      </w:r>
      <w:r w:rsidR="00B76DC0" w:rsidRPr="006D3B14"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39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 xml:space="preserve"> (</w:t>
      </w:r>
      <w:r w:rsidR="002009BD" w:rsidRPr="006D3B14"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40" w:author="Popelková, Lenka" w:date="2022-08-02T11:06:00Z">
            <w:rPr>
              <w:rFonts w:ascii="Arial Narrow" w:hAnsi="Arial Narrow" w:cs="Arial"/>
              <w:b/>
              <w:bCs/>
              <w:snapToGrid w:val="0"/>
              <w:highlight w:val="yellow"/>
            </w:rPr>
          </w:rPrChange>
        </w:rPr>
        <w:t>dle potřeby doplnit dalšího společníka/dodavatele)</w:t>
      </w:r>
    </w:p>
    <w:p w14:paraId="666FB590" w14:textId="3806BCA6" w:rsidR="00946974" w:rsidRPr="006D3B14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41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</w:pPr>
      <w:r w:rsidRPr="006D3B14">
        <w:rPr>
          <w:rFonts w:ascii="Arial" w:hAnsi="Arial" w:cs="Arial"/>
          <w:b/>
          <w:bCs/>
          <w:snapToGrid w:val="0"/>
          <w:sz w:val="20"/>
          <w:szCs w:val="20"/>
          <w:highlight w:val="yellow"/>
          <w:rPrChange w:id="42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 xml:space="preserve">                                                </w:t>
      </w:r>
    </w:p>
    <w:p w14:paraId="66953272" w14:textId="77777777" w:rsidR="00946974" w:rsidRPr="006D3B14" w:rsidRDefault="00946974" w:rsidP="00946974">
      <w:pPr>
        <w:rPr>
          <w:rFonts w:ascii="Arial" w:hAnsi="Arial" w:cs="Arial"/>
          <w:i/>
          <w:snapToGrid w:val="0"/>
          <w:sz w:val="20"/>
          <w:szCs w:val="20"/>
          <w:highlight w:val="yellow"/>
          <w:rPrChange w:id="43" w:author="Popelková, Lenka" w:date="2022-08-02T11:06:00Z">
            <w:rPr>
              <w:rFonts w:ascii="Arial Narrow" w:hAnsi="Arial Narrow" w:cs="Arial"/>
              <w:i/>
              <w:snapToGrid w:val="0"/>
            </w:rPr>
          </w:rPrChange>
        </w:rPr>
      </w:pPr>
      <w:r w:rsidRPr="006D3B14">
        <w:rPr>
          <w:rFonts w:ascii="Arial" w:hAnsi="Arial" w:cs="Arial"/>
          <w:i/>
          <w:snapToGrid w:val="0"/>
          <w:sz w:val="20"/>
          <w:szCs w:val="20"/>
          <w:highlight w:val="yellow"/>
          <w:rPrChange w:id="44" w:author="Popelková, Lenka" w:date="2022-08-02T11:06:00Z">
            <w:rPr>
              <w:rFonts w:ascii="Arial Narrow" w:hAnsi="Arial Narrow" w:cs="Arial"/>
              <w:i/>
              <w:snapToGrid w:val="0"/>
            </w:rPr>
          </w:rPrChange>
        </w:rPr>
        <w:t>obchodní firma / jméno a příjmení</w:t>
      </w:r>
      <w:r w:rsidRPr="006D3B14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  <w:rPrChange w:id="45" w:author="Popelková, Lenka" w:date="2022-08-02T11:06:00Z">
            <w:rPr>
              <w:rFonts w:ascii="Arial Narrow" w:hAnsi="Arial Narrow" w:cs="Arial"/>
              <w:i/>
              <w:snapToGrid w:val="0"/>
              <w:vertAlign w:val="superscript"/>
            </w:rPr>
          </w:rPrChange>
        </w:rPr>
        <w:footnoteReference w:id="2"/>
      </w:r>
    </w:p>
    <w:p w14:paraId="04BD3727" w14:textId="77777777" w:rsidR="00946974" w:rsidRPr="006D3B14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  <w:rPrChange w:id="46" w:author="Popelková, Lenka" w:date="2022-08-02T11:06:00Z">
            <w:rPr>
              <w:rFonts w:ascii="Arial Narrow" w:hAnsi="Arial Narrow" w:cs="Arial"/>
              <w:snapToGrid w:val="0"/>
            </w:rPr>
          </w:rPrChange>
        </w:rPr>
      </w:pP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47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t>se sídlem</w:t>
      </w: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48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softHyphen/>
      </w: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49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softHyphen/>
        <w:t xml:space="preserve"> / trvale bytem……</w:t>
      </w:r>
    </w:p>
    <w:p w14:paraId="69F990AF" w14:textId="77777777" w:rsidR="00946974" w:rsidRPr="006D3B14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  <w:rPrChange w:id="50" w:author="Popelková, Lenka" w:date="2022-08-02T11:06:00Z">
            <w:rPr>
              <w:rFonts w:ascii="Arial Narrow" w:hAnsi="Arial Narrow" w:cs="Arial"/>
              <w:snapToGrid w:val="0"/>
            </w:rPr>
          </w:rPrChange>
        </w:rPr>
      </w:pP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51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t>IČO:……</w:t>
      </w:r>
    </w:p>
    <w:p w14:paraId="26306849" w14:textId="77777777" w:rsidR="00946974" w:rsidRPr="006D3B14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  <w:rPrChange w:id="52" w:author="Popelková, Lenka" w:date="2022-08-02T11:06:00Z">
            <w:rPr>
              <w:rFonts w:ascii="Arial Narrow" w:hAnsi="Arial Narrow" w:cs="Arial"/>
              <w:snapToGrid w:val="0"/>
            </w:rPr>
          </w:rPrChange>
        </w:rPr>
      </w:pP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53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t>společnost zapsaná v obchodním rejstříku vedeném ……,</w:t>
      </w:r>
    </w:p>
    <w:p w14:paraId="2A1D82C6" w14:textId="77777777" w:rsidR="00946974" w:rsidRPr="006D3B14" w:rsidRDefault="00946974" w:rsidP="00946974">
      <w:pPr>
        <w:rPr>
          <w:rFonts w:ascii="Arial" w:hAnsi="Arial" w:cs="Arial"/>
          <w:snapToGrid w:val="0"/>
          <w:sz w:val="20"/>
          <w:szCs w:val="20"/>
          <w:highlight w:val="yellow"/>
          <w:rPrChange w:id="54" w:author="Popelková, Lenka" w:date="2022-08-02T11:06:00Z">
            <w:rPr>
              <w:rFonts w:ascii="Arial Narrow" w:hAnsi="Arial Narrow" w:cs="Arial"/>
              <w:snapToGrid w:val="0"/>
            </w:rPr>
          </w:rPrChange>
        </w:rPr>
      </w:pP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55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t xml:space="preserve">oddíl ……, vložka </w:t>
      </w: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56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softHyphen/>
      </w: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57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softHyphen/>
        <w:t>……</w:t>
      </w:r>
    </w:p>
    <w:p w14:paraId="492EBFFE" w14:textId="77777777" w:rsidR="00946974" w:rsidRPr="006D3B14" w:rsidRDefault="00946974" w:rsidP="00946974">
      <w:pPr>
        <w:rPr>
          <w:rFonts w:ascii="Arial" w:hAnsi="Arial" w:cs="Arial"/>
          <w:snapToGrid w:val="0"/>
          <w:sz w:val="20"/>
          <w:szCs w:val="20"/>
          <w:rPrChange w:id="58" w:author="Popelková, Lenka" w:date="2022-08-02T11:06:00Z">
            <w:rPr>
              <w:rFonts w:ascii="Arial Narrow" w:hAnsi="Arial Narrow" w:cs="Arial"/>
              <w:snapToGrid w:val="0"/>
            </w:rPr>
          </w:rPrChange>
        </w:rPr>
      </w:pPr>
      <w:r w:rsidRPr="006D3B14">
        <w:rPr>
          <w:rFonts w:ascii="Arial" w:hAnsi="Arial" w:cs="Arial"/>
          <w:snapToGrid w:val="0"/>
          <w:sz w:val="20"/>
          <w:szCs w:val="20"/>
          <w:highlight w:val="yellow"/>
          <w:rPrChange w:id="59" w:author="Popelková, Lenka" w:date="2022-08-02T11:06:00Z">
            <w:rPr>
              <w:rFonts w:ascii="Arial Narrow" w:hAnsi="Arial Narrow" w:cs="Arial"/>
              <w:snapToGrid w:val="0"/>
            </w:rPr>
          </w:rPrChange>
        </w:rPr>
        <w:t>zastoupená: ……</w:t>
      </w:r>
    </w:p>
    <w:p w14:paraId="218859DA" w14:textId="77777777" w:rsidR="00946974" w:rsidRPr="006D3B14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  <w:rPrChange w:id="60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</w:pPr>
    </w:p>
    <w:p w14:paraId="0646AEAD" w14:textId="70B5A7B7" w:rsidR="00006E1A" w:rsidRPr="006D3B14" w:rsidRDefault="00946974" w:rsidP="00B76DC0">
      <w:pPr>
        <w:jc w:val="both"/>
        <w:rPr>
          <w:rFonts w:ascii="Arial" w:hAnsi="Arial" w:cs="Arial"/>
          <w:sz w:val="20"/>
          <w:szCs w:val="20"/>
          <w:rPrChange w:id="61" w:author="Popelková, Lenka" w:date="2022-08-02T11:06:00Z">
            <w:rPr>
              <w:rFonts w:ascii="Arial Narrow" w:hAnsi="Arial Narrow"/>
            </w:rPr>
          </w:rPrChange>
        </w:rPr>
      </w:pPr>
      <w:r w:rsidRPr="006D3B14">
        <w:rPr>
          <w:rFonts w:ascii="Arial" w:hAnsi="Arial" w:cs="Arial"/>
          <w:b/>
          <w:bCs/>
          <w:snapToGrid w:val="0"/>
          <w:sz w:val="20"/>
          <w:szCs w:val="20"/>
          <w:rPrChange w:id="62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 xml:space="preserve">tímto čestně prohlašuje, </w:t>
      </w:r>
      <w:r w:rsidR="00B76DC0" w:rsidRPr="006D3B14">
        <w:rPr>
          <w:rFonts w:ascii="Arial" w:hAnsi="Arial" w:cs="Arial"/>
          <w:bCs/>
          <w:snapToGrid w:val="0"/>
          <w:sz w:val="20"/>
          <w:szCs w:val="20"/>
          <w:rPrChange w:id="63" w:author="Popelková, Lenka" w:date="2022-08-02T11:06:00Z">
            <w:rPr>
              <w:rFonts w:ascii="Arial Narrow" w:hAnsi="Arial Narrow" w:cs="Arial"/>
              <w:bCs/>
              <w:snapToGrid w:val="0"/>
            </w:rPr>
          </w:rPrChange>
        </w:rPr>
        <w:t xml:space="preserve">že </w:t>
      </w:r>
      <w:r w:rsidR="00C83D0B" w:rsidRPr="006D3B14">
        <w:rPr>
          <w:rFonts w:ascii="Arial" w:hAnsi="Arial" w:cs="Arial"/>
          <w:sz w:val="20"/>
          <w:szCs w:val="20"/>
          <w:rPrChange w:id="64" w:author="Popelková, Lenka" w:date="2022-08-02T11:06:00Z">
            <w:rPr>
              <w:rFonts w:ascii="Arial Narrow" w:hAnsi="Arial Narrow"/>
            </w:rPr>
          </w:rPrChange>
        </w:rPr>
        <w:t>podává společnou žádost o zařazení do systému kvalifikace</w:t>
      </w:r>
      <w:r w:rsidR="00BF5BB3" w:rsidRPr="006D3B14">
        <w:rPr>
          <w:rFonts w:ascii="Arial" w:hAnsi="Arial" w:cs="Arial"/>
          <w:sz w:val="20"/>
          <w:szCs w:val="20"/>
          <w:rPrChange w:id="65" w:author="Popelková, Lenka" w:date="2022-08-02T11:06:00Z">
            <w:rPr>
              <w:rFonts w:ascii="Arial Narrow" w:hAnsi="Arial Narrow"/>
            </w:rPr>
          </w:rPrChange>
        </w:rPr>
        <w:t>,</w:t>
      </w:r>
      <w:r w:rsidR="00C83D0B" w:rsidRPr="006D3B14">
        <w:rPr>
          <w:rFonts w:ascii="Arial" w:hAnsi="Arial" w:cs="Arial"/>
          <w:sz w:val="20"/>
          <w:szCs w:val="20"/>
          <w:rPrChange w:id="66" w:author="Popelková, Lenka" w:date="2022-08-02T11:06:00Z">
            <w:rPr>
              <w:rFonts w:ascii="Arial Narrow" w:hAnsi="Arial Narrow"/>
            </w:rPr>
          </w:rPrChange>
        </w:rPr>
        <w:t xml:space="preserve"> </w:t>
      </w:r>
      <w:r w:rsidR="00C80FF9" w:rsidRPr="006D3B14">
        <w:rPr>
          <w:rFonts w:ascii="Arial" w:hAnsi="Arial" w:cs="Arial"/>
          <w:bCs/>
          <w:snapToGrid w:val="0"/>
          <w:sz w:val="20"/>
          <w:szCs w:val="20"/>
          <w:rPrChange w:id="67" w:author="Popelková, Lenka" w:date="2022-08-02T11:06:00Z">
            <w:rPr>
              <w:rFonts w:ascii="Arial Narrow" w:hAnsi="Arial Narrow" w:cs="Arial"/>
              <w:bCs/>
              <w:snapToGrid w:val="0"/>
            </w:rPr>
          </w:rPrChange>
        </w:rPr>
        <w:t xml:space="preserve">zadávané zadavatelem </w:t>
      </w:r>
      <w:del w:id="68" w:author="Popelková, Lenka" w:date="2022-08-02T11:05:00Z">
        <w:r w:rsidR="00C80FF9" w:rsidRPr="006D3B14" w:rsidDel="003D1B41">
          <w:rPr>
            <w:rFonts w:ascii="Arial" w:hAnsi="Arial" w:cs="Arial"/>
            <w:bCs/>
            <w:snapToGrid w:val="0"/>
            <w:sz w:val="20"/>
            <w:szCs w:val="20"/>
            <w:rPrChange w:id="69" w:author="Popelková, Lenka" w:date="2022-08-02T11:06:00Z">
              <w:rPr>
                <w:rFonts w:ascii="Arial Narrow" w:hAnsi="Arial Narrow" w:cs="Arial"/>
                <w:bCs/>
                <w:snapToGrid w:val="0"/>
              </w:rPr>
            </w:rPrChange>
          </w:rPr>
          <w:delText>E.ON Distribuce</w:delText>
        </w:r>
      </w:del>
      <w:ins w:id="70" w:author="Popelková, Lenka" w:date="2022-08-02T11:05:00Z">
        <w:r w:rsidR="003D1B41" w:rsidRPr="006D3B14">
          <w:rPr>
            <w:rFonts w:ascii="Arial" w:hAnsi="Arial" w:cs="Arial"/>
            <w:bCs/>
            <w:snapToGrid w:val="0"/>
            <w:sz w:val="20"/>
            <w:szCs w:val="20"/>
            <w:rPrChange w:id="71" w:author="Popelková, Lenka" w:date="2022-08-02T11:06:00Z">
              <w:rPr>
                <w:rFonts w:ascii="Arial Narrow" w:hAnsi="Arial Narrow" w:cs="Arial"/>
                <w:bCs/>
                <w:snapToGrid w:val="0"/>
              </w:rPr>
            </w:rPrChange>
          </w:rPr>
          <w:t>EG.D</w:t>
        </w:r>
      </w:ins>
      <w:r w:rsidR="00C80FF9" w:rsidRPr="006D3B14">
        <w:rPr>
          <w:rFonts w:ascii="Arial" w:hAnsi="Arial" w:cs="Arial"/>
          <w:bCs/>
          <w:snapToGrid w:val="0"/>
          <w:sz w:val="20"/>
          <w:szCs w:val="20"/>
          <w:rPrChange w:id="72" w:author="Popelková, Lenka" w:date="2022-08-02T11:06:00Z">
            <w:rPr>
              <w:rFonts w:ascii="Arial Narrow" w:hAnsi="Arial Narrow" w:cs="Arial"/>
              <w:bCs/>
              <w:snapToGrid w:val="0"/>
            </w:rPr>
          </w:rPrChange>
        </w:rPr>
        <w:t>, a.s.</w:t>
      </w:r>
      <w:r w:rsidR="00C80FF9" w:rsidRPr="006D3B14">
        <w:rPr>
          <w:rFonts w:ascii="Arial" w:hAnsi="Arial" w:cs="Arial"/>
          <w:b/>
          <w:bCs/>
          <w:snapToGrid w:val="0"/>
          <w:sz w:val="20"/>
          <w:szCs w:val="20"/>
          <w:rPrChange w:id="73" w:author="Popelková, Lenka" w:date="2022-08-02T11:06:00Z">
            <w:rPr>
              <w:rFonts w:ascii="Arial Narrow" w:hAnsi="Arial Narrow" w:cs="Arial"/>
              <w:b/>
              <w:bCs/>
              <w:snapToGrid w:val="0"/>
            </w:rPr>
          </w:rPrChange>
        </w:rPr>
        <w:t>,</w:t>
      </w:r>
      <w:r w:rsidR="00C80FF9" w:rsidRPr="006D3B14">
        <w:rPr>
          <w:rFonts w:ascii="Arial" w:hAnsi="Arial" w:cs="Arial"/>
          <w:bCs/>
          <w:snapToGrid w:val="0"/>
          <w:sz w:val="20"/>
          <w:szCs w:val="20"/>
          <w:rPrChange w:id="74" w:author="Popelková, Lenka" w:date="2022-08-02T11:06:00Z">
            <w:rPr>
              <w:rFonts w:ascii="Arial Narrow" w:hAnsi="Arial Narrow" w:cs="Arial"/>
              <w:bCs/>
              <w:snapToGrid w:val="0"/>
            </w:rPr>
          </w:rPrChange>
        </w:rPr>
        <w:t xml:space="preserve"> </w:t>
      </w:r>
      <w:r w:rsidR="00C83D0B" w:rsidRPr="006D3B14">
        <w:rPr>
          <w:rFonts w:ascii="Arial" w:hAnsi="Arial" w:cs="Arial"/>
          <w:sz w:val="20"/>
          <w:szCs w:val="20"/>
          <w:rPrChange w:id="75" w:author="Popelková, Lenka" w:date="2022-08-02T11:06:00Z">
            <w:rPr>
              <w:rFonts w:ascii="Arial Narrow" w:hAnsi="Arial Narrow"/>
            </w:rPr>
          </w:rPrChange>
        </w:rPr>
        <w:t>je připraven v zadávacích řízeních navazujících na systém kvalifikace uzavírat a předkládat zadavateli</w:t>
      </w:r>
      <w:r w:rsidR="008F68EB" w:rsidRPr="006D3B14">
        <w:rPr>
          <w:rFonts w:ascii="Arial" w:hAnsi="Arial" w:cs="Arial"/>
          <w:sz w:val="20"/>
          <w:szCs w:val="20"/>
          <w:rPrChange w:id="76" w:author="Popelková, Lenka" w:date="2022-08-02T11:06:00Z">
            <w:rPr>
              <w:rFonts w:ascii="Arial Narrow" w:hAnsi="Arial Narrow"/>
            </w:rPr>
          </w:rPrChange>
        </w:rPr>
        <w:t xml:space="preserve"> doklady</w:t>
      </w:r>
      <w:r w:rsidR="00006E1A" w:rsidRPr="006D3B14">
        <w:rPr>
          <w:rFonts w:ascii="Arial" w:hAnsi="Arial" w:cs="Arial"/>
          <w:sz w:val="20"/>
          <w:szCs w:val="20"/>
          <w:rPrChange w:id="77" w:author="Popelková, Lenka" w:date="2022-08-02T11:06:00Z">
            <w:rPr>
              <w:rFonts w:ascii="Arial Narrow" w:hAnsi="Arial Narrow"/>
            </w:rPr>
          </w:rPrChange>
        </w:rPr>
        <w:t xml:space="preserve"> v souladu s příslušnými ustanoveními </w:t>
      </w:r>
      <w:r w:rsidR="00EA0781" w:rsidRPr="006D3B14">
        <w:rPr>
          <w:rFonts w:ascii="Arial" w:hAnsi="Arial" w:cs="Arial"/>
          <w:sz w:val="20"/>
          <w:szCs w:val="20"/>
          <w:rPrChange w:id="78" w:author="Popelková, Lenka" w:date="2022-08-02T11:06:00Z">
            <w:rPr>
              <w:rFonts w:ascii="Arial Narrow" w:hAnsi="Arial Narrow"/>
            </w:rPr>
          </w:rPrChange>
        </w:rPr>
        <w:t>zákona č. 134/2016 Sb., o zadávání veřejných zakázkách</w:t>
      </w:r>
      <w:r w:rsidR="00BF5BB3" w:rsidRPr="006D3B14">
        <w:rPr>
          <w:rFonts w:ascii="Arial" w:hAnsi="Arial" w:cs="Arial"/>
          <w:sz w:val="20"/>
          <w:szCs w:val="20"/>
          <w:rPrChange w:id="79" w:author="Popelková, Lenka" w:date="2022-08-02T11:06:00Z">
            <w:rPr>
              <w:rFonts w:ascii="Arial Narrow" w:hAnsi="Arial Narrow"/>
            </w:rPr>
          </w:rPrChange>
        </w:rPr>
        <w:t>,</w:t>
      </w:r>
      <w:r w:rsidR="00006E1A" w:rsidRPr="006D3B14">
        <w:rPr>
          <w:rFonts w:ascii="Arial" w:hAnsi="Arial" w:cs="Arial"/>
          <w:sz w:val="20"/>
          <w:szCs w:val="20"/>
          <w:rPrChange w:id="80" w:author="Popelková, Lenka" w:date="2022-08-02T11:06:00Z">
            <w:rPr>
              <w:rFonts w:ascii="Arial Narrow" w:hAnsi="Arial Narrow"/>
            </w:rPr>
          </w:rPrChange>
        </w:rPr>
        <w:t xml:space="preserve"> a dolož</w:t>
      </w:r>
      <w:r w:rsidR="00EA0781" w:rsidRPr="006D3B14">
        <w:rPr>
          <w:rFonts w:ascii="Arial" w:hAnsi="Arial" w:cs="Arial"/>
          <w:sz w:val="20"/>
          <w:szCs w:val="20"/>
          <w:rPrChange w:id="81" w:author="Popelková, Lenka" w:date="2022-08-02T11:06:00Z">
            <w:rPr>
              <w:rFonts w:ascii="Arial Narrow" w:hAnsi="Arial Narrow"/>
            </w:rPr>
          </w:rPrChange>
        </w:rPr>
        <w:t>í</w:t>
      </w:r>
      <w:r w:rsidR="00C83D0B" w:rsidRPr="006D3B14">
        <w:rPr>
          <w:rFonts w:ascii="Arial" w:hAnsi="Arial" w:cs="Arial"/>
          <w:sz w:val="20"/>
          <w:szCs w:val="20"/>
          <w:rPrChange w:id="82" w:author="Popelková, Lenka" w:date="2022-08-02T11:06:00Z">
            <w:rPr>
              <w:rFonts w:ascii="Arial Narrow" w:hAnsi="Arial Narrow"/>
            </w:rPr>
          </w:rPrChange>
        </w:rPr>
        <w:t xml:space="preserve"> písemný závazek</w:t>
      </w:r>
      <w:r w:rsidR="00B76DC0" w:rsidRPr="006D3B14">
        <w:rPr>
          <w:rFonts w:ascii="Arial" w:hAnsi="Arial" w:cs="Arial"/>
          <w:sz w:val="20"/>
          <w:szCs w:val="20"/>
          <w:rPrChange w:id="83" w:author="Popelková, Lenka" w:date="2022-08-02T11:06:00Z">
            <w:rPr>
              <w:rFonts w:ascii="Arial Narrow" w:hAnsi="Arial Narrow"/>
            </w:rPr>
          </w:rPrChange>
        </w:rPr>
        <w:t xml:space="preserve"> (smlouvu o společnosti dle </w:t>
      </w:r>
      <w:r w:rsidR="00B76DC0" w:rsidRPr="006D3B14">
        <w:rPr>
          <w:rFonts w:ascii="Arial" w:hAnsi="Arial" w:cs="Arial"/>
          <w:bCs/>
          <w:sz w:val="20"/>
          <w:szCs w:val="20"/>
          <w:rPrChange w:id="84" w:author="Popelková, Lenka" w:date="2022-08-02T11:06:00Z">
            <w:rPr>
              <w:rFonts w:ascii="Arial Narrow" w:hAnsi="Arial Narrow" w:cs="Arial"/>
              <w:bCs/>
              <w:szCs w:val="20"/>
            </w:rPr>
          </w:rPrChange>
        </w:rPr>
        <w:t>§ 2716 a násl. zákona č. 89/2012 Sb.</w:t>
      </w:r>
      <w:r w:rsidR="007A552B" w:rsidRPr="006D3B14">
        <w:rPr>
          <w:rFonts w:ascii="Arial" w:hAnsi="Arial" w:cs="Arial"/>
          <w:bCs/>
          <w:sz w:val="20"/>
          <w:szCs w:val="20"/>
          <w:rPrChange w:id="85" w:author="Popelková, Lenka" w:date="2022-08-02T11:06:00Z">
            <w:rPr>
              <w:rFonts w:ascii="Arial Narrow" w:hAnsi="Arial Narrow" w:cs="Arial"/>
              <w:bCs/>
              <w:szCs w:val="20"/>
            </w:rPr>
          </w:rPrChange>
        </w:rPr>
        <w:t xml:space="preserve">, </w:t>
      </w:r>
      <w:r w:rsidR="007A552B" w:rsidRPr="006D3B14">
        <w:rPr>
          <w:rFonts w:ascii="Arial" w:hAnsi="Arial" w:cs="Arial"/>
          <w:sz w:val="20"/>
          <w:szCs w:val="20"/>
          <w:rPrChange w:id="86" w:author="Popelková, Lenka" w:date="2022-08-02T11:06:00Z">
            <w:rPr>
              <w:rFonts w:ascii="Arial Narrow" w:hAnsi="Arial Narrow" w:cs="Arial"/>
              <w:szCs w:val="24"/>
            </w:rPr>
          </w:rPrChange>
        </w:rPr>
        <w:t>občanského zákoníku,</w:t>
      </w:r>
      <w:r w:rsidR="00B76DC0" w:rsidRPr="006D3B14">
        <w:rPr>
          <w:rFonts w:ascii="Arial" w:hAnsi="Arial" w:cs="Arial"/>
          <w:bCs/>
          <w:sz w:val="20"/>
          <w:szCs w:val="20"/>
          <w:rPrChange w:id="87" w:author="Popelková, Lenka" w:date="2022-08-02T11:06:00Z">
            <w:rPr>
              <w:rFonts w:ascii="Arial Narrow" w:hAnsi="Arial Narrow" w:cs="Arial"/>
              <w:bCs/>
              <w:szCs w:val="20"/>
            </w:rPr>
          </w:rPrChange>
        </w:rPr>
        <w:t xml:space="preserve"> včetně plných mocí),</w:t>
      </w:r>
      <w:r w:rsidR="00C83D0B" w:rsidRPr="006D3B14">
        <w:rPr>
          <w:rFonts w:ascii="Arial" w:hAnsi="Arial" w:cs="Arial"/>
          <w:sz w:val="20"/>
          <w:szCs w:val="20"/>
          <w:rPrChange w:id="88" w:author="Popelková, Lenka" w:date="2022-08-02T11:06:00Z">
            <w:rPr>
              <w:rFonts w:ascii="Arial Narrow" w:hAnsi="Arial Narrow"/>
            </w:rPr>
          </w:rPrChange>
        </w:rPr>
        <w:t xml:space="preserve"> </w:t>
      </w:r>
      <w:r w:rsidR="00006E1A" w:rsidRPr="006D3B14">
        <w:rPr>
          <w:rFonts w:ascii="Arial" w:hAnsi="Arial" w:cs="Arial"/>
          <w:sz w:val="20"/>
          <w:szCs w:val="20"/>
          <w:rPrChange w:id="89" w:author="Popelková, Lenka" w:date="2022-08-02T11:06:00Z">
            <w:rPr>
              <w:rFonts w:ascii="Arial Narrow" w:hAnsi="Arial Narrow"/>
            </w:rPr>
          </w:rPrChange>
        </w:rPr>
        <w:t>z nějž bude plynout, že </w:t>
      </w:r>
      <w:r w:rsidR="00296C20" w:rsidRPr="006D3B14">
        <w:rPr>
          <w:rFonts w:ascii="Arial" w:hAnsi="Arial" w:cs="Arial"/>
          <w:sz w:val="20"/>
          <w:szCs w:val="20"/>
          <w:rPrChange w:id="90" w:author="Popelková, Lenka" w:date="2022-08-02T11:06:00Z">
            <w:rPr>
              <w:rFonts w:ascii="Arial Narrow" w:hAnsi="Arial Narrow"/>
            </w:rPr>
          </w:rPrChange>
        </w:rPr>
        <w:t xml:space="preserve">výše uvedení </w:t>
      </w:r>
      <w:r w:rsidR="00006E1A" w:rsidRPr="006D3B14">
        <w:rPr>
          <w:rFonts w:ascii="Arial" w:hAnsi="Arial" w:cs="Arial"/>
          <w:sz w:val="20"/>
          <w:szCs w:val="20"/>
          <w:rPrChange w:id="91" w:author="Popelková, Lenka" w:date="2022-08-02T11:06:00Z">
            <w:rPr>
              <w:rFonts w:ascii="Arial Narrow" w:hAnsi="Arial Narrow"/>
            </w:rPr>
          </w:rPrChange>
        </w:rPr>
        <w:t>dodavatelé</w:t>
      </w:r>
      <w:r w:rsidR="00B76DC0" w:rsidRPr="006D3B14">
        <w:rPr>
          <w:rFonts w:ascii="Arial" w:hAnsi="Arial" w:cs="Arial"/>
          <w:sz w:val="20"/>
          <w:szCs w:val="20"/>
          <w:rPrChange w:id="92" w:author="Popelková, Lenka" w:date="2022-08-02T11:06:00Z">
            <w:rPr>
              <w:rFonts w:ascii="Arial Narrow" w:hAnsi="Arial Narrow"/>
            </w:rPr>
          </w:rPrChange>
        </w:rPr>
        <w:t>/členové společnosti</w:t>
      </w:r>
      <w:r w:rsidR="00006E1A" w:rsidRPr="006D3B14">
        <w:rPr>
          <w:rFonts w:ascii="Arial" w:hAnsi="Arial" w:cs="Arial"/>
          <w:sz w:val="20"/>
          <w:szCs w:val="20"/>
          <w:rPrChange w:id="93" w:author="Popelková, Lenka" w:date="2022-08-02T11:06:00Z">
            <w:rPr>
              <w:rFonts w:ascii="Arial Narrow" w:hAnsi="Arial Narrow"/>
            </w:rPr>
          </w:rPrChange>
        </w:rPr>
        <w:t xml:space="preserve"> ponesou společnou a nerozdílnou odpovědnost za plnění zadávané veřejné zakázky.</w:t>
      </w:r>
    </w:p>
    <w:p w14:paraId="01F7460A" w14:textId="1152C2DD" w:rsidR="00006E1A" w:rsidRPr="006D3B14" w:rsidRDefault="00006E1A" w:rsidP="00C83D0B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9435178" w14:textId="77777777" w:rsidR="00294D03" w:rsidRPr="006D3B14" w:rsidRDefault="00294D03" w:rsidP="00294D03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14:paraId="66993026" w14:textId="617DF25E" w:rsidR="00512755" w:rsidRPr="006D3B14" w:rsidRDefault="00512755" w:rsidP="00294D03">
      <w:pPr>
        <w:spacing w:after="120"/>
        <w:jc w:val="both"/>
        <w:rPr>
          <w:rFonts w:ascii="Arial" w:hAnsi="Arial" w:cs="Arial"/>
          <w:sz w:val="20"/>
          <w:szCs w:val="20"/>
          <w:rPrChange w:id="94" w:author="Popelková, Lenka" w:date="2022-08-02T11:06:00Z">
            <w:rPr>
              <w:rFonts w:ascii="Arial Narrow" w:hAnsi="Arial Narrow"/>
            </w:rPr>
          </w:rPrChange>
        </w:rPr>
      </w:pPr>
      <w:r w:rsidRPr="006D3B14">
        <w:rPr>
          <w:rFonts w:ascii="Arial" w:hAnsi="Arial" w:cs="Arial"/>
          <w:sz w:val="20"/>
          <w:szCs w:val="20"/>
          <w:rPrChange w:id="95" w:author="Popelková, Lenka" w:date="2022-08-02T11:06:00Z">
            <w:rPr>
              <w:rFonts w:ascii="Arial Narrow" w:hAnsi="Arial Narrow"/>
            </w:rPr>
          </w:rPrChange>
        </w:rPr>
        <w:t>Toto čestné prohlášení činí dodavatel na základě své vážné a svobodné vůle a je si vědom všech následků plynoucích z uvedení nepravdivých údajů.</w:t>
      </w:r>
      <w:r w:rsidR="00D16D08" w:rsidRPr="006D3B14">
        <w:rPr>
          <w:rFonts w:ascii="Arial" w:hAnsi="Arial" w:cs="Arial"/>
          <w:sz w:val="20"/>
          <w:szCs w:val="20"/>
          <w:rPrChange w:id="96" w:author="Popelková, Lenka" w:date="2022-08-02T11:06:00Z">
            <w:rPr>
              <w:rFonts w:ascii="Arial Narrow" w:hAnsi="Arial Narrow"/>
            </w:rPr>
          </w:rPrChange>
        </w:rPr>
        <w:t xml:space="preserve"> </w:t>
      </w:r>
    </w:p>
    <w:p w14:paraId="425E1036" w14:textId="77777777" w:rsidR="00D16D08" w:rsidRPr="006D3B14" w:rsidRDefault="00D16D08" w:rsidP="00512755">
      <w:pPr>
        <w:rPr>
          <w:rFonts w:ascii="Arial" w:hAnsi="Arial" w:cs="Arial"/>
          <w:sz w:val="20"/>
          <w:szCs w:val="20"/>
          <w:rPrChange w:id="97" w:author="Popelková, Lenka" w:date="2022-08-02T11:06:00Z">
            <w:rPr>
              <w:rFonts w:ascii="Arial Narrow" w:hAnsi="Arial Narrow"/>
            </w:rPr>
          </w:rPrChange>
        </w:rPr>
      </w:pPr>
    </w:p>
    <w:p w14:paraId="0D3E3F41" w14:textId="77777777" w:rsidR="00D16D08" w:rsidRPr="006D3B14" w:rsidRDefault="00D16D08" w:rsidP="00512755">
      <w:pPr>
        <w:rPr>
          <w:rFonts w:ascii="Arial" w:hAnsi="Arial" w:cs="Arial"/>
          <w:sz w:val="20"/>
          <w:szCs w:val="20"/>
          <w:rPrChange w:id="98" w:author="Popelková, Lenka" w:date="2022-08-02T11:06:00Z">
            <w:rPr>
              <w:rFonts w:ascii="Arial Narrow" w:hAnsi="Arial Narrow"/>
            </w:rPr>
          </w:rPrChange>
        </w:rPr>
      </w:pPr>
    </w:p>
    <w:p w14:paraId="2AE9BBB5" w14:textId="2DA0CF52" w:rsidR="00512755" w:rsidRPr="006D3B14" w:rsidRDefault="00512755" w:rsidP="00512755">
      <w:pPr>
        <w:rPr>
          <w:rFonts w:ascii="Arial" w:hAnsi="Arial" w:cs="Arial"/>
          <w:sz w:val="20"/>
          <w:szCs w:val="20"/>
          <w:rPrChange w:id="99" w:author="Popelková, Lenka" w:date="2022-08-02T11:06:00Z">
            <w:rPr>
              <w:rFonts w:ascii="Arial Narrow" w:hAnsi="Arial Narrow"/>
            </w:rPr>
          </w:rPrChange>
        </w:rPr>
      </w:pPr>
      <w:r w:rsidRPr="006D3B14">
        <w:rPr>
          <w:rFonts w:ascii="Arial" w:hAnsi="Arial" w:cs="Arial"/>
          <w:sz w:val="20"/>
          <w:szCs w:val="20"/>
          <w:rPrChange w:id="100" w:author="Popelková, Lenka" w:date="2022-08-02T11:06:00Z">
            <w:rPr>
              <w:rFonts w:ascii="Arial Narrow" w:hAnsi="Arial Narrow"/>
            </w:rPr>
          </w:rPrChange>
        </w:rPr>
        <w:t>Datum: ________________</w:t>
      </w:r>
    </w:p>
    <w:p w14:paraId="63D2CE4B" w14:textId="77777777" w:rsidR="00294D03" w:rsidRPr="006D3B14" w:rsidRDefault="00294D03" w:rsidP="00294D03">
      <w:pPr>
        <w:spacing w:after="0" w:line="240" w:lineRule="auto"/>
        <w:rPr>
          <w:rFonts w:ascii="Arial" w:hAnsi="Arial" w:cs="Arial"/>
          <w:sz w:val="20"/>
          <w:szCs w:val="20"/>
          <w:rPrChange w:id="101" w:author="Popelková, Lenka" w:date="2022-08-02T11:06:00Z">
            <w:rPr>
              <w:rFonts w:ascii="Arial Narrow" w:hAnsi="Arial Narrow"/>
            </w:rPr>
          </w:rPrChange>
        </w:rPr>
      </w:pPr>
    </w:p>
    <w:p w14:paraId="17A05821" w14:textId="211A3687" w:rsidR="006360CA" w:rsidRPr="006D3B14" w:rsidRDefault="006360CA" w:rsidP="00294D03">
      <w:pPr>
        <w:spacing w:after="0" w:line="240" w:lineRule="auto"/>
        <w:rPr>
          <w:rFonts w:ascii="Arial" w:hAnsi="Arial" w:cs="Arial"/>
          <w:sz w:val="20"/>
          <w:szCs w:val="20"/>
          <w:rPrChange w:id="102" w:author="Popelková, Lenka" w:date="2022-08-02T11:06:00Z">
            <w:rPr>
              <w:rFonts w:ascii="Arial Narrow" w:hAnsi="Arial Narrow"/>
            </w:rPr>
          </w:rPrChange>
        </w:rPr>
      </w:pPr>
    </w:p>
    <w:p w14:paraId="05AA9F68" w14:textId="0C4E54F1" w:rsidR="008D461B" w:rsidRPr="006D3B14" w:rsidRDefault="008D461B" w:rsidP="00294D03">
      <w:pPr>
        <w:spacing w:after="0" w:line="240" w:lineRule="auto"/>
        <w:rPr>
          <w:rFonts w:ascii="Arial" w:hAnsi="Arial" w:cs="Arial"/>
          <w:sz w:val="20"/>
          <w:szCs w:val="20"/>
          <w:rPrChange w:id="103" w:author="Popelková, Lenka" w:date="2022-08-02T11:06:00Z">
            <w:rPr>
              <w:rFonts w:ascii="Arial Narrow" w:hAnsi="Arial Narrow"/>
            </w:rPr>
          </w:rPrChange>
        </w:rPr>
      </w:pPr>
    </w:p>
    <w:p w14:paraId="30064EBF" w14:textId="7D07D55E" w:rsidR="008D461B" w:rsidRPr="006D3B14" w:rsidRDefault="008D461B" w:rsidP="00294D03">
      <w:pPr>
        <w:spacing w:after="0" w:line="240" w:lineRule="auto"/>
        <w:rPr>
          <w:rFonts w:ascii="Arial" w:hAnsi="Arial" w:cs="Arial"/>
          <w:sz w:val="20"/>
          <w:szCs w:val="20"/>
          <w:rPrChange w:id="104" w:author="Popelková, Lenka" w:date="2022-08-02T11:06:00Z">
            <w:rPr>
              <w:rFonts w:ascii="Arial Narrow" w:hAnsi="Arial Narrow"/>
            </w:rPr>
          </w:rPrChange>
        </w:rPr>
      </w:pPr>
    </w:p>
    <w:p w14:paraId="30916B24" w14:textId="55C7FE72" w:rsidR="008D461B" w:rsidRPr="006D3B14" w:rsidRDefault="008D461B" w:rsidP="00294D03">
      <w:pPr>
        <w:spacing w:after="0" w:line="240" w:lineRule="auto"/>
        <w:rPr>
          <w:rFonts w:ascii="Arial" w:hAnsi="Arial" w:cs="Arial"/>
          <w:sz w:val="20"/>
          <w:szCs w:val="20"/>
          <w:rPrChange w:id="105" w:author="Popelková, Lenka" w:date="2022-08-02T11:06:00Z">
            <w:rPr>
              <w:rFonts w:ascii="Arial Narrow" w:hAnsi="Arial Narrow"/>
            </w:rPr>
          </w:rPrChange>
        </w:rPr>
      </w:pPr>
    </w:p>
    <w:p w14:paraId="746C7547" w14:textId="63AF7EA1" w:rsidR="00D16D08" w:rsidRPr="006D3B14" w:rsidRDefault="00D16D08" w:rsidP="00294D03">
      <w:pPr>
        <w:spacing w:after="0" w:line="240" w:lineRule="auto"/>
        <w:rPr>
          <w:rFonts w:ascii="Arial" w:hAnsi="Arial" w:cs="Arial"/>
          <w:sz w:val="20"/>
          <w:szCs w:val="20"/>
          <w:rPrChange w:id="106" w:author="Popelková, Lenka" w:date="2022-08-02T11:06:00Z">
            <w:rPr>
              <w:rFonts w:ascii="Arial Narrow" w:hAnsi="Arial Narrow"/>
            </w:rPr>
          </w:rPrChange>
        </w:rPr>
      </w:pPr>
      <w:r w:rsidRPr="006D3B14">
        <w:rPr>
          <w:rFonts w:ascii="Arial" w:hAnsi="Arial" w:cs="Arial"/>
          <w:sz w:val="20"/>
          <w:szCs w:val="20"/>
          <w:rPrChange w:id="107" w:author="Popelková, Lenka" w:date="2022-08-02T11:06:00Z">
            <w:rPr>
              <w:rFonts w:ascii="Arial Narrow" w:hAnsi="Arial Narrow"/>
            </w:rPr>
          </w:rPrChange>
        </w:rPr>
        <w:t>Poznámka 1: Počet dodavatelů bude upraven podle skutečného počtu dodavatelů společné žádosti.</w:t>
      </w:r>
    </w:p>
    <w:p w14:paraId="64D5C09E" w14:textId="774B5D6A" w:rsidR="008D461B" w:rsidRPr="006D3B14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  <w:rPrChange w:id="108" w:author="Popelková, Lenka" w:date="2022-08-02T11:06:00Z">
            <w:rPr>
              <w:rFonts w:ascii="Arial Narrow" w:eastAsia="Times New Roman" w:hAnsi="Arial Narrow" w:cs="Arial"/>
              <w:snapToGrid w:val="0"/>
              <w:sz w:val="20"/>
              <w:szCs w:val="20"/>
              <w:lang w:eastAsia="cs-CZ"/>
            </w:rPr>
          </w:rPrChange>
        </w:rPr>
      </w:pPr>
    </w:p>
    <w:p w14:paraId="214B9A8E" w14:textId="75D7FC5C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9F942F7" w14:textId="3D2698E4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CC425E4" w14:textId="77777777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808B3F3" w14:textId="50EC14DE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BE96D35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5DD6C38D" w14:textId="77777777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D61B7FC" w14:textId="77777777" w:rsidR="006360CA" w:rsidRPr="00D16D08" w:rsidRDefault="006360CA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AF7A3F1" w14:textId="451D2B64" w:rsidR="006360CA" w:rsidRPr="00806CC4" w:rsidRDefault="006360CA" w:rsidP="00C0642F">
      <w:pPr>
        <w:ind w:left="4245"/>
        <w:rPr>
          <w:rFonts w:ascii="Arial" w:hAnsi="Arial" w:cs="Arial"/>
          <w:sz w:val="20"/>
          <w:szCs w:val="20"/>
        </w:rPr>
      </w:pP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  <w:t xml:space="preserve">     </w:t>
      </w:r>
    </w:p>
    <w:sectPr w:rsidR="006360CA" w:rsidRPr="00806CC4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68CF9" w14:textId="77777777" w:rsidR="00FC63D1" w:rsidRDefault="00FC63D1" w:rsidP="007C664C">
      <w:pPr>
        <w:spacing w:after="0" w:line="240" w:lineRule="auto"/>
      </w:pPr>
      <w:r>
        <w:separator/>
      </w:r>
    </w:p>
  </w:endnote>
  <w:endnote w:type="continuationSeparator" w:id="0">
    <w:p w14:paraId="270539E6" w14:textId="77777777" w:rsidR="00FC63D1" w:rsidRDefault="00FC63D1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1A6FA" w14:textId="77777777" w:rsidR="00FC63D1" w:rsidRDefault="00FC63D1" w:rsidP="007C664C">
      <w:pPr>
        <w:spacing w:after="0" w:line="240" w:lineRule="auto"/>
      </w:pPr>
      <w:r>
        <w:separator/>
      </w:r>
    </w:p>
  </w:footnote>
  <w:footnote w:type="continuationSeparator" w:id="0">
    <w:p w14:paraId="78CD13CD" w14:textId="77777777" w:rsidR="00FC63D1" w:rsidRDefault="00FC63D1" w:rsidP="007C664C">
      <w:pPr>
        <w:spacing w:after="0" w:line="240" w:lineRule="auto"/>
      </w:pPr>
      <w:r>
        <w:continuationSeparator/>
      </w:r>
    </w:p>
  </w:footnote>
  <w:footnote w:id="1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1F2CD30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4F64" w14:textId="0D7AEC00" w:rsidR="00D16D08" w:rsidRPr="003D1B41" w:rsidRDefault="00D16D08" w:rsidP="00D16D08">
    <w:pPr>
      <w:pStyle w:val="Zhlav"/>
      <w:jc w:val="right"/>
      <w:rPr>
        <w:rFonts w:ascii="Arial" w:hAnsi="Arial" w:cs="Arial"/>
        <w:b/>
        <w:sz w:val="20"/>
        <w:szCs w:val="20"/>
      </w:rPr>
    </w:pPr>
    <w:r w:rsidRPr="003D1B41">
      <w:rPr>
        <w:rFonts w:ascii="Arial" w:hAnsi="Arial" w:cs="Arial"/>
        <w:sz w:val="20"/>
        <w:szCs w:val="20"/>
      </w:rPr>
      <w:t>Priloha_</w:t>
    </w:r>
    <w:r w:rsidR="008F5E95" w:rsidRPr="003D1B41">
      <w:rPr>
        <w:rFonts w:ascii="Arial" w:hAnsi="Arial" w:cs="Arial"/>
        <w:sz w:val="20"/>
        <w:szCs w:val="20"/>
      </w:rPr>
      <w:t>7</w:t>
    </w:r>
    <w:r w:rsidRPr="003D1B41">
      <w:rPr>
        <w:rFonts w:ascii="Arial" w:hAnsi="Arial" w:cs="Arial"/>
        <w:sz w:val="20"/>
        <w:szCs w:val="20"/>
      </w:rPr>
      <w:t>_SK_</w:t>
    </w:r>
    <w:r w:rsidR="003D1B41" w:rsidRPr="003D1B41">
      <w:rPr>
        <w:rFonts w:ascii="Arial" w:hAnsi="Arial" w:cs="Arial"/>
        <w:sz w:val="20"/>
        <w:szCs w:val="20"/>
      </w:rPr>
      <w:t>C</w:t>
    </w:r>
    <w:r w:rsidRPr="003D1B41">
      <w:rPr>
        <w:rFonts w:ascii="Arial" w:hAnsi="Arial" w:cs="Arial"/>
        <w:sz w:val="20"/>
        <w:szCs w:val="20"/>
      </w:rPr>
      <w:t>P</w:t>
    </w:r>
    <w:r w:rsidR="003D1B41" w:rsidRPr="003D1B41">
      <w:rPr>
        <w:rFonts w:ascii="Arial" w:hAnsi="Arial" w:cs="Arial"/>
        <w:sz w:val="20"/>
        <w:szCs w:val="20"/>
      </w:rPr>
      <w:t>_</w:t>
    </w:r>
    <w:r w:rsidRPr="003D1B41">
      <w:rPr>
        <w:rFonts w:ascii="Arial" w:hAnsi="Arial" w:cs="Arial"/>
        <w:sz w:val="20"/>
        <w:szCs w:val="20"/>
      </w:rPr>
      <w:t>spol</w:t>
    </w:r>
    <w:r w:rsidR="003D1B41" w:rsidRPr="003D1B41">
      <w:rPr>
        <w:rFonts w:ascii="Arial" w:hAnsi="Arial" w:cs="Arial"/>
        <w:sz w:val="20"/>
        <w:szCs w:val="20"/>
      </w:rPr>
      <w:t>_za</w:t>
    </w:r>
    <w:r w:rsidRPr="003D1B41">
      <w:rPr>
        <w:rFonts w:ascii="Arial" w:hAnsi="Arial" w:cs="Arial"/>
        <w:sz w:val="20"/>
        <w:szCs w:val="20"/>
      </w:rPr>
      <w:t>dosti</w:t>
    </w:r>
    <w:r w:rsidR="003D1B41" w:rsidRPr="003D1B41">
      <w:rPr>
        <w:rFonts w:ascii="Arial" w:hAnsi="Arial" w:cs="Arial"/>
        <w:sz w:val="20"/>
        <w:szCs w:val="20"/>
      </w:rPr>
      <w:t>_</w:t>
    </w:r>
    <w:r w:rsidRPr="003D1B41">
      <w:rPr>
        <w:rFonts w:ascii="Arial" w:hAnsi="Arial" w:cs="Arial"/>
        <w:sz w:val="20"/>
        <w:szCs w:val="20"/>
      </w:rPr>
      <w:t>více</w:t>
    </w:r>
    <w:r w:rsidR="003D1B41" w:rsidRPr="003D1B41">
      <w:rPr>
        <w:rFonts w:ascii="Arial" w:hAnsi="Arial" w:cs="Arial"/>
        <w:sz w:val="20"/>
        <w:szCs w:val="20"/>
      </w:rPr>
      <w:t>_</w:t>
    </w:r>
    <w:r w:rsidRPr="003D1B41">
      <w:rPr>
        <w:rFonts w:ascii="Arial" w:hAnsi="Arial" w:cs="Arial"/>
        <w:sz w:val="20"/>
        <w:szCs w:val="20"/>
      </w:rPr>
      <w:t>dodavatel</w:t>
    </w:r>
    <w:r w:rsidR="003D1B41" w:rsidRPr="003D1B41">
      <w:rPr>
        <w:rFonts w:ascii="Arial" w:hAnsi="Arial" w:cs="Arial"/>
        <w:sz w:val="20"/>
        <w:szCs w:val="20"/>
      </w:rPr>
      <w:t>u_2_8_2022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C7FF1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86E77"/>
    <w:rsid w:val="00294D03"/>
    <w:rsid w:val="00296C20"/>
    <w:rsid w:val="002B5C09"/>
    <w:rsid w:val="002F1BA6"/>
    <w:rsid w:val="00304E80"/>
    <w:rsid w:val="00312BCF"/>
    <w:rsid w:val="003151BD"/>
    <w:rsid w:val="0034459E"/>
    <w:rsid w:val="00385055"/>
    <w:rsid w:val="003A26BB"/>
    <w:rsid w:val="003A7923"/>
    <w:rsid w:val="003D1B41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D3B14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664C"/>
    <w:rsid w:val="007D6553"/>
    <w:rsid w:val="007E2364"/>
    <w:rsid w:val="00806CC4"/>
    <w:rsid w:val="00820944"/>
    <w:rsid w:val="008314D5"/>
    <w:rsid w:val="0083491E"/>
    <w:rsid w:val="008924AA"/>
    <w:rsid w:val="008A500B"/>
    <w:rsid w:val="008D461B"/>
    <w:rsid w:val="008E258A"/>
    <w:rsid w:val="008F0AB4"/>
    <w:rsid w:val="008F5E95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3C4D"/>
    <w:rsid w:val="00B06530"/>
    <w:rsid w:val="00B11A72"/>
    <w:rsid w:val="00B13822"/>
    <w:rsid w:val="00B2340C"/>
    <w:rsid w:val="00B24E9D"/>
    <w:rsid w:val="00B31BC6"/>
    <w:rsid w:val="00B5684A"/>
    <w:rsid w:val="00B76DC0"/>
    <w:rsid w:val="00B82A4E"/>
    <w:rsid w:val="00BA0831"/>
    <w:rsid w:val="00BB367C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C63D1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DA9B0-8ED5-4A84-A894-904AC9E09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Popelková, Lenka</cp:lastModifiedBy>
  <cp:revision>10</cp:revision>
  <dcterms:created xsi:type="dcterms:W3CDTF">2019-10-22T11:05:00Z</dcterms:created>
  <dcterms:modified xsi:type="dcterms:W3CDTF">2022-08-02T09:06:00Z</dcterms:modified>
</cp:coreProperties>
</file>