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8F5EE" w14:textId="66B869E0" w:rsidR="00F4708A" w:rsidRPr="00F4708A" w:rsidRDefault="00F4708A" w:rsidP="00F4708A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2FA6F1" w14:textId="77777777" w:rsidR="00F4708A" w:rsidRPr="00781518" w:rsidRDefault="00F4708A" w:rsidP="00F4708A">
      <w:pPr>
        <w:jc w:val="center"/>
        <w:rPr>
          <w:rFonts w:cs="Arial"/>
          <w:b/>
          <w:bCs/>
          <w:sz w:val="22"/>
          <w:szCs w:val="22"/>
          <w:rPrChange w:id="0" w:author="Popelková, Lenka" w:date="2022-07-29T13:26:00Z">
            <w:rPr>
              <w:rFonts w:ascii="Arial Narrow" w:hAnsi="Arial Narrow" w:cs="Arial"/>
              <w:b/>
              <w:bCs/>
              <w:sz w:val="22"/>
              <w:szCs w:val="22"/>
            </w:rPr>
          </w:rPrChange>
        </w:rPr>
      </w:pPr>
      <w:r w:rsidRPr="00781518">
        <w:rPr>
          <w:rFonts w:cs="Arial"/>
          <w:b/>
          <w:bCs/>
          <w:sz w:val="22"/>
          <w:szCs w:val="22"/>
          <w:rPrChange w:id="1" w:author="Popelková, Lenka" w:date="2022-07-29T13:26:00Z">
            <w:rPr>
              <w:rFonts w:ascii="Arial Narrow" w:hAnsi="Arial Narrow" w:cs="Arial"/>
              <w:b/>
              <w:bCs/>
              <w:sz w:val="22"/>
              <w:szCs w:val="22"/>
            </w:rPr>
          </w:rPrChange>
        </w:rPr>
        <w:t xml:space="preserve">KRYCÍ LIST </w:t>
      </w:r>
      <w:r w:rsidRPr="00781518">
        <w:rPr>
          <w:rFonts w:cs="Arial"/>
          <w:b/>
          <w:sz w:val="22"/>
          <w:szCs w:val="22"/>
          <w:rPrChange w:id="2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  <w:t>ŽÁDOSTI O ZAŘAZENÍ DO SYSTÉMU KVALIFIKACE</w:t>
      </w:r>
    </w:p>
    <w:p w14:paraId="22245294" w14:textId="4EEFDA5C" w:rsidR="00F4708A" w:rsidRPr="00781518" w:rsidRDefault="00F4708A" w:rsidP="00F4708A">
      <w:pPr>
        <w:pStyle w:val="Zkladntext3"/>
        <w:jc w:val="center"/>
        <w:rPr>
          <w:rFonts w:cs="Arial"/>
          <w:b/>
          <w:sz w:val="22"/>
          <w:szCs w:val="22"/>
          <w:rPrChange w:id="3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</w:pPr>
      <w:r w:rsidRPr="00781518">
        <w:rPr>
          <w:rFonts w:cs="Arial"/>
          <w:b/>
          <w:sz w:val="22"/>
          <w:szCs w:val="22"/>
          <w:rPrChange w:id="4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  <w:t>„</w:t>
      </w:r>
      <w:ins w:id="5" w:author="Popelková, Lenka" w:date="2022-07-27T12:39:00Z">
        <w:r w:rsidR="007D0430" w:rsidRPr="00781518">
          <w:rPr>
            <w:rFonts w:cs="Arial"/>
            <w:b/>
            <w:sz w:val="22"/>
            <w:szCs w:val="22"/>
            <w:rPrChange w:id="6" w:author="Popelková, Lenka" w:date="2022-07-29T13:26:00Z">
              <w:rPr>
                <w:rFonts w:ascii="Arial Narrow" w:hAnsi="Arial Narrow" w:cs="Arial"/>
                <w:b/>
                <w:sz w:val="22"/>
                <w:szCs w:val="22"/>
              </w:rPr>
            </w:rPrChange>
          </w:rPr>
          <w:t xml:space="preserve">Systém kvalifikace - </w:t>
        </w:r>
      </w:ins>
      <w:r w:rsidRPr="00781518">
        <w:rPr>
          <w:rFonts w:cs="Arial"/>
          <w:b/>
          <w:sz w:val="22"/>
          <w:szCs w:val="22"/>
          <w:rPrChange w:id="7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  <w:t>Výstavba, montáž a doplnění optických tras na linky VN“</w:t>
      </w:r>
    </w:p>
    <w:p w14:paraId="5537AFCA" w14:textId="77777777" w:rsidR="0059444C" w:rsidRPr="00781518" w:rsidRDefault="0059444C" w:rsidP="0059444C">
      <w:pPr>
        <w:pStyle w:val="Zkladntext3"/>
        <w:jc w:val="center"/>
        <w:rPr>
          <w:rFonts w:cs="Arial"/>
          <w:b/>
          <w:color w:val="FF0000"/>
          <w:sz w:val="22"/>
          <w:szCs w:val="22"/>
          <w:rPrChange w:id="8" w:author="Popelková, Lenka" w:date="2022-07-29T13:26:00Z">
            <w:rPr>
              <w:rFonts w:ascii="Arial Narrow" w:hAnsi="Arial Narrow" w:cs="Arial"/>
              <w:b/>
              <w:color w:val="FF0000"/>
              <w:sz w:val="22"/>
              <w:szCs w:val="22"/>
            </w:rPr>
          </w:rPrChange>
        </w:rPr>
      </w:pPr>
      <w:r w:rsidRPr="00781518">
        <w:rPr>
          <w:rFonts w:cs="Arial"/>
          <w:b/>
          <w:color w:val="FF0000"/>
          <w:sz w:val="22"/>
          <w:szCs w:val="22"/>
          <w:rPrChange w:id="9" w:author="Popelková, Lenka" w:date="2022-07-29T13:26:00Z">
            <w:rPr>
              <w:rFonts w:ascii="Arial Narrow" w:hAnsi="Arial Narrow" w:cs="Arial"/>
              <w:b/>
              <w:color w:val="FF0000"/>
              <w:sz w:val="22"/>
              <w:szCs w:val="22"/>
            </w:rPr>
          </w:rPrChange>
        </w:rPr>
        <w:t xml:space="preserve">(v případě samostatné žádosti)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F4708A" w:rsidRPr="00781518" w14:paraId="702BA230" w14:textId="77777777" w:rsidTr="006D20C1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A925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0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1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DODAVATEL</w:t>
            </w:r>
          </w:p>
          <w:p w14:paraId="7CFBDA3D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2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18"/>
                <w:szCs w:val="18"/>
                <w:rPrChange w:id="13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4248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highlight w:val="yellow"/>
                <w:rPrChange w:id="14" w:author="Popelková, Lenka" w:date="2022-07-29T13:26:00Z">
                  <w:rPr>
                    <w:rFonts w:ascii="Arial Narrow" w:hAnsi="Arial Narrow" w:cs="Arial"/>
                    <w:sz w:val="18"/>
                    <w:szCs w:val="18"/>
                    <w:highlight w:val="yellow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5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379DD554" w14:textId="77777777" w:rsidTr="006D20C1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0A11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6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7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Sídlo</w:t>
            </w:r>
          </w:p>
          <w:p w14:paraId="1761071E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8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18"/>
                <w:szCs w:val="18"/>
                <w:rPrChange w:id="19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D4AE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20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21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58281500" w14:textId="77777777" w:rsidTr="006D20C1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C13F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22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23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Identifikační číslo,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6BEC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24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25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1A7EF037" w14:textId="77777777" w:rsidTr="006D20C1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9CB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26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27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1D96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28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29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BC3504" w:rsidRPr="00781518" w14:paraId="3538E373" w14:textId="77777777" w:rsidTr="006D20C1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9565" w14:textId="54D2833F" w:rsidR="00BC3504" w:rsidRPr="00BC3504" w:rsidRDefault="00BC3504" w:rsidP="006D20C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Oprávněná osoba</w:t>
            </w:r>
            <w:r w:rsidR="00B35F23" w:rsidRPr="00B35F23">
              <w:rPr>
                <w:rFonts w:cs="Arial"/>
                <w:b/>
                <w:bCs/>
                <w:sz w:val="18"/>
                <w:szCs w:val="18"/>
              </w:rPr>
              <w:t xml:space="preserve"> podat žádost o účast/nabídku za dodavatele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1942" w14:textId="549B4BAE" w:rsidR="00BC3504" w:rsidRPr="00BC3504" w:rsidRDefault="00B35F23" w:rsidP="006D20C1">
            <w:pPr>
              <w:jc w:val="center"/>
              <w:rPr>
                <w:rFonts w:cs="Arial"/>
                <w:sz w:val="20"/>
                <w:highlight w:val="green"/>
              </w:rPr>
            </w:pPr>
            <w:r w:rsidRPr="00781518">
              <w:rPr>
                <w:rFonts w:cs="Arial"/>
                <w:sz w:val="20"/>
                <w:highlight w:val="green"/>
                <w:rPrChange w:id="30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1FBFE95C" w14:textId="77777777" w:rsidTr="006D20C1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36F7" w14:textId="77777777" w:rsidR="00F4708A" w:rsidRPr="00781518" w:rsidRDefault="00F4708A" w:rsidP="006D20C1">
            <w:pPr>
              <w:jc w:val="center"/>
              <w:rPr>
                <w:rFonts w:cs="Arial"/>
                <w:b/>
                <w:bCs/>
                <w:sz w:val="18"/>
                <w:szCs w:val="18"/>
                <w:rPrChange w:id="31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32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5210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33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34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5B92E3EF" w14:textId="77777777" w:rsidTr="006D20C1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3515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35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36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251E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37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38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DC78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39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40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C900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41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42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</w:tbl>
    <w:p w14:paraId="2D3F26FC" w14:textId="77777777" w:rsidR="00F4708A" w:rsidRPr="00781518" w:rsidRDefault="00F4708A" w:rsidP="00F4708A">
      <w:pPr>
        <w:outlineLvl w:val="0"/>
        <w:rPr>
          <w:rFonts w:cs="Arial"/>
          <w:sz w:val="18"/>
          <w:szCs w:val="18"/>
          <w:highlight w:val="yellow"/>
          <w:rPrChange w:id="43" w:author="Popelková, Lenka" w:date="2022-07-29T13:26:00Z">
            <w:rPr>
              <w:rFonts w:ascii="Arial Narrow" w:hAnsi="Arial Narrow" w:cs="Arial"/>
              <w:sz w:val="18"/>
              <w:szCs w:val="18"/>
              <w:highlight w:val="yellow"/>
            </w:rPr>
          </w:rPrChange>
        </w:rPr>
      </w:pPr>
    </w:p>
    <w:p w14:paraId="6AC75F3F" w14:textId="77777777" w:rsidR="00F4708A" w:rsidRPr="00781518" w:rsidRDefault="00F4708A" w:rsidP="00F4708A">
      <w:pPr>
        <w:outlineLvl w:val="0"/>
        <w:rPr>
          <w:rFonts w:cs="Arial"/>
          <w:sz w:val="18"/>
          <w:szCs w:val="18"/>
          <w:rPrChange w:id="44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781518">
        <w:rPr>
          <w:rFonts w:cs="Arial"/>
          <w:sz w:val="18"/>
          <w:szCs w:val="18"/>
          <w:rPrChange w:id="45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>KOMUNIKAČNÍ ADRESA PRO VZÁJEMNÝ STYK MEZI ZADAVATELEM A DODAVATELEM</w:t>
      </w:r>
    </w:p>
    <w:p w14:paraId="7D9DDB96" w14:textId="2FCBDF4F" w:rsidR="00F4708A" w:rsidRPr="00781518" w:rsidRDefault="00F4708A" w:rsidP="00F4708A">
      <w:pPr>
        <w:rPr>
          <w:rFonts w:cs="Arial"/>
          <w:sz w:val="20"/>
          <w:rPrChange w:id="46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  <w:r w:rsidRPr="00781518">
        <w:rPr>
          <w:rFonts w:cs="Arial"/>
          <w:sz w:val="18"/>
          <w:szCs w:val="18"/>
          <w:rPrChange w:id="47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>(</w:t>
      </w:r>
      <w:r w:rsidR="005B4F1F" w:rsidRPr="00781518">
        <w:rPr>
          <w:rFonts w:cs="Arial"/>
          <w:sz w:val="18"/>
          <w:szCs w:val="18"/>
          <w:rPrChange w:id="48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>mimo elektronický nástroj E-ZAK</w:t>
      </w:r>
      <w:r w:rsidRPr="00781518">
        <w:rPr>
          <w:rFonts w:cs="Arial"/>
          <w:sz w:val="20"/>
          <w:rPrChange w:id="49" w:author="Popelková, Lenka" w:date="2022-07-29T13:26:00Z">
            <w:rPr>
              <w:rFonts w:ascii="Arial Narrow" w:hAnsi="Arial Narrow" w:cs="Arial"/>
              <w:sz w:val="20"/>
            </w:rPr>
          </w:rPrChange>
        </w:rPr>
        <w:t>)</w:t>
      </w:r>
    </w:p>
    <w:p w14:paraId="2BFDF252" w14:textId="77777777" w:rsidR="00F4708A" w:rsidRPr="00781518" w:rsidRDefault="00F4708A" w:rsidP="00F4708A">
      <w:pPr>
        <w:rPr>
          <w:rFonts w:cs="Arial"/>
          <w:sz w:val="20"/>
          <w:rPrChange w:id="50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F4708A" w:rsidRPr="00781518" w14:paraId="68B126B4" w14:textId="77777777" w:rsidTr="006D20C1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EBC3" w14:textId="77777777" w:rsidR="00F4708A" w:rsidRPr="00781518" w:rsidRDefault="00F4708A" w:rsidP="006D20C1">
            <w:pPr>
              <w:rPr>
                <w:rFonts w:cs="Arial"/>
                <w:b/>
                <w:bCs/>
                <w:sz w:val="20"/>
                <w:rPrChange w:id="51" w:author="Popelková, Lenka" w:date="2022-07-29T13:26:00Z">
                  <w:rPr>
                    <w:rFonts w:ascii="Arial Narrow" w:hAnsi="Arial Narrow" w:cs="Arial"/>
                    <w:b/>
                    <w:bCs/>
                    <w:sz w:val="20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20"/>
                <w:rPrChange w:id="52" w:author="Popelková, Lenka" w:date="2022-07-29T13:26:00Z">
                  <w:rPr>
                    <w:rFonts w:ascii="Arial Narrow" w:hAnsi="Arial Narrow" w:cs="Arial"/>
                    <w:b/>
                    <w:bCs/>
                    <w:sz w:val="20"/>
                  </w:rPr>
                </w:rPrChange>
              </w:rPr>
              <w:t>Obchodní firma nebo jméno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659E" w14:textId="77777777" w:rsidR="00F4708A" w:rsidRPr="00781518" w:rsidRDefault="00F4708A" w:rsidP="006D20C1">
            <w:pPr>
              <w:rPr>
                <w:rFonts w:cs="Arial"/>
                <w:bCs/>
                <w:sz w:val="20"/>
                <w:rPrChange w:id="53" w:author="Popelková, Lenka" w:date="2022-07-29T13:26:00Z">
                  <w:rPr>
                    <w:rFonts w:ascii="Arial Narrow" w:hAnsi="Arial Narrow" w:cs="Arial"/>
                    <w:bCs/>
                    <w:sz w:val="20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54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40A3D101" w14:textId="77777777" w:rsidTr="006D20C1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C243" w14:textId="77777777" w:rsidR="00F4708A" w:rsidRPr="00781518" w:rsidRDefault="00F4708A" w:rsidP="006D20C1">
            <w:pPr>
              <w:rPr>
                <w:rFonts w:cs="Arial"/>
                <w:b/>
                <w:sz w:val="20"/>
                <w:rPrChange w:id="55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</w:pPr>
            <w:r w:rsidRPr="00781518">
              <w:rPr>
                <w:rFonts w:cs="Arial"/>
                <w:b/>
                <w:sz w:val="20"/>
                <w:rPrChange w:id="56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64C5" w14:textId="77777777" w:rsidR="00F4708A" w:rsidRPr="00781518" w:rsidRDefault="00F4708A" w:rsidP="006D20C1">
            <w:pPr>
              <w:rPr>
                <w:rFonts w:cs="Arial"/>
                <w:sz w:val="20"/>
                <w:rPrChange w:id="57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58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2F8D9082" w14:textId="77777777" w:rsidTr="006D20C1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DB84" w14:textId="77777777" w:rsidR="00F4708A" w:rsidRPr="00781518" w:rsidRDefault="00F4708A" w:rsidP="006D20C1">
            <w:pPr>
              <w:rPr>
                <w:rFonts w:cs="Arial"/>
                <w:b/>
                <w:sz w:val="20"/>
                <w:rPrChange w:id="59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</w:pPr>
            <w:r w:rsidRPr="00781518">
              <w:rPr>
                <w:rFonts w:cs="Arial"/>
                <w:b/>
                <w:sz w:val="20"/>
                <w:rPrChange w:id="60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  <w:t>Upozornění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5415" w14:textId="3B42AF58" w:rsidR="00F4708A" w:rsidRPr="00781518" w:rsidRDefault="00F4708A" w:rsidP="006D20C1">
            <w:pPr>
              <w:rPr>
                <w:rFonts w:cs="Arial"/>
                <w:sz w:val="20"/>
                <w:rPrChange w:id="61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</w:pPr>
            <w:r w:rsidRPr="00781518">
              <w:rPr>
                <w:rFonts w:cs="Arial"/>
                <w:sz w:val="20"/>
                <w:rPrChange w:id="62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  <w:t xml:space="preserve">Doručení písemnosti na uvedenou elektronickou adresu se považuje za doručení dodavateli, který podal </w:t>
            </w:r>
            <w:r w:rsidR="005B4F1F" w:rsidRPr="00781518">
              <w:rPr>
                <w:rFonts w:cs="Arial"/>
                <w:sz w:val="20"/>
                <w:rPrChange w:id="63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  <w:t>žádost</w:t>
            </w:r>
            <w:r w:rsidRPr="00781518">
              <w:rPr>
                <w:rFonts w:cs="Arial"/>
                <w:sz w:val="20"/>
                <w:rPrChange w:id="64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  <w:t xml:space="preserve">. </w:t>
            </w:r>
          </w:p>
        </w:tc>
      </w:tr>
    </w:tbl>
    <w:p w14:paraId="64ED8DD6" w14:textId="77777777" w:rsidR="00F4708A" w:rsidRPr="00781518" w:rsidRDefault="00F4708A" w:rsidP="00F4708A">
      <w:pPr>
        <w:rPr>
          <w:rFonts w:cs="Arial"/>
          <w:sz w:val="20"/>
          <w:rPrChange w:id="65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086736F1" w14:textId="0A6045EF" w:rsidR="00F4708A" w:rsidRPr="00781518" w:rsidRDefault="00F4708A" w:rsidP="00F4708A">
      <w:pPr>
        <w:spacing w:after="120" w:line="280" w:lineRule="atLeast"/>
        <w:contextualSpacing/>
        <w:outlineLvl w:val="0"/>
        <w:rPr>
          <w:rFonts w:cs="Arial"/>
          <w:b/>
          <w:sz w:val="20"/>
          <w:rPrChange w:id="66" w:author="Popelková, Lenka" w:date="2022-07-29T13:26:00Z">
            <w:rPr>
              <w:rFonts w:ascii="Arial Narrow" w:hAnsi="Arial Narrow" w:cs="Arial"/>
              <w:b/>
              <w:sz w:val="20"/>
            </w:rPr>
          </w:rPrChange>
        </w:rPr>
      </w:pPr>
      <w:r w:rsidRPr="00781518">
        <w:rPr>
          <w:rFonts w:cs="Arial"/>
          <w:sz w:val="20"/>
          <w:rPrChange w:id="67" w:author="Popelková, Lenka" w:date="2022-07-29T13:26:00Z">
            <w:rPr>
              <w:rFonts w:ascii="Arial Narrow" w:hAnsi="Arial Narrow" w:cs="Arial"/>
              <w:sz w:val="20"/>
            </w:rPr>
          </w:rPrChange>
        </w:rPr>
        <w:t>Pozn.: Krycí list bude opatřen podpisem oprávněné osoby jednat jménem dodavatele, případně osobou k tomu zmocněnou (lze podepsat i elektronicky) a tento podpis stvrzuje celý obsah žádosti</w:t>
      </w:r>
      <w:r w:rsidR="00647D20" w:rsidRPr="00781518">
        <w:rPr>
          <w:rFonts w:cs="Arial"/>
          <w:sz w:val="20"/>
          <w:rPrChange w:id="68" w:author="Popelková, Lenka" w:date="2022-07-29T13:26:00Z">
            <w:rPr>
              <w:rFonts w:ascii="Arial Narrow" w:hAnsi="Arial Narrow" w:cs="Arial"/>
              <w:sz w:val="20"/>
            </w:rPr>
          </w:rPrChange>
        </w:rPr>
        <w:t>.</w:t>
      </w:r>
    </w:p>
    <w:p w14:paraId="7AB37A1D" w14:textId="77777777" w:rsidR="00F4708A" w:rsidRPr="00781518" w:rsidRDefault="00F4708A" w:rsidP="00F4708A">
      <w:pPr>
        <w:ind w:firstLine="284"/>
        <w:rPr>
          <w:rFonts w:cs="Arial"/>
          <w:sz w:val="20"/>
          <w:rPrChange w:id="69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52609E13" w14:textId="77777777" w:rsidR="00F4708A" w:rsidRPr="00781518" w:rsidRDefault="00F4708A" w:rsidP="00F4708A">
      <w:pPr>
        <w:ind w:firstLine="284"/>
        <w:rPr>
          <w:rFonts w:cs="Arial"/>
          <w:sz w:val="20"/>
          <w:rPrChange w:id="70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5F9D1C56" w14:textId="77777777" w:rsidR="00F4708A" w:rsidRPr="00781518" w:rsidRDefault="00F4708A" w:rsidP="00F4708A">
      <w:pPr>
        <w:ind w:firstLine="284"/>
        <w:rPr>
          <w:rFonts w:cs="Arial"/>
          <w:sz w:val="20"/>
          <w:rPrChange w:id="71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3C671ACE" w14:textId="77777777" w:rsidR="00F4708A" w:rsidRPr="00781518" w:rsidRDefault="00F4708A" w:rsidP="00F4708A">
      <w:pPr>
        <w:ind w:firstLine="284"/>
        <w:rPr>
          <w:rFonts w:cs="Arial"/>
          <w:sz w:val="20"/>
          <w:rPrChange w:id="72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5A7C310B" w14:textId="1230C5E2" w:rsidR="00F4708A" w:rsidRPr="00781518" w:rsidRDefault="00F4708A" w:rsidP="00F4708A">
      <w:pPr>
        <w:ind w:firstLine="284"/>
        <w:jc w:val="left"/>
        <w:rPr>
          <w:rFonts w:cs="Arial"/>
          <w:lang w:eastAsia="x-none"/>
          <w:rPrChange w:id="73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</w:pPr>
      <w:r w:rsidRPr="00781518">
        <w:rPr>
          <w:rFonts w:cs="Arial"/>
          <w:sz w:val="20"/>
          <w:rPrChange w:id="74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V </w:t>
      </w:r>
      <w:r w:rsidRPr="00781518">
        <w:rPr>
          <w:rFonts w:cs="Arial"/>
          <w:sz w:val="20"/>
          <w:highlight w:val="green"/>
          <w:rPrChange w:id="75" w:author="Popelková, Lenka" w:date="2022-07-29T13:26:00Z">
            <w:rPr>
              <w:rFonts w:ascii="Arial Narrow" w:hAnsi="Arial Narrow" w:cs="Arial"/>
              <w:sz w:val="20"/>
              <w:highlight w:val="green"/>
            </w:rPr>
          </w:rPrChange>
        </w:rPr>
        <w:t>doplní dodavatel</w:t>
      </w:r>
      <w:r w:rsidRPr="00781518">
        <w:rPr>
          <w:rFonts w:cs="Arial"/>
          <w:sz w:val="20"/>
          <w:rPrChange w:id="76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 dne </w:t>
      </w:r>
      <w:r w:rsidRPr="00781518">
        <w:rPr>
          <w:rFonts w:cs="Arial"/>
          <w:sz w:val="20"/>
          <w:highlight w:val="green"/>
          <w:rPrChange w:id="77" w:author="Popelková, Lenka" w:date="2022-07-29T13:26:00Z">
            <w:rPr>
              <w:rFonts w:ascii="Arial Narrow" w:hAnsi="Arial Narrow" w:cs="Arial"/>
              <w:sz w:val="20"/>
              <w:highlight w:val="green"/>
            </w:rPr>
          </w:rPrChange>
        </w:rPr>
        <w:t>doplní dodavatel</w:t>
      </w:r>
      <w:r w:rsidRPr="00781518">
        <w:rPr>
          <w:rFonts w:cs="Arial"/>
          <w:lang w:eastAsia="x-none"/>
          <w:rPrChange w:id="78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</w:r>
      <w:r w:rsidRPr="00781518">
        <w:rPr>
          <w:rFonts w:cs="Arial"/>
          <w:lang w:eastAsia="x-none"/>
          <w:rPrChange w:id="79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</w:r>
      <w:r w:rsidRPr="00781518">
        <w:rPr>
          <w:rFonts w:cs="Arial"/>
          <w:lang w:eastAsia="x-none"/>
          <w:rPrChange w:id="80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  <w:t xml:space="preserve">          </w:t>
      </w:r>
      <w:r w:rsidRPr="00781518">
        <w:rPr>
          <w:rFonts w:cs="Arial"/>
          <w:lang w:eastAsia="x-none"/>
          <w:rPrChange w:id="81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</w:r>
      <w:r w:rsidRPr="00781518">
        <w:rPr>
          <w:rFonts w:cs="Arial"/>
          <w:lang w:eastAsia="x-none"/>
          <w:rPrChange w:id="82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</w:r>
      <w:r w:rsidRPr="00781518">
        <w:rPr>
          <w:rFonts w:cs="Arial"/>
          <w:lang w:eastAsia="x-none"/>
          <w:rPrChange w:id="83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</w:r>
      <w:r w:rsidRPr="00781518">
        <w:rPr>
          <w:rFonts w:cs="Arial"/>
          <w:lang w:eastAsia="x-none"/>
          <w:rPrChange w:id="84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  <w:tab/>
      </w:r>
      <w:r w:rsidRPr="00781518">
        <w:rPr>
          <w:rFonts w:cs="Arial"/>
          <w:sz w:val="20"/>
          <w:highlight w:val="green"/>
          <w:rPrChange w:id="85" w:author="Popelková, Lenka" w:date="2022-07-29T13:26:00Z">
            <w:rPr>
              <w:rFonts w:ascii="Arial Narrow" w:hAnsi="Arial Narrow" w:cs="Arial"/>
              <w:sz w:val="20"/>
              <w:highlight w:val="green"/>
            </w:rPr>
          </w:rPrChange>
        </w:rPr>
        <w:t>doplní dodavatel</w:t>
      </w:r>
    </w:p>
    <w:p w14:paraId="69725586" w14:textId="77777777" w:rsidR="00F4708A" w:rsidRPr="00781518" w:rsidRDefault="00F4708A" w:rsidP="00F4708A">
      <w:pPr>
        <w:ind w:firstLine="284"/>
        <w:jc w:val="right"/>
        <w:rPr>
          <w:rFonts w:cs="Arial"/>
          <w:lang w:eastAsia="x-none"/>
          <w:rPrChange w:id="86" w:author="Popelková, Lenka" w:date="2022-07-29T13:26:00Z">
            <w:rPr>
              <w:rFonts w:ascii="Arial Narrow" w:hAnsi="Arial Narrow" w:cs="Arial"/>
              <w:lang w:eastAsia="x-none"/>
            </w:rPr>
          </w:rPrChange>
        </w:rPr>
      </w:pPr>
      <w:r w:rsidRPr="00781518">
        <w:rPr>
          <w:rFonts w:cs="Arial"/>
          <w:sz w:val="20"/>
          <w:rPrChange w:id="87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       </w:t>
      </w:r>
      <w:r w:rsidRPr="00781518">
        <w:rPr>
          <w:rFonts w:cs="Arial"/>
          <w:sz w:val="20"/>
          <w:rPrChange w:id="88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89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0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1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2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3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4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5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  <w:t xml:space="preserve">    …………………………….</w:t>
      </w:r>
    </w:p>
    <w:p w14:paraId="6247F069" w14:textId="77777777" w:rsidR="00F4708A" w:rsidRPr="00781518" w:rsidRDefault="00F4708A" w:rsidP="00F4708A">
      <w:pPr>
        <w:spacing w:line="280" w:lineRule="atLeast"/>
        <w:ind w:left="1440"/>
        <w:contextualSpacing/>
        <w:jc w:val="right"/>
        <w:rPr>
          <w:rFonts w:cs="Arial"/>
          <w:sz w:val="20"/>
          <w:rPrChange w:id="96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  <w:r w:rsidRPr="00781518">
        <w:rPr>
          <w:rFonts w:cs="Arial"/>
          <w:sz w:val="20"/>
          <w:rPrChange w:id="97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               </w:t>
      </w:r>
      <w:r w:rsidRPr="00781518">
        <w:rPr>
          <w:rFonts w:cs="Arial"/>
          <w:sz w:val="20"/>
          <w:rPrChange w:id="98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99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100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101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</w:r>
      <w:r w:rsidRPr="00781518">
        <w:rPr>
          <w:rFonts w:cs="Arial"/>
          <w:sz w:val="20"/>
          <w:rPrChange w:id="102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  <w:t xml:space="preserve">     Podpis osoby oprávněné </w:t>
      </w:r>
    </w:p>
    <w:p w14:paraId="7CDEDA36" w14:textId="77777777" w:rsidR="00F4708A" w:rsidRPr="00781518" w:rsidRDefault="00F4708A" w:rsidP="00F4708A">
      <w:pPr>
        <w:ind w:firstLine="284"/>
        <w:jc w:val="right"/>
        <w:rPr>
          <w:rFonts w:cs="Arial"/>
          <w:sz w:val="20"/>
          <w:rPrChange w:id="103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  <w:r w:rsidRPr="00781518">
        <w:rPr>
          <w:rFonts w:cs="Arial"/>
          <w:sz w:val="20"/>
          <w:rPrChange w:id="104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              </w:t>
      </w:r>
      <w:r w:rsidRPr="00781518">
        <w:rPr>
          <w:rFonts w:cs="Arial"/>
          <w:sz w:val="20"/>
          <w:rPrChange w:id="105" w:author="Popelková, Lenka" w:date="2022-07-29T13:26:00Z">
            <w:rPr>
              <w:rFonts w:ascii="Arial Narrow" w:hAnsi="Arial Narrow" w:cs="Arial"/>
              <w:sz w:val="20"/>
            </w:rPr>
          </w:rPrChange>
        </w:rPr>
        <w:tab/>
        <w:t xml:space="preserve">                                                                                    jednat za dodavatele</w:t>
      </w:r>
    </w:p>
    <w:p w14:paraId="0C66434E" w14:textId="77777777" w:rsidR="00F4708A" w:rsidRPr="00781518" w:rsidRDefault="00F4708A" w:rsidP="00F4708A">
      <w:pPr>
        <w:jc w:val="right"/>
        <w:rPr>
          <w:rFonts w:eastAsiaTheme="minorHAnsi" w:cs="Arial"/>
          <w:sz w:val="18"/>
          <w:szCs w:val="18"/>
          <w:lang w:eastAsia="en-US"/>
          <w:rPrChange w:id="106" w:author="Popelková, Lenka" w:date="2022-07-29T13:26:00Z">
            <w:rPr>
              <w:rFonts w:ascii="Arial Narrow" w:eastAsiaTheme="minorHAnsi" w:hAnsi="Arial Narrow" w:cs="Arial"/>
              <w:sz w:val="18"/>
              <w:szCs w:val="18"/>
              <w:lang w:eastAsia="en-US"/>
            </w:rPr>
          </w:rPrChange>
        </w:rPr>
      </w:pPr>
    </w:p>
    <w:p w14:paraId="4A30BA36" w14:textId="77777777" w:rsidR="00F4708A" w:rsidRPr="00781518" w:rsidRDefault="00F4708A" w:rsidP="00F4708A">
      <w:pPr>
        <w:jc w:val="right"/>
        <w:rPr>
          <w:rFonts w:cs="Arial"/>
          <w:sz w:val="18"/>
          <w:szCs w:val="18"/>
        </w:rPr>
      </w:pPr>
    </w:p>
    <w:p w14:paraId="4A649045" w14:textId="77777777" w:rsidR="00F4708A" w:rsidRPr="006B36F4" w:rsidRDefault="00F4708A" w:rsidP="00F4708A">
      <w:pPr>
        <w:jc w:val="right"/>
        <w:rPr>
          <w:rFonts w:cs="Arial"/>
          <w:sz w:val="18"/>
          <w:szCs w:val="18"/>
        </w:rPr>
      </w:pPr>
    </w:p>
    <w:p w14:paraId="0EFF7B10" w14:textId="77777777" w:rsidR="00F4708A" w:rsidRPr="007E6E4E" w:rsidRDefault="00F4708A" w:rsidP="00F4708A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4708A" w:rsidRPr="007E6E4E" w:rsidSect="00F36D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AC82F39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55F495AF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0338497F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38B72ADF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717024A8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594B37AA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5766BA18" w14:textId="77777777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207A172C" w14:textId="09C03ACB" w:rsidR="00F4708A" w:rsidRDefault="00F4708A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2E9C3472" w14:textId="3994C3D2" w:rsidR="0059444C" w:rsidRDefault="0059444C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1B2910EE" w14:textId="77777777" w:rsidR="0059444C" w:rsidRDefault="0059444C" w:rsidP="00F4708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072D9E05" w14:textId="77777777" w:rsidR="00804FC9" w:rsidRDefault="00804FC9" w:rsidP="00F4708A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226F6DCE" w14:textId="77777777" w:rsidR="00804FC9" w:rsidRDefault="00804FC9" w:rsidP="00F4708A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BD79064" w14:textId="7C13E61A" w:rsidR="00F4708A" w:rsidRPr="00781518" w:rsidRDefault="00F4708A" w:rsidP="00F4708A">
      <w:pPr>
        <w:jc w:val="center"/>
        <w:rPr>
          <w:rFonts w:cs="Arial"/>
          <w:b/>
          <w:bCs/>
          <w:sz w:val="22"/>
          <w:szCs w:val="22"/>
          <w:rPrChange w:id="114" w:author="Popelková, Lenka" w:date="2022-07-29T13:26:00Z">
            <w:rPr>
              <w:rFonts w:ascii="Arial Narrow" w:hAnsi="Arial Narrow" w:cs="Arial"/>
              <w:b/>
              <w:bCs/>
              <w:sz w:val="22"/>
              <w:szCs w:val="22"/>
            </w:rPr>
          </w:rPrChange>
        </w:rPr>
      </w:pPr>
      <w:r w:rsidRPr="00781518">
        <w:rPr>
          <w:rFonts w:cs="Arial"/>
          <w:b/>
          <w:bCs/>
          <w:sz w:val="22"/>
          <w:szCs w:val="22"/>
          <w:rPrChange w:id="115" w:author="Popelková, Lenka" w:date="2022-07-29T13:26:00Z">
            <w:rPr>
              <w:rFonts w:ascii="Arial Narrow" w:hAnsi="Arial Narrow" w:cs="Arial"/>
              <w:b/>
              <w:bCs/>
              <w:sz w:val="22"/>
              <w:szCs w:val="22"/>
            </w:rPr>
          </w:rPrChange>
        </w:rPr>
        <w:t xml:space="preserve">KRYCÍ LIST </w:t>
      </w:r>
      <w:r w:rsidRPr="00781518">
        <w:rPr>
          <w:rFonts w:cs="Arial"/>
          <w:b/>
          <w:sz w:val="22"/>
          <w:szCs w:val="22"/>
          <w:rPrChange w:id="116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  <w:t>ŽÁDOSTI O ZAŘAZENÍ DO SYSTÉMU KVALIFIKACE</w:t>
      </w:r>
    </w:p>
    <w:p w14:paraId="77CB2531" w14:textId="455B784E" w:rsidR="00F4708A" w:rsidRPr="00781518" w:rsidRDefault="00F4708A" w:rsidP="00F4708A">
      <w:pPr>
        <w:jc w:val="center"/>
        <w:rPr>
          <w:rFonts w:cs="Arial"/>
          <w:b/>
          <w:sz w:val="22"/>
          <w:szCs w:val="22"/>
          <w:rPrChange w:id="117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</w:pPr>
      <w:r w:rsidRPr="00781518">
        <w:rPr>
          <w:rFonts w:cs="Arial"/>
          <w:b/>
          <w:sz w:val="22"/>
          <w:szCs w:val="22"/>
          <w:rPrChange w:id="118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  <w:t>„</w:t>
      </w:r>
      <w:ins w:id="119" w:author="Popelková, Lenka" w:date="2022-07-27T12:40:00Z">
        <w:r w:rsidR="007D0430" w:rsidRPr="00781518">
          <w:rPr>
            <w:rFonts w:cs="Arial"/>
            <w:b/>
            <w:sz w:val="22"/>
            <w:szCs w:val="22"/>
            <w:rPrChange w:id="120" w:author="Popelková, Lenka" w:date="2022-07-29T13:26:00Z">
              <w:rPr>
                <w:rFonts w:ascii="Arial Narrow" w:hAnsi="Arial Narrow" w:cs="Arial"/>
                <w:b/>
                <w:sz w:val="22"/>
                <w:szCs w:val="22"/>
              </w:rPr>
            </w:rPrChange>
          </w:rPr>
          <w:t xml:space="preserve">Systém kvalifikace - </w:t>
        </w:r>
      </w:ins>
      <w:r w:rsidRPr="00781518">
        <w:rPr>
          <w:rFonts w:cs="Arial"/>
          <w:b/>
          <w:sz w:val="22"/>
          <w:szCs w:val="22"/>
          <w:rPrChange w:id="121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  <w:t>Výstavba, montáž a doplnění optických tras na linky VN“</w:t>
      </w:r>
    </w:p>
    <w:p w14:paraId="117B326F" w14:textId="1B5C01CD" w:rsidR="0059444C" w:rsidRPr="00781518" w:rsidRDefault="0059444C" w:rsidP="0059444C">
      <w:pPr>
        <w:pStyle w:val="Zkladntext3"/>
        <w:jc w:val="center"/>
        <w:rPr>
          <w:rFonts w:cs="Arial"/>
          <w:b/>
          <w:color w:val="FF0000"/>
          <w:sz w:val="22"/>
          <w:szCs w:val="22"/>
          <w:rPrChange w:id="122" w:author="Popelková, Lenka" w:date="2022-07-29T13:26:00Z">
            <w:rPr>
              <w:rFonts w:ascii="Arial Narrow" w:hAnsi="Arial Narrow" w:cs="Arial"/>
              <w:b/>
              <w:color w:val="FF0000"/>
              <w:sz w:val="22"/>
              <w:szCs w:val="22"/>
            </w:rPr>
          </w:rPrChange>
        </w:rPr>
      </w:pPr>
      <w:r w:rsidRPr="00781518">
        <w:rPr>
          <w:rFonts w:cs="Arial"/>
          <w:b/>
          <w:color w:val="FF0000"/>
          <w:sz w:val="22"/>
          <w:szCs w:val="22"/>
          <w:rPrChange w:id="123" w:author="Popelková, Lenka" w:date="2022-07-29T13:26:00Z">
            <w:rPr>
              <w:rFonts w:ascii="Arial Narrow" w:hAnsi="Arial Narrow" w:cs="Arial"/>
              <w:b/>
              <w:color w:val="FF0000"/>
              <w:sz w:val="22"/>
              <w:szCs w:val="22"/>
            </w:rPr>
          </w:rPrChange>
        </w:rPr>
        <w:t>(v případě žádosti více dodavatelů</w:t>
      </w:r>
      <w:r w:rsidR="00BC3504">
        <w:rPr>
          <w:rFonts w:cs="Arial"/>
          <w:b/>
          <w:color w:val="FF0000"/>
          <w:sz w:val="22"/>
          <w:szCs w:val="22"/>
        </w:rPr>
        <w:t xml:space="preserve"> </w:t>
      </w:r>
      <w:r w:rsidR="00B35F23">
        <w:rPr>
          <w:rFonts w:cs="Arial"/>
          <w:b/>
          <w:color w:val="FF0000"/>
          <w:sz w:val="22"/>
          <w:szCs w:val="22"/>
        </w:rPr>
        <w:t>–</w:t>
      </w:r>
      <w:r w:rsidR="00BC3504">
        <w:rPr>
          <w:rFonts w:cs="Arial"/>
          <w:b/>
          <w:color w:val="FF0000"/>
          <w:sz w:val="22"/>
          <w:szCs w:val="22"/>
        </w:rPr>
        <w:t xml:space="preserve"> </w:t>
      </w:r>
      <w:r w:rsidR="00B35F23" w:rsidRPr="00B35F23">
        <w:rPr>
          <w:rFonts w:cs="Arial"/>
          <w:b/>
          <w:color w:val="FF0000"/>
          <w:sz w:val="22"/>
          <w:szCs w:val="22"/>
        </w:rPr>
        <w:t xml:space="preserve">tzv. </w:t>
      </w:r>
      <w:r w:rsidR="00BC3504" w:rsidRPr="00B35F23">
        <w:rPr>
          <w:rFonts w:cs="Arial"/>
          <w:b/>
          <w:color w:val="FF0000"/>
          <w:sz w:val="24"/>
          <w:szCs w:val="24"/>
        </w:rPr>
        <w:t>sdružení</w:t>
      </w:r>
      <w:r w:rsidR="00B35F23" w:rsidRPr="00B35F23">
        <w:rPr>
          <w:rStyle w:val="Odkaznakoment"/>
        </w:rPr>
        <w:t>)</w:t>
      </w:r>
      <w:r w:rsidRPr="00781518">
        <w:rPr>
          <w:rFonts w:cs="Arial"/>
          <w:b/>
          <w:color w:val="FF0000"/>
          <w:sz w:val="22"/>
          <w:szCs w:val="22"/>
          <w:rPrChange w:id="124" w:author="Popelková, Lenka" w:date="2022-07-29T13:26:00Z">
            <w:rPr>
              <w:rFonts w:ascii="Arial Narrow" w:hAnsi="Arial Narrow" w:cs="Arial"/>
              <w:b/>
              <w:color w:val="FF0000"/>
              <w:sz w:val="22"/>
              <w:szCs w:val="22"/>
            </w:rPr>
          </w:rPrChange>
        </w:rPr>
        <w:t xml:space="preserve"> </w:t>
      </w:r>
    </w:p>
    <w:p w14:paraId="475EB2F9" w14:textId="77777777" w:rsidR="00F4708A" w:rsidRPr="00781518" w:rsidRDefault="00F4708A" w:rsidP="00F4708A">
      <w:pPr>
        <w:jc w:val="center"/>
        <w:rPr>
          <w:rFonts w:cs="Arial"/>
          <w:b/>
          <w:sz w:val="22"/>
          <w:szCs w:val="22"/>
          <w:rPrChange w:id="125" w:author="Popelková, Lenka" w:date="2022-07-29T13:26:00Z">
            <w:rPr>
              <w:rFonts w:ascii="Arial Narrow" w:hAnsi="Arial Narrow" w:cs="Arial"/>
              <w:b/>
              <w:sz w:val="22"/>
              <w:szCs w:val="22"/>
            </w:rPr>
          </w:rPrChang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4708A" w:rsidRPr="00781518" w14:paraId="6552223F" w14:textId="77777777" w:rsidTr="006D20C1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C93C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26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27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 xml:space="preserve">1. DODAVATEL </w:t>
            </w:r>
          </w:p>
          <w:p w14:paraId="4C96C7CE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28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18"/>
                <w:szCs w:val="18"/>
                <w:rPrChange w:id="129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0ED7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highlight w:val="yellow"/>
                <w:rPrChange w:id="130" w:author="Popelková, Lenka" w:date="2022-07-29T13:26:00Z">
                  <w:rPr>
                    <w:rFonts w:ascii="Arial Narrow" w:hAnsi="Arial Narrow" w:cs="Arial"/>
                    <w:sz w:val="18"/>
                    <w:szCs w:val="18"/>
                    <w:highlight w:val="yellow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31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15F9593A" w14:textId="77777777" w:rsidTr="006D20C1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CA6B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32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33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Sídlo</w:t>
            </w:r>
          </w:p>
          <w:p w14:paraId="557A2431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34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18"/>
                <w:szCs w:val="18"/>
                <w:rPrChange w:id="135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43EB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highlight w:val="yellow"/>
                <w:rPrChange w:id="136" w:author="Popelková, Lenka" w:date="2022-07-29T13:26:00Z">
                  <w:rPr>
                    <w:rFonts w:ascii="Arial Narrow" w:hAnsi="Arial Narrow" w:cs="Arial"/>
                    <w:sz w:val="18"/>
                    <w:szCs w:val="18"/>
                    <w:highlight w:val="yellow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37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7659CC19" w14:textId="77777777" w:rsidTr="006D20C1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CB28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38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39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8323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highlight w:val="yellow"/>
                <w:rPrChange w:id="140" w:author="Popelková, Lenka" w:date="2022-07-29T13:26:00Z">
                  <w:rPr>
                    <w:rFonts w:ascii="Arial Narrow" w:hAnsi="Arial Narrow" w:cs="Arial"/>
                    <w:sz w:val="18"/>
                    <w:szCs w:val="18"/>
                    <w:highlight w:val="yellow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41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79B4D692" w14:textId="77777777" w:rsidTr="006D20C1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DAFB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42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43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D1C8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highlight w:val="yellow"/>
                <w:rPrChange w:id="144" w:author="Popelková, Lenka" w:date="2022-07-29T13:26:00Z">
                  <w:rPr>
                    <w:rFonts w:ascii="Arial Narrow" w:hAnsi="Arial Narrow" w:cs="Arial"/>
                    <w:sz w:val="18"/>
                    <w:szCs w:val="18"/>
                    <w:highlight w:val="yellow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45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BC3504" w:rsidRPr="00781518" w14:paraId="08FDF09F" w14:textId="77777777" w:rsidTr="006D20C1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86CC" w14:textId="3678AE2F" w:rsidR="00BC3504" w:rsidRPr="00BC3504" w:rsidRDefault="00B35F23" w:rsidP="00BC35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Oprávněná osoba</w:t>
            </w:r>
            <w:r w:rsidRPr="00B35F23">
              <w:rPr>
                <w:rFonts w:cs="Arial"/>
                <w:b/>
                <w:bCs/>
                <w:sz w:val="18"/>
                <w:szCs w:val="18"/>
              </w:rPr>
              <w:t xml:space="preserve"> podat žádost o účast/nabídku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2CAE" w14:textId="7AD6CDAA" w:rsidR="00BC3504" w:rsidRPr="00BC3504" w:rsidRDefault="00B35F23" w:rsidP="00BC3504">
            <w:pPr>
              <w:jc w:val="center"/>
              <w:rPr>
                <w:rFonts w:cs="Arial"/>
                <w:sz w:val="20"/>
                <w:highlight w:val="green"/>
              </w:rPr>
            </w:pPr>
            <w:r w:rsidRPr="00781518">
              <w:rPr>
                <w:rFonts w:cs="Arial"/>
                <w:sz w:val="20"/>
                <w:highlight w:val="green"/>
                <w:rPrChange w:id="146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2DD36F47" w14:textId="77777777" w:rsidTr="006D20C1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94FA" w14:textId="77777777" w:rsidR="00F4708A" w:rsidRPr="00781518" w:rsidRDefault="00F4708A" w:rsidP="006D20C1">
            <w:pPr>
              <w:jc w:val="center"/>
              <w:rPr>
                <w:rFonts w:cs="Arial"/>
                <w:b/>
                <w:bCs/>
                <w:sz w:val="18"/>
                <w:szCs w:val="18"/>
                <w:rPrChange w:id="147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148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1110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highlight w:val="yellow"/>
                <w:rPrChange w:id="149" w:author="Popelková, Lenka" w:date="2022-07-29T13:26:00Z">
                  <w:rPr>
                    <w:rFonts w:ascii="Arial Narrow" w:hAnsi="Arial Narrow" w:cs="Arial"/>
                    <w:sz w:val="18"/>
                    <w:szCs w:val="18"/>
                    <w:highlight w:val="yellow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50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345F5556" w14:textId="77777777" w:rsidTr="006D20C1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AFD1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51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152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A12B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53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54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C9F6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55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156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A5F5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57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58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55577EDB" w14:textId="77777777" w:rsidTr="006D20C1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99F6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59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60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 xml:space="preserve">2. DODAVATEL  </w:t>
            </w:r>
          </w:p>
          <w:p w14:paraId="3074446A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61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18"/>
                <w:szCs w:val="18"/>
                <w:rPrChange w:id="162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6C5F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63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64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3B80C990" w14:textId="77777777" w:rsidTr="006D20C1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8BA0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65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66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Sídlo</w:t>
            </w:r>
          </w:p>
          <w:p w14:paraId="61BB3A76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67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18"/>
                <w:szCs w:val="18"/>
                <w:rPrChange w:id="168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A9B1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69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70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08F7B145" w14:textId="77777777" w:rsidTr="006D20C1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601E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71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72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51B0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73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74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150FD1E1" w14:textId="77777777" w:rsidTr="006D20C1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5FDD" w14:textId="77777777" w:rsidR="00F4708A" w:rsidRPr="00781518" w:rsidRDefault="00F4708A" w:rsidP="006D20C1">
            <w:pPr>
              <w:jc w:val="center"/>
              <w:rPr>
                <w:rFonts w:cs="Arial"/>
                <w:b/>
                <w:sz w:val="18"/>
                <w:szCs w:val="18"/>
                <w:rPrChange w:id="175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sz w:val="18"/>
                <w:szCs w:val="18"/>
                <w:rPrChange w:id="176" w:author="Popelková, Lenka" w:date="2022-07-29T13:26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52D0" w14:textId="77777777" w:rsidR="00F4708A" w:rsidRPr="00781518" w:rsidRDefault="00F4708A" w:rsidP="006D20C1">
            <w:pPr>
              <w:jc w:val="center"/>
              <w:rPr>
                <w:rFonts w:cs="Arial"/>
                <w:sz w:val="18"/>
                <w:szCs w:val="18"/>
                <w:rPrChange w:id="177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78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B35F23" w:rsidRPr="00781518" w14:paraId="4556C872" w14:textId="77777777" w:rsidTr="006D20C1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626" w14:textId="4978446D" w:rsidR="00B35F23" w:rsidRPr="00BC3504" w:rsidRDefault="00B35F23" w:rsidP="00B35F2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Oprávněná osoba</w:t>
            </w:r>
            <w:r w:rsidRPr="00B35F23">
              <w:rPr>
                <w:rFonts w:cs="Arial"/>
                <w:b/>
                <w:bCs/>
                <w:sz w:val="18"/>
                <w:szCs w:val="18"/>
              </w:rPr>
              <w:t xml:space="preserve"> podat žádost o účast/nabídku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8290" w14:textId="25E5E995" w:rsidR="00B35F23" w:rsidRPr="00BC3504" w:rsidRDefault="00B35F23" w:rsidP="00B35F23">
            <w:pPr>
              <w:jc w:val="center"/>
              <w:rPr>
                <w:rFonts w:cs="Arial"/>
                <w:sz w:val="20"/>
                <w:highlight w:val="green"/>
              </w:rPr>
            </w:pPr>
            <w:r w:rsidRPr="00781518">
              <w:rPr>
                <w:rFonts w:cs="Arial"/>
                <w:sz w:val="20"/>
                <w:highlight w:val="green"/>
                <w:rPrChange w:id="179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BC3504" w:rsidRPr="00781518" w14:paraId="4C40174D" w14:textId="77777777" w:rsidTr="006D20C1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4FD3" w14:textId="77777777" w:rsidR="00BC3504" w:rsidRPr="00781518" w:rsidRDefault="00BC3504" w:rsidP="00BC3504">
            <w:pPr>
              <w:jc w:val="center"/>
              <w:rPr>
                <w:rFonts w:cs="Arial"/>
                <w:b/>
                <w:bCs/>
                <w:sz w:val="18"/>
                <w:szCs w:val="18"/>
                <w:rPrChange w:id="180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181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1624" w14:textId="77777777" w:rsidR="00BC3504" w:rsidRPr="00781518" w:rsidRDefault="00BC3504" w:rsidP="00BC3504">
            <w:pPr>
              <w:jc w:val="center"/>
              <w:rPr>
                <w:rFonts w:cs="Arial"/>
                <w:sz w:val="18"/>
                <w:szCs w:val="18"/>
                <w:rPrChange w:id="182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83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BC3504" w:rsidRPr="00781518" w14:paraId="304AC9A7" w14:textId="77777777" w:rsidTr="006D20C1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D5F7" w14:textId="77777777" w:rsidR="00BC3504" w:rsidRPr="00781518" w:rsidRDefault="00BC3504" w:rsidP="00BC3504">
            <w:pPr>
              <w:jc w:val="center"/>
              <w:rPr>
                <w:rFonts w:cs="Arial"/>
                <w:sz w:val="18"/>
                <w:szCs w:val="18"/>
                <w:rPrChange w:id="184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185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5246" w14:textId="77777777" w:rsidR="00BC3504" w:rsidRPr="00781518" w:rsidRDefault="00BC3504" w:rsidP="00BC3504">
            <w:pPr>
              <w:rPr>
                <w:rFonts w:cs="Arial"/>
                <w:sz w:val="18"/>
                <w:szCs w:val="18"/>
                <w:rPrChange w:id="186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87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36B3" w14:textId="77777777" w:rsidR="00BC3504" w:rsidRPr="00781518" w:rsidRDefault="00BC3504" w:rsidP="00BC3504">
            <w:pPr>
              <w:jc w:val="center"/>
              <w:rPr>
                <w:rFonts w:cs="Arial"/>
                <w:sz w:val="18"/>
                <w:szCs w:val="18"/>
                <w:rPrChange w:id="188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18"/>
                <w:szCs w:val="18"/>
                <w:rPrChange w:id="189" w:author="Popelková, Lenka" w:date="2022-07-29T13:26:00Z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</w:rPrChange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40D4" w14:textId="77777777" w:rsidR="00BC3504" w:rsidRPr="00781518" w:rsidRDefault="00BC3504" w:rsidP="00BC3504">
            <w:pPr>
              <w:jc w:val="center"/>
              <w:rPr>
                <w:rFonts w:cs="Arial"/>
                <w:sz w:val="18"/>
                <w:szCs w:val="18"/>
                <w:rPrChange w:id="190" w:author="Popelková, Lenka" w:date="2022-07-29T13:26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191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</w:tbl>
    <w:p w14:paraId="4026CDD4" w14:textId="77777777" w:rsidR="00F4708A" w:rsidRPr="00781518" w:rsidRDefault="00F4708A" w:rsidP="00F4708A">
      <w:pPr>
        <w:pStyle w:val="Titulek"/>
        <w:rPr>
          <w:rFonts w:cs="Arial"/>
          <w:sz w:val="18"/>
          <w:szCs w:val="18"/>
          <w:rPrChange w:id="192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781518">
        <w:rPr>
          <w:rFonts w:cs="Arial"/>
          <w:sz w:val="18"/>
          <w:szCs w:val="18"/>
          <w:rPrChange w:id="193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 xml:space="preserve">Upozornění: počet dodavatelů v tabulce bude upraven podle </w:t>
      </w:r>
      <w:r w:rsidRPr="00781518">
        <w:rPr>
          <w:rFonts w:cs="Arial"/>
          <w:b w:val="0"/>
          <w:bCs w:val="0"/>
          <w:i/>
          <w:iCs/>
          <w:sz w:val="18"/>
          <w:szCs w:val="18"/>
          <w:u w:val="single"/>
          <w:rPrChange w:id="194" w:author="Popelková, Lenka" w:date="2022-07-29T13:26:00Z">
            <w:rPr>
              <w:rFonts w:ascii="Arial Narrow" w:hAnsi="Arial Narrow" w:cs="Arial"/>
              <w:b w:val="0"/>
              <w:bCs w:val="0"/>
              <w:i/>
              <w:iCs/>
              <w:sz w:val="18"/>
              <w:szCs w:val="18"/>
              <w:u w:val="single"/>
            </w:rPr>
          </w:rPrChange>
        </w:rPr>
        <w:t>skutečného počtu dodavatelů společné žádosti.</w:t>
      </w:r>
    </w:p>
    <w:p w14:paraId="2BB326C4" w14:textId="77777777" w:rsidR="00F4708A" w:rsidRPr="00781518" w:rsidRDefault="00F4708A" w:rsidP="00F4708A">
      <w:pPr>
        <w:tabs>
          <w:tab w:val="left" w:pos="5375"/>
        </w:tabs>
        <w:rPr>
          <w:rFonts w:cs="Arial"/>
          <w:sz w:val="18"/>
          <w:szCs w:val="18"/>
          <w:rPrChange w:id="195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12E3047F" w14:textId="77777777" w:rsidR="00F4708A" w:rsidRPr="00781518" w:rsidRDefault="00F4708A" w:rsidP="00F4708A">
      <w:pPr>
        <w:tabs>
          <w:tab w:val="left" w:pos="5375"/>
        </w:tabs>
        <w:rPr>
          <w:rFonts w:cs="Arial"/>
          <w:sz w:val="18"/>
          <w:szCs w:val="18"/>
          <w:rPrChange w:id="196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781518">
        <w:rPr>
          <w:rFonts w:cs="Arial"/>
          <w:sz w:val="18"/>
          <w:szCs w:val="18"/>
          <w:rPrChange w:id="197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ab/>
      </w:r>
    </w:p>
    <w:p w14:paraId="2A304711" w14:textId="77777777" w:rsidR="00F4708A" w:rsidRPr="00781518" w:rsidRDefault="00F4708A" w:rsidP="00F4708A">
      <w:pPr>
        <w:outlineLvl w:val="0"/>
        <w:rPr>
          <w:rFonts w:cs="Arial"/>
          <w:sz w:val="18"/>
          <w:szCs w:val="18"/>
          <w:rPrChange w:id="198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781518">
        <w:rPr>
          <w:rFonts w:cs="Arial"/>
          <w:sz w:val="18"/>
          <w:szCs w:val="18"/>
          <w:rPrChange w:id="199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>KOMUNIKAČNÍ ADRESA PRO VZÁJEMNÝ STYK MEZI ZADAVATELEM A DODAVATELEM</w:t>
      </w:r>
    </w:p>
    <w:p w14:paraId="1923233B" w14:textId="224F3C5A" w:rsidR="00F4708A" w:rsidRPr="00781518" w:rsidRDefault="00F4708A" w:rsidP="00F4708A">
      <w:pPr>
        <w:rPr>
          <w:rFonts w:cs="Arial"/>
          <w:sz w:val="20"/>
          <w:rPrChange w:id="200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  <w:r w:rsidRPr="00781518">
        <w:rPr>
          <w:rFonts w:cs="Arial"/>
          <w:sz w:val="18"/>
          <w:szCs w:val="18"/>
          <w:rPrChange w:id="201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>(</w:t>
      </w:r>
      <w:r w:rsidR="00571D67" w:rsidRPr="00781518">
        <w:rPr>
          <w:rFonts w:cs="Arial"/>
          <w:sz w:val="18"/>
          <w:szCs w:val="18"/>
          <w:rPrChange w:id="202" w:author="Popelková, Lenka" w:date="2022-07-29T13:26:00Z">
            <w:rPr>
              <w:rFonts w:ascii="Arial Narrow" w:hAnsi="Arial Narrow" w:cs="Arial"/>
              <w:sz w:val="18"/>
              <w:szCs w:val="18"/>
            </w:rPr>
          </w:rPrChange>
        </w:rPr>
        <w:t>mimo elektronický nástroj E-ZAK</w:t>
      </w:r>
      <w:r w:rsidRPr="00781518">
        <w:rPr>
          <w:rFonts w:cs="Arial"/>
          <w:sz w:val="20"/>
          <w:rPrChange w:id="203" w:author="Popelková, Lenka" w:date="2022-07-29T13:26:00Z">
            <w:rPr>
              <w:rFonts w:ascii="Arial Narrow" w:hAnsi="Arial Narrow" w:cs="Arial"/>
              <w:sz w:val="20"/>
            </w:rPr>
          </w:rPrChange>
        </w:rPr>
        <w:t>)</w:t>
      </w:r>
    </w:p>
    <w:p w14:paraId="740B4FEB" w14:textId="77777777" w:rsidR="00F4708A" w:rsidRPr="00781518" w:rsidRDefault="00F4708A" w:rsidP="00F4708A">
      <w:pPr>
        <w:rPr>
          <w:rFonts w:cs="Arial"/>
          <w:sz w:val="20"/>
          <w:rPrChange w:id="204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F4708A" w:rsidRPr="00781518" w14:paraId="0DB00304" w14:textId="77777777" w:rsidTr="006D20C1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5E121" w14:textId="77777777" w:rsidR="00F4708A" w:rsidRPr="00781518" w:rsidRDefault="00F4708A" w:rsidP="006D20C1">
            <w:pPr>
              <w:rPr>
                <w:rFonts w:cs="Arial"/>
                <w:b/>
                <w:bCs/>
                <w:sz w:val="20"/>
                <w:rPrChange w:id="205" w:author="Popelková, Lenka" w:date="2022-07-29T13:26:00Z">
                  <w:rPr>
                    <w:rFonts w:ascii="Arial Narrow" w:hAnsi="Arial Narrow" w:cs="Arial"/>
                    <w:b/>
                    <w:bCs/>
                    <w:sz w:val="20"/>
                  </w:rPr>
                </w:rPrChange>
              </w:rPr>
            </w:pPr>
            <w:r w:rsidRPr="00781518">
              <w:rPr>
                <w:rFonts w:cs="Arial"/>
                <w:b/>
                <w:bCs/>
                <w:sz w:val="20"/>
                <w:rPrChange w:id="206" w:author="Popelková, Lenka" w:date="2022-07-29T13:26:00Z">
                  <w:rPr>
                    <w:rFonts w:ascii="Arial Narrow" w:hAnsi="Arial Narrow" w:cs="Arial"/>
                    <w:b/>
                    <w:bCs/>
                    <w:sz w:val="20"/>
                  </w:rPr>
                </w:rPrChange>
              </w:rPr>
              <w:t>Obchodní firma nebo jméno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AB73" w14:textId="77777777" w:rsidR="00F4708A" w:rsidRPr="00781518" w:rsidRDefault="00F4708A" w:rsidP="006D20C1">
            <w:pPr>
              <w:jc w:val="center"/>
              <w:rPr>
                <w:rFonts w:cs="Arial"/>
                <w:bCs/>
                <w:sz w:val="20"/>
                <w:rPrChange w:id="207" w:author="Popelková, Lenka" w:date="2022-07-29T13:26:00Z">
                  <w:rPr>
                    <w:rFonts w:ascii="Arial Narrow" w:hAnsi="Arial Narrow" w:cs="Arial"/>
                    <w:bCs/>
                    <w:sz w:val="20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208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6165EA10" w14:textId="77777777" w:rsidTr="006D20C1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BC6E" w14:textId="77777777" w:rsidR="00F4708A" w:rsidRPr="00781518" w:rsidRDefault="00F4708A" w:rsidP="006D20C1">
            <w:pPr>
              <w:rPr>
                <w:rFonts w:cs="Arial"/>
                <w:b/>
                <w:sz w:val="20"/>
                <w:rPrChange w:id="209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</w:pPr>
            <w:r w:rsidRPr="00781518">
              <w:rPr>
                <w:rFonts w:cs="Arial"/>
                <w:b/>
                <w:sz w:val="20"/>
                <w:rPrChange w:id="210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8D91" w14:textId="77777777" w:rsidR="00F4708A" w:rsidRPr="00781518" w:rsidRDefault="00F4708A" w:rsidP="006D20C1">
            <w:pPr>
              <w:jc w:val="center"/>
              <w:rPr>
                <w:rFonts w:cs="Arial"/>
                <w:sz w:val="20"/>
                <w:rPrChange w:id="211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</w:pPr>
            <w:r w:rsidRPr="00781518">
              <w:rPr>
                <w:rFonts w:cs="Arial"/>
                <w:sz w:val="20"/>
                <w:highlight w:val="green"/>
                <w:rPrChange w:id="212" w:author="Popelková, Lenka" w:date="2022-07-29T13:26:00Z">
                  <w:rPr>
                    <w:rFonts w:ascii="Arial Narrow" w:hAnsi="Arial Narrow" w:cs="Arial"/>
                    <w:sz w:val="20"/>
                    <w:highlight w:val="green"/>
                  </w:rPr>
                </w:rPrChange>
              </w:rPr>
              <w:t>doplní dodavatel</w:t>
            </w:r>
          </w:p>
        </w:tc>
      </w:tr>
      <w:tr w:rsidR="00F4708A" w:rsidRPr="00781518" w14:paraId="4218BC6F" w14:textId="77777777" w:rsidTr="006D20C1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415B" w14:textId="77777777" w:rsidR="00F4708A" w:rsidRPr="00781518" w:rsidRDefault="00F4708A" w:rsidP="006D20C1">
            <w:pPr>
              <w:rPr>
                <w:rFonts w:cs="Arial"/>
                <w:b/>
                <w:sz w:val="20"/>
                <w:rPrChange w:id="213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</w:pPr>
            <w:r w:rsidRPr="00781518">
              <w:rPr>
                <w:rFonts w:cs="Arial"/>
                <w:b/>
                <w:sz w:val="20"/>
                <w:rPrChange w:id="214" w:author="Popelková, Lenka" w:date="2022-07-29T13:26:00Z">
                  <w:rPr>
                    <w:rFonts w:ascii="Arial Narrow" w:hAnsi="Arial Narrow" w:cs="Arial"/>
                    <w:b/>
                    <w:sz w:val="20"/>
                  </w:rPr>
                </w:rPrChange>
              </w:rPr>
              <w:t>Upozornění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5DB" w14:textId="54CB01F1" w:rsidR="00F4708A" w:rsidRPr="00781518" w:rsidRDefault="00F4708A" w:rsidP="006D20C1">
            <w:pPr>
              <w:rPr>
                <w:rFonts w:cs="Arial"/>
                <w:sz w:val="20"/>
                <w:rPrChange w:id="215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</w:pPr>
            <w:r w:rsidRPr="00781518">
              <w:rPr>
                <w:rFonts w:cs="Arial"/>
                <w:sz w:val="20"/>
                <w:rPrChange w:id="216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  <w:t xml:space="preserve">Doručení písemnosti na uvedenou elektronickou adresu se považuje za doručení dodavateli, který podal </w:t>
            </w:r>
            <w:r w:rsidR="00571D67" w:rsidRPr="00781518">
              <w:rPr>
                <w:rFonts w:cs="Arial"/>
                <w:sz w:val="20"/>
                <w:rPrChange w:id="217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  <w:t>žádost</w:t>
            </w:r>
            <w:r w:rsidRPr="00781518">
              <w:rPr>
                <w:rFonts w:cs="Arial"/>
                <w:sz w:val="20"/>
                <w:rPrChange w:id="218" w:author="Popelková, Lenka" w:date="2022-07-29T13:26:00Z">
                  <w:rPr>
                    <w:rFonts w:ascii="Arial Narrow" w:hAnsi="Arial Narrow" w:cs="Arial"/>
                    <w:sz w:val="20"/>
                  </w:rPr>
                </w:rPrChange>
              </w:rPr>
              <w:t xml:space="preserve">. </w:t>
            </w:r>
          </w:p>
        </w:tc>
      </w:tr>
    </w:tbl>
    <w:p w14:paraId="3F749B6F" w14:textId="77777777" w:rsidR="00F4708A" w:rsidRPr="00781518" w:rsidRDefault="00F4708A" w:rsidP="00F4708A">
      <w:pPr>
        <w:rPr>
          <w:rFonts w:cs="Arial"/>
          <w:i/>
          <w:snapToGrid w:val="0"/>
          <w:color w:val="000000"/>
          <w:sz w:val="18"/>
          <w:szCs w:val="18"/>
          <w:rPrChange w:id="219" w:author="Popelková, Lenka" w:date="2022-07-29T13:26:00Z">
            <w:rPr>
              <w:rFonts w:ascii="Arial Narrow" w:hAnsi="Arial Narrow" w:cs="Arial"/>
              <w:i/>
              <w:snapToGrid w:val="0"/>
              <w:color w:val="000000"/>
              <w:sz w:val="18"/>
              <w:szCs w:val="18"/>
            </w:rPr>
          </w:rPrChange>
        </w:rPr>
      </w:pPr>
      <w:r w:rsidRPr="00781518">
        <w:rPr>
          <w:rFonts w:cs="Arial"/>
          <w:i/>
          <w:snapToGrid w:val="0"/>
          <w:color w:val="000000"/>
          <w:sz w:val="18"/>
          <w:szCs w:val="18"/>
          <w:rPrChange w:id="220" w:author="Popelková, Lenka" w:date="2022-07-29T13:26:00Z">
            <w:rPr>
              <w:rFonts w:ascii="Arial Narrow" w:hAnsi="Arial Narrow" w:cs="Arial"/>
              <w:i/>
              <w:snapToGrid w:val="0"/>
              <w:color w:val="000000"/>
              <w:sz w:val="18"/>
              <w:szCs w:val="18"/>
            </w:rPr>
          </w:rPrChange>
        </w:rPr>
        <w:t>Upozornění Doručení písemnosti na uvedenou adresu se považuje za doručení každému dodavateli, který podal společnou žádost. Zadavatel je však oprávněn doručit každému dodavateli písemnost samostatně.</w:t>
      </w:r>
    </w:p>
    <w:p w14:paraId="777BBEDF" w14:textId="77777777" w:rsidR="00F4708A" w:rsidRPr="00781518" w:rsidRDefault="00F4708A" w:rsidP="00F4708A">
      <w:pPr>
        <w:ind w:firstLine="284"/>
        <w:rPr>
          <w:rFonts w:cs="Arial"/>
          <w:sz w:val="20"/>
          <w:rPrChange w:id="221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61567123" w14:textId="77777777" w:rsidR="00F4708A" w:rsidRPr="00781518" w:rsidRDefault="00F4708A" w:rsidP="00F4708A">
      <w:pPr>
        <w:ind w:firstLine="284"/>
        <w:rPr>
          <w:rFonts w:cs="Arial"/>
          <w:sz w:val="20"/>
          <w:rPrChange w:id="222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  <w:r w:rsidRPr="00781518">
        <w:rPr>
          <w:rFonts w:cs="Arial"/>
          <w:sz w:val="20"/>
          <w:rPrChange w:id="223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V </w:t>
      </w:r>
      <w:r w:rsidRPr="00781518">
        <w:rPr>
          <w:rFonts w:cs="Arial"/>
          <w:sz w:val="20"/>
          <w:highlight w:val="green"/>
          <w:rPrChange w:id="224" w:author="Popelková, Lenka" w:date="2022-07-29T13:26:00Z">
            <w:rPr>
              <w:rFonts w:ascii="Arial Narrow" w:hAnsi="Arial Narrow" w:cs="Arial"/>
              <w:sz w:val="20"/>
              <w:highlight w:val="green"/>
            </w:rPr>
          </w:rPrChange>
        </w:rPr>
        <w:t>doplní dodavatel</w:t>
      </w:r>
      <w:r w:rsidRPr="00781518">
        <w:rPr>
          <w:rFonts w:cs="Arial"/>
          <w:sz w:val="20"/>
          <w:rPrChange w:id="225" w:author="Popelková, Lenka" w:date="2022-07-29T13:26:00Z">
            <w:rPr>
              <w:rFonts w:ascii="Arial Narrow" w:hAnsi="Arial Narrow" w:cs="Arial"/>
              <w:sz w:val="20"/>
            </w:rPr>
          </w:rPrChange>
        </w:rPr>
        <w:t xml:space="preserve"> dne </w:t>
      </w:r>
      <w:r w:rsidRPr="00781518">
        <w:rPr>
          <w:rFonts w:cs="Arial"/>
          <w:sz w:val="20"/>
          <w:highlight w:val="green"/>
          <w:rPrChange w:id="226" w:author="Popelková, Lenka" w:date="2022-07-29T13:26:00Z">
            <w:rPr>
              <w:rFonts w:ascii="Arial Narrow" w:hAnsi="Arial Narrow" w:cs="Arial"/>
              <w:sz w:val="20"/>
              <w:highlight w:val="green"/>
            </w:rPr>
          </w:rPrChange>
        </w:rPr>
        <w:t>doplní dodavatel</w:t>
      </w:r>
    </w:p>
    <w:p w14:paraId="4C3F3CEE" w14:textId="77777777" w:rsidR="00F4708A" w:rsidRPr="00781518" w:rsidRDefault="00F4708A" w:rsidP="00F4708A">
      <w:pPr>
        <w:ind w:left="4956" w:firstLine="708"/>
        <w:rPr>
          <w:rFonts w:cs="Arial"/>
          <w:sz w:val="20"/>
          <w:rPrChange w:id="227" w:author="Popelková, Lenka" w:date="2022-07-29T13:26:00Z">
            <w:rPr>
              <w:rFonts w:ascii="Arial Narrow" w:hAnsi="Arial Narrow" w:cs="Arial"/>
              <w:sz w:val="20"/>
            </w:rPr>
          </w:rPrChange>
        </w:rPr>
      </w:pPr>
    </w:p>
    <w:p w14:paraId="311161E9" w14:textId="2B2F63D7" w:rsidR="00F4708A" w:rsidRPr="00781518" w:rsidRDefault="00F4708A" w:rsidP="00F4708A">
      <w:pPr>
        <w:pStyle w:val="Normln0"/>
        <w:widowControl/>
        <w:spacing w:line="280" w:lineRule="atLeast"/>
        <w:ind w:left="4956" w:firstLine="708"/>
        <w:contextualSpacing/>
        <w:jc w:val="right"/>
        <w:rPr>
          <w:rFonts w:cs="Arial"/>
          <w:noProof w:val="0"/>
          <w:sz w:val="20"/>
          <w:rPrChange w:id="228" w:author="Popelková, Lenka" w:date="2022-07-29T13:26:00Z">
            <w:rPr>
              <w:rFonts w:ascii="Arial Narrow" w:hAnsi="Arial Narrow" w:cs="Arial"/>
              <w:noProof w:val="0"/>
              <w:sz w:val="20"/>
            </w:rPr>
          </w:rPrChange>
        </w:rPr>
      </w:pPr>
      <w:r w:rsidRPr="00781518">
        <w:rPr>
          <w:rFonts w:cs="Arial"/>
          <w:sz w:val="20"/>
          <w:highlight w:val="green"/>
          <w:rPrChange w:id="229" w:author="Popelková, Lenka" w:date="2022-07-29T13:26:00Z">
            <w:rPr>
              <w:rFonts w:ascii="Arial Narrow" w:hAnsi="Arial Narrow" w:cs="Arial"/>
              <w:sz w:val="20"/>
              <w:highlight w:val="green"/>
            </w:rPr>
          </w:rPrChange>
        </w:rPr>
        <w:t>doplní dodavatel</w:t>
      </w:r>
      <w:r w:rsidRPr="00781518">
        <w:rPr>
          <w:rFonts w:cs="Arial"/>
          <w:noProof w:val="0"/>
          <w:sz w:val="20"/>
          <w:rPrChange w:id="230" w:author="Popelková, Lenka" w:date="2022-07-29T13:26:00Z">
            <w:rPr>
              <w:rFonts w:ascii="Arial Narrow" w:hAnsi="Arial Narrow" w:cs="Arial"/>
              <w:noProof w:val="0"/>
              <w:sz w:val="20"/>
            </w:rPr>
          </w:rPrChange>
        </w:rPr>
        <w:tab/>
        <w:t xml:space="preserve">              ………………………..……………….</w:t>
      </w:r>
    </w:p>
    <w:p w14:paraId="02E5ED42" w14:textId="77777777" w:rsidR="00F4708A" w:rsidRPr="00B35F23" w:rsidRDefault="00F4708A" w:rsidP="00F4708A">
      <w:pPr>
        <w:spacing w:after="120" w:line="280" w:lineRule="atLeast"/>
        <w:ind w:left="1440"/>
        <w:contextualSpacing/>
        <w:jc w:val="right"/>
        <w:rPr>
          <w:rFonts w:cs="Arial"/>
          <w:sz w:val="20"/>
        </w:rPr>
      </w:pPr>
      <w:r w:rsidRPr="00B35F23">
        <w:rPr>
          <w:rFonts w:cs="Arial"/>
          <w:snapToGrid w:val="0"/>
          <w:sz w:val="20"/>
        </w:rPr>
        <w:tab/>
      </w:r>
      <w:r w:rsidRPr="00B35F23">
        <w:rPr>
          <w:rFonts w:cs="Arial"/>
          <w:snapToGrid w:val="0"/>
          <w:sz w:val="20"/>
        </w:rPr>
        <w:tab/>
      </w:r>
      <w:r w:rsidRPr="00B35F23">
        <w:rPr>
          <w:rFonts w:cs="Arial"/>
          <w:snapToGrid w:val="0"/>
          <w:sz w:val="20"/>
        </w:rPr>
        <w:tab/>
      </w:r>
      <w:r w:rsidRPr="00B35F23">
        <w:rPr>
          <w:rFonts w:cs="Arial"/>
          <w:snapToGrid w:val="0"/>
          <w:sz w:val="20"/>
        </w:rPr>
        <w:tab/>
        <w:t xml:space="preserve">                     </w:t>
      </w:r>
      <w:r w:rsidRPr="00B35F23">
        <w:rPr>
          <w:rFonts w:cs="Arial"/>
          <w:sz w:val="20"/>
        </w:rPr>
        <w:t xml:space="preserve">Podpis osoby oprávněné </w:t>
      </w:r>
    </w:p>
    <w:p w14:paraId="49CBA6A3" w14:textId="77777777" w:rsidR="00F4708A" w:rsidRPr="00B35F23" w:rsidRDefault="00F4708A" w:rsidP="00F4708A">
      <w:pPr>
        <w:spacing w:after="120" w:line="280" w:lineRule="atLeast"/>
        <w:ind w:left="3600" w:firstLine="720"/>
        <w:contextualSpacing/>
        <w:jc w:val="right"/>
        <w:rPr>
          <w:rFonts w:cs="Arial"/>
          <w:sz w:val="20"/>
        </w:rPr>
      </w:pPr>
      <w:r w:rsidRPr="00B35F23">
        <w:rPr>
          <w:rFonts w:cs="Arial"/>
          <w:sz w:val="20"/>
        </w:rPr>
        <w:t xml:space="preserve">               jednat za dodavatele podávající  </w:t>
      </w:r>
    </w:p>
    <w:p w14:paraId="420C1E61" w14:textId="003EC6C2" w:rsidR="0058380D" w:rsidRPr="00B35F23" w:rsidRDefault="00F4708A" w:rsidP="00B35F23">
      <w:pPr>
        <w:spacing w:after="120" w:line="280" w:lineRule="atLeast"/>
        <w:ind w:left="3600" w:firstLine="720"/>
        <w:contextualSpacing/>
        <w:jc w:val="right"/>
        <w:rPr>
          <w:rFonts w:cs="Arial"/>
          <w:sz w:val="20"/>
          <w:rPrChange w:id="231" w:author="Popelková, Lenka" w:date="2022-07-29T13:26:00Z">
            <w:rPr>
              <w:rFonts w:ascii="Arial Narrow" w:hAnsi="Arial Narrow" w:cs="Arial"/>
              <w:i/>
              <w:sz w:val="22"/>
              <w:szCs w:val="22"/>
              <w:highlight w:val="yellow"/>
            </w:rPr>
          </w:rPrChange>
        </w:rPr>
      </w:pPr>
      <w:r w:rsidRPr="00B35F23">
        <w:rPr>
          <w:rFonts w:cs="Arial"/>
          <w:sz w:val="20"/>
        </w:rPr>
        <w:t xml:space="preserve">                          společnou žádost</w:t>
      </w:r>
    </w:p>
    <w:sectPr w:rsidR="0058380D" w:rsidRPr="00B35F23" w:rsidSect="00F22A60">
      <w:footerReference w:type="default" r:id="rId14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68F6A" w14:textId="77777777" w:rsidR="006C5EA7" w:rsidRDefault="006C5EA7" w:rsidP="007254DC">
      <w:r>
        <w:separator/>
      </w:r>
    </w:p>
  </w:endnote>
  <w:endnote w:type="continuationSeparator" w:id="0">
    <w:p w14:paraId="7DB708E6" w14:textId="77777777" w:rsidR="006C5EA7" w:rsidRDefault="006C5EA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8F3E" w14:textId="77777777" w:rsidR="00B35F23" w:rsidRDefault="00B35F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19290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5640D07F" w14:textId="77777777" w:rsidR="00F4708A" w:rsidRPr="004A603B" w:rsidRDefault="00F4708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6FA9" w14:textId="77777777" w:rsidR="00B35F23" w:rsidRDefault="00B35F2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26410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BF2ED" w14:textId="77777777" w:rsidR="006C5EA7" w:rsidRDefault="006C5EA7" w:rsidP="007254DC">
      <w:r>
        <w:separator/>
      </w:r>
    </w:p>
  </w:footnote>
  <w:footnote w:type="continuationSeparator" w:id="0">
    <w:p w14:paraId="4B577904" w14:textId="77777777" w:rsidR="006C5EA7" w:rsidRDefault="006C5EA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BDD6A" w14:textId="77777777" w:rsidR="00B35F23" w:rsidRDefault="00B35F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34A4" w14:textId="2090376E" w:rsidR="00804FC9" w:rsidRPr="00B35F23" w:rsidRDefault="007D0430">
    <w:pPr>
      <w:pStyle w:val="Zhlav"/>
      <w:jc w:val="right"/>
      <w:rPr>
        <w:rFonts w:cs="Arial"/>
        <w:sz w:val="20"/>
        <w:rPrChange w:id="107" w:author="Popelková, Lenka" w:date="2022-07-27T12:40:00Z">
          <w:rPr/>
        </w:rPrChange>
      </w:rPr>
      <w:pPrChange w:id="108" w:author="Popelková, Lenka" w:date="2022-07-27T12:40:00Z">
        <w:pPr>
          <w:pStyle w:val="Zhlav"/>
        </w:pPr>
      </w:pPrChange>
    </w:pPr>
    <w:ins w:id="109" w:author="Popelková, Lenka" w:date="2022-07-27T12:40:00Z">
      <w:r w:rsidRPr="00B35F23">
        <w:rPr>
          <w:rFonts w:cs="Arial"/>
          <w:sz w:val="20"/>
        </w:rPr>
        <w:t>Priloha_1_SK_Kryci_list</w:t>
      </w:r>
    </w:ins>
    <w:ins w:id="110" w:author="Popelková, Lenka" w:date="2022-07-29T13:26:00Z">
      <w:r w:rsidR="00781518" w:rsidRPr="00B35F23">
        <w:rPr>
          <w:rFonts w:cs="Arial"/>
          <w:sz w:val="20"/>
        </w:rPr>
        <w:t>_</w:t>
      </w:r>
    </w:ins>
    <w:r w:rsidR="00B35F23" w:rsidRPr="00B35F23">
      <w:rPr>
        <w:rFonts w:cs="Arial"/>
        <w:sz w:val="20"/>
      </w:rPr>
      <w:t>2</w:t>
    </w:r>
    <w:ins w:id="111" w:author="Popelková, Lenka" w:date="2022-07-29T13:26:00Z">
      <w:r w:rsidR="00781518" w:rsidRPr="00B35F23">
        <w:rPr>
          <w:rFonts w:cs="Arial"/>
          <w:sz w:val="20"/>
        </w:rPr>
        <w:t>_8_2022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627A" w14:textId="7C30CE3A" w:rsidR="00804FC9" w:rsidRPr="00B35F23" w:rsidRDefault="00804FC9" w:rsidP="00804FC9">
    <w:pPr>
      <w:pStyle w:val="Zhlav"/>
      <w:jc w:val="right"/>
      <w:rPr>
        <w:rFonts w:cs="Arial"/>
        <w:sz w:val="20"/>
      </w:rPr>
    </w:pPr>
    <w:r w:rsidRPr="00B35F23">
      <w:rPr>
        <w:rFonts w:cs="Arial"/>
        <w:sz w:val="20"/>
      </w:rPr>
      <w:t>Priloha_1_SK_Kryc</w:t>
    </w:r>
    <w:r w:rsidR="007D0430" w:rsidRPr="00B35F23">
      <w:rPr>
        <w:rFonts w:cs="Arial"/>
        <w:sz w:val="20"/>
      </w:rPr>
      <w:t>i_</w:t>
    </w:r>
    <w:r w:rsidRPr="00B35F23">
      <w:rPr>
        <w:rFonts w:cs="Arial"/>
        <w:sz w:val="20"/>
      </w:rPr>
      <w:t>list</w:t>
    </w:r>
    <w:ins w:id="112" w:author="Popelková, Lenka" w:date="2022-07-29T13:26:00Z">
      <w:r w:rsidR="00781518" w:rsidRPr="00B35F23">
        <w:rPr>
          <w:rFonts w:cs="Arial"/>
          <w:sz w:val="20"/>
        </w:rPr>
        <w:t>_</w:t>
      </w:r>
    </w:ins>
    <w:r w:rsidR="00B35F23">
      <w:rPr>
        <w:rFonts w:cs="Arial"/>
        <w:sz w:val="20"/>
      </w:rPr>
      <w:t>2</w:t>
    </w:r>
    <w:ins w:id="113" w:author="Popelková, Lenka" w:date="2022-07-29T13:26:00Z">
      <w:r w:rsidR="00781518" w:rsidRPr="00B35F23">
        <w:rPr>
          <w:rFonts w:cs="Arial"/>
          <w:sz w:val="20"/>
        </w:rPr>
        <w:t>_8_2022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0F7A06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8451D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1D67"/>
    <w:rsid w:val="00575D57"/>
    <w:rsid w:val="0058380D"/>
    <w:rsid w:val="005917DB"/>
    <w:rsid w:val="0059444C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4F1F"/>
    <w:rsid w:val="005B762F"/>
    <w:rsid w:val="005C37A7"/>
    <w:rsid w:val="005E55E1"/>
    <w:rsid w:val="005E69FF"/>
    <w:rsid w:val="005F778A"/>
    <w:rsid w:val="00601E73"/>
    <w:rsid w:val="006037C8"/>
    <w:rsid w:val="00603A77"/>
    <w:rsid w:val="0061696C"/>
    <w:rsid w:val="00621FF1"/>
    <w:rsid w:val="006239D1"/>
    <w:rsid w:val="00642145"/>
    <w:rsid w:val="00642A31"/>
    <w:rsid w:val="00647D20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5EA7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518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430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4FC9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F34DC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167A"/>
    <w:rsid w:val="0097340A"/>
    <w:rsid w:val="0097620E"/>
    <w:rsid w:val="00985142"/>
    <w:rsid w:val="00986DC9"/>
    <w:rsid w:val="0099169F"/>
    <w:rsid w:val="009A39A6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5F23"/>
    <w:rsid w:val="00B46E24"/>
    <w:rsid w:val="00B55808"/>
    <w:rsid w:val="00B613F5"/>
    <w:rsid w:val="00B65002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C3504"/>
    <w:rsid w:val="00BD28ED"/>
    <w:rsid w:val="00BD5BEF"/>
    <w:rsid w:val="00BD680E"/>
    <w:rsid w:val="00BE05A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4E44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4708A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C63DC-15B1-4360-948D-18ABAF8A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Popelková, Lenka</cp:lastModifiedBy>
  <cp:revision>4</cp:revision>
  <cp:lastPrinted>2019-06-04T11:19:00Z</cp:lastPrinted>
  <dcterms:created xsi:type="dcterms:W3CDTF">2022-08-01T12:01:00Z</dcterms:created>
  <dcterms:modified xsi:type="dcterms:W3CDTF">2022-08-02T08:08:00Z</dcterms:modified>
</cp:coreProperties>
</file>