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27686" w14:textId="77777777" w:rsidR="00866FAF" w:rsidRPr="00F24414" w:rsidRDefault="00866FAF" w:rsidP="00866FAF">
      <w:pPr>
        <w:rPr>
          <w:rFonts w:ascii="Arial Narrow" w:hAnsi="Arial Narrow" w:cs="Arial"/>
          <w:b/>
          <w:bCs/>
          <w:snapToGrid w:val="0"/>
        </w:rPr>
      </w:pPr>
      <w:r w:rsidRPr="002362EA">
        <w:rPr>
          <w:rFonts w:ascii="Arial Narrow" w:hAnsi="Arial Narrow" w:cs="Arial"/>
          <w:b/>
          <w:bCs/>
          <w:snapToGrid w:val="0"/>
        </w:rPr>
        <w:t xml:space="preserve">Pro účely zařazení dodavatele do Systému kvalifikace </w:t>
      </w:r>
      <w:r w:rsidRPr="000F0912">
        <w:rPr>
          <w:rFonts w:ascii="Arial Narrow" w:hAnsi="Arial Narrow" w:cs="Arial"/>
          <w:b/>
          <w:bCs/>
          <w:snapToGrid w:val="0"/>
        </w:rPr>
        <w:t>„</w:t>
      </w:r>
      <w:r>
        <w:rPr>
          <w:rFonts w:ascii="Arial Narrow" w:hAnsi="Arial Narrow" w:cs="Arial"/>
          <w:b/>
        </w:rPr>
        <w:t xml:space="preserve">Výměna vedení a rekonstrukce </w:t>
      </w:r>
      <w:r w:rsidRPr="00F24414">
        <w:rPr>
          <w:rFonts w:ascii="Arial Narrow" w:hAnsi="Arial Narrow" w:cs="Arial"/>
          <w:b/>
        </w:rPr>
        <w:t>rozvoden</w:t>
      </w:r>
      <w:r w:rsidRPr="00F24414">
        <w:rPr>
          <w:rFonts w:ascii="Arial Narrow" w:hAnsi="Arial Narrow" w:cs="Arial"/>
          <w:b/>
          <w:bCs/>
          <w:snapToGrid w:val="0"/>
        </w:rPr>
        <w:t xml:space="preserve">“      </w:t>
      </w:r>
    </w:p>
    <w:p w14:paraId="1EB9B79E" w14:textId="65F159EE" w:rsidR="00866FAF" w:rsidRPr="00F24414" w:rsidRDefault="00866FAF" w:rsidP="00866FAF">
      <w:pPr>
        <w:rPr>
          <w:rFonts w:ascii="Arial Narrow" w:hAnsi="Arial Narrow" w:cs="Arial"/>
          <w:b/>
          <w:bCs/>
          <w:snapToGrid w:val="0"/>
        </w:rPr>
      </w:pPr>
      <w:r w:rsidRPr="00F24414">
        <w:rPr>
          <w:rFonts w:ascii="Arial Narrow" w:hAnsi="Arial Narrow" w:cs="Arial"/>
          <w:b/>
          <w:bCs/>
          <w:snapToGrid w:val="0"/>
        </w:rPr>
        <w:t xml:space="preserve">Kategorie: </w:t>
      </w:r>
      <w:r w:rsidRPr="00F24414">
        <w:rPr>
          <w:rFonts w:ascii="Arial Narrow" w:hAnsi="Arial Narrow" w:cs="Arial"/>
          <w:b/>
          <w:rPrChange w:id="0" w:author="Popelková, Lenka" w:date="2022-06-27T18:34:00Z">
            <w:rPr>
              <w:rFonts w:ascii="Arial Narrow" w:hAnsi="Arial Narrow" w:cs="Arial"/>
              <w:b/>
              <w:color w:val="FF0000"/>
            </w:rPr>
          </w:rPrChange>
        </w:rPr>
        <w:t xml:space="preserve">část </w:t>
      </w:r>
      <w:r w:rsidR="000361B7" w:rsidRPr="00F24414">
        <w:rPr>
          <w:rFonts w:ascii="Arial Narrow" w:hAnsi="Arial Narrow" w:cs="Arial"/>
          <w:b/>
          <w:rPrChange w:id="1" w:author="Popelková, Lenka" w:date="2022-06-27T18:34:00Z">
            <w:rPr>
              <w:rFonts w:ascii="Arial Narrow" w:hAnsi="Arial Narrow" w:cs="Arial"/>
              <w:b/>
              <w:color w:val="FF0000"/>
            </w:rPr>
          </w:rPrChange>
        </w:rPr>
        <w:t xml:space="preserve">C </w:t>
      </w:r>
      <w:r w:rsidRPr="00F24414">
        <w:rPr>
          <w:rFonts w:ascii="Arial Narrow" w:hAnsi="Arial Narrow" w:cs="Arial"/>
          <w:b/>
          <w:rPrChange w:id="2" w:author="Popelková, Lenka" w:date="2022-06-27T18:34:00Z">
            <w:rPr>
              <w:rFonts w:ascii="Arial Narrow" w:hAnsi="Arial Narrow" w:cs="Arial"/>
              <w:b/>
              <w:color w:val="FF0000"/>
            </w:rPr>
          </w:rPrChange>
        </w:rPr>
        <w:t xml:space="preserve">– </w:t>
      </w:r>
      <w:r w:rsidR="00584F50" w:rsidRPr="00F24414">
        <w:rPr>
          <w:rFonts w:ascii="Arial Narrow" w:hAnsi="Arial Narrow" w:cs="Arial"/>
          <w:b/>
          <w:rPrChange w:id="3" w:author="Popelková, Lenka" w:date="2022-06-27T18:34:00Z">
            <w:rPr>
              <w:rFonts w:ascii="Arial Narrow" w:hAnsi="Arial Narrow" w:cs="Arial"/>
              <w:b/>
              <w:color w:val="FF0000"/>
            </w:rPr>
          </w:rPrChange>
        </w:rPr>
        <w:t xml:space="preserve">rekonstrukce </w:t>
      </w:r>
      <w:r w:rsidR="00D661E7" w:rsidRPr="00F24414">
        <w:rPr>
          <w:rFonts w:ascii="Arial Narrow" w:hAnsi="Arial Narrow" w:cs="Arial"/>
          <w:b/>
          <w:rPrChange w:id="4" w:author="Popelková, Lenka" w:date="2022-06-27T18:34:00Z">
            <w:rPr>
              <w:rFonts w:ascii="Arial Narrow" w:hAnsi="Arial Narrow" w:cs="Arial"/>
              <w:b/>
              <w:color w:val="FF0000"/>
            </w:rPr>
          </w:rPrChange>
        </w:rPr>
        <w:t>rozvode</w:t>
      </w:r>
      <w:r w:rsidR="00D661E7" w:rsidRPr="00F24414">
        <w:rPr>
          <w:rFonts w:ascii="Arial Narrow" w:hAnsi="Arial Narrow" w:cs="Arial"/>
          <w:b/>
        </w:rPr>
        <w:t>n</w:t>
      </w:r>
    </w:p>
    <w:p w14:paraId="55C5E012" w14:textId="77777777" w:rsidR="00866FAF" w:rsidRPr="00700CB0" w:rsidRDefault="00866FAF" w:rsidP="00866FAF">
      <w:pPr>
        <w:rPr>
          <w:rFonts w:ascii="Arial Narrow" w:hAnsi="Arial Narrow" w:cs="Arial"/>
          <w:b/>
          <w:bCs/>
          <w:snapToGrid w:val="0"/>
        </w:rPr>
      </w:pPr>
      <w:r w:rsidRPr="00700CB0">
        <w:rPr>
          <w:rFonts w:ascii="Arial Narrow" w:hAnsi="Arial Narrow" w:cs="Arial"/>
          <w:b/>
          <w:bCs/>
          <w:snapToGrid w:val="0"/>
        </w:rPr>
        <w:t xml:space="preserve">                                                   </w:t>
      </w:r>
    </w:p>
    <w:p w14:paraId="2331EACF" w14:textId="77777777" w:rsidR="00866FAF" w:rsidRPr="00700CB0" w:rsidRDefault="00866FAF" w:rsidP="00866FAF">
      <w:pPr>
        <w:rPr>
          <w:rFonts w:ascii="Arial Narrow" w:hAnsi="Arial Narrow" w:cs="Arial"/>
          <w:i/>
          <w:snapToGrid w:val="0"/>
          <w:sz w:val="20"/>
          <w:highlight w:val="yellow"/>
        </w:rPr>
      </w:pPr>
      <w:bookmarkStart w:id="5" w:name="_Hlk17713913"/>
      <w:r w:rsidRPr="00700CB0">
        <w:rPr>
          <w:rFonts w:ascii="Arial Narrow" w:hAnsi="Arial Narrow" w:cs="Arial"/>
          <w:i/>
          <w:snapToGrid w:val="0"/>
          <w:sz w:val="20"/>
          <w:highlight w:val="yellow"/>
        </w:rPr>
        <w:t>obchodní firma / jméno a příjmení</w:t>
      </w:r>
      <w:r w:rsidRPr="00700CB0">
        <w:rPr>
          <w:rFonts w:ascii="Arial Narrow" w:hAnsi="Arial Narrow" w:cs="Arial"/>
          <w:i/>
          <w:snapToGrid w:val="0"/>
          <w:sz w:val="20"/>
          <w:highlight w:val="yellow"/>
          <w:vertAlign w:val="superscript"/>
        </w:rPr>
        <w:footnoteReference w:id="1"/>
      </w:r>
    </w:p>
    <w:p w14:paraId="4D09B9A0"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se sídlem</w:t>
      </w:r>
      <w:r w:rsidRPr="00700CB0">
        <w:rPr>
          <w:rFonts w:ascii="Arial Narrow" w:hAnsi="Arial Narrow" w:cs="Arial"/>
          <w:snapToGrid w:val="0"/>
          <w:sz w:val="20"/>
          <w:highlight w:val="yellow"/>
        </w:rPr>
        <w:softHyphen/>
      </w:r>
      <w:r w:rsidRPr="00700CB0">
        <w:rPr>
          <w:rFonts w:ascii="Arial Narrow" w:hAnsi="Arial Narrow" w:cs="Arial"/>
          <w:snapToGrid w:val="0"/>
          <w:sz w:val="20"/>
          <w:highlight w:val="yellow"/>
        </w:rPr>
        <w:softHyphen/>
        <w:t xml:space="preserve"> / trvale bytem……</w:t>
      </w:r>
    </w:p>
    <w:p w14:paraId="09231255"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IČO:……</w:t>
      </w:r>
    </w:p>
    <w:p w14:paraId="21830D3D"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společnost zapsaná v obchodním rejstříku vedeném ……,</w:t>
      </w:r>
    </w:p>
    <w:p w14:paraId="3B9FA624" w14:textId="77777777" w:rsidR="00866FAF" w:rsidRPr="00700CB0" w:rsidRDefault="00866FAF" w:rsidP="00866FAF">
      <w:pPr>
        <w:rPr>
          <w:rFonts w:ascii="Arial Narrow" w:hAnsi="Arial Narrow" w:cs="Arial"/>
          <w:snapToGrid w:val="0"/>
          <w:sz w:val="20"/>
          <w:highlight w:val="yellow"/>
        </w:rPr>
      </w:pPr>
      <w:r w:rsidRPr="00700CB0">
        <w:rPr>
          <w:rFonts w:ascii="Arial Narrow" w:hAnsi="Arial Narrow" w:cs="Arial"/>
          <w:snapToGrid w:val="0"/>
          <w:sz w:val="20"/>
          <w:highlight w:val="yellow"/>
        </w:rPr>
        <w:t xml:space="preserve">oddíl ……, vložka </w:t>
      </w:r>
      <w:r w:rsidRPr="00700CB0">
        <w:rPr>
          <w:rFonts w:ascii="Arial Narrow" w:hAnsi="Arial Narrow" w:cs="Arial"/>
          <w:snapToGrid w:val="0"/>
          <w:sz w:val="20"/>
          <w:highlight w:val="yellow"/>
        </w:rPr>
        <w:softHyphen/>
      </w:r>
      <w:r w:rsidRPr="00700CB0">
        <w:rPr>
          <w:rFonts w:ascii="Arial Narrow" w:hAnsi="Arial Narrow" w:cs="Arial"/>
          <w:snapToGrid w:val="0"/>
          <w:sz w:val="20"/>
          <w:highlight w:val="yellow"/>
        </w:rPr>
        <w:softHyphen/>
        <w:t>……</w:t>
      </w:r>
    </w:p>
    <w:p w14:paraId="76B589C4" w14:textId="77777777" w:rsidR="00866FAF" w:rsidRPr="000F0912" w:rsidRDefault="00866FAF" w:rsidP="00866FAF">
      <w:pPr>
        <w:rPr>
          <w:rFonts w:ascii="Arial Narrow" w:hAnsi="Arial Narrow" w:cs="Arial"/>
          <w:snapToGrid w:val="0"/>
          <w:sz w:val="20"/>
        </w:rPr>
      </w:pPr>
      <w:r w:rsidRPr="00700CB0">
        <w:rPr>
          <w:rFonts w:ascii="Arial Narrow" w:hAnsi="Arial Narrow" w:cs="Arial"/>
          <w:snapToGrid w:val="0"/>
          <w:sz w:val="20"/>
          <w:highlight w:val="yellow"/>
        </w:rPr>
        <w:t>zastoupená: ……</w:t>
      </w:r>
    </w:p>
    <w:bookmarkEnd w:id="5"/>
    <w:p w14:paraId="6A34EF32" w14:textId="3DCD682B" w:rsidR="005A37A8" w:rsidRPr="00EF0F05" w:rsidRDefault="005A37A8" w:rsidP="007254DC">
      <w:pPr>
        <w:rPr>
          <w:rFonts w:ascii="Arial Narrow" w:hAnsi="Arial Narrow" w:cs="Arial"/>
          <w:sz w:val="20"/>
        </w:rPr>
      </w:pPr>
    </w:p>
    <w:p w14:paraId="0A64B61F" w14:textId="6380559D" w:rsidR="00866FAF" w:rsidRDefault="00866FAF" w:rsidP="00866FAF">
      <w:pPr>
        <w:pStyle w:val="Textodstavce"/>
        <w:tabs>
          <w:tab w:val="clear" w:pos="864"/>
        </w:tabs>
        <w:spacing w:after="0"/>
        <w:ind w:left="0" w:firstLine="0"/>
        <w:rPr>
          <w:rFonts w:ascii="Arial Narrow" w:hAnsi="Arial Narrow" w:cs="Calibri"/>
          <w:sz w:val="22"/>
          <w:szCs w:val="22"/>
        </w:rPr>
      </w:pPr>
      <w:r w:rsidRPr="00F64C34">
        <w:rPr>
          <w:rFonts w:ascii="Arial Narrow" w:hAnsi="Arial Narrow" w:cs="Calibri"/>
          <w:sz w:val="22"/>
          <w:szCs w:val="22"/>
        </w:rPr>
        <w:t>Tento formulář slouží k prokázání splnění technického kvalifikačního předpokladu podle § 79 odstavec 2 písm</w:t>
      </w:r>
      <w:r>
        <w:rPr>
          <w:rFonts w:ascii="Arial Narrow" w:hAnsi="Arial Narrow" w:cs="Calibri"/>
          <w:sz w:val="22"/>
          <w:szCs w:val="22"/>
        </w:rPr>
        <w:t xml:space="preserve">. </w:t>
      </w:r>
      <w:r w:rsidRPr="00F64C34">
        <w:rPr>
          <w:rFonts w:ascii="Arial Narrow" w:hAnsi="Arial Narrow" w:cs="Calibri"/>
          <w:sz w:val="22"/>
          <w:szCs w:val="22"/>
        </w:rPr>
        <w:t xml:space="preserve">d) zákona č. 134/2016 Sb., o zadávání veřejných zakázek, </w:t>
      </w:r>
      <w:r>
        <w:rPr>
          <w:rFonts w:ascii="Arial Narrow" w:hAnsi="Arial Narrow" w:cs="Calibri"/>
          <w:sz w:val="22"/>
          <w:szCs w:val="22"/>
        </w:rPr>
        <w:t xml:space="preserve">ve znění pozdějších předpisů </w:t>
      </w:r>
      <w:r w:rsidRPr="00F64C34">
        <w:rPr>
          <w:rFonts w:ascii="Arial Narrow" w:hAnsi="Arial Narrow" w:cs="Calibri"/>
          <w:sz w:val="22"/>
          <w:szCs w:val="22"/>
        </w:rPr>
        <w:t>pro dodavatele:</w:t>
      </w:r>
    </w:p>
    <w:p w14:paraId="4D615B46" w14:textId="77777777" w:rsidR="00913F26" w:rsidRPr="00F64C34" w:rsidRDefault="00913F26" w:rsidP="00866FAF">
      <w:pPr>
        <w:pStyle w:val="Textodstavce"/>
        <w:tabs>
          <w:tab w:val="clear" w:pos="864"/>
        </w:tabs>
        <w:spacing w:after="0"/>
        <w:ind w:left="0" w:firstLine="0"/>
        <w:rPr>
          <w:rFonts w:ascii="Arial Narrow" w:hAnsi="Arial Narrow" w:cs="Calibri"/>
          <w:sz w:val="22"/>
          <w:szCs w:val="22"/>
        </w:rPr>
      </w:pPr>
    </w:p>
    <w:p w14:paraId="54AB7457" w14:textId="77777777" w:rsidR="00866FAF" w:rsidRPr="00F64C34" w:rsidRDefault="00866FAF" w:rsidP="00866FAF">
      <w:pPr>
        <w:pStyle w:val="Textodstavce"/>
        <w:tabs>
          <w:tab w:val="clear" w:pos="864"/>
        </w:tabs>
        <w:spacing w:after="0"/>
        <w:ind w:left="0" w:firstLine="0"/>
        <w:rPr>
          <w:rFonts w:ascii="Arial Narrow" w:hAnsi="Arial Narrow" w:cs="Calibri"/>
          <w:sz w:val="22"/>
          <w:szCs w:val="22"/>
        </w:rPr>
      </w:pPr>
    </w:p>
    <w:p w14:paraId="6EA85346" w14:textId="77777777" w:rsidR="00866FAF" w:rsidRPr="00700CB0" w:rsidRDefault="00866FAF" w:rsidP="00866FAF">
      <w:pPr>
        <w:numPr>
          <w:ilvl w:val="3"/>
          <w:numId w:val="0"/>
        </w:numPr>
        <w:tabs>
          <w:tab w:val="num" w:pos="1080"/>
          <w:tab w:val="left" w:pos="5103"/>
        </w:tabs>
        <w:spacing w:before="120"/>
        <w:ind w:left="1843" w:hanging="1843"/>
        <w:rPr>
          <w:rFonts w:ascii="Arial Narrow" w:eastAsia="MS Mincho" w:hAnsi="Arial Narrow" w:cs="Calibri"/>
          <w:sz w:val="20"/>
          <w:highlight w:val="yellow"/>
        </w:rPr>
      </w:pPr>
      <w:r w:rsidRPr="00700CB0">
        <w:rPr>
          <w:rFonts w:ascii="Arial Narrow" w:hAnsi="Arial Narrow" w:cs="Calibri"/>
          <w:b/>
          <w:sz w:val="20"/>
          <w:highlight w:val="yellow"/>
        </w:rPr>
        <w:t>Vedoucí zakázky:</w:t>
      </w:r>
      <w:r w:rsidRPr="00700CB0">
        <w:rPr>
          <w:rFonts w:ascii="Arial Narrow" w:hAnsi="Arial Narrow" w:cs="Calibri"/>
          <w:sz w:val="20"/>
          <w:highlight w:val="yellow"/>
        </w:rPr>
        <w:t xml:space="preserve"> jméno, příjmení</w:t>
      </w:r>
    </w:p>
    <w:p w14:paraId="4A8F95CC"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e-mail: …, mobilní telefon: …</w:t>
      </w:r>
    </w:p>
    <w:p w14:paraId="729CAB05" w14:textId="77777777"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Stavbyvedoucí: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7F59DEA4" w14:textId="6E49498C" w:rsidR="00866FAF" w:rsidRPr="00700CB0" w:rsidRDefault="00866FAF" w:rsidP="00866FAF">
      <w:pPr>
        <w:numPr>
          <w:ilvl w:val="3"/>
          <w:numId w:val="0"/>
        </w:numPr>
        <w:tabs>
          <w:tab w:val="num" w:pos="1080"/>
        </w:tabs>
        <w:spacing w:before="120"/>
        <w:ind w:left="1843" w:hanging="1843"/>
        <w:rPr>
          <w:rFonts w:ascii="Arial Narrow" w:hAnsi="Arial Narrow" w:cs="Calibri"/>
          <w:sz w:val="20"/>
          <w:highlight w:val="yellow"/>
        </w:rPr>
      </w:pPr>
      <w:r w:rsidRPr="00700CB0">
        <w:rPr>
          <w:rFonts w:ascii="Arial Narrow" w:hAnsi="Arial Narrow" w:cs="Calibri"/>
          <w:sz w:val="20"/>
          <w:highlight w:val="yellow"/>
        </w:rPr>
        <w:t xml:space="preserve"> e-mail: …, mobilní telefon: …</w:t>
      </w:r>
    </w:p>
    <w:p w14:paraId="036C072B" w14:textId="178E29BD"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1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625BA156"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 xml:space="preserve"> e-mail: …, mobilní telefon: …</w:t>
      </w:r>
    </w:p>
    <w:p w14:paraId="50B5AE7E" w14:textId="0FDA11B9"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2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64F3EDCA" w14:textId="3BE6A17A" w:rsidR="00866FAF" w:rsidRPr="00700CB0" w:rsidRDefault="00866FAF" w:rsidP="00866FAF">
      <w:pPr>
        <w:numPr>
          <w:ilvl w:val="3"/>
          <w:numId w:val="0"/>
        </w:numPr>
        <w:tabs>
          <w:tab w:val="num" w:pos="1080"/>
        </w:tabs>
        <w:spacing w:before="120"/>
        <w:ind w:left="1843" w:hanging="1843"/>
        <w:rPr>
          <w:rFonts w:ascii="Arial Narrow" w:hAnsi="Arial Narrow" w:cs="Calibri"/>
          <w:sz w:val="20"/>
          <w:highlight w:val="yellow"/>
        </w:rPr>
      </w:pPr>
      <w:r w:rsidRPr="00700CB0">
        <w:rPr>
          <w:rFonts w:ascii="Arial Narrow" w:hAnsi="Arial Narrow" w:cs="Calibri"/>
          <w:sz w:val="20"/>
          <w:highlight w:val="yellow"/>
        </w:rPr>
        <w:t xml:space="preserve"> e-mail: …, mobilní telefon: …</w:t>
      </w:r>
    </w:p>
    <w:p w14:paraId="7E856EE7" w14:textId="7831EE48"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Vedoucí práce (mistr) 3 :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r w:rsidRPr="00700CB0">
        <w:rPr>
          <w:rFonts w:ascii="Arial Narrow" w:hAnsi="Arial Narrow" w:cs="Calibri"/>
          <w:b/>
          <w:sz w:val="20"/>
          <w:highlight w:val="yellow"/>
        </w:rPr>
        <w:t xml:space="preserve"> </w:t>
      </w:r>
    </w:p>
    <w:p w14:paraId="5FFC891B" w14:textId="77777777" w:rsidR="00866FAF" w:rsidRPr="00700CB0" w:rsidRDefault="00866FAF" w:rsidP="00866FAF">
      <w:pPr>
        <w:numPr>
          <w:ilvl w:val="3"/>
          <w:numId w:val="0"/>
        </w:numPr>
        <w:tabs>
          <w:tab w:val="num" w:pos="1080"/>
        </w:tabs>
        <w:spacing w:before="120"/>
        <w:ind w:left="1843" w:hanging="1843"/>
        <w:rPr>
          <w:rFonts w:ascii="Arial Narrow" w:hAnsi="Arial Narrow" w:cs="Calibri"/>
          <w:b/>
          <w:sz w:val="20"/>
          <w:highlight w:val="yellow"/>
        </w:rPr>
      </w:pPr>
      <w:r w:rsidRPr="00700CB0">
        <w:rPr>
          <w:rFonts w:ascii="Arial Narrow" w:hAnsi="Arial Narrow" w:cs="Calibri"/>
          <w:sz w:val="20"/>
          <w:highlight w:val="yellow"/>
        </w:rPr>
        <w:t xml:space="preserve"> e-mail: …, mobilní telefon: …</w:t>
      </w:r>
    </w:p>
    <w:p w14:paraId="444BC90B" w14:textId="77777777" w:rsidR="00866FAF" w:rsidRPr="00700CB0" w:rsidRDefault="00866FAF" w:rsidP="00866FAF">
      <w:pPr>
        <w:numPr>
          <w:ilvl w:val="3"/>
          <w:numId w:val="0"/>
        </w:numPr>
        <w:tabs>
          <w:tab w:val="num" w:pos="1080"/>
          <w:tab w:val="left" w:pos="5103"/>
        </w:tabs>
        <w:spacing w:before="120"/>
        <w:ind w:left="1843" w:hanging="1843"/>
        <w:rPr>
          <w:rFonts w:ascii="Arial Narrow" w:hAnsi="Arial Narrow" w:cs="Calibri"/>
          <w:b/>
          <w:sz w:val="20"/>
          <w:highlight w:val="yellow"/>
        </w:rPr>
      </w:pPr>
      <w:r w:rsidRPr="00700CB0">
        <w:rPr>
          <w:rFonts w:ascii="Arial Narrow" w:hAnsi="Arial Narrow" w:cs="Calibri"/>
          <w:b/>
          <w:sz w:val="20"/>
          <w:highlight w:val="yellow"/>
        </w:rPr>
        <w:t xml:space="preserve">Bezpečnostní technik: </w:t>
      </w:r>
      <w:r w:rsidRPr="00700CB0">
        <w:rPr>
          <w:rFonts w:ascii="Arial Narrow" w:hAnsi="Arial Narrow" w:cs="Calibri"/>
          <w:sz w:val="20"/>
          <w:highlight w:val="yellow"/>
        </w:rPr>
        <w:t>jméno, příjmení</w:t>
      </w:r>
      <w:r w:rsidRPr="00700CB0">
        <w:rPr>
          <w:rFonts w:ascii="Arial Narrow" w:hAnsi="Arial Narrow" w:cs="Calibri"/>
          <w:b/>
          <w:sz w:val="20"/>
          <w:highlight w:val="yellow"/>
        </w:rPr>
        <w:tab/>
      </w:r>
      <w:r w:rsidRPr="00700CB0">
        <w:rPr>
          <w:rFonts w:ascii="Arial Narrow" w:hAnsi="Arial Narrow" w:cs="Calibri"/>
          <w:sz w:val="20"/>
          <w:highlight w:val="yellow"/>
        </w:rPr>
        <w:t xml:space="preserve"> </w:t>
      </w:r>
    </w:p>
    <w:p w14:paraId="2A6C7C25" w14:textId="77777777" w:rsidR="00866FAF" w:rsidRPr="00866FAF" w:rsidRDefault="00866FAF" w:rsidP="00866FAF">
      <w:pPr>
        <w:numPr>
          <w:ilvl w:val="3"/>
          <w:numId w:val="0"/>
        </w:numPr>
        <w:tabs>
          <w:tab w:val="num" w:pos="1080"/>
        </w:tabs>
        <w:spacing w:before="120"/>
        <w:ind w:left="1843" w:hanging="1843"/>
        <w:rPr>
          <w:rFonts w:ascii="Arial Narrow" w:hAnsi="Arial Narrow" w:cs="Calibri"/>
          <w:b/>
          <w:sz w:val="20"/>
        </w:rPr>
      </w:pPr>
      <w:r w:rsidRPr="00700CB0">
        <w:rPr>
          <w:rFonts w:ascii="Arial Narrow" w:hAnsi="Arial Narrow" w:cs="Calibri"/>
          <w:sz w:val="20"/>
          <w:highlight w:val="yellow"/>
        </w:rPr>
        <w:t xml:space="preserve"> e-mail: …, mobilní telefon: …</w:t>
      </w:r>
    </w:p>
    <w:p w14:paraId="1EE3666B" w14:textId="2AF77435" w:rsidR="00866FAF" w:rsidRDefault="00866FAF" w:rsidP="00866FAF">
      <w:pPr>
        <w:numPr>
          <w:ilvl w:val="3"/>
          <w:numId w:val="0"/>
        </w:numPr>
        <w:tabs>
          <w:tab w:val="num" w:pos="1080"/>
        </w:tabs>
        <w:spacing w:before="120"/>
        <w:ind w:left="1843" w:hanging="1663"/>
        <w:rPr>
          <w:rFonts w:ascii="Arial Narrow" w:hAnsi="Arial Narrow" w:cs="Calibri"/>
          <w:b/>
          <w:sz w:val="22"/>
          <w:szCs w:val="22"/>
        </w:rPr>
      </w:pPr>
    </w:p>
    <w:p w14:paraId="7231DEAE" w14:textId="7E38B9B6" w:rsidR="00913F26" w:rsidRDefault="00913F26" w:rsidP="00866FAF">
      <w:pPr>
        <w:numPr>
          <w:ilvl w:val="3"/>
          <w:numId w:val="0"/>
        </w:numPr>
        <w:tabs>
          <w:tab w:val="num" w:pos="1080"/>
        </w:tabs>
        <w:spacing w:before="120"/>
        <w:ind w:left="1843" w:hanging="1663"/>
        <w:rPr>
          <w:rFonts w:ascii="Arial Narrow" w:hAnsi="Arial Narrow" w:cs="Calibri"/>
          <w:b/>
          <w:sz w:val="22"/>
          <w:szCs w:val="22"/>
        </w:rPr>
      </w:pPr>
    </w:p>
    <w:p w14:paraId="35EE5F8B" w14:textId="3623926A" w:rsidR="00866FAF" w:rsidRPr="004A4F3F" w:rsidRDefault="00700CB0" w:rsidP="00942993">
      <w:pPr>
        <w:pStyle w:val="Odstavecseseznamem"/>
        <w:numPr>
          <w:ilvl w:val="0"/>
          <w:numId w:val="4"/>
        </w:numPr>
        <w:spacing w:after="60"/>
        <w:contextualSpacing w:val="0"/>
        <w:jc w:val="both"/>
        <w:rPr>
          <w:rFonts w:ascii="Arial Narrow" w:hAnsi="Arial Narrow" w:cs="Calibri"/>
        </w:rPr>
      </w:pPr>
      <w:r w:rsidRPr="004A4F3F">
        <w:rPr>
          <w:rFonts w:ascii="Arial Narrow" w:hAnsi="Arial Narrow" w:cs="Calibri"/>
        </w:rPr>
        <w:t xml:space="preserve">Zadavatel stanoví minimální požadavky na vzdělání a odbornou kvalifikaci </w:t>
      </w:r>
      <w:r w:rsidRPr="004A4F3F">
        <w:rPr>
          <w:rFonts w:ascii="Arial Narrow" w:hAnsi="Arial Narrow" w:cs="Calibri"/>
          <w:b/>
        </w:rPr>
        <w:t>vedoucího zakázky</w:t>
      </w:r>
      <w:r w:rsidRPr="004A4F3F">
        <w:rPr>
          <w:rFonts w:ascii="Arial Narrow" w:hAnsi="Arial Narrow" w:cs="Calibri"/>
        </w:rPr>
        <w:t xml:space="preserve"> takto:</w:t>
      </w:r>
    </w:p>
    <w:p w14:paraId="14D422E0" w14:textId="77777777" w:rsidR="00866FAF" w:rsidRPr="004A4F3F" w:rsidRDefault="00866FAF" w:rsidP="00866FAF">
      <w:pPr>
        <w:rPr>
          <w:rFonts w:ascii="Arial Narrow" w:hAnsi="Arial Narrow" w:cs="Calibri"/>
          <w:sz w:val="22"/>
          <w:szCs w:val="22"/>
        </w:rPr>
      </w:pPr>
    </w:p>
    <w:p w14:paraId="57FA5E57" w14:textId="28E178B7" w:rsidR="00226D0D" w:rsidRDefault="00700CB0" w:rsidP="00CF30D4">
      <w:pPr>
        <w:numPr>
          <w:ilvl w:val="0"/>
          <w:numId w:val="5"/>
        </w:numPr>
        <w:rPr>
          <w:rFonts w:ascii="Arial Narrow" w:hAnsi="Arial Narrow" w:cs="Arial"/>
          <w:sz w:val="20"/>
        </w:rPr>
      </w:pPr>
      <w:r w:rsidRPr="00226D0D">
        <w:rPr>
          <w:rFonts w:ascii="Arial Narrow" w:hAnsi="Arial Narrow" w:cs="Arial"/>
          <w:sz w:val="20"/>
        </w:rPr>
        <w:t>alespoň SŠ vzdělání</w:t>
      </w:r>
      <w:r w:rsidR="00226D0D">
        <w:rPr>
          <w:rFonts w:ascii="Arial Narrow" w:hAnsi="Arial Narrow" w:cs="Arial"/>
          <w:sz w:val="20"/>
        </w:rPr>
        <w:t xml:space="preserve"> </w:t>
      </w:r>
      <w:r w:rsidR="00226D0D" w:rsidRPr="003E508F">
        <w:rPr>
          <w:rFonts w:ascii="Arial Narrow" w:hAnsi="Arial Narrow" w:cs="Arial"/>
          <w:sz w:val="20"/>
        </w:rPr>
        <w:t xml:space="preserve">(doloženo kopií </w:t>
      </w:r>
      <w:r w:rsidR="00226D0D">
        <w:rPr>
          <w:rFonts w:ascii="Arial Narrow" w:hAnsi="Arial Narrow" w:cs="Arial"/>
          <w:sz w:val="20"/>
        </w:rPr>
        <w:t>dokladu o nejvýše ukončeném vzdělání</w:t>
      </w:r>
      <w:r w:rsidR="00226D0D" w:rsidRPr="003E508F">
        <w:rPr>
          <w:rFonts w:ascii="Arial Narrow" w:hAnsi="Arial Narrow" w:cs="Arial"/>
          <w:sz w:val="20"/>
        </w:rPr>
        <w:t>),</w:t>
      </w:r>
    </w:p>
    <w:p w14:paraId="69F517DE" w14:textId="72A5CB74" w:rsidR="00700CB0" w:rsidRPr="00226D0D" w:rsidRDefault="00700CB0" w:rsidP="00CF30D4">
      <w:pPr>
        <w:numPr>
          <w:ilvl w:val="0"/>
          <w:numId w:val="5"/>
        </w:numPr>
        <w:rPr>
          <w:rFonts w:ascii="Arial Narrow" w:hAnsi="Arial Narrow" w:cs="Arial"/>
          <w:sz w:val="20"/>
        </w:rPr>
      </w:pPr>
      <w:r w:rsidRPr="00226D0D">
        <w:rPr>
          <w:rFonts w:ascii="Arial Narrow" w:hAnsi="Arial Narrow" w:cs="Arial"/>
          <w:sz w:val="20"/>
        </w:rPr>
        <w:t xml:space="preserve">kvalifikace min. § 6 vyhlášky </w:t>
      </w:r>
      <w:r w:rsidR="005D6B17">
        <w:rPr>
          <w:rFonts w:ascii="Arial Narrow" w:hAnsi="Arial Narrow" w:cs="Arial"/>
          <w:sz w:val="20"/>
        </w:rPr>
        <w:t xml:space="preserve">č. </w:t>
      </w:r>
      <w:r w:rsidRPr="00226D0D">
        <w:rPr>
          <w:rFonts w:ascii="Arial Narrow" w:hAnsi="Arial Narrow" w:cs="Arial"/>
          <w:sz w:val="20"/>
        </w:rPr>
        <w:t>50/1978 Sb., o odborné způsobilosti v</w:t>
      </w:r>
      <w:r w:rsidR="00781569">
        <w:rPr>
          <w:rFonts w:ascii="Arial Narrow" w:hAnsi="Arial Narrow" w:cs="Arial"/>
          <w:sz w:val="20"/>
        </w:rPr>
        <w:t> </w:t>
      </w:r>
      <w:r w:rsidRPr="00226D0D">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FF7710">
        <w:rPr>
          <w:rFonts w:ascii="Arial Narrow" w:hAnsi="Arial Narrow"/>
          <w:sz w:val="20"/>
        </w:rPr>
        <w:t>doložena kopie dokladu</w:t>
      </w:r>
      <w:r w:rsidR="00781569">
        <w:rPr>
          <w:rFonts w:ascii="Arial Narrow" w:hAnsi="Arial Narrow"/>
          <w:sz w:val="20"/>
        </w:rPr>
        <w:t>),</w:t>
      </w:r>
    </w:p>
    <w:p w14:paraId="7AA18B78" w14:textId="02F72936" w:rsidR="00700CB0" w:rsidRPr="004A4F3F" w:rsidRDefault="00700CB0" w:rsidP="00942993">
      <w:pPr>
        <w:numPr>
          <w:ilvl w:val="0"/>
          <w:numId w:val="5"/>
        </w:numPr>
        <w:rPr>
          <w:rFonts w:ascii="Arial Narrow" w:hAnsi="Arial Narrow" w:cs="Arial"/>
          <w:sz w:val="20"/>
        </w:rPr>
      </w:pPr>
      <w:r w:rsidRPr="004A4F3F">
        <w:rPr>
          <w:rFonts w:ascii="Arial Narrow" w:hAnsi="Arial Narrow" w:cs="Arial"/>
          <w:sz w:val="20"/>
        </w:rPr>
        <w:t>praxe min. 5 let v oboru stavebnictví, z toho min. 3 roky v řízení staveb,</w:t>
      </w:r>
    </w:p>
    <w:p w14:paraId="2270630C" w14:textId="6A624DEB" w:rsidR="00700CB0" w:rsidRPr="004A4F3F" w:rsidRDefault="00700CB0" w:rsidP="00942993">
      <w:pPr>
        <w:numPr>
          <w:ilvl w:val="0"/>
          <w:numId w:val="5"/>
        </w:numPr>
        <w:rPr>
          <w:rFonts w:ascii="Arial Narrow" w:hAnsi="Arial Narrow" w:cs="Arial"/>
          <w:sz w:val="20"/>
        </w:rPr>
      </w:pPr>
      <w:r w:rsidRPr="004A4F3F">
        <w:rPr>
          <w:rFonts w:ascii="Arial Narrow" w:hAnsi="Arial Narrow"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vedoucího zakázky disponovat požadovanou znalostí českého jazyka, přiloží dodavatel prohlášení obsahující závazek zajistit ve vztahu k osobě vedoucího zakázky pro účely plnění veřejné zakázky v nutném rozsahu na své náklady tlumočníka),</w:t>
      </w:r>
    </w:p>
    <w:p w14:paraId="436458AE" w14:textId="0BB064B4" w:rsidR="00866FAF" w:rsidRPr="00913F26" w:rsidRDefault="00700CB0" w:rsidP="00942993">
      <w:pPr>
        <w:numPr>
          <w:ilvl w:val="0"/>
          <w:numId w:val="5"/>
        </w:numPr>
        <w:rPr>
          <w:rFonts w:ascii="Arial Narrow" w:hAnsi="Arial Narrow" w:cs="Calibri"/>
          <w:i/>
          <w:sz w:val="20"/>
          <w:szCs w:val="22"/>
        </w:rPr>
      </w:pPr>
      <w:r w:rsidRPr="004A4F3F">
        <w:rPr>
          <w:rFonts w:ascii="Arial Narrow" w:hAnsi="Arial Narrow" w:cs="Arial"/>
          <w:sz w:val="20"/>
        </w:rPr>
        <w:t xml:space="preserve">referenční zakázky: zkušenost alespoň se třemi zakázkami, jejímž předmětem </w:t>
      </w:r>
      <w:r w:rsidR="00D661E7" w:rsidRPr="00D661E7">
        <w:rPr>
          <w:rFonts w:ascii="Arial Narrow" w:hAnsi="Arial Narrow" w:cs="Arial"/>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cs="Arial"/>
          <w:sz w:val="20"/>
        </w:rPr>
        <w:t>3</w:t>
      </w:r>
      <w:r w:rsidR="00D661E7" w:rsidRPr="00D661E7">
        <w:rPr>
          <w:rFonts w:ascii="Arial Narrow" w:hAnsi="Arial Narrow" w:cs="Arial"/>
          <w:sz w:val="20"/>
        </w:rPr>
        <w:t>. zák. č. 458/2000 Sb.o finančním objemu těchto prací nejméně 20 mil. Kč bez DPH, na kterých působil jako vedoucí zakázky nebo v obdobné pozici</w:t>
      </w:r>
      <w:r w:rsidRPr="004A4F3F">
        <w:rPr>
          <w:rFonts w:ascii="Arial Narrow" w:hAnsi="Arial Narrow" w:cs="Arial"/>
          <w:sz w:val="20"/>
        </w:rPr>
        <w:t>;</w:t>
      </w:r>
    </w:p>
    <w:p w14:paraId="63FC353E" w14:textId="5D936BF4" w:rsidR="00913F26" w:rsidRDefault="00913F26" w:rsidP="00913F26">
      <w:pPr>
        <w:rPr>
          <w:rFonts w:ascii="Arial Narrow" w:hAnsi="Arial Narrow" w:cs="Arial"/>
          <w:i/>
          <w:sz w:val="20"/>
        </w:rPr>
      </w:pPr>
    </w:p>
    <w:p w14:paraId="7BA16713" w14:textId="79FC3245" w:rsidR="00913F26" w:rsidRDefault="00913F26" w:rsidP="00913F26">
      <w:pPr>
        <w:rPr>
          <w:rFonts w:ascii="Arial Narrow" w:hAnsi="Arial Narrow" w:cs="Arial"/>
          <w:i/>
          <w:sz w:val="20"/>
        </w:rPr>
      </w:pPr>
    </w:p>
    <w:p w14:paraId="5B217055" w14:textId="2CDF630B" w:rsidR="00913F26" w:rsidRDefault="00913F26" w:rsidP="00913F26">
      <w:pPr>
        <w:rPr>
          <w:rFonts w:ascii="Arial Narrow" w:hAnsi="Arial Narrow" w:cs="Arial"/>
          <w:i/>
          <w:sz w:val="20"/>
        </w:rPr>
      </w:pPr>
    </w:p>
    <w:p w14:paraId="10E761A2" w14:textId="17994604" w:rsidR="00913F26" w:rsidRDefault="00913F26" w:rsidP="00913F26">
      <w:pPr>
        <w:rPr>
          <w:rFonts w:ascii="Arial Narrow" w:hAnsi="Arial Narrow" w:cs="Arial"/>
          <w:i/>
          <w:sz w:val="20"/>
        </w:rPr>
      </w:pPr>
    </w:p>
    <w:p w14:paraId="6E1FC9D6" w14:textId="77777777" w:rsidR="00913F26" w:rsidRPr="004A4F3F" w:rsidRDefault="00913F26" w:rsidP="00913F26">
      <w:pPr>
        <w:rPr>
          <w:rFonts w:ascii="Arial Narrow" w:hAnsi="Arial Narrow" w:cs="Calibri"/>
          <w:i/>
          <w:sz w:val="20"/>
          <w:szCs w:val="22"/>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64C0654D"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BAADBD5" w14:textId="77777777" w:rsidR="00866FAF" w:rsidRPr="004A4F3F" w:rsidRDefault="00866FAF" w:rsidP="00CF30D4">
            <w:pPr>
              <w:pStyle w:val="text"/>
              <w:widowControl/>
              <w:spacing w:before="0" w:line="240" w:lineRule="auto"/>
              <w:jc w:val="center"/>
              <w:rPr>
                <w:rFonts w:ascii="Arial Narrow" w:hAnsi="Arial Narrow"/>
                <w:b/>
                <w:bCs/>
                <w:sz w:val="20"/>
                <w:szCs w:val="20"/>
              </w:rPr>
            </w:pPr>
            <w:r w:rsidRPr="004A4F3F">
              <w:rPr>
                <w:rFonts w:ascii="Arial Narrow" w:hAnsi="Arial Narrow"/>
                <w:b/>
                <w:bCs/>
                <w:caps/>
                <w:sz w:val="28"/>
                <w:szCs w:val="18"/>
              </w:rPr>
              <w:lastRenderedPageBreak/>
              <w:t>vedoucí zakázky</w:t>
            </w:r>
          </w:p>
        </w:tc>
      </w:tr>
      <w:tr w:rsidR="00866FAF" w:rsidRPr="00DD3FA2" w14:paraId="782078D0"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3FB1C9B" w14:textId="77777777" w:rsidR="00866FAF" w:rsidRPr="004A4F3F" w:rsidRDefault="00866FAF" w:rsidP="00CF30D4">
            <w:pPr>
              <w:pStyle w:val="text"/>
              <w:widowControl/>
              <w:spacing w:before="0" w:line="240" w:lineRule="auto"/>
              <w:rPr>
                <w:rFonts w:ascii="Arial Narrow" w:hAnsi="Arial Narrow"/>
                <w:b/>
                <w:bCs/>
                <w:sz w:val="20"/>
                <w:szCs w:val="20"/>
              </w:rPr>
            </w:pPr>
            <w:r w:rsidRPr="004A4F3F">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shd w:val="clear" w:color="auto" w:fill="FFFF00"/>
            <w:hideMark/>
          </w:tcPr>
          <w:p w14:paraId="138533CA" w14:textId="77777777" w:rsidR="00866FAF" w:rsidRPr="00DD3FA2" w:rsidRDefault="00866FAF" w:rsidP="00CF30D4">
            <w:pPr>
              <w:pStyle w:val="text"/>
              <w:widowControl/>
              <w:spacing w:before="0" w:line="240" w:lineRule="auto"/>
              <w:rPr>
                <w:rFonts w:ascii="Arial Narrow" w:hAnsi="Arial Narrow"/>
                <w:b/>
                <w:bCs/>
                <w:sz w:val="20"/>
                <w:szCs w:val="20"/>
                <w:highlight w:val="yellow"/>
              </w:rPr>
            </w:pPr>
            <w:r w:rsidRPr="00DD3FA2">
              <w:rPr>
                <w:rFonts w:ascii="Arial Narrow" w:hAnsi="Arial Narrow"/>
                <w:b/>
                <w:bCs/>
                <w:sz w:val="20"/>
                <w:szCs w:val="20"/>
                <w:highlight w:val="yellow"/>
              </w:rPr>
              <w:t>Naplnění požadovaného údaje</w:t>
            </w:r>
          </w:p>
        </w:tc>
      </w:tr>
      <w:tr w:rsidR="00866FAF" w:rsidRPr="00DD3FA2" w14:paraId="0F0227D7"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C7B8C1"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077AE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A8FB6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0BF209F" w14:textId="1C91A86F" w:rsidR="00866FAF" w:rsidRPr="004A4F3F" w:rsidRDefault="00866FAF" w:rsidP="00CF30D4">
            <w:pPr>
              <w:pStyle w:val="text"/>
              <w:widowControl/>
              <w:spacing w:before="0" w:line="240" w:lineRule="auto"/>
              <w:rPr>
                <w:rFonts w:ascii="Arial Narrow" w:hAnsi="Arial Narrow"/>
                <w:color w:val="000000"/>
                <w:sz w:val="20"/>
                <w:szCs w:val="20"/>
              </w:rPr>
            </w:pPr>
            <w:r w:rsidRPr="004A4F3F">
              <w:rPr>
                <w:rFonts w:ascii="Arial Narrow" w:hAnsi="Arial Narrow"/>
                <w:sz w:val="20"/>
                <w:szCs w:val="20"/>
              </w:rPr>
              <w:t xml:space="preserve">Min. odborná způsobilost podle § 6 vyhlášky </w:t>
            </w:r>
            <w:r w:rsidR="005D6B17">
              <w:rPr>
                <w:rFonts w:ascii="Arial Narrow" w:hAnsi="Arial Narrow"/>
                <w:sz w:val="20"/>
                <w:szCs w:val="20"/>
              </w:rPr>
              <w:t xml:space="preserve">č. </w:t>
            </w:r>
            <w:r w:rsidRPr="004A4F3F">
              <w:rPr>
                <w:rFonts w:ascii="Arial Narrow" w:hAnsi="Arial Narrow"/>
                <w:sz w:val="20"/>
                <w:szCs w:val="20"/>
              </w:rPr>
              <w:t>50/1978 Sb., o odborné způsobilosti v energetice</w:t>
            </w:r>
            <w:r w:rsidRPr="004A4F3F">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53527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4A4F3F" w:rsidRPr="00DD3FA2" w14:paraId="1574AF5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EB64C5A" w14:textId="7EB579F3" w:rsidR="004A4F3F" w:rsidRPr="004A4F3F" w:rsidRDefault="004A4F3F" w:rsidP="00CF30D4">
            <w:pPr>
              <w:pStyle w:val="text"/>
              <w:widowControl/>
              <w:spacing w:before="0" w:line="240" w:lineRule="auto"/>
              <w:rPr>
                <w:rFonts w:ascii="Arial Narrow" w:hAnsi="Arial Narrow"/>
                <w:sz w:val="20"/>
                <w:szCs w:val="20"/>
              </w:rPr>
            </w:pPr>
            <w:r w:rsidRPr="00700CB0">
              <w:rPr>
                <w:rFonts w:ascii="Arial Narrow" w:hAnsi="Arial Narrow"/>
                <w:sz w:val="20"/>
              </w:rPr>
              <w:t xml:space="preserve">alespoň </w:t>
            </w:r>
            <w:r w:rsidRPr="004A4F3F">
              <w:rPr>
                <w:rFonts w:ascii="Arial Narrow" w:hAnsi="Arial Narrow"/>
                <w:sz w:val="20"/>
              </w:rPr>
              <w:t>SŠ vzdělání</w:t>
            </w:r>
            <w:r>
              <w:rPr>
                <w:rFonts w:ascii="Arial Narrow" w:hAnsi="Arial Narrow"/>
                <w:sz w:val="20"/>
              </w:rPr>
              <w:t xml:space="preserve"> </w:t>
            </w:r>
            <w:r w:rsidRPr="004A4F3F">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29BFE39" w14:textId="77777777" w:rsidR="004A4F3F" w:rsidRPr="00DD3FA2" w:rsidRDefault="004A4F3F" w:rsidP="00CF30D4">
            <w:pPr>
              <w:pStyle w:val="text"/>
              <w:widowControl/>
              <w:spacing w:before="0" w:line="240" w:lineRule="auto"/>
              <w:rPr>
                <w:rFonts w:ascii="Arial Narrow" w:hAnsi="Arial Narrow" w:cs="Times New Roman"/>
                <w:sz w:val="20"/>
                <w:szCs w:val="20"/>
                <w:highlight w:val="yellow"/>
              </w:rPr>
            </w:pPr>
          </w:p>
        </w:tc>
      </w:tr>
      <w:tr w:rsidR="00866FAF" w:rsidRPr="00DD3FA2" w14:paraId="56A64E6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564E0FAE" w14:textId="1CE927B2" w:rsidR="00866FAF" w:rsidRPr="006641CF" w:rsidRDefault="00866FAF" w:rsidP="00CF30D4">
            <w:pPr>
              <w:pStyle w:val="text"/>
              <w:widowControl/>
              <w:spacing w:before="0" w:line="240" w:lineRule="auto"/>
              <w:rPr>
                <w:rFonts w:ascii="Arial Narrow" w:hAnsi="Arial Narrow"/>
                <w:color w:val="FF0000"/>
                <w:sz w:val="20"/>
                <w:szCs w:val="20"/>
                <w:highlight w:val="cyan"/>
                <w:rPrChange w:id="6" w:author="Popelková, Lenka" w:date="2022-06-27T19:02:00Z">
                  <w:rPr>
                    <w:rFonts w:ascii="Arial Narrow" w:hAnsi="Arial Narrow"/>
                    <w:sz w:val="20"/>
                    <w:szCs w:val="20"/>
                  </w:rPr>
                </w:rPrChange>
              </w:rPr>
            </w:pPr>
            <w:r w:rsidRPr="006641CF">
              <w:rPr>
                <w:rFonts w:ascii="Arial Narrow" w:hAnsi="Arial Narrow"/>
                <w:color w:val="FF0000"/>
                <w:sz w:val="20"/>
                <w:szCs w:val="20"/>
                <w:highlight w:val="cyan"/>
                <w:rPrChange w:id="7" w:author="Popelková, Lenka" w:date="2022-06-27T19:02:00Z">
                  <w:rPr>
                    <w:rFonts w:ascii="Arial Narrow" w:hAnsi="Arial Narrow"/>
                    <w:sz w:val="20"/>
                    <w:szCs w:val="20"/>
                  </w:rPr>
                </w:rPrChange>
              </w:rPr>
              <w:t xml:space="preserve">Délka praxe v oboru stavebnictví </w:t>
            </w:r>
            <w:del w:id="8" w:author="Štěrbová, Lenka" w:date="2022-06-21T15:33:00Z">
              <w:r w:rsidR="003D5DD7" w:rsidRPr="006641CF" w:rsidDel="008D1FCE">
                <w:rPr>
                  <w:rFonts w:ascii="Arial Narrow" w:hAnsi="Arial Narrow"/>
                  <w:color w:val="FF0000"/>
                  <w:sz w:val="20"/>
                  <w:szCs w:val="20"/>
                  <w:highlight w:val="cyan"/>
                  <w:rPrChange w:id="9" w:author="Popelková, Lenka" w:date="2022-06-27T19:02:00Z">
                    <w:rPr>
                      <w:rFonts w:ascii="Arial Narrow" w:hAnsi="Arial Narrow"/>
                      <w:sz w:val="20"/>
                      <w:szCs w:val="20"/>
                    </w:rPr>
                  </w:rPrChange>
                </w:rPr>
                <w:delText xml:space="preserve">min 5 let </w:delText>
              </w:r>
              <w:r w:rsidR="004A4F3F" w:rsidRPr="006641CF" w:rsidDel="008D1FCE">
                <w:rPr>
                  <w:rFonts w:ascii="Arial Narrow" w:hAnsi="Arial Narrow"/>
                  <w:color w:val="FF0000"/>
                  <w:sz w:val="20"/>
                  <w:szCs w:val="20"/>
                  <w:highlight w:val="cyan"/>
                  <w:rPrChange w:id="10" w:author="Popelková, Lenka" w:date="2022-06-27T19:02:00Z">
                    <w:rPr>
                      <w:rFonts w:ascii="Arial Narrow" w:hAnsi="Arial Narrow"/>
                      <w:sz w:val="20"/>
                      <w:szCs w:val="20"/>
                    </w:rPr>
                  </w:rPrChange>
                </w:rPr>
                <w:delText>(uvést délku)</w:delText>
              </w:r>
            </w:del>
            <w:ins w:id="11" w:author="Štěrbová, Lenka" w:date="2022-06-21T15:34:00Z">
              <w:r w:rsidR="008D1FCE" w:rsidRPr="006641CF">
                <w:rPr>
                  <w:rFonts w:ascii="Arial Narrow" w:hAnsi="Arial Narrow"/>
                  <w:color w:val="FF0000"/>
                  <w:sz w:val="20"/>
                  <w:szCs w:val="20"/>
                  <w:highlight w:val="cyan"/>
                  <w:rPrChange w:id="12" w:author="Popelková, Lenka" w:date="2022-06-27T19:02:00Z">
                    <w:rPr>
                      <w:rFonts w:ascii="Arial Narrow" w:hAnsi="Arial Narrow"/>
                      <w:sz w:val="20"/>
                      <w:szCs w:val="20"/>
                    </w:rPr>
                  </w:rPrChange>
                </w:rPr>
                <w:t xml:space="preserve"> (roky)</w:t>
              </w:r>
            </w:ins>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BBC6CCB"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5C3F39" w:rsidRPr="00DD3FA2" w14:paraId="40B9061C" w14:textId="77777777" w:rsidTr="004A4F3F">
        <w:trPr>
          <w:cantSplit/>
          <w:ins w:id="13" w:author="Štěrbová, Lenka" w:date="2022-06-21T15:32:00Z"/>
        </w:trPr>
        <w:tc>
          <w:tcPr>
            <w:tcW w:w="6166" w:type="dxa"/>
            <w:gridSpan w:val="2"/>
            <w:tcBorders>
              <w:top w:val="single" w:sz="4" w:space="0" w:color="auto"/>
              <w:left w:val="single" w:sz="4" w:space="0" w:color="auto"/>
              <w:bottom w:val="single" w:sz="4" w:space="0" w:color="auto"/>
              <w:right w:val="single" w:sz="4" w:space="0" w:color="auto"/>
            </w:tcBorders>
          </w:tcPr>
          <w:p w14:paraId="190397DE" w14:textId="2D06863A" w:rsidR="005C3F39" w:rsidRPr="006641CF" w:rsidRDefault="0077733F" w:rsidP="00CF30D4">
            <w:pPr>
              <w:pStyle w:val="text"/>
              <w:widowControl/>
              <w:spacing w:before="0" w:line="240" w:lineRule="auto"/>
              <w:rPr>
                <w:ins w:id="14" w:author="Štěrbová, Lenka" w:date="2022-06-21T15:32:00Z"/>
                <w:rFonts w:ascii="Arial Narrow" w:hAnsi="Arial Narrow"/>
                <w:color w:val="FF0000"/>
                <w:sz w:val="20"/>
                <w:szCs w:val="20"/>
                <w:highlight w:val="cyan"/>
                <w:rPrChange w:id="15" w:author="Popelková, Lenka" w:date="2022-06-27T19:02:00Z">
                  <w:rPr>
                    <w:ins w:id="16" w:author="Štěrbová, Lenka" w:date="2022-06-21T15:32:00Z"/>
                    <w:rFonts w:ascii="Arial Narrow" w:hAnsi="Arial Narrow"/>
                    <w:sz w:val="20"/>
                    <w:szCs w:val="20"/>
                    <w:highlight w:val="cyan"/>
                  </w:rPr>
                </w:rPrChange>
              </w:rPr>
            </w:pPr>
            <w:ins w:id="17" w:author="Štěrbová, Lenka" w:date="2022-06-21T15:33:00Z">
              <w:r w:rsidRPr="006641CF">
                <w:rPr>
                  <w:rFonts w:ascii="Arial Narrow" w:hAnsi="Arial Narrow"/>
                  <w:color w:val="FF0000"/>
                  <w:sz w:val="20"/>
                  <w:szCs w:val="20"/>
                  <w:highlight w:val="cyan"/>
                  <w:rPrChange w:id="18" w:author="Popelková, Lenka" w:date="2022-06-27T19:02:00Z">
                    <w:rPr>
                      <w:rFonts w:ascii="Arial Narrow" w:hAnsi="Arial Narrow"/>
                      <w:sz w:val="20"/>
                      <w:szCs w:val="20"/>
                    </w:rPr>
                  </w:rPrChange>
                </w:rPr>
                <w:t>Délka praxe v řízení staveb (roky)</w:t>
              </w:r>
            </w:ins>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E5D213" w14:textId="77777777" w:rsidR="005C3F39" w:rsidRPr="00DD3FA2" w:rsidRDefault="005C3F39" w:rsidP="00CF30D4">
            <w:pPr>
              <w:pStyle w:val="text"/>
              <w:widowControl/>
              <w:spacing w:before="0" w:line="240" w:lineRule="auto"/>
              <w:rPr>
                <w:ins w:id="19" w:author="Štěrbová, Lenka" w:date="2022-06-21T15:32:00Z"/>
                <w:rFonts w:ascii="Arial Narrow" w:hAnsi="Arial Narrow" w:cs="Times New Roman"/>
                <w:sz w:val="20"/>
                <w:szCs w:val="20"/>
                <w:highlight w:val="yellow"/>
              </w:rPr>
            </w:pPr>
          </w:p>
        </w:tc>
      </w:tr>
      <w:tr w:rsidR="00866FAF" w:rsidRPr="00DD3FA2" w14:paraId="65F0E66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3B08DB23"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CB93C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6E422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5C3BE3B" w14:textId="77777777" w:rsidR="00866FAF" w:rsidRPr="004A4F3F" w:rsidRDefault="00866FAF" w:rsidP="00CF30D4">
            <w:pPr>
              <w:pStyle w:val="text"/>
              <w:widowControl/>
              <w:spacing w:before="0" w:line="240" w:lineRule="auto"/>
              <w:rPr>
                <w:rFonts w:ascii="Arial Narrow" w:hAnsi="Arial Narrow"/>
              </w:rPr>
            </w:pPr>
            <w:r w:rsidRPr="004A4F3F">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165BBD8"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012F6A5C"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015C2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99C5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2D8154D" w14:textId="77777777" w:rsidTr="004A4F3F">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130FFA1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6FA9781"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930FF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BA51EC2"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6B60901" w14:textId="77777777" w:rsidR="00866FAF" w:rsidRPr="004A4F3F"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08469FE"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E30E3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6951BF9"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99DCF5"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1BE6CB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15E37F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08EDC206"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15F1039"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FE42C8" w14:textId="5825563E"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předmětem </w:t>
            </w:r>
            <w:r w:rsidR="00D661E7" w:rsidRPr="00D661E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00D661E7" w:rsidRPr="00D661E7">
              <w:rPr>
                <w:rFonts w:ascii="Arial Narrow" w:hAnsi="Arial Narrow"/>
                <w:sz w:val="20"/>
              </w:rPr>
              <w:t>. zák. č. 458/2000 Sb.o finančním objemu těchto prací nejméně 20 mil. Kč bez DPH, na kterých působil jako vedoucí zakázky nebo v obdobné pozici</w:t>
            </w:r>
            <w:r w:rsidR="00D661E7">
              <w:rPr>
                <w:rFonts w:ascii="Arial Narrow" w:hAnsi="Arial Narrow"/>
                <w:sz w:val="20"/>
              </w:rPr>
              <w:t xml:space="preserve"> </w:t>
            </w:r>
            <w:r w:rsidRPr="004A4F3F">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54D7F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B7A8743"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43928DD"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FE1611B"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45712D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603CB6D" w14:textId="77777777" w:rsidTr="004A4F3F">
        <w:trPr>
          <w:cantSplit/>
        </w:trPr>
        <w:tc>
          <w:tcPr>
            <w:tcW w:w="1204" w:type="dxa"/>
            <w:vMerge w:val="restart"/>
            <w:tcBorders>
              <w:top w:val="single" w:sz="4" w:space="0" w:color="auto"/>
              <w:left w:val="single" w:sz="4" w:space="0" w:color="auto"/>
              <w:right w:val="single" w:sz="4" w:space="0" w:color="auto"/>
            </w:tcBorders>
            <w:vAlign w:val="center"/>
          </w:tcPr>
          <w:p w14:paraId="06A40849"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5DDE7E0F"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96DF5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AB8274B" w14:textId="77777777" w:rsidTr="004A4F3F">
        <w:trPr>
          <w:cantSplit/>
        </w:trPr>
        <w:tc>
          <w:tcPr>
            <w:tcW w:w="1204" w:type="dxa"/>
            <w:vMerge/>
            <w:tcBorders>
              <w:left w:val="single" w:sz="4" w:space="0" w:color="auto"/>
              <w:right w:val="single" w:sz="4" w:space="0" w:color="auto"/>
            </w:tcBorders>
            <w:vAlign w:val="center"/>
          </w:tcPr>
          <w:p w14:paraId="7A9FE9DD" w14:textId="77777777" w:rsidR="00866FAF" w:rsidRPr="004A4F3F"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3DBB83F"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F38378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1531AEE" w14:textId="77777777" w:rsidTr="004A4F3F">
        <w:trPr>
          <w:cantSplit/>
        </w:trPr>
        <w:tc>
          <w:tcPr>
            <w:tcW w:w="1204" w:type="dxa"/>
            <w:vMerge/>
            <w:tcBorders>
              <w:left w:val="single" w:sz="4" w:space="0" w:color="auto"/>
              <w:right w:val="single" w:sz="4" w:space="0" w:color="auto"/>
            </w:tcBorders>
            <w:vAlign w:val="center"/>
          </w:tcPr>
          <w:p w14:paraId="75C82084" w14:textId="77777777" w:rsidR="00866FAF" w:rsidRPr="004A4F3F"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994519B" w14:textId="77777777" w:rsidR="00866FAF" w:rsidRPr="004A4F3F" w:rsidRDefault="00866FAF"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A0B5F47"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16204B7A" w14:textId="77777777" w:rsidTr="004A4F3F">
        <w:trPr>
          <w:cantSplit/>
        </w:trPr>
        <w:tc>
          <w:tcPr>
            <w:tcW w:w="1204" w:type="dxa"/>
            <w:vMerge/>
            <w:tcBorders>
              <w:left w:val="single" w:sz="4" w:space="0" w:color="auto"/>
              <w:right w:val="single" w:sz="4" w:space="0" w:color="auto"/>
            </w:tcBorders>
            <w:vAlign w:val="center"/>
          </w:tcPr>
          <w:p w14:paraId="7C3D0B20" w14:textId="77777777" w:rsidR="00866FAF" w:rsidRPr="00DD3FA2" w:rsidRDefault="00866FAF" w:rsidP="00CF30D4">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CE0D5B1" w14:textId="2C3236B0" w:rsidR="00866FAF" w:rsidRPr="004A4F3F" w:rsidRDefault="00D661E7" w:rsidP="00CF30D4">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předmětem </w:t>
            </w:r>
            <w:r w:rsidRPr="00D661E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D661E7">
              <w:rPr>
                <w:rFonts w:ascii="Arial Narrow" w:hAnsi="Arial Narrow"/>
                <w:sz w:val="20"/>
              </w:rPr>
              <w:t>. zák. č. 458/2000 Sb.o finančním objemu těchto prací nejméně 20 mil. Kč bez DPH, na kterých působil jako vedoucí zakázky nebo v obdobné pozici</w:t>
            </w:r>
            <w:r>
              <w:rPr>
                <w:rFonts w:ascii="Arial Narrow" w:hAnsi="Arial Narrow"/>
                <w:sz w:val="20"/>
              </w:rPr>
              <w:t xml:space="preserve"> </w:t>
            </w:r>
            <w:r w:rsidRPr="004A4F3F">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72C5EF"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977ED58" w14:textId="77777777" w:rsidTr="004A4F3F">
        <w:trPr>
          <w:cantSplit/>
        </w:trPr>
        <w:tc>
          <w:tcPr>
            <w:tcW w:w="1204" w:type="dxa"/>
            <w:vMerge/>
            <w:tcBorders>
              <w:left w:val="single" w:sz="4" w:space="0" w:color="auto"/>
              <w:right w:val="single" w:sz="4" w:space="0" w:color="auto"/>
            </w:tcBorders>
            <w:vAlign w:val="center"/>
          </w:tcPr>
          <w:p w14:paraId="6FFC3F24" w14:textId="77777777" w:rsidR="00866FAF" w:rsidRPr="00DD3FA2" w:rsidRDefault="00866FAF" w:rsidP="00CF30D4">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0F2E48" w14:textId="77777777" w:rsidR="00866FAF" w:rsidRPr="004A4F3F" w:rsidRDefault="00866FAF" w:rsidP="00CF30D4">
            <w:pPr>
              <w:pStyle w:val="text"/>
              <w:widowControl/>
              <w:spacing w:before="0" w:line="240" w:lineRule="auto"/>
              <w:rPr>
                <w:rFonts w:ascii="Arial Narrow" w:hAnsi="Arial Narrow" w:cs="Times New Roman"/>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6F50B4"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4A4F3F" w:rsidRPr="00DD3FA2" w14:paraId="35FDD848" w14:textId="77777777" w:rsidTr="004A4F3F">
        <w:trPr>
          <w:cantSplit/>
        </w:trPr>
        <w:tc>
          <w:tcPr>
            <w:tcW w:w="1204" w:type="dxa"/>
            <w:vMerge w:val="restart"/>
            <w:tcBorders>
              <w:left w:val="single" w:sz="4" w:space="0" w:color="auto"/>
              <w:right w:val="single" w:sz="4" w:space="0" w:color="auto"/>
            </w:tcBorders>
            <w:vAlign w:val="center"/>
          </w:tcPr>
          <w:p w14:paraId="5E2EC772" w14:textId="75680D94" w:rsidR="004A4F3F" w:rsidRPr="00DD3FA2" w:rsidRDefault="00942993" w:rsidP="004A4F3F">
            <w:pPr>
              <w:rPr>
                <w:rFonts w:ascii="Arial Narrow" w:hAnsi="Arial Narrow" w:cs="Arial"/>
                <w:sz w:val="20"/>
                <w:highlight w:val="yellow"/>
                <w:lang w:eastAsia="en-US"/>
              </w:rPr>
            </w:pPr>
            <w:r w:rsidRPr="00942993">
              <w:rPr>
                <w:rFonts w:ascii="Arial Narrow" w:hAnsi="Arial Narrow"/>
                <w:sz w:val="20"/>
              </w:rPr>
              <w:t xml:space="preserve">Referenční zakázka </w:t>
            </w:r>
            <w:r>
              <w:rPr>
                <w:rFonts w:ascii="Arial Narrow" w:hAnsi="Arial Narrow"/>
                <w:sz w:val="20"/>
              </w:rPr>
              <w:t>3</w:t>
            </w:r>
          </w:p>
        </w:tc>
        <w:tc>
          <w:tcPr>
            <w:tcW w:w="4962" w:type="dxa"/>
            <w:tcBorders>
              <w:top w:val="single" w:sz="4" w:space="0" w:color="auto"/>
              <w:left w:val="single" w:sz="4" w:space="0" w:color="auto"/>
              <w:bottom w:val="single" w:sz="4" w:space="0" w:color="auto"/>
              <w:right w:val="single" w:sz="4" w:space="0" w:color="auto"/>
            </w:tcBorders>
          </w:tcPr>
          <w:p w14:paraId="43A6535B" w14:textId="34625706"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D895F6"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764FFC55" w14:textId="77777777" w:rsidTr="004A4F3F">
        <w:trPr>
          <w:cantSplit/>
        </w:trPr>
        <w:tc>
          <w:tcPr>
            <w:tcW w:w="1204" w:type="dxa"/>
            <w:vMerge/>
            <w:tcBorders>
              <w:left w:val="single" w:sz="4" w:space="0" w:color="auto"/>
              <w:right w:val="single" w:sz="4" w:space="0" w:color="auto"/>
            </w:tcBorders>
            <w:vAlign w:val="center"/>
          </w:tcPr>
          <w:p w14:paraId="665F1ACB"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960" w14:textId="3BB14B36"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072CD6"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2D2FA551" w14:textId="77777777" w:rsidTr="004A4F3F">
        <w:trPr>
          <w:cantSplit/>
        </w:trPr>
        <w:tc>
          <w:tcPr>
            <w:tcW w:w="1204" w:type="dxa"/>
            <w:vMerge/>
            <w:tcBorders>
              <w:left w:val="single" w:sz="4" w:space="0" w:color="auto"/>
              <w:right w:val="single" w:sz="4" w:space="0" w:color="auto"/>
            </w:tcBorders>
            <w:vAlign w:val="center"/>
          </w:tcPr>
          <w:p w14:paraId="75904CF9"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E5F5A7" w14:textId="1B9F1BC7"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DD1A0"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558D124A" w14:textId="77777777" w:rsidTr="004A4F3F">
        <w:trPr>
          <w:cantSplit/>
        </w:trPr>
        <w:tc>
          <w:tcPr>
            <w:tcW w:w="1204" w:type="dxa"/>
            <w:vMerge/>
            <w:tcBorders>
              <w:left w:val="single" w:sz="4" w:space="0" w:color="auto"/>
              <w:right w:val="single" w:sz="4" w:space="0" w:color="auto"/>
            </w:tcBorders>
            <w:vAlign w:val="center"/>
          </w:tcPr>
          <w:p w14:paraId="17E5E521"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5CA" w14:textId="383832C4" w:rsidR="004A4F3F" w:rsidRPr="004A4F3F" w:rsidRDefault="00D661E7"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 xml:space="preserve">předmětem </w:t>
            </w:r>
            <w:r w:rsidRPr="00D661E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D661E7">
              <w:rPr>
                <w:rFonts w:ascii="Arial Narrow" w:hAnsi="Arial Narrow"/>
                <w:sz w:val="20"/>
              </w:rPr>
              <w:t>. zák. č. 458/2000 Sb.o finančním objemu těchto prací nejméně 20 mil. Kč bez DPH, na kterých působil jako vedoucí zakázky nebo v obdobné pozici</w:t>
            </w:r>
            <w:r>
              <w:rPr>
                <w:rFonts w:ascii="Arial Narrow" w:hAnsi="Arial Narrow"/>
                <w:sz w:val="20"/>
              </w:rPr>
              <w:t xml:space="preserve"> </w:t>
            </w:r>
            <w:r w:rsidRPr="004A4F3F">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7D8610"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r w:rsidR="004A4F3F" w:rsidRPr="00DD3FA2" w14:paraId="059BE87B" w14:textId="77777777" w:rsidTr="004A4F3F">
        <w:trPr>
          <w:cantSplit/>
        </w:trPr>
        <w:tc>
          <w:tcPr>
            <w:tcW w:w="1204" w:type="dxa"/>
            <w:vMerge/>
            <w:tcBorders>
              <w:left w:val="single" w:sz="4" w:space="0" w:color="auto"/>
              <w:right w:val="single" w:sz="4" w:space="0" w:color="auto"/>
            </w:tcBorders>
            <w:vAlign w:val="center"/>
          </w:tcPr>
          <w:p w14:paraId="2003921A" w14:textId="77777777" w:rsidR="004A4F3F" w:rsidRPr="00DD3FA2" w:rsidRDefault="004A4F3F" w:rsidP="004A4F3F">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408B487" w14:textId="18F8CFEB" w:rsidR="004A4F3F" w:rsidRPr="004A4F3F" w:rsidRDefault="004A4F3F" w:rsidP="004A4F3F">
            <w:pPr>
              <w:pStyle w:val="text"/>
              <w:widowControl/>
              <w:spacing w:before="0" w:line="240" w:lineRule="auto"/>
              <w:rPr>
                <w:rFonts w:ascii="Arial Narrow" w:hAnsi="Arial Narrow"/>
                <w:sz w:val="20"/>
                <w:szCs w:val="20"/>
              </w:rPr>
            </w:pPr>
            <w:r w:rsidRPr="004A4F3F">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028B04" w14:textId="77777777" w:rsidR="004A4F3F" w:rsidRPr="00DD3FA2" w:rsidRDefault="004A4F3F" w:rsidP="004A4F3F">
            <w:pPr>
              <w:pStyle w:val="text"/>
              <w:widowControl/>
              <w:spacing w:before="0" w:line="240" w:lineRule="auto"/>
              <w:rPr>
                <w:rFonts w:ascii="Arial Narrow" w:hAnsi="Arial Narrow" w:cs="Times New Roman"/>
                <w:sz w:val="20"/>
                <w:szCs w:val="20"/>
                <w:highlight w:val="yellow"/>
              </w:rPr>
            </w:pPr>
          </w:p>
        </w:tc>
      </w:tr>
    </w:tbl>
    <w:p w14:paraId="2DDC431E" w14:textId="77777777" w:rsidR="00866FAF" w:rsidRPr="004A4F3F" w:rsidRDefault="00866FAF" w:rsidP="00866FAF">
      <w:pPr>
        <w:ind w:left="360"/>
        <w:rPr>
          <w:rFonts w:ascii="Arial Narrow" w:hAnsi="Arial Narrow"/>
          <w:sz w:val="20"/>
        </w:rPr>
      </w:pPr>
    </w:p>
    <w:p w14:paraId="60EEF52F" w14:textId="77777777" w:rsidR="0040130B" w:rsidRPr="0040130B" w:rsidRDefault="0040130B" w:rsidP="0040130B">
      <w:pPr>
        <w:pStyle w:val="Odstavecseseznamem"/>
        <w:spacing w:after="60"/>
        <w:contextualSpacing w:val="0"/>
        <w:jc w:val="both"/>
        <w:rPr>
          <w:rFonts w:ascii="Arial Narrow" w:hAnsi="Arial Narrow"/>
          <w:bCs/>
        </w:rPr>
      </w:pPr>
    </w:p>
    <w:p w14:paraId="7607A40C" w14:textId="09140ACC" w:rsidR="00866FAF" w:rsidRPr="00942993" w:rsidRDefault="00866FAF" w:rsidP="00942993">
      <w:pPr>
        <w:pStyle w:val="Odstavecseseznamem"/>
        <w:numPr>
          <w:ilvl w:val="0"/>
          <w:numId w:val="4"/>
        </w:numPr>
        <w:spacing w:after="60"/>
        <w:contextualSpacing w:val="0"/>
        <w:jc w:val="both"/>
        <w:rPr>
          <w:rFonts w:ascii="Arial Narrow" w:hAnsi="Arial Narrow"/>
          <w:bCs/>
        </w:rPr>
      </w:pPr>
      <w:r w:rsidRPr="00942993">
        <w:rPr>
          <w:rFonts w:ascii="Arial Narrow" w:hAnsi="Arial Narrow"/>
        </w:rPr>
        <w:t xml:space="preserve">Zadavatel stanoví minimální požadavky na vzdělání a odbornou kvalifikaci </w:t>
      </w:r>
      <w:r w:rsidRPr="00942993">
        <w:rPr>
          <w:rFonts w:ascii="Arial Narrow" w:hAnsi="Arial Narrow"/>
          <w:b/>
        </w:rPr>
        <w:t>stavbyvedoucího</w:t>
      </w:r>
      <w:r w:rsidRPr="00942993">
        <w:rPr>
          <w:rFonts w:ascii="Arial Narrow" w:hAnsi="Arial Narrow"/>
        </w:rPr>
        <w:t xml:space="preserve"> takto:</w:t>
      </w:r>
    </w:p>
    <w:p w14:paraId="2341E806" w14:textId="6CE0CC69" w:rsidR="004A4F3F" w:rsidRPr="00942993" w:rsidRDefault="004A4F3F" w:rsidP="00942993">
      <w:pPr>
        <w:numPr>
          <w:ilvl w:val="0"/>
          <w:numId w:val="5"/>
        </w:numPr>
        <w:rPr>
          <w:rFonts w:ascii="Arial Narrow" w:hAnsi="Arial Narrow" w:cs="Arial"/>
          <w:sz w:val="20"/>
        </w:rPr>
      </w:pPr>
      <w:r w:rsidRPr="00942993">
        <w:rPr>
          <w:rFonts w:ascii="Arial Narrow" w:hAnsi="Arial Narrow"/>
          <w:sz w:val="20"/>
          <w:szCs w:val="22"/>
        </w:rPr>
        <w:t>alespoň SŠ vzdělání</w:t>
      </w:r>
      <w:r w:rsidR="00226D0D" w:rsidRPr="003E508F">
        <w:rPr>
          <w:rFonts w:ascii="Arial Narrow" w:hAnsi="Arial Narrow"/>
          <w:sz w:val="20"/>
        </w:rPr>
        <w:t xml:space="preserve"> </w:t>
      </w:r>
      <w:r w:rsidR="00226D0D" w:rsidRPr="003E508F">
        <w:rPr>
          <w:rFonts w:ascii="Arial Narrow" w:hAnsi="Arial Narrow" w:cs="Arial"/>
          <w:sz w:val="20"/>
        </w:rPr>
        <w:t xml:space="preserve">(doloženo kopií </w:t>
      </w:r>
      <w:r w:rsidR="00226D0D">
        <w:rPr>
          <w:rFonts w:ascii="Arial Narrow" w:hAnsi="Arial Narrow" w:cs="Arial"/>
          <w:sz w:val="20"/>
        </w:rPr>
        <w:t>dokladu o nejvýše ukončeném vzdělání</w:t>
      </w:r>
      <w:r w:rsidR="00226D0D" w:rsidRPr="003E508F">
        <w:rPr>
          <w:rFonts w:ascii="Arial Narrow" w:hAnsi="Arial Narrow" w:cs="Arial"/>
          <w:sz w:val="20"/>
        </w:rPr>
        <w:t>),</w:t>
      </w:r>
    </w:p>
    <w:p w14:paraId="326EE720" w14:textId="3E12B8C0"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autorizace pro obor: Technologická zařízení staveb (doloženo kopií</w:t>
      </w:r>
      <w:r w:rsidR="00942993" w:rsidRPr="00942993">
        <w:rPr>
          <w:rFonts w:ascii="Arial Narrow" w:hAnsi="Arial Narrow"/>
          <w:szCs w:val="22"/>
        </w:rPr>
        <w:t xml:space="preserve"> osvědčení o autorizaci)</w:t>
      </w:r>
    </w:p>
    <w:p w14:paraId="63A59243" w14:textId="28C30027"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 xml:space="preserve">kvalifikace min. § 8 vyhlášky </w:t>
      </w:r>
      <w:r w:rsidR="005D6B17">
        <w:rPr>
          <w:rFonts w:ascii="Arial Narrow" w:hAnsi="Arial Narrow"/>
          <w:szCs w:val="22"/>
        </w:rPr>
        <w:t xml:space="preserve">č. </w:t>
      </w:r>
      <w:r w:rsidRPr="00942993">
        <w:rPr>
          <w:rFonts w:ascii="Arial Narrow" w:hAnsi="Arial Narrow"/>
          <w:szCs w:val="22"/>
        </w:rPr>
        <w:t>50/1978 Sb., o odborné způsobilosti v</w:t>
      </w:r>
      <w:r w:rsidR="00781569">
        <w:rPr>
          <w:rFonts w:ascii="Arial Narrow" w:hAnsi="Arial Narrow"/>
          <w:szCs w:val="22"/>
        </w:rPr>
        <w:t> </w:t>
      </w:r>
      <w:r w:rsidRPr="00942993">
        <w:rPr>
          <w:rFonts w:ascii="Arial Narrow" w:hAnsi="Arial Narrow"/>
          <w:szCs w:val="22"/>
        </w:rPr>
        <w:t>energetice</w:t>
      </w:r>
      <w:r w:rsidR="00781569">
        <w:rPr>
          <w:rFonts w:ascii="Arial Narrow" w:hAnsi="Arial Narrow"/>
          <w:szCs w:val="22"/>
        </w:rPr>
        <w:t xml:space="preserve"> </w:t>
      </w:r>
      <w:r w:rsidR="00781569">
        <w:rPr>
          <w:rFonts w:ascii="Arial Narrow" w:hAnsi="Arial Narrow"/>
        </w:rPr>
        <w:t>(</w:t>
      </w:r>
      <w:r w:rsidR="00FF7710">
        <w:rPr>
          <w:rFonts w:ascii="Arial Narrow" w:hAnsi="Arial Narrow"/>
        </w:rPr>
        <w:t>doložena kopie dokladu</w:t>
      </w:r>
      <w:r w:rsidR="00781569">
        <w:rPr>
          <w:rFonts w:ascii="Arial Narrow" w:hAnsi="Arial Narrow"/>
        </w:rPr>
        <w:t>),</w:t>
      </w:r>
    </w:p>
    <w:p w14:paraId="61E8F3CC" w14:textId="71AF773A"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t>praxe min. 5 let v oboru stavebnictví, z toho min. 3 roky v řízení staveb,</w:t>
      </w:r>
    </w:p>
    <w:p w14:paraId="40DDC2AF" w14:textId="446D3BEB" w:rsidR="004A4F3F" w:rsidRPr="00942993" w:rsidRDefault="004A4F3F" w:rsidP="00942993">
      <w:pPr>
        <w:pStyle w:val="Odstavecseseznamem"/>
        <w:numPr>
          <w:ilvl w:val="0"/>
          <w:numId w:val="6"/>
        </w:numPr>
        <w:rPr>
          <w:rFonts w:ascii="Arial Narrow" w:hAnsi="Arial Narrow"/>
          <w:szCs w:val="22"/>
        </w:rPr>
      </w:pPr>
      <w:r w:rsidRPr="00942993">
        <w:rPr>
          <w:rFonts w:ascii="Arial Narrow" w:hAnsi="Arial Narrow"/>
          <w:szCs w:val="22"/>
        </w:rPr>
        <w:lastRenderedPageBreak/>
        <w:t>znalost českého nebo slovenského jazyka na pracovní úrovni umožňující běžnou komunikaci se zadavatelem, státními orgány a případně třetími osobami; zadavatel připouští možnost využití tlumočníka (v takovém případě, pokud nebude osoba stavbyvedoucího disponovat požadovanou znalostí českého jazyka, přiloží dodavatel prohlášení obsahující závazek zajistit ve vztahu k osobě stavbyvedoucího pro účely plnění veřejné zakázky v nutném rozsahu na své náklady tlumočníka),</w:t>
      </w:r>
    </w:p>
    <w:p w14:paraId="100E5810" w14:textId="341AE504" w:rsidR="00913F26" w:rsidRPr="00913F26" w:rsidRDefault="004A4F3F" w:rsidP="00913F26">
      <w:pPr>
        <w:pStyle w:val="Odstavecseseznamem"/>
        <w:numPr>
          <w:ilvl w:val="0"/>
          <w:numId w:val="6"/>
        </w:numPr>
        <w:rPr>
          <w:rFonts w:ascii="Arial Narrow" w:hAnsi="Arial Narrow"/>
          <w:sz w:val="22"/>
          <w:szCs w:val="22"/>
        </w:rPr>
      </w:pPr>
      <w:r w:rsidRPr="00942993">
        <w:rPr>
          <w:rFonts w:ascii="Arial Narrow" w:hAnsi="Arial Narrow"/>
          <w:szCs w:val="22"/>
        </w:rPr>
        <w:t xml:space="preserve">referenční zakázky: zkušenost alespoň se třemi zakázkami, jejichž předmětem </w:t>
      </w:r>
      <w:r w:rsidR="00F165AC" w:rsidRPr="00F165AC">
        <w:rPr>
          <w:rFonts w:ascii="Arial Narrow" w:hAnsi="Arial Narrow"/>
          <w:szCs w:val="22"/>
        </w:rPr>
        <w:t>byla kompletní rekonstrukce stávající technologie rozvodny nebo výstavba nové rozvodny o napěťové hladině 110 kV nebo vyšší s rozsahem minimálně 4 polí</w:t>
      </w:r>
      <w:r w:rsidR="00F165AC">
        <w:rPr>
          <w:rFonts w:ascii="Arial Narrow" w:hAnsi="Arial Narrow"/>
          <w:szCs w:val="22"/>
        </w:rPr>
        <w:t xml:space="preserve">, </w:t>
      </w:r>
      <w:r w:rsidR="00F165AC" w:rsidRPr="00942993">
        <w:rPr>
          <w:rFonts w:ascii="Arial Narrow" w:hAnsi="Arial Narrow"/>
          <w:szCs w:val="22"/>
        </w:rPr>
        <w:t>u každé ze zakázek, na kterých působil ve funkci stavbyvedoucího nebo v obdobné pozici</w:t>
      </w:r>
      <w:r w:rsidR="00F165AC" w:rsidRPr="00F165AC">
        <w:rPr>
          <w:rFonts w:ascii="Arial Narrow" w:hAnsi="Arial Narrow"/>
          <w:szCs w:val="22"/>
        </w:rPr>
        <w:t xml:space="preserve">. Rozvodnou se pro účely tohoto ustanovení rozumí rozvodna splňující definici elektrické stanice dle § 2 odst. 2 písm. a) podbod </w:t>
      </w:r>
      <w:r w:rsidR="0040130B">
        <w:rPr>
          <w:rFonts w:ascii="Arial Narrow" w:hAnsi="Arial Narrow"/>
          <w:szCs w:val="22"/>
        </w:rPr>
        <w:t>3</w:t>
      </w:r>
      <w:r w:rsidR="00F165AC" w:rsidRPr="00F165AC">
        <w:rPr>
          <w:rFonts w:ascii="Arial Narrow" w:hAnsi="Arial Narrow"/>
          <w:szCs w:val="22"/>
        </w:rPr>
        <w:t>. zák. č. 458/2000 Sb.</w:t>
      </w:r>
      <w:r w:rsidRPr="00942993">
        <w:rPr>
          <w:rFonts w:ascii="Arial Narrow" w:hAnsi="Arial Narrow"/>
          <w:szCs w:val="22"/>
        </w:rPr>
        <w:t>;</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3E6A3A2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E8C10B8" w14:textId="7D47DB5E" w:rsidR="00866FAF" w:rsidRPr="00942993" w:rsidRDefault="00866FAF" w:rsidP="00CF30D4">
            <w:pPr>
              <w:pStyle w:val="text"/>
              <w:widowControl/>
              <w:spacing w:before="0" w:line="240" w:lineRule="auto"/>
              <w:jc w:val="center"/>
              <w:rPr>
                <w:rFonts w:ascii="Arial Narrow" w:hAnsi="Arial Narrow"/>
                <w:b/>
                <w:bCs/>
                <w:sz w:val="20"/>
                <w:szCs w:val="20"/>
              </w:rPr>
            </w:pPr>
            <w:r w:rsidRPr="00942993">
              <w:rPr>
                <w:rFonts w:ascii="Arial Narrow" w:hAnsi="Arial Narrow"/>
                <w:b/>
                <w:bCs/>
                <w:caps/>
                <w:sz w:val="28"/>
                <w:szCs w:val="18"/>
              </w:rPr>
              <w:t>stavbyvedoucí</w:t>
            </w:r>
          </w:p>
        </w:tc>
      </w:tr>
      <w:tr w:rsidR="00866FAF" w:rsidRPr="00DD3FA2" w14:paraId="55C37C1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C451BA6" w14:textId="77777777" w:rsidR="00866FAF" w:rsidRPr="00942993" w:rsidRDefault="00866FAF" w:rsidP="00CF30D4">
            <w:pPr>
              <w:pStyle w:val="text"/>
              <w:widowControl/>
              <w:spacing w:before="0" w:line="240" w:lineRule="auto"/>
              <w:rPr>
                <w:rFonts w:ascii="Arial Narrow" w:hAnsi="Arial Narrow"/>
                <w:b/>
                <w:bCs/>
                <w:sz w:val="20"/>
                <w:szCs w:val="20"/>
              </w:rPr>
            </w:pPr>
            <w:r w:rsidRPr="00942993">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24254FE" w14:textId="77777777" w:rsidR="00866FAF" w:rsidRPr="00942993" w:rsidRDefault="00866FAF" w:rsidP="00CF30D4">
            <w:pPr>
              <w:pStyle w:val="text"/>
              <w:widowControl/>
              <w:spacing w:before="0" w:line="240" w:lineRule="auto"/>
              <w:rPr>
                <w:rFonts w:ascii="Arial Narrow" w:hAnsi="Arial Narrow"/>
                <w:b/>
                <w:bCs/>
                <w:sz w:val="20"/>
                <w:szCs w:val="20"/>
              </w:rPr>
            </w:pPr>
            <w:r w:rsidRPr="00942993">
              <w:rPr>
                <w:rFonts w:ascii="Arial Narrow" w:hAnsi="Arial Narrow"/>
                <w:b/>
                <w:bCs/>
                <w:sz w:val="20"/>
                <w:szCs w:val="20"/>
              </w:rPr>
              <w:t>Naplnění požadovaného údaje</w:t>
            </w:r>
          </w:p>
        </w:tc>
      </w:tr>
      <w:tr w:rsidR="00866FAF" w:rsidRPr="00DD3FA2" w14:paraId="37AAA016" w14:textId="77777777" w:rsidTr="00942993">
        <w:trPr>
          <w:cantSplit/>
          <w:trHeight w:val="265"/>
        </w:trPr>
        <w:tc>
          <w:tcPr>
            <w:tcW w:w="6166" w:type="dxa"/>
            <w:gridSpan w:val="2"/>
            <w:tcBorders>
              <w:top w:val="single" w:sz="4" w:space="0" w:color="auto"/>
              <w:left w:val="single" w:sz="4" w:space="0" w:color="auto"/>
              <w:bottom w:val="single" w:sz="4" w:space="0" w:color="auto"/>
              <w:right w:val="single" w:sz="4" w:space="0" w:color="auto"/>
            </w:tcBorders>
            <w:hideMark/>
          </w:tcPr>
          <w:p w14:paraId="477DA806"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A3C433"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4A4F3F" w:rsidRPr="00DD3FA2" w14:paraId="2670E169"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4CBC40C1" w14:textId="14B5B323" w:rsidR="004A4F3F" w:rsidRPr="00942993" w:rsidRDefault="004A4F3F" w:rsidP="00CF30D4">
            <w:pPr>
              <w:pStyle w:val="text"/>
              <w:widowControl/>
              <w:spacing w:before="0" w:line="240" w:lineRule="auto"/>
              <w:rPr>
                <w:rFonts w:ascii="Arial Narrow" w:hAnsi="Arial Narrow"/>
                <w:sz w:val="20"/>
                <w:szCs w:val="20"/>
              </w:rPr>
            </w:pPr>
            <w:r w:rsidRPr="00942993">
              <w:rPr>
                <w:rFonts w:ascii="Arial Narrow" w:hAnsi="Arial Narrow"/>
                <w:sz w:val="20"/>
              </w:rPr>
              <w:t xml:space="preserve">alespoň SŠ vzdělání </w:t>
            </w:r>
            <w:r w:rsidRPr="00942993">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0CFDC8" w14:textId="77777777" w:rsidR="004A4F3F" w:rsidRPr="00942993" w:rsidRDefault="004A4F3F" w:rsidP="00CF30D4">
            <w:pPr>
              <w:pStyle w:val="text"/>
              <w:widowControl/>
              <w:spacing w:before="0" w:line="240" w:lineRule="auto"/>
              <w:rPr>
                <w:rFonts w:ascii="Arial Narrow" w:hAnsi="Arial Narrow" w:cs="Times New Roman"/>
                <w:sz w:val="20"/>
                <w:szCs w:val="20"/>
              </w:rPr>
            </w:pPr>
          </w:p>
        </w:tc>
      </w:tr>
      <w:tr w:rsidR="00866FAF" w:rsidRPr="00DD3FA2" w14:paraId="0F79ADBE"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39E67968"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Min. autorizace v oboru technologická zařízení staveb ve smyslu autorizačního zákona (min. autorizovaný technik ve smyslu § 5 odst. 2 autorizačního zákona pro obor technologická zařízení staveb podle § 5 odst. 3 písm. e) autorizačního zákona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CC58DB"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676A5892"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AFFE1" w14:textId="337D62F3" w:rsidR="00866FAF" w:rsidRPr="00942993" w:rsidRDefault="00866FAF" w:rsidP="00CF30D4">
            <w:pPr>
              <w:pStyle w:val="text"/>
              <w:widowControl/>
              <w:spacing w:before="0" w:line="240" w:lineRule="auto"/>
              <w:rPr>
                <w:rFonts w:ascii="Arial Narrow" w:hAnsi="Arial Narrow"/>
                <w:color w:val="000000"/>
                <w:sz w:val="20"/>
                <w:szCs w:val="20"/>
              </w:rPr>
            </w:pPr>
            <w:r w:rsidRPr="00942993">
              <w:rPr>
                <w:rFonts w:ascii="Arial Narrow" w:hAnsi="Arial Narrow"/>
                <w:sz w:val="20"/>
                <w:szCs w:val="20"/>
              </w:rPr>
              <w:t xml:space="preserve">Min. odborná způsobilost podle § 8 vyhlášky </w:t>
            </w:r>
            <w:r w:rsidR="005D6B17">
              <w:rPr>
                <w:rFonts w:ascii="Arial Narrow" w:hAnsi="Arial Narrow"/>
                <w:sz w:val="20"/>
                <w:szCs w:val="20"/>
              </w:rPr>
              <w:t xml:space="preserve">č. </w:t>
            </w:r>
            <w:r w:rsidRPr="00942993">
              <w:rPr>
                <w:rFonts w:ascii="Arial Narrow" w:hAnsi="Arial Narrow"/>
                <w:sz w:val="20"/>
                <w:szCs w:val="20"/>
              </w:rPr>
              <w:t>50/1978 Sb., o odborné způsobilosti v energetice</w:t>
            </w:r>
            <w:r w:rsidRPr="00942993">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073AE0"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08A47286"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75D4D7E4"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16B3387"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139F233D"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CA462A"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F2832D"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6BAAAF28"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5B179ABC"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981000"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3F94A311"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0E0E8599" w14:textId="77777777" w:rsidR="00866FAF" w:rsidRPr="00942993" w:rsidRDefault="00866FAF" w:rsidP="00CF30D4">
            <w:pPr>
              <w:pStyle w:val="text"/>
              <w:widowControl/>
              <w:spacing w:before="0" w:line="240" w:lineRule="auto"/>
              <w:rPr>
                <w:rFonts w:ascii="Arial Narrow" w:hAnsi="Arial Narrow"/>
              </w:rPr>
            </w:pPr>
            <w:r w:rsidRPr="00942993">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27FFFE"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866FAF" w:rsidRPr="00DD3FA2" w14:paraId="13917095" w14:textId="77777777" w:rsidTr="00942993">
        <w:trPr>
          <w:cantSplit/>
          <w:trHeight w:val="223"/>
        </w:trPr>
        <w:tc>
          <w:tcPr>
            <w:tcW w:w="6166" w:type="dxa"/>
            <w:gridSpan w:val="2"/>
            <w:tcBorders>
              <w:top w:val="single" w:sz="4" w:space="0" w:color="auto"/>
              <w:left w:val="single" w:sz="4" w:space="0" w:color="auto"/>
              <w:bottom w:val="single" w:sz="4" w:space="0" w:color="auto"/>
              <w:right w:val="single" w:sz="4" w:space="0" w:color="auto"/>
            </w:tcBorders>
            <w:hideMark/>
          </w:tcPr>
          <w:p w14:paraId="44409D51"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DFF39B" w14:textId="77777777" w:rsidR="00866FAF" w:rsidRPr="00942993" w:rsidRDefault="00866FAF" w:rsidP="00CF30D4">
            <w:pPr>
              <w:pStyle w:val="text"/>
              <w:widowControl/>
              <w:spacing w:before="0" w:line="240" w:lineRule="auto"/>
              <w:rPr>
                <w:rFonts w:ascii="Arial Narrow" w:hAnsi="Arial Narrow" w:cs="Times New Roman"/>
                <w:sz w:val="20"/>
                <w:szCs w:val="20"/>
              </w:rPr>
            </w:pPr>
          </w:p>
        </w:tc>
      </w:tr>
      <w:tr w:rsidR="00942993" w:rsidRPr="00DD3FA2" w14:paraId="0868EE89" w14:textId="77777777" w:rsidTr="00942993">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D98AD90" w14:textId="77777777"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547584F" w14:textId="604D288E" w:rsidR="00942993" w:rsidRPr="00942993" w:rsidRDefault="00942993" w:rsidP="00942993">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13B739"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350C65CB" w14:textId="77777777" w:rsidTr="00942993">
        <w:trPr>
          <w:cantSplit/>
          <w:trHeight w:val="70"/>
        </w:trPr>
        <w:tc>
          <w:tcPr>
            <w:tcW w:w="1204" w:type="dxa"/>
            <w:vMerge/>
            <w:tcBorders>
              <w:top w:val="single" w:sz="4" w:space="0" w:color="auto"/>
              <w:left w:val="single" w:sz="4" w:space="0" w:color="auto"/>
              <w:bottom w:val="single" w:sz="4" w:space="0" w:color="auto"/>
              <w:right w:val="single" w:sz="4" w:space="0" w:color="auto"/>
            </w:tcBorders>
            <w:vAlign w:val="center"/>
          </w:tcPr>
          <w:p w14:paraId="3C93B5AB" w14:textId="77777777" w:rsidR="00942993" w:rsidRPr="00942993" w:rsidRDefault="00942993" w:rsidP="00942993">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9AD27EF" w14:textId="736B81EC"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E1A1E3"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68DD0309"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A9FEE7"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FA4BBD0" w14:textId="62BAC306"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DC5D083" w14:textId="77777777" w:rsidR="00942993" w:rsidRPr="00942993" w:rsidRDefault="00942993" w:rsidP="00942993">
            <w:pPr>
              <w:pStyle w:val="text"/>
              <w:widowControl/>
              <w:spacing w:before="0" w:line="240" w:lineRule="auto"/>
              <w:rPr>
                <w:rFonts w:ascii="Arial Narrow" w:hAnsi="Arial Narrow" w:cs="Times New Roman"/>
                <w:sz w:val="20"/>
                <w:szCs w:val="20"/>
              </w:rPr>
            </w:pPr>
          </w:p>
        </w:tc>
      </w:tr>
      <w:tr w:rsidR="00942993" w:rsidRPr="00DD3FA2" w14:paraId="3AC5C32E"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1CA5B1F" w14:textId="77777777" w:rsidR="00942993" w:rsidRPr="00DD3FA2" w:rsidRDefault="00942993" w:rsidP="00942993">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B16687D" w14:textId="5214BD88" w:rsidR="00942993" w:rsidRPr="00DD3FA2" w:rsidRDefault="00942993" w:rsidP="00942993">
            <w:pPr>
              <w:pStyle w:val="text"/>
              <w:widowControl/>
              <w:spacing w:before="0" w:line="240" w:lineRule="auto"/>
              <w:rPr>
                <w:rFonts w:ascii="Arial Narrow" w:hAnsi="Arial Narrow"/>
                <w:sz w:val="20"/>
                <w:szCs w:val="20"/>
                <w:highlight w:val="yellow"/>
              </w:rPr>
            </w:pPr>
            <w:r w:rsidRPr="00942993">
              <w:rPr>
                <w:rFonts w:ascii="Arial Narrow" w:hAnsi="Arial Narrow"/>
                <w:sz w:val="20"/>
                <w:szCs w:val="20"/>
              </w:rPr>
              <w:t xml:space="preserve">předmětem </w:t>
            </w:r>
            <w:r w:rsidR="00F165AC">
              <w:t xml:space="preserve"> </w:t>
            </w:r>
            <w:r w:rsidR="00F165AC" w:rsidRPr="00F165AC">
              <w:rPr>
                <w:rFonts w:ascii="Arial Narrow" w:hAnsi="Arial Narrow"/>
                <w:sz w:val="20"/>
                <w:szCs w:val="22"/>
              </w:rPr>
              <w:t>byla kompletní rekonstrukce stávající technologie rozvodny nebo výstavba nové rozvodny o napěťové hladině 110 kV nebo vyšší s rozsahem minimálně 4 polí</w:t>
            </w:r>
            <w:r w:rsidR="00F165AC">
              <w:rPr>
                <w:rFonts w:ascii="Arial Narrow" w:hAnsi="Arial Narrow"/>
                <w:sz w:val="20"/>
                <w:szCs w:val="22"/>
              </w:rPr>
              <w:t xml:space="preserve">, </w:t>
            </w:r>
            <w:r w:rsidR="00F165AC" w:rsidRPr="00942993">
              <w:rPr>
                <w:rFonts w:ascii="Arial Narrow" w:hAnsi="Arial Narrow"/>
                <w:sz w:val="20"/>
                <w:szCs w:val="22"/>
              </w:rPr>
              <w:t xml:space="preserve"> u každé ze zakázek, na kterých působil ve funkci stavbyvedoucího nebo v obdobné pozici</w:t>
            </w:r>
            <w:r w:rsidR="00F165AC" w:rsidRPr="00F165AC">
              <w:rPr>
                <w:rFonts w:ascii="Arial Narrow" w:hAnsi="Arial Narrow"/>
                <w:sz w:val="20"/>
                <w:szCs w:val="22"/>
              </w:rPr>
              <w:t xml:space="preserve">. Rozvodnou se pro účely tohoto ustanovení rozumí rozvodna splňující definici elektrické stanice dle § 2 odst. 2 písm. a) podbod </w:t>
            </w:r>
            <w:r w:rsidR="0040130B">
              <w:rPr>
                <w:rFonts w:ascii="Arial Narrow" w:hAnsi="Arial Narrow"/>
                <w:sz w:val="20"/>
                <w:szCs w:val="22"/>
              </w:rPr>
              <w:t>3</w:t>
            </w:r>
            <w:r w:rsidR="00F165AC" w:rsidRPr="00F165AC">
              <w:rPr>
                <w:rFonts w:ascii="Arial Narrow" w:hAnsi="Arial Narrow"/>
                <w:sz w:val="20"/>
                <w:szCs w:val="22"/>
              </w:rPr>
              <w:t>. zák. č. 458/2000 Sb.</w:t>
            </w:r>
            <w:r w:rsidR="00F165AC">
              <w:rPr>
                <w:rFonts w:ascii="Arial Narrow" w:hAnsi="Arial Narrow"/>
                <w:sz w:val="20"/>
                <w:szCs w:val="22"/>
              </w:rPr>
              <w:t xml:space="preserve">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B34E0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782F8187"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FDD849E" w14:textId="77777777" w:rsidR="00942993" w:rsidRPr="00DD3FA2" w:rsidRDefault="00942993" w:rsidP="00942993">
            <w:pPr>
              <w:rPr>
                <w:rFonts w:ascii="Arial Narrow" w:hAnsi="Arial Narrow"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357120" w14:textId="58A6E7C4" w:rsidR="00942993" w:rsidRPr="00DD3FA2" w:rsidRDefault="00942993" w:rsidP="00942993">
            <w:pPr>
              <w:pStyle w:val="text"/>
              <w:widowControl/>
              <w:spacing w:before="0" w:line="240" w:lineRule="auto"/>
              <w:rPr>
                <w:rFonts w:ascii="Arial Narrow" w:hAnsi="Arial Narrow" w:cs="Times New Roman"/>
                <w:sz w:val="20"/>
                <w:szCs w:val="20"/>
                <w:highlight w:val="yellow"/>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41964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866FAF" w:rsidRPr="00DD3FA2" w14:paraId="476FDD2C" w14:textId="77777777" w:rsidTr="00942993">
        <w:trPr>
          <w:cantSplit/>
        </w:trPr>
        <w:tc>
          <w:tcPr>
            <w:tcW w:w="1204" w:type="dxa"/>
            <w:vMerge w:val="restart"/>
            <w:tcBorders>
              <w:top w:val="single" w:sz="4" w:space="0" w:color="auto"/>
              <w:left w:val="single" w:sz="4" w:space="0" w:color="auto"/>
              <w:right w:val="single" w:sz="4" w:space="0" w:color="auto"/>
            </w:tcBorders>
            <w:vAlign w:val="center"/>
          </w:tcPr>
          <w:p w14:paraId="51890ECE"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1209CAEF" w14:textId="77777777" w:rsidR="00866FAF" w:rsidRPr="00942993" w:rsidRDefault="00866FAF" w:rsidP="00CF30D4">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BADAF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18883F6C" w14:textId="77777777" w:rsidTr="00942993">
        <w:trPr>
          <w:cantSplit/>
        </w:trPr>
        <w:tc>
          <w:tcPr>
            <w:tcW w:w="1204" w:type="dxa"/>
            <w:vMerge/>
            <w:tcBorders>
              <w:left w:val="single" w:sz="4" w:space="0" w:color="auto"/>
              <w:right w:val="single" w:sz="4" w:space="0" w:color="auto"/>
            </w:tcBorders>
            <w:vAlign w:val="center"/>
          </w:tcPr>
          <w:p w14:paraId="2984C2D8" w14:textId="77777777" w:rsidR="00866FAF" w:rsidRPr="00942993"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533947C"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D445D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B87E47C" w14:textId="77777777" w:rsidTr="00942993">
        <w:trPr>
          <w:cantSplit/>
        </w:trPr>
        <w:tc>
          <w:tcPr>
            <w:tcW w:w="1204" w:type="dxa"/>
            <w:vMerge/>
            <w:tcBorders>
              <w:left w:val="single" w:sz="4" w:space="0" w:color="auto"/>
              <w:right w:val="single" w:sz="4" w:space="0" w:color="auto"/>
            </w:tcBorders>
            <w:vAlign w:val="center"/>
          </w:tcPr>
          <w:p w14:paraId="3DF5BE71"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97D556" w14:textId="77777777" w:rsidR="00866FAF" w:rsidRPr="00942993" w:rsidRDefault="00866FA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E00761"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72C09CB" w14:textId="77777777" w:rsidTr="00942993">
        <w:trPr>
          <w:cantSplit/>
        </w:trPr>
        <w:tc>
          <w:tcPr>
            <w:tcW w:w="1204" w:type="dxa"/>
            <w:vMerge/>
            <w:tcBorders>
              <w:left w:val="single" w:sz="4" w:space="0" w:color="auto"/>
              <w:right w:val="single" w:sz="4" w:space="0" w:color="auto"/>
            </w:tcBorders>
            <w:vAlign w:val="center"/>
          </w:tcPr>
          <w:p w14:paraId="3755577E"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00A4C92" w14:textId="5E541A14" w:rsidR="00866FAF" w:rsidRPr="00942993" w:rsidRDefault="00A3461F" w:rsidP="00CF30D4">
            <w:pPr>
              <w:pStyle w:val="text"/>
              <w:widowControl/>
              <w:spacing w:before="0" w:line="240" w:lineRule="auto"/>
              <w:rPr>
                <w:rFonts w:ascii="Arial Narrow" w:hAnsi="Arial Narrow"/>
                <w:sz w:val="20"/>
                <w:szCs w:val="20"/>
              </w:rPr>
            </w:pPr>
            <w:r w:rsidRPr="00942993">
              <w:rPr>
                <w:rFonts w:ascii="Arial Narrow" w:hAnsi="Arial Narrow"/>
                <w:sz w:val="20"/>
                <w:szCs w:val="20"/>
              </w:rPr>
              <w:t xml:space="preserve">předmětem </w:t>
            </w:r>
            <w:r>
              <w:t xml:space="preserve"> </w:t>
            </w:r>
            <w:r w:rsidRPr="00F165AC">
              <w:rPr>
                <w:rFonts w:ascii="Arial Narrow" w:hAnsi="Arial Narrow"/>
                <w:sz w:val="20"/>
                <w:szCs w:val="22"/>
              </w:rPr>
              <w:t>byla kompletní rekonstrukce stávající technologie rozvodny nebo výstavba nové rozvodny o napěťové hladině 110 kV nebo vyšší s rozsahem minimálně 4 polí</w:t>
            </w:r>
            <w:r>
              <w:rPr>
                <w:rFonts w:ascii="Arial Narrow" w:hAnsi="Arial Narrow"/>
                <w:sz w:val="20"/>
                <w:szCs w:val="22"/>
              </w:rPr>
              <w:t xml:space="preserve">, </w:t>
            </w:r>
            <w:r w:rsidRPr="00942993">
              <w:rPr>
                <w:rFonts w:ascii="Arial Narrow" w:hAnsi="Arial Narrow"/>
                <w:sz w:val="20"/>
                <w:szCs w:val="22"/>
              </w:rPr>
              <w:t xml:space="preserve"> u každé ze zakázek, na kterých působil ve funkci stavbyvedoucího nebo v obdobné pozici</w:t>
            </w:r>
            <w:r w:rsidRPr="00F165AC">
              <w:rPr>
                <w:rFonts w:ascii="Arial Narrow" w:hAnsi="Arial Narrow"/>
                <w:sz w:val="20"/>
                <w:szCs w:val="22"/>
              </w:rPr>
              <w:t xml:space="preserve">. Rozvodnou se pro účely tohoto ustanovení rozumí rozvodna splňující definici elektrické stanice dle § 2 odst. 2 písm. a) podbod </w:t>
            </w:r>
            <w:r>
              <w:rPr>
                <w:rFonts w:ascii="Arial Narrow" w:hAnsi="Arial Narrow"/>
                <w:sz w:val="20"/>
                <w:szCs w:val="22"/>
              </w:rPr>
              <w:t>3</w:t>
            </w:r>
            <w:r w:rsidRPr="00F165AC">
              <w:rPr>
                <w:rFonts w:ascii="Arial Narrow" w:hAnsi="Arial Narrow"/>
                <w:sz w:val="20"/>
                <w:szCs w:val="22"/>
              </w:rPr>
              <w:t>. zák. č. 458/2000 Sb.</w:t>
            </w:r>
            <w:r>
              <w:rPr>
                <w:rFonts w:ascii="Arial Narrow" w:hAnsi="Arial Narrow"/>
                <w:sz w:val="20"/>
                <w:szCs w:val="22"/>
              </w:rPr>
              <w:t xml:space="preserve">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28680A"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1E978E2" w14:textId="77777777" w:rsidTr="00942993">
        <w:trPr>
          <w:cantSplit/>
        </w:trPr>
        <w:tc>
          <w:tcPr>
            <w:tcW w:w="1204" w:type="dxa"/>
            <w:vMerge/>
            <w:tcBorders>
              <w:left w:val="single" w:sz="4" w:space="0" w:color="auto"/>
              <w:right w:val="single" w:sz="4" w:space="0" w:color="auto"/>
            </w:tcBorders>
            <w:vAlign w:val="center"/>
          </w:tcPr>
          <w:p w14:paraId="4F80997F" w14:textId="77777777" w:rsidR="00866FAF" w:rsidRPr="00942993"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8D746E" w14:textId="77777777" w:rsidR="00866FAF" w:rsidRPr="00942993" w:rsidRDefault="00866FAF" w:rsidP="00CF30D4">
            <w:pPr>
              <w:pStyle w:val="text"/>
              <w:widowControl/>
              <w:spacing w:before="0" w:line="240" w:lineRule="auto"/>
              <w:rPr>
                <w:rFonts w:ascii="Arial Narrow" w:hAnsi="Arial Narrow" w:cs="Times New Roman"/>
                <w:sz w:val="20"/>
                <w:szCs w:val="20"/>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4B86AE4"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942993" w:rsidRPr="00DD3FA2" w14:paraId="47E274BB" w14:textId="77777777" w:rsidTr="00942993">
        <w:trPr>
          <w:cantSplit/>
        </w:trPr>
        <w:tc>
          <w:tcPr>
            <w:tcW w:w="1204" w:type="dxa"/>
            <w:vMerge w:val="restart"/>
            <w:tcBorders>
              <w:left w:val="single" w:sz="4" w:space="0" w:color="auto"/>
              <w:right w:val="single" w:sz="4" w:space="0" w:color="auto"/>
            </w:tcBorders>
            <w:vAlign w:val="center"/>
          </w:tcPr>
          <w:p w14:paraId="3EC3AB51" w14:textId="38FEC04F" w:rsidR="00942993" w:rsidRPr="00942993" w:rsidRDefault="00942993" w:rsidP="00942993">
            <w:pPr>
              <w:rPr>
                <w:rFonts w:ascii="Arial Narrow" w:hAnsi="Arial Narrow" w:cs="Arial"/>
                <w:sz w:val="20"/>
                <w:lang w:eastAsia="en-US"/>
              </w:rPr>
            </w:pPr>
            <w:r w:rsidRPr="00942993">
              <w:rPr>
                <w:rFonts w:ascii="Arial Narrow" w:hAnsi="Arial Narrow"/>
                <w:sz w:val="20"/>
              </w:rPr>
              <w:t xml:space="preserve">Referenční zakázka </w:t>
            </w:r>
            <w:r>
              <w:rPr>
                <w:rFonts w:ascii="Arial Narrow" w:hAnsi="Arial Narrow"/>
                <w:sz w:val="20"/>
              </w:rPr>
              <w:t>3</w:t>
            </w:r>
          </w:p>
        </w:tc>
        <w:tc>
          <w:tcPr>
            <w:tcW w:w="4962" w:type="dxa"/>
            <w:tcBorders>
              <w:top w:val="single" w:sz="4" w:space="0" w:color="auto"/>
              <w:left w:val="single" w:sz="4" w:space="0" w:color="auto"/>
              <w:bottom w:val="single" w:sz="4" w:space="0" w:color="auto"/>
              <w:right w:val="single" w:sz="4" w:space="0" w:color="auto"/>
            </w:tcBorders>
          </w:tcPr>
          <w:p w14:paraId="73902029" w14:textId="7750DD21"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2EA7A6"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13095D47" w14:textId="77777777" w:rsidTr="00942993">
        <w:trPr>
          <w:cantSplit/>
        </w:trPr>
        <w:tc>
          <w:tcPr>
            <w:tcW w:w="1204" w:type="dxa"/>
            <w:vMerge/>
            <w:tcBorders>
              <w:left w:val="single" w:sz="4" w:space="0" w:color="auto"/>
              <w:right w:val="single" w:sz="4" w:space="0" w:color="auto"/>
            </w:tcBorders>
            <w:vAlign w:val="center"/>
          </w:tcPr>
          <w:p w14:paraId="1E5C8771"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5EC4ABE0" w14:textId="74401FD7"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02A890"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1E00E6BB" w14:textId="77777777" w:rsidTr="00942993">
        <w:trPr>
          <w:cantSplit/>
        </w:trPr>
        <w:tc>
          <w:tcPr>
            <w:tcW w:w="1204" w:type="dxa"/>
            <w:vMerge/>
            <w:tcBorders>
              <w:left w:val="single" w:sz="4" w:space="0" w:color="auto"/>
              <w:right w:val="single" w:sz="4" w:space="0" w:color="auto"/>
            </w:tcBorders>
            <w:vAlign w:val="center"/>
          </w:tcPr>
          <w:p w14:paraId="16C3F613"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76C3FFE1" w14:textId="5B1267D3"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3C57CB"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4F58A522" w14:textId="77777777" w:rsidTr="00942993">
        <w:trPr>
          <w:cantSplit/>
        </w:trPr>
        <w:tc>
          <w:tcPr>
            <w:tcW w:w="1204" w:type="dxa"/>
            <w:vMerge/>
            <w:tcBorders>
              <w:left w:val="single" w:sz="4" w:space="0" w:color="auto"/>
              <w:right w:val="single" w:sz="4" w:space="0" w:color="auto"/>
            </w:tcBorders>
            <w:vAlign w:val="center"/>
          </w:tcPr>
          <w:p w14:paraId="61602708"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C6362C" w14:textId="5C1724DE" w:rsidR="00942993" w:rsidRPr="00942993" w:rsidRDefault="00A3461F"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 xml:space="preserve">předmětem </w:t>
            </w:r>
            <w:r>
              <w:t xml:space="preserve"> </w:t>
            </w:r>
            <w:r w:rsidRPr="00F165AC">
              <w:rPr>
                <w:rFonts w:ascii="Arial Narrow" w:hAnsi="Arial Narrow"/>
                <w:sz w:val="20"/>
                <w:szCs w:val="22"/>
              </w:rPr>
              <w:t>byla kompletní rekonstrukce stávající technologie rozvodny nebo výstavba nové rozvodny o napěťové hladině 110 kV nebo vyšší s rozsahem minimálně 4 polí</w:t>
            </w:r>
            <w:r>
              <w:rPr>
                <w:rFonts w:ascii="Arial Narrow" w:hAnsi="Arial Narrow"/>
                <w:sz w:val="20"/>
                <w:szCs w:val="22"/>
              </w:rPr>
              <w:t xml:space="preserve">, </w:t>
            </w:r>
            <w:r w:rsidRPr="00942993">
              <w:rPr>
                <w:rFonts w:ascii="Arial Narrow" w:hAnsi="Arial Narrow"/>
                <w:sz w:val="20"/>
                <w:szCs w:val="22"/>
              </w:rPr>
              <w:t xml:space="preserve"> u každé ze zakázek, na kterých působil ve funkci stavbyvedoucího nebo v obdobné pozici</w:t>
            </w:r>
            <w:r w:rsidRPr="00F165AC">
              <w:rPr>
                <w:rFonts w:ascii="Arial Narrow" w:hAnsi="Arial Narrow"/>
                <w:sz w:val="20"/>
                <w:szCs w:val="22"/>
              </w:rPr>
              <w:t xml:space="preserve">. Rozvodnou se pro účely tohoto ustanovení rozumí rozvodna splňující definici elektrické stanice dle § 2 odst. 2 písm. a) podbod </w:t>
            </w:r>
            <w:r>
              <w:rPr>
                <w:rFonts w:ascii="Arial Narrow" w:hAnsi="Arial Narrow"/>
                <w:sz w:val="20"/>
                <w:szCs w:val="22"/>
              </w:rPr>
              <w:t>3</w:t>
            </w:r>
            <w:r w:rsidRPr="00F165AC">
              <w:rPr>
                <w:rFonts w:ascii="Arial Narrow" w:hAnsi="Arial Narrow"/>
                <w:sz w:val="20"/>
                <w:szCs w:val="22"/>
              </w:rPr>
              <w:t>. zák. č. 458/2000 Sb.</w:t>
            </w:r>
            <w:r>
              <w:rPr>
                <w:rFonts w:ascii="Arial Narrow" w:hAnsi="Arial Narrow"/>
                <w:sz w:val="20"/>
                <w:szCs w:val="22"/>
              </w:rPr>
              <w:t xml:space="preserve"> </w:t>
            </w:r>
            <w:r w:rsidRPr="00942993">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F190EC7"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r w:rsidR="00942993" w:rsidRPr="00DD3FA2" w14:paraId="71564767" w14:textId="77777777" w:rsidTr="00942993">
        <w:trPr>
          <w:cantSplit/>
        </w:trPr>
        <w:tc>
          <w:tcPr>
            <w:tcW w:w="1204" w:type="dxa"/>
            <w:vMerge/>
            <w:tcBorders>
              <w:left w:val="single" w:sz="4" w:space="0" w:color="auto"/>
              <w:bottom w:val="single" w:sz="4" w:space="0" w:color="auto"/>
              <w:right w:val="single" w:sz="4" w:space="0" w:color="auto"/>
            </w:tcBorders>
            <w:vAlign w:val="center"/>
          </w:tcPr>
          <w:p w14:paraId="06ACFF6C" w14:textId="77777777" w:rsidR="00942993" w:rsidRPr="00942993" w:rsidRDefault="00942993" w:rsidP="00942993">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35CF7633" w14:textId="07D10534" w:rsidR="00942993" w:rsidRPr="00942993" w:rsidRDefault="00942993" w:rsidP="00942993">
            <w:pPr>
              <w:pStyle w:val="text"/>
              <w:widowControl/>
              <w:spacing w:before="0" w:line="240" w:lineRule="auto"/>
              <w:rPr>
                <w:rFonts w:ascii="Arial Narrow" w:hAnsi="Arial Narrow"/>
                <w:sz w:val="20"/>
                <w:szCs w:val="20"/>
              </w:rPr>
            </w:pPr>
            <w:r w:rsidRPr="00942993">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F6638F" w14:textId="77777777" w:rsidR="00942993" w:rsidRPr="00DD3FA2" w:rsidRDefault="00942993" w:rsidP="00942993">
            <w:pPr>
              <w:pStyle w:val="text"/>
              <w:widowControl/>
              <w:spacing w:before="0" w:line="240" w:lineRule="auto"/>
              <w:rPr>
                <w:rFonts w:ascii="Arial Narrow" w:hAnsi="Arial Narrow" w:cs="Times New Roman"/>
                <w:sz w:val="20"/>
                <w:szCs w:val="20"/>
                <w:highlight w:val="yellow"/>
              </w:rPr>
            </w:pPr>
          </w:p>
        </w:tc>
      </w:tr>
    </w:tbl>
    <w:p w14:paraId="14CF3798" w14:textId="77777777" w:rsidR="00866FAF" w:rsidRPr="003E508F" w:rsidRDefault="00866FAF" w:rsidP="00866FAF">
      <w:pPr>
        <w:ind w:left="360"/>
        <w:rPr>
          <w:rFonts w:ascii="Arial Narrow" w:hAnsi="Arial Narrow"/>
          <w:sz w:val="20"/>
          <w:highlight w:val="yellow"/>
        </w:rPr>
      </w:pPr>
    </w:p>
    <w:p w14:paraId="64401FBF" w14:textId="77777777" w:rsidR="00866FAF" w:rsidRPr="00226D0D" w:rsidRDefault="00866FAF" w:rsidP="00942993">
      <w:pPr>
        <w:pStyle w:val="Odstavecseseznamem"/>
        <w:numPr>
          <w:ilvl w:val="0"/>
          <w:numId w:val="4"/>
        </w:numPr>
        <w:spacing w:after="60"/>
        <w:contextualSpacing w:val="0"/>
        <w:jc w:val="both"/>
        <w:rPr>
          <w:rFonts w:ascii="Arial Narrow" w:hAnsi="Arial Narrow"/>
          <w:bCs/>
        </w:rPr>
      </w:pPr>
      <w:r w:rsidRPr="00226D0D">
        <w:rPr>
          <w:rFonts w:ascii="Arial Narrow" w:hAnsi="Arial Narrow"/>
        </w:rPr>
        <w:t xml:space="preserve">Zadavatel stanoví minimální požadavky na vzdělání a odbornou kvalifikaci </w:t>
      </w:r>
      <w:r w:rsidRPr="00226D0D">
        <w:rPr>
          <w:rFonts w:ascii="Arial Narrow" w:hAnsi="Arial Narrow"/>
          <w:b/>
        </w:rPr>
        <w:t xml:space="preserve">vedoucí práce (mistr) </w:t>
      </w:r>
      <w:r w:rsidRPr="00226D0D">
        <w:rPr>
          <w:rFonts w:ascii="Arial Narrow" w:hAnsi="Arial Narrow"/>
        </w:rPr>
        <w:t>takto:</w:t>
      </w:r>
    </w:p>
    <w:p w14:paraId="3C9E1FEA" w14:textId="070EC060"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alespoň vyučen v oboru elektro</w:t>
      </w:r>
      <w:r w:rsidR="00226D0D" w:rsidRPr="00226D0D">
        <w:rPr>
          <w:rFonts w:ascii="Arial Narrow" w:hAnsi="Arial Narrow"/>
          <w:sz w:val="20"/>
        </w:rPr>
        <w:t xml:space="preserve"> </w:t>
      </w:r>
      <w:r w:rsidR="00226D0D" w:rsidRPr="00226D0D">
        <w:rPr>
          <w:rFonts w:ascii="Arial Narrow" w:hAnsi="Arial Narrow" w:cs="Arial"/>
          <w:sz w:val="20"/>
        </w:rPr>
        <w:t>(doloženo kopií dokladu o nejvýše ukončeném vzdělání),</w:t>
      </w:r>
    </w:p>
    <w:p w14:paraId="193B1CB1" w14:textId="2B584DF6"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 xml:space="preserve">kvalifikace min. § 7 vyhlášky </w:t>
      </w:r>
      <w:r w:rsidR="005D6B17">
        <w:rPr>
          <w:rFonts w:ascii="Arial Narrow" w:hAnsi="Arial Narrow" w:cs="Arial"/>
          <w:sz w:val="20"/>
        </w:rPr>
        <w:t xml:space="preserve">č. </w:t>
      </w:r>
      <w:r w:rsidRPr="00226D0D">
        <w:rPr>
          <w:rFonts w:ascii="Arial Narrow" w:hAnsi="Arial Narrow" w:cs="Arial"/>
          <w:sz w:val="20"/>
        </w:rPr>
        <w:t>50/1978 Sb., o odborné způsobilosti v</w:t>
      </w:r>
      <w:r w:rsidR="00781569">
        <w:rPr>
          <w:rFonts w:ascii="Arial Narrow" w:hAnsi="Arial Narrow" w:cs="Arial"/>
          <w:sz w:val="20"/>
        </w:rPr>
        <w:t> </w:t>
      </w:r>
      <w:r w:rsidRPr="00226D0D">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FF7710">
        <w:rPr>
          <w:rFonts w:ascii="Arial Narrow" w:hAnsi="Arial Narrow"/>
          <w:sz w:val="20"/>
        </w:rPr>
        <w:t>doložena kopie dokladu</w:t>
      </w:r>
      <w:r w:rsidR="00781569">
        <w:rPr>
          <w:rFonts w:ascii="Arial Narrow" w:hAnsi="Arial Narrow"/>
          <w:sz w:val="20"/>
        </w:rPr>
        <w:t>),</w:t>
      </w:r>
    </w:p>
    <w:p w14:paraId="0BC86D1F" w14:textId="160BACA2"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praxe min. 5 let v oboru elektro, z toho min. 3 roky v obdobné pozici,</w:t>
      </w:r>
    </w:p>
    <w:p w14:paraId="230F084B" w14:textId="34D5F12E" w:rsidR="004A4F3F" w:rsidRPr="00226D0D" w:rsidRDefault="004A4F3F" w:rsidP="00942993">
      <w:pPr>
        <w:numPr>
          <w:ilvl w:val="0"/>
          <w:numId w:val="5"/>
        </w:numPr>
        <w:rPr>
          <w:rFonts w:ascii="Arial Narrow" w:hAnsi="Arial Narrow" w:cs="Arial"/>
          <w:sz w:val="20"/>
        </w:rPr>
      </w:pPr>
      <w:r w:rsidRPr="00226D0D">
        <w:rPr>
          <w:rFonts w:ascii="Arial Narrow" w:hAnsi="Arial Narrow"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mistra disponovat požadovanou znalostí českého jazyka, přiloží dodavatel prohlášení obsahující závazek zajistit ve vztahu k osobě vedoucího práce (mistra) pro účely plnění veřejné zakázky v nutném rozsahu na své náklady tlumočníka),</w:t>
      </w:r>
    </w:p>
    <w:p w14:paraId="6D57A2AE" w14:textId="2D510D4E" w:rsidR="00913F26" w:rsidRPr="00913F26" w:rsidRDefault="004A4F3F" w:rsidP="00913F26">
      <w:pPr>
        <w:numPr>
          <w:ilvl w:val="0"/>
          <w:numId w:val="5"/>
        </w:numPr>
        <w:rPr>
          <w:rFonts w:ascii="Arial Narrow" w:hAnsi="Arial Narrow" w:cs="Arial"/>
          <w:sz w:val="20"/>
        </w:rPr>
      </w:pPr>
      <w:r w:rsidRPr="00226D0D">
        <w:rPr>
          <w:rFonts w:ascii="Arial Narrow" w:hAnsi="Arial Narrow" w:cs="Arial"/>
          <w:sz w:val="20"/>
        </w:rPr>
        <w:t xml:space="preserve">referenční zakázky: zkušenost alespoň se dvěma zakázkami, jejichž předmětem </w:t>
      </w:r>
      <w:r w:rsidR="00E15E97" w:rsidRPr="00E15E97">
        <w:rPr>
          <w:rFonts w:ascii="Arial Narrow" w:hAnsi="Arial Narrow" w:cs="Arial"/>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cs="Arial"/>
          <w:sz w:val="20"/>
        </w:rPr>
        <w:t>3</w:t>
      </w:r>
      <w:r w:rsidR="00E15E97" w:rsidRPr="00E15E97">
        <w:rPr>
          <w:rFonts w:ascii="Arial Narrow" w:hAnsi="Arial Narrow" w:cs="Arial"/>
          <w:sz w:val="20"/>
        </w:rPr>
        <w:t>. zák. č. 458/2000 Sb., na kterých působil v obdobné pozici</w:t>
      </w:r>
      <w:r w:rsidRPr="00226D0D">
        <w:rPr>
          <w:rFonts w:ascii="Arial Narrow" w:hAnsi="Arial Narrow" w:cs="Arial"/>
          <w:sz w:val="20"/>
        </w:rPr>
        <w:t>;</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D3FA2" w14:paraId="50D54D90"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9D47B8" w14:textId="1EEC8280" w:rsidR="00866FAF" w:rsidRPr="00226D0D" w:rsidRDefault="00866FAF"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vedoucí práce (mistr)</w:t>
            </w:r>
            <w:r w:rsidR="00890A8D" w:rsidRPr="00226D0D">
              <w:rPr>
                <w:rFonts w:ascii="Arial Narrow" w:hAnsi="Arial Narrow"/>
                <w:b/>
                <w:bCs/>
                <w:caps/>
                <w:sz w:val="28"/>
                <w:szCs w:val="18"/>
              </w:rPr>
              <w:t xml:space="preserve"> 1</w:t>
            </w:r>
          </w:p>
        </w:tc>
      </w:tr>
      <w:tr w:rsidR="00866FAF" w:rsidRPr="00DD3FA2" w14:paraId="1EC2A248"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20D6C19" w14:textId="77777777" w:rsidR="00866FAF" w:rsidRPr="00226D0D" w:rsidRDefault="00866FAF"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7F8CC4D" w14:textId="77777777" w:rsidR="00866FAF" w:rsidRPr="00226D0D" w:rsidRDefault="00866FAF"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866FAF" w:rsidRPr="00DD3FA2" w14:paraId="57AAC1D3"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BD864D2"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A09CC4"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866FAF" w:rsidRPr="00DD3FA2" w14:paraId="4D6A0D84"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4CDAA573" w14:textId="0197A987" w:rsidR="00866FAF" w:rsidRPr="00226D0D" w:rsidRDefault="00392498"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0A18E5"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866FAF" w:rsidRPr="00DD3FA2" w14:paraId="3CC761A8"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8955266" w14:textId="7DA8F629" w:rsidR="00866FAF" w:rsidRPr="00226D0D" w:rsidRDefault="00866FAF"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 xml:space="preserve">Kvalifikační stupeň min. § 7 vyhlášky </w:t>
            </w:r>
            <w:r w:rsidR="005D6B17">
              <w:rPr>
                <w:rFonts w:ascii="Arial Narrow" w:hAnsi="Arial Narrow"/>
                <w:sz w:val="20"/>
                <w:szCs w:val="20"/>
              </w:rPr>
              <w:t xml:space="preserve">č. </w:t>
            </w:r>
            <w:r w:rsidRPr="00226D0D">
              <w:rPr>
                <w:rFonts w:ascii="Arial Narrow" w:hAnsi="Arial Narrow"/>
                <w:sz w:val="20"/>
                <w:szCs w:val="20"/>
              </w:rPr>
              <w:t>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86FDE8" w14:textId="77777777" w:rsidR="00866FAF" w:rsidRPr="00226D0D" w:rsidRDefault="00866FAF" w:rsidP="00CF30D4">
            <w:pPr>
              <w:pStyle w:val="text"/>
              <w:widowControl/>
              <w:spacing w:before="0" w:line="240" w:lineRule="auto"/>
              <w:rPr>
                <w:rFonts w:ascii="Arial Narrow" w:hAnsi="Arial Narrow" w:cs="Times New Roman"/>
                <w:sz w:val="20"/>
                <w:szCs w:val="20"/>
              </w:rPr>
            </w:pPr>
          </w:p>
        </w:tc>
      </w:tr>
      <w:tr w:rsidR="00866FAF" w:rsidRPr="00DD3FA2" w14:paraId="492371D2" w14:textId="77777777" w:rsidTr="00226D0D">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7FA4299" w14:textId="46A53D86" w:rsidR="00866FAF" w:rsidRPr="007356BF" w:rsidRDefault="00866FAF" w:rsidP="00CF30D4">
            <w:pPr>
              <w:pStyle w:val="text"/>
              <w:widowControl/>
              <w:spacing w:before="0" w:line="240" w:lineRule="auto"/>
              <w:rPr>
                <w:rFonts w:ascii="Arial Narrow" w:hAnsi="Arial Narrow"/>
                <w:color w:val="FF0000"/>
                <w:sz w:val="20"/>
                <w:szCs w:val="20"/>
                <w:highlight w:val="cyan"/>
                <w:rPrChange w:id="20" w:author="Popelková, Lenka" w:date="2022-06-27T18:54:00Z">
                  <w:rPr>
                    <w:rFonts w:ascii="Arial Narrow" w:hAnsi="Arial Narrow"/>
                    <w:sz w:val="20"/>
                    <w:szCs w:val="20"/>
                  </w:rPr>
                </w:rPrChange>
              </w:rPr>
            </w:pPr>
            <w:r w:rsidRPr="007356BF">
              <w:rPr>
                <w:rFonts w:ascii="Arial Narrow" w:hAnsi="Arial Narrow"/>
                <w:color w:val="FF0000"/>
                <w:sz w:val="20"/>
                <w:szCs w:val="20"/>
                <w:highlight w:val="cyan"/>
                <w:rPrChange w:id="21" w:author="Popelková, Lenka" w:date="2022-06-27T18:54:00Z">
                  <w:rPr>
                    <w:rFonts w:ascii="Arial Narrow" w:hAnsi="Arial Narrow"/>
                    <w:sz w:val="20"/>
                    <w:szCs w:val="20"/>
                  </w:rPr>
                </w:rPrChange>
              </w:rPr>
              <w:t xml:space="preserve">Délka praxe v oboru </w:t>
            </w:r>
            <w:del w:id="22" w:author="Štěrbová, Lenka" w:date="2022-06-21T15:35:00Z">
              <w:r w:rsidRPr="007356BF" w:rsidDel="00326244">
                <w:rPr>
                  <w:rFonts w:ascii="Arial Narrow" w:hAnsi="Arial Narrow"/>
                  <w:color w:val="FF0000"/>
                  <w:sz w:val="20"/>
                  <w:szCs w:val="20"/>
                  <w:highlight w:val="cyan"/>
                  <w:rPrChange w:id="23" w:author="Popelková, Lenka" w:date="2022-06-27T18:54:00Z">
                    <w:rPr>
                      <w:rFonts w:ascii="Arial Narrow" w:hAnsi="Arial Narrow"/>
                      <w:sz w:val="20"/>
                      <w:szCs w:val="20"/>
                    </w:rPr>
                  </w:rPrChange>
                </w:rPr>
                <w:delText xml:space="preserve">stavebnictví </w:delText>
              </w:r>
            </w:del>
            <w:ins w:id="24" w:author="Štěrbová, Lenka" w:date="2022-06-21T15:35:00Z">
              <w:r w:rsidR="00326244" w:rsidRPr="007356BF">
                <w:rPr>
                  <w:rFonts w:ascii="Arial Narrow" w:hAnsi="Arial Narrow"/>
                  <w:color w:val="FF0000"/>
                  <w:sz w:val="20"/>
                  <w:szCs w:val="20"/>
                  <w:highlight w:val="cyan"/>
                  <w:rPrChange w:id="25" w:author="Popelková, Lenka" w:date="2022-06-27T18:54:00Z">
                    <w:rPr>
                      <w:rFonts w:ascii="Arial Narrow" w:hAnsi="Arial Narrow"/>
                      <w:sz w:val="20"/>
                      <w:szCs w:val="20"/>
                    </w:rPr>
                  </w:rPrChange>
                </w:rPr>
                <w:t xml:space="preserve">elektro </w:t>
              </w:r>
            </w:ins>
            <w:r w:rsidRPr="007356BF">
              <w:rPr>
                <w:rFonts w:ascii="Arial Narrow" w:hAnsi="Arial Narrow"/>
                <w:color w:val="FF0000"/>
                <w:sz w:val="20"/>
                <w:szCs w:val="20"/>
                <w:highlight w:val="cyan"/>
                <w:rPrChange w:id="26" w:author="Popelková, Lenka" w:date="2022-06-27T18:54:00Z">
                  <w:rPr>
                    <w:rFonts w:ascii="Arial Narrow" w:hAnsi="Arial Narrow"/>
                    <w:sz w:val="20"/>
                    <w:szCs w:val="20"/>
                  </w:rPr>
                </w:rPrChange>
              </w:rPr>
              <w:t>(roky)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D9B5E1"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3BAC1D32"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FD27382" w14:textId="462E4DEB" w:rsidR="00866FAF" w:rsidRPr="007356BF" w:rsidRDefault="00866FAF" w:rsidP="00CF30D4">
            <w:pPr>
              <w:pStyle w:val="text"/>
              <w:widowControl/>
              <w:spacing w:before="0" w:line="240" w:lineRule="auto"/>
              <w:rPr>
                <w:rFonts w:ascii="Arial Narrow" w:hAnsi="Arial Narrow"/>
                <w:color w:val="FF0000"/>
                <w:sz w:val="20"/>
                <w:szCs w:val="20"/>
                <w:highlight w:val="cyan"/>
                <w:rPrChange w:id="27" w:author="Popelková, Lenka" w:date="2022-06-27T18:54:00Z">
                  <w:rPr>
                    <w:rFonts w:ascii="Arial Narrow" w:hAnsi="Arial Narrow"/>
                    <w:sz w:val="20"/>
                    <w:szCs w:val="20"/>
                  </w:rPr>
                </w:rPrChange>
              </w:rPr>
            </w:pPr>
            <w:r w:rsidRPr="007356BF">
              <w:rPr>
                <w:rFonts w:ascii="Arial Narrow" w:hAnsi="Arial Narrow"/>
                <w:color w:val="FF0000"/>
                <w:sz w:val="20"/>
                <w:szCs w:val="20"/>
                <w:highlight w:val="cyan"/>
                <w:rPrChange w:id="28" w:author="Popelková, Lenka" w:date="2022-06-27T18:54:00Z">
                  <w:rPr>
                    <w:rFonts w:ascii="Arial Narrow" w:hAnsi="Arial Narrow"/>
                    <w:sz w:val="20"/>
                    <w:szCs w:val="20"/>
                  </w:rPr>
                </w:rPrChange>
              </w:rPr>
              <w:t>Délka praxe v </w:t>
            </w:r>
            <w:del w:id="29" w:author="Štěrbová, Lenka" w:date="2022-06-21T15:37:00Z">
              <w:r w:rsidRPr="007356BF" w:rsidDel="00AE30EC">
                <w:rPr>
                  <w:rFonts w:ascii="Arial Narrow" w:hAnsi="Arial Narrow"/>
                  <w:color w:val="FF0000"/>
                  <w:sz w:val="20"/>
                  <w:szCs w:val="20"/>
                  <w:highlight w:val="cyan"/>
                  <w:rPrChange w:id="30" w:author="Popelková, Lenka" w:date="2022-06-27T18:54:00Z">
                    <w:rPr>
                      <w:rFonts w:ascii="Arial Narrow" w:hAnsi="Arial Narrow"/>
                      <w:sz w:val="20"/>
                      <w:szCs w:val="20"/>
                    </w:rPr>
                  </w:rPrChange>
                </w:rPr>
                <w:delText>řízení staveb</w:delText>
              </w:r>
            </w:del>
            <w:ins w:id="31" w:author="Štěrbová, Lenka" w:date="2022-06-21T15:37:00Z">
              <w:r w:rsidR="00AE30EC" w:rsidRPr="007356BF">
                <w:rPr>
                  <w:rFonts w:ascii="Arial Narrow" w:hAnsi="Arial Narrow"/>
                  <w:color w:val="FF0000"/>
                  <w:sz w:val="20"/>
                  <w:szCs w:val="20"/>
                  <w:highlight w:val="cyan"/>
                  <w:rPrChange w:id="32" w:author="Popelková, Lenka" w:date="2022-06-27T18:54:00Z">
                    <w:rPr>
                      <w:rFonts w:ascii="Arial Narrow" w:hAnsi="Arial Narrow"/>
                      <w:sz w:val="20"/>
                      <w:szCs w:val="20"/>
                    </w:rPr>
                  </w:rPrChange>
                </w:rPr>
                <w:t>obdo</w:t>
              </w:r>
              <w:r w:rsidR="00304563" w:rsidRPr="007356BF">
                <w:rPr>
                  <w:rFonts w:ascii="Arial Narrow" w:hAnsi="Arial Narrow"/>
                  <w:color w:val="FF0000"/>
                  <w:sz w:val="20"/>
                  <w:szCs w:val="20"/>
                  <w:highlight w:val="cyan"/>
                  <w:rPrChange w:id="33" w:author="Popelková, Lenka" w:date="2022-06-27T18:54:00Z">
                    <w:rPr>
                      <w:rFonts w:ascii="Arial Narrow" w:hAnsi="Arial Narrow"/>
                      <w:sz w:val="20"/>
                      <w:szCs w:val="20"/>
                    </w:rPr>
                  </w:rPrChange>
                </w:rPr>
                <w:t>bné pozici</w:t>
              </w:r>
            </w:ins>
            <w:r w:rsidRPr="007356BF">
              <w:rPr>
                <w:rFonts w:ascii="Arial Narrow" w:hAnsi="Arial Narrow"/>
                <w:color w:val="FF0000"/>
                <w:sz w:val="20"/>
                <w:szCs w:val="20"/>
                <w:highlight w:val="cyan"/>
                <w:rPrChange w:id="34" w:author="Popelková, Lenka" w:date="2022-06-27T18:54:00Z">
                  <w:rPr>
                    <w:rFonts w:ascii="Arial Narrow" w:hAnsi="Arial Narrow"/>
                    <w:sz w:val="20"/>
                    <w:szCs w:val="20"/>
                  </w:rPr>
                </w:rPrChange>
              </w:rPr>
              <w:t xml:space="preserve">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A6237B"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BEE6367"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54E8D636"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6EC7A9"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4595C66"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13684B6D" w14:textId="77777777" w:rsidR="00866FAF" w:rsidRPr="00226D0D" w:rsidRDefault="00866FAF"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22426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673BB09"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3ABB1A"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28ACA3"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A1D9489" w14:textId="77777777" w:rsidTr="00226D0D">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0DB2F98"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3BDC6A5"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27A550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678DD3E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BD82A2D" w14:textId="77777777" w:rsidR="00866FAF" w:rsidRPr="00226D0D"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5ED6FB74"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797BC3"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62017ED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706829B"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FCD57A9"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A8E90D"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476D9D50"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E6B3C17"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ED3D96" w14:textId="756BDB64"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00E15E97"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00E15E97" w:rsidRPr="00E15E97">
              <w:rPr>
                <w:rFonts w:ascii="Arial Narrow" w:hAnsi="Arial Narrow"/>
                <w:sz w:val="20"/>
              </w:rPr>
              <w:t>. zák. č. 458/2000 Sb., na kterých působil v obdobné pozici</w:t>
            </w:r>
            <w:r w:rsidR="00E15E97">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60677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B4D1473"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338ED8A"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9FDB20E"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4A4A4A5"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43A33EE" w14:textId="77777777" w:rsidTr="00226D0D">
        <w:trPr>
          <w:cantSplit/>
        </w:trPr>
        <w:tc>
          <w:tcPr>
            <w:tcW w:w="1204" w:type="dxa"/>
            <w:vMerge w:val="restart"/>
            <w:tcBorders>
              <w:top w:val="single" w:sz="4" w:space="0" w:color="auto"/>
              <w:left w:val="single" w:sz="4" w:space="0" w:color="auto"/>
              <w:right w:val="single" w:sz="4" w:space="0" w:color="auto"/>
            </w:tcBorders>
            <w:vAlign w:val="center"/>
          </w:tcPr>
          <w:p w14:paraId="371656B2"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6F08B91D"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B26E31"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F4BA01A" w14:textId="77777777" w:rsidTr="00226D0D">
        <w:trPr>
          <w:cantSplit/>
        </w:trPr>
        <w:tc>
          <w:tcPr>
            <w:tcW w:w="1204" w:type="dxa"/>
            <w:vMerge/>
            <w:tcBorders>
              <w:left w:val="single" w:sz="4" w:space="0" w:color="auto"/>
              <w:right w:val="single" w:sz="4" w:space="0" w:color="auto"/>
            </w:tcBorders>
            <w:vAlign w:val="center"/>
          </w:tcPr>
          <w:p w14:paraId="67E6FB0A" w14:textId="77777777" w:rsidR="00866FAF" w:rsidRPr="00226D0D"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233996B6"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357830E"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792A0380" w14:textId="77777777" w:rsidTr="00226D0D">
        <w:trPr>
          <w:cantSplit/>
        </w:trPr>
        <w:tc>
          <w:tcPr>
            <w:tcW w:w="1204" w:type="dxa"/>
            <w:vMerge/>
            <w:tcBorders>
              <w:left w:val="single" w:sz="4" w:space="0" w:color="auto"/>
              <w:right w:val="single" w:sz="4" w:space="0" w:color="auto"/>
            </w:tcBorders>
            <w:vAlign w:val="center"/>
          </w:tcPr>
          <w:p w14:paraId="1349F491"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38208A" w14:textId="77777777" w:rsidR="00866FAF" w:rsidRPr="00226D0D" w:rsidRDefault="00866FAF"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451B02"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50DF9BB6" w14:textId="77777777" w:rsidTr="00226D0D">
        <w:trPr>
          <w:cantSplit/>
        </w:trPr>
        <w:tc>
          <w:tcPr>
            <w:tcW w:w="1204" w:type="dxa"/>
            <w:vMerge/>
            <w:tcBorders>
              <w:left w:val="single" w:sz="4" w:space="0" w:color="auto"/>
              <w:right w:val="single" w:sz="4" w:space="0" w:color="auto"/>
            </w:tcBorders>
            <w:vAlign w:val="center"/>
          </w:tcPr>
          <w:p w14:paraId="5BD5354B"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6A5863" w14:textId="2976BECF" w:rsidR="00866FAF" w:rsidRPr="00226D0D" w:rsidRDefault="00E15E97"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kterých působil v obdobné pozici</w:t>
            </w:r>
            <w:r>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CD9526"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r w:rsidR="00866FAF" w:rsidRPr="00DD3FA2" w14:paraId="2A888303" w14:textId="77777777" w:rsidTr="00226D0D">
        <w:trPr>
          <w:cantSplit/>
        </w:trPr>
        <w:tc>
          <w:tcPr>
            <w:tcW w:w="1204" w:type="dxa"/>
            <w:vMerge/>
            <w:tcBorders>
              <w:left w:val="single" w:sz="4" w:space="0" w:color="auto"/>
              <w:right w:val="single" w:sz="4" w:space="0" w:color="auto"/>
            </w:tcBorders>
            <w:vAlign w:val="center"/>
          </w:tcPr>
          <w:p w14:paraId="2D6564D8" w14:textId="77777777" w:rsidR="00866FAF" w:rsidRPr="00226D0D"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5DA7023" w14:textId="77777777" w:rsidR="00866FAF" w:rsidRPr="00226D0D" w:rsidRDefault="00866FAF"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0CB4FF" w14:textId="77777777" w:rsidR="00866FAF" w:rsidRPr="00DD3FA2" w:rsidRDefault="00866FAF" w:rsidP="00CF30D4">
            <w:pPr>
              <w:pStyle w:val="text"/>
              <w:widowControl/>
              <w:spacing w:before="0" w:line="240" w:lineRule="auto"/>
              <w:rPr>
                <w:rFonts w:ascii="Arial Narrow" w:hAnsi="Arial Narrow" w:cs="Times New Roman"/>
                <w:sz w:val="20"/>
                <w:szCs w:val="20"/>
                <w:highlight w:val="yellow"/>
              </w:rPr>
            </w:pPr>
          </w:p>
        </w:tc>
      </w:tr>
    </w:tbl>
    <w:p w14:paraId="0F5B1396" w14:textId="00028CC0" w:rsidR="00226D0D" w:rsidRDefault="00226D0D" w:rsidP="00226D0D">
      <w:pPr>
        <w:rPr>
          <w:rFonts w:ascii="Arial Narrow" w:hAnsi="Arial Narrow" w:cs="Arial"/>
          <w:sz w:val="20"/>
        </w:rPr>
      </w:pPr>
    </w:p>
    <w:p w14:paraId="7CDE53CC" w14:textId="7841C633" w:rsidR="00913F26" w:rsidRDefault="00913F26" w:rsidP="00226D0D">
      <w:pPr>
        <w:rPr>
          <w:rFonts w:ascii="Arial Narrow" w:hAnsi="Arial Narrow" w:cs="Arial"/>
          <w:sz w:val="20"/>
        </w:rPr>
      </w:pPr>
    </w:p>
    <w:p w14:paraId="6224CCE1" w14:textId="77777777" w:rsidR="00913F26" w:rsidRPr="004A4F3F" w:rsidRDefault="00913F26" w:rsidP="00226D0D">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226D0D" w:rsidRPr="00DD3FA2" w14:paraId="29FC2B1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340B20F5" w14:textId="64DA5FA8" w:rsidR="00226D0D" w:rsidRPr="00226D0D" w:rsidRDefault="00226D0D"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 xml:space="preserve">vedoucí práce (mistr) </w:t>
            </w:r>
            <w:r>
              <w:rPr>
                <w:rFonts w:ascii="Arial Narrow" w:hAnsi="Arial Narrow"/>
                <w:b/>
                <w:bCs/>
                <w:caps/>
                <w:sz w:val="28"/>
                <w:szCs w:val="18"/>
              </w:rPr>
              <w:t>2</w:t>
            </w:r>
          </w:p>
        </w:tc>
      </w:tr>
      <w:tr w:rsidR="00226D0D" w:rsidRPr="00DD3FA2" w14:paraId="1256D03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D4A19"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AE084E2"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226D0D" w:rsidRPr="00DD3FA2" w14:paraId="1663EB5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7E4FB5"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C48D0D"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3DD43072"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1248244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A37534"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5A1AB10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535644" w14:textId="648E8453" w:rsidR="00226D0D" w:rsidRPr="00226D0D" w:rsidRDefault="00226D0D"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 xml:space="preserve">Kvalifikační stupeň min. § 7 vyhlášky </w:t>
            </w:r>
            <w:r w:rsidR="005D6B17">
              <w:rPr>
                <w:rFonts w:ascii="Arial Narrow" w:hAnsi="Arial Narrow"/>
                <w:sz w:val="20"/>
                <w:szCs w:val="20"/>
              </w:rPr>
              <w:t xml:space="preserve">č. </w:t>
            </w:r>
            <w:r w:rsidRPr="00226D0D">
              <w:rPr>
                <w:rFonts w:ascii="Arial Narrow" w:hAnsi="Arial Narrow"/>
                <w:sz w:val="20"/>
                <w:szCs w:val="20"/>
              </w:rPr>
              <w:t>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2121CD"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03BD8369"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D06478A" w14:textId="498A3024" w:rsidR="00226D0D" w:rsidRPr="007356BF" w:rsidRDefault="00226D0D" w:rsidP="00CF30D4">
            <w:pPr>
              <w:pStyle w:val="text"/>
              <w:widowControl/>
              <w:spacing w:before="0" w:line="240" w:lineRule="auto"/>
              <w:rPr>
                <w:rFonts w:ascii="Arial Narrow" w:hAnsi="Arial Narrow"/>
                <w:color w:val="FF0000"/>
                <w:sz w:val="20"/>
                <w:szCs w:val="20"/>
                <w:highlight w:val="cyan"/>
                <w:rPrChange w:id="35" w:author="Popelková, Lenka" w:date="2022-06-27T18:54:00Z">
                  <w:rPr>
                    <w:rFonts w:ascii="Arial Narrow" w:hAnsi="Arial Narrow"/>
                    <w:sz w:val="20"/>
                    <w:szCs w:val="20"/>
                  </w:rPr>
                </w:rPrChange>
              </w:rPr>
            </w:pPr>
            <w:r w:rsidRPr="007356BF">
              <w:rPr>
                <w:rFonts w:ascii="Arial Narrow" w:hAnsi="Arial Narrow"/>
                <w:color w:val="FF0000"/>
                <w:sz w:val="20"/>
                <w:szCs w:val="20"/>
                <w:highlight w:val="cyan"/>
                <w:rPrChange w:id="36" w:author="Popelková, Lenka" w:date="2022-06-27T18:54:00Z">
                  <w:rPr>
                    <w:rFonts w:ascii="Arial Narrow" w:hAnsi="Arial Narrow"/>
                    <w:sz w:val="20"/>
                    <w:szCs w:val="20"/>
                  </w:rPr>
                </w:rPrChange>
              </w:rPr>
              <w:t xml:space="preserve">Délka praxe v oboru </w:t>
            </w:r>
            <w:del w:id="37" w:author="Štěrbová, Lenka" w:date="2022-06-21T15:38:00Z">
              <w:r w:rsidRPr="007356BF" w:rsidDel="00304563">
                <w:rPr>
                  <w:rFonts w:ascii="Arial Narrow" w:hAnsi="Arial Narrow"/>
                  <w:color w:val="FF0000"/>
                  <w:sz w:val="20"/>
                  <w:szCs w:val="20"/>
                  <w:highlight w:val="cyan"/>
                  <w:rPrChange w:id="38" w:author="Popelková, Lenka" w:date="2022-06-27T18:54:00Z">
                    <w:rPr>
                      <w:rFonts w:ascii="Arial Narrow" w:hAnsi="Arial Narrow"/>
                      <w:sz w:val="20"/>
                      <w:szCs w:val="20"/>
                    </w:rPr>
                  </w:rPrChange>
                </w:rPr>
                <w:delText xml:space="preserve">stavebnictví </w:delText>
              </w:r>
            </w:del>
            <w:ins w:id="39" w:author="Štěrbová, Lenka" w:date="2022-06-21T15:38:00Z">
              <w:r w:rsidR="00304563" w:rsidRPr="007356BF">
                <w:rPr>
                  <w:rFonts w:ascii="Arial Narrow" w:hAnsi="Arial Narrow"/>
                  <w:color w:val="FF0000"/>
                  <w:sz w:val="20"/>
                  <w:szCs w:val="20"/>
                  <w:highlight w:val="cyan"/>
                  <w:rPrChange w:id="40" w:author="Popelková, Lenka" w:date="2022-06-27T18:54:00Z">
                    <w:rPr>
                      <w:rFonts w:ascii="Arial Narrow" w:hAnsi="Arial Narrow"/>
                      <w:sz w:val="20"/>
                      <w:szCs w:val="20"/>
                    </w:rPr>
                  </w:rPrChange>
                </w:rPr>
                <w:t xml:space="preserve">elektro </w:t>
              </w:r>
            </w:ins>
            <w:r w:rsidRPr="007356BF">
              <w:rPr>
                <w:rFonts w:ascii="Arial Narrow" w:hAnsi="Arial Narrow"/>
                <w:color w:val="FF0000"/>
                <w:sz w:val="20"/>
                <w:szCs w:val="20"/>
                <w:highlight w:val="cyan"/>
                <w:rPrChange w:id="41" w:author="Popelková, Lenka" w:date="2022-06-27T18:54:00Z">
                  <w:rPr>
                    <w:rFonts w:ascii="Arial Narrow" w:hAnsi="Arial Narrow"/>
                    <w:sz w:val="20"/>
                    <w:szCs w:val="20"/>
                  </w:rPr>
                </w:rPrChange>
              </w:rPr>
              <w:t>(roky)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F3457D"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BE5CC91"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8671310" w14:textId="7B3EAC83" w:rsidR="00226D0D" w:rsidRPr="007356BF" w:rsidRDefault="00226D0D" w:rsidP="00CF30D4">
            <w:pPr>
              <w:pStyle w:val="text"/>
              <w:widowControl/>
              <w:spacing w:before="0" w:line="240" w:lineRule="auto"/>
              <w:rPr>
                <w:rFonts w:ascii="Arial Narrow" w:hAnsi="Arial Narrow"/>
                <w:color w:val="FF0000"/>
                <w:sz w:val="20"/>
                <w:szCs w:val="20"/>
                <w:highlight w:val="cyan"/>
                <w:rPrChange w:id="42" w:author="Popelková, Lenka" w:date="2022-06-27T18:54:00Z">
                  <w:rPr>
                    <w:rFonts w:ascii="Arial Narrow" w:hAnsi="Arial Narrow"/>
                    <w:sz w:val="20"/>
                    <w:szCs w:val="20"/>
                  </w:rPr>
                </w:rPrChange>
              </w:rPr>
            </w:pPr>
            <w:r w:rsidRPr="007356BF">
              <w:rPr>
                <w:rFonts w:ascii="Arial Narrow" w:hAnsi="Arial Narrow"/>
                <w:color w:val="FF0000"/>
                <w:sz w:val="20"/>
                <w:szCs w:val="20"/>
                <w:highlight w:val="cyan"/>
                <w:rPrChange w:id="43" w:author="Popelková, Lenka" w:date="2022-06-27T18:54:00Z">
                  <w:rPr>
                    <w:rFonts w:ascii="Arial Narrow" w:hAnsi="Arial Narrow"/>
                    <w:sz w:val="20"/>
                    <w:szCs w:val="20"/>
                  </w:rPr>
                </w:rPrChange>
              </w:rPr>
              <w:t>Délka praxe v </w:t>
            </w:r>
            <w:del w:id="44" w:author="Štěrbová, Lenka" w:date="2022-06-21T15:38:00Z">
              <w:r w:rsidRPr="007356BF" w:rsidDel="00304563">
                <w:rPr>
                  <w:rFonts w:ascii="Arial Narrow" w:hAnsi="Arial Narrow"/>
                  <w:color w:val="FF0000"/>
                  <w:sz w:val="20"/>
                  <w:szCs w:val="20"/>
                  <w:highlight w:val="cyan"/>
                  <w:rPrChange w:id="45" w:author="Popelková, Lenka" w:date="2022-06-27T18:54:00Z">
                    <w:rPr>
                      <w:rFonts w:ascii="Arial Narrow" w:hAnsi="Arial Narrow"/>
                      <w:sz w:val="20"/>
                      <w:szCs w:val="20"/>
                    </w:rPr>
                  </w:rPrChange>
                </w:rPr>
                <w:delText xml:space="preserve">řízení staveb </w:delText>
              </w:r>
            </w:del>
            <w:ins w:id="46" w:author="Štěrbová, Lenka" w:date="2022-06-21T15:38:00Z">
              <w:del w:id="47" w:author="Mareček, František" w:date="2022-06-29T10:45:00Z">
                <w:r w:rsidR="00304563" w:rsidRPr="007356BF" w:rsidDel="00240DA4">
                  <w:rPr>
                    <w:rFonts w:ascii="Arial Narrow" w:hAnsi="Arial Narrow"/>
                    <w:color w:val="FF0000"/>
                    <w:sz w:val="20"/>
                    <w:szCs w:val="20"/>
                    <w:highlight w:val="cyan"/>
                    <w:rPrChange w:id="48" w:author="Popelková, Lenka" w:date="2022-06-27T18:54:00Z">
                      <w:rPr>
                        <w:rFonts w:ascii="Arial Narrow" w:hAnsi="Arial Narrow"/>
                        <w:sz w:val="20"/>
                        <w:szCs w:val="20"/>
                      </w:rPr>
                    </w:rPrChange>
                  </w:rPr>
                  <w:delText>v </w:delText>
                </w:r>
              </w:del>
              <w:r w:rsidR="00304563" w:rsidRPr="007356BF">
                <w:rPr>
                  <w:rFonts w:ascii="Arial Narrow" w:hAnsi="Arial Narrow"/>
                  <w:color w:val="FF0000"/>
                  <w:sz w:val="20"/>
                  <w:szCs w:val="20"/>
                  <w:highlight w:val="cyan"/>
                  <w:rPrChange w:id="49" w:author="Popelková, Lenka" w:date="2022-06-27T18:54:00Z">
                    <w:rPr>
                      <w:rFonts w:ascii="Arial Narrow" w:hAnsi="Arial Narrow"/>
                      <w:sz w:val="20"/>
                      <w:szCs w:val="20"/>
                    </w:rPr>
                  </w:rPrChange>
                </w:rPr>
                <w:t>obdobné pozici</w:t>
              </w:r>
            </w:ins>
            <w:ins w:id="50" w:author="Štěrbová, Lenka" w:date="2022-06-21T15:39:00Z">
              <w:r w:rsidR="00304563" w:rsidRPr="007356BF">
                <w:rPr>
                  <w:rFonts w:ascii="Arial Narrow" w:hAnsi="Arial Narrow"/>
                  <w:color w:val="FF0000"/>
                  <w:sz w:val="20"/>
                  <w:szCs w:val="20"/>
                  <w:highlight w:val="cyan"/>
                  <w:rPrChange w:id="51" w:author="Popelková, Lenka" w:date="2022-06-27T18:54:00Z">
                    <w:rPr>
                      <w:rFonts w:ascii="Arial Narrow" w:hAnsi="Arial Narrow"/>
                      <w:sz w:val="20"/>
                      <w:szCs w:val="20"/>
                    </w:rPr>
                  </w:rPrChange>
                </w:rPr>
                <w:t xml:space="preserve"> </w:t>
              </w:r>
            </w:ins>
            <w:r w:rsidRPr="007356BF">
              <w:rPr>
                <w:rFonts w:ascii="Arial Narrow" w:hAnsi="Arial Narrow"/>
                <w:color w:val="FF0000"/>
                <w:sz w:val="20"/>
                <w:szCs w:val="20"/>
                <w:highlight w:val="cyan"/>
                <w:rPrChange w:id="52" w:author="Popelková, Lenka" w:date="2022-06-27T18:54:00Z">
                  <w:rPr>
                    <w:rFonts w:ascii="Arial Narrow" w:hAnsi="Arial Narrow"/>
                    <w:sz w:val="20"/>
                    <w:szCs w:val="20"/>
                  </w:rPr>
                </w:rPrChange>
              </w:rPr>
              <w:t>(roky)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52FDF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EFB3CA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59E5965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7C656C2"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EF2F8B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753776A" w14:textId="77777777" w:rsidR="00226D0D" w:rsidRPr="00226D0D" w:rsidRDefault="00226D0D"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818EAC3"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E4DB75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A3CF92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2DF646"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4AF8714B"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3680661E"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6DA6623"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8D335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B6D4E34"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381F2369"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D9E52D5"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DC6721"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AA0ACA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5E0C56"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20C2B5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86CB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712B0FD"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10D927C"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0B981E0" w14:textId="49245564" w:rsidR="00226D0D" w:rsidRPr="00226D0D" w:rsidRDefault="00E15E97"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kterých působil v obdobné pozici</w:t>
            </w:r>
            <w:r>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B85E9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3D438D2"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1C885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8494E"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10F001"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4AB55496"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6F949DB0"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33725B21"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1ED3EF"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0EF82FE2" w14:textId="77777777" w:rsidTr="00CF30D4">
        <w:trPr>
          <w:cantSplit/>
        </w:trPr>
        <w:tc>
          <w:tcPr>
            <w:tcW w:w="1204" w:type="dxa"/>
            <w:vMerge/>
            <w:tcBorders>
              <w:left w:val="single" w:sz="4" w:space="0" w:color="auto"/>
              <w:right w:val="single" w:sz="4" w:space="0" w:color="auto"/>
            </w:tcBorders>
            <w:vAlign w:val="center"/>
          </w:tcPr>
          <w:p w14:paraId="297AD363"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80C4F16"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42DBD4"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73B9288" w14:textId="77777777" w:rsidTr="00CF30D4">
        <w:trPr>
          <w:cantSplit/>
        </w:trPr>
        <w:tc>
          <w:tcPr>
            <w:tcW w:w="1204" w:type="dxa"/>
            <w:vMerge/>
            <w:tcBorders>
              <w:left w:val="single" w:sz="4" w:space="0" w:color="auto"/>
              <w:right w:val="single" w:sz="4" w:space="0" w:color="auto"/>
            </w:tcBorders>
            <w:vAlign w:val="center"/>
          </w:tcPr>
          <w:p w14:paraId="625198B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F5D67DE"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66AE5A"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0ACC744" w14:textId="77777777" w:rsidTr="00CF30D4">
        <w:trPr>
          <w:cantSplit/>
        </w:trPr>
        <w:tc>
          <w:tcPr>
            <w:tcW w:w="1204" w:type="dxa"/>
            <w:vMerge/>
            <w:tcBorders>
              <w:left w:val="single" w:sz="4" w:space="0" w:color="auto"/>
              <w:right w:val="single" w:sz="4" w:space="0" w:color="auto"/>
            </w:tcBorders>
            <w:vAlign w:val="center"/>
          </w:tcPr>
          <w:p w14:paraId="63712B2B"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7920091" w14:textId="3ECC6E33" w:rsidR="00226D0D" w:rsidRPr="00226D0D" w:rsidRDefault="00E15E97"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kterých působil v obdobné pozici</w:t>
            </w:r>
            <w:r>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72C7C64"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3CA3B56" w14:textId="77777777" w:rsidTr="00CF30D4">
        <w:trPr>
          <w:cantSplit/>
        </w:trPr>
        <w:tc>
          <w:tcPr>
            <w:tcW w:w="1204" w:type="dxa"/>
            <w:vMerge/>
            <w:tcBorders>
              <w:left w:val="single" w:sz="4" w:space="0" w:color="auto"/>
              <w:right w:val="single" w:sz="4" w:space="0" w:color="auto"/>
            </w:tcBorders>
            <w:vAlign w:val="center"/>
          </w:tcPr>
          <w:p w14:paraId="0F656BB9"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E260E3"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ABC5A6"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bl>
    <w:p w14:paraId="3546080C" w14:textId="15859EBD" w:rsidR="00226D0D" w:rsidRDefault="00226D0D" w:rsidP="00226D0D">
      <w:pPr>
        <w:rPr>
          <w:rFonts w:ascii="Arial Narrow" w:hAnsi="Arial Narrow" w:cs="Arial"/>
          <w:sz w:val="20"/>
        </w:rPr>
      </w:pPr>
    </w:p>
    <w:p w14:paraId="0D3D340D" w14:textId="77777777" w:rsidR="00913F26" w:rsidRPr="004A4F3F" w:rsidRDefault="00913F26" w:rsidP="00226D0D">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226D0D" w:rsidRPr="00DD3FA2" w14:paraId="1BC10E45"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AAF8D00" w14:textId="121CFA5E" w:rsidR="00226D0D" w:rsidRPr="00226D0D" w:rsidRDefault="00226D0D" w:rsidP="00CF30D4">
            <w:pPr>
              <w:pStyle w:val="text"/>
              <w:widowControl/>
              <w:spacing w:before="0" w:line="240" w:lineRule="auto"/>
              <w:jc w:val="center"/>
              <w:rPr>
                <w:rFonts w:ascii="Arial Narrow" w:hAnsi="Arial Narrow"/>
                <w:b/>
                <w:bCs/>
                <w:sz w:val="20"/>
                <w:szCs w:val="20"/>
              </w:rPr>
            </w:pPr>
            <w:r w:rsidRPr="00226D0D">
              <w:rPr>
                <w:rFonts w:ascii="Arial Narrow" w:hAnsi="Arial Narrow"/>
                <w:b/>
                <w:bCs/>
                <w:caps/>
                <w:sz w:val="28"/>
                <w:szCs w:val="18"/>
              </w:rPr>
              <w:t xml:space="preserve">vedoucí práce (mistr) </w:t>
            </w:r>
            <w:r>
              <w:rPr>
                <w:rFonts w:ascii="Arial Narrow" w:hAnsi="Arial Narrow"/>
                <w:b/>
                <w:bCs/>
                <w:caps/>
                <w:sz w:val="28"/>
                <w:szCs w:val="18"/>
              </w:rPr>
              <w:t>3</w:t>
            </w:r>
          </w:p>
        </w:tc>
      </w:tr>
      <w:tr w:rsidR="00226D0D" w:rsidRPr="00DD3FA2" w14:paraId="09B0756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4D3BAA"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5F6D75B" w14:textId="77777777" w:rsidR="00226D0D" w:rsidRPr="00226D0D" w:rsidRDefault="00226D0D" w:rsidP="00CF30D4">
            <w:pPr>
              <w:pStyle w:val="text"/>
              <w:widowControl/>
              <w:spacing w:before="0" w:line="240" w:lineRule="auto"/>
              <w:rPr>
                <w:rFonts w:ascii="Arial Narrow" w:hAnsi="Arial Narrow"/>
                <w:b/>
                <w:bCs/>
                <w:sz w:val="20"/>
                <w:szCs w:val="20"/>
              </w:rPr>
            </w:pPr>
            <w:r w:rsidRPr="00226D0D">
              <w:rPr>
                <w:rFonts w:ascii="Arial Narrow" w:hAnsi="Arial Narrow"/>
                <w:b/>
                <w:bCs/>
                <w:sz w:val="20"/>
                <w:szCs w:val="20"/>
              </w:rPr>
              <w:t>Naplnění požadovaného údaje</w:t>
            </w:r>
          </w:p>
        </w:tc>
      </w:tr>
      <w:tr w:rsidR="00226D0D" w:rsidRPr="00DD3FA2" w14:paraId="0ABDC5D3"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195DFB7"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B458C0"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22B176A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2D5ADDBC"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rPr>
              <w:t>vyučen v oboru elektro</w:t>
            </w:r>
            <w:r w:rsidRPr="00226D0D">
              <w:rPr>
                <w:rFonts w:ascii="Arial Narrow" w:hAnsi="Arial Narrow"/>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F943FA"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7DF7A54A"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D21E4A6" w14:textId="4F951566" w:rsidR="00226D0D" w:rsidRPr="00226D0D" w:rsidRDefault="00226D0D" w:rsidP="00CF30D4">
            <w:pPr>
              <w:pStyle w:val="text"/>
              <w:widowControl/>
              <w:spacing w:before="0" w:line="240" w:lineRule="auto"/>
              <w:rPr>
                <w:rFonts w:ascii="Arial Narrow" w:hAnsi="Arial Narrow"/>
                <w:color w:val="000000"/>
                <w:sz w:val="20"/>
                <w:szCs w:val="20"/>
              </w:rPr>
            </w:pPr>
            <w:r w:rsidRPr="00226D0D">
              <w:rPr>
                <w:rFonts w:ascii="Arial Narrow" w:hAnsi="Arial Narrow"/>
                <w:sz w:val="20"/>
                <w:szCs w:val="20"/>
              </w:rPr>
              <w:t xml:space="preserve">Kvalifikační stupeň min. § 7 vyhlášky </w:t>
            </w:r>
            <w:r w:rsidR="005D6B17">
              <w:rPr>
                <w:rFonts w:ascii="Arial Narrow" w:hAnsi="Arial Narrow"/>
                <w:sz w:val="20"/>
                <w:szCs w:val="20"/>
              </w:rPr>
              <w:t xml:space="preserve">č. </w:t>
            </w:r>
            <w:r w:rsidRPr="00226D0D">
              <w:rPr>
                <w:rFonts w:ascii="Arial Narrow" w:hAnsi="Arial Narrow"/>
                <w:sz w:val="20"/>
                <w:szCs w:val="20"/>
              </w:rPr>
              <w:t>50/1978 Sb., o odborné způsobilosti v energetice</w:t>
            </w:r>
            <w:r w:rsidRPr="00226D0D">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D7112" w14:textId="77777777" w:rsidR="00226D0D" w:rsidRPr="00226D0D" w:rsidRDefault="00226D0D" w:rsidP="00CF30D4">
            <w:pPr>
              <w:pStyle w:val="text"/>
              <w:widowControl/>
              <w:spacing w:before="0" w:line="240" w:lineRule="auto"/>
              <w:rPr>
                <w:rFonts w:ascii="Arial Narrow" w:hAnsi="Arial Narrow" w:cs="Times New Roman"/>
                <w:sz w:val="20"/>
                <w:szCs w:val="20"/>
              </w:rPr>
            </w:pPr>
          </w:p>
        </w:tc>
      </w:tr>
      <w:tr w:rsidR="00226D0D" w:rsidRPr="00DD3FA2" w14:paraId="3F32B29B"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208CFB59" w14:textId="42AF5137" w:rsidR="00226D0D" w:rsidRPr="007356BF" w:rsidRDefault="00226D0D" w:rsidP="00CF30D4">
            <w:pPr>
              <w:pStyle w:val="text"/>
              <w:widowControl/>
              <w:spacing w:before="0" w:line="240" w:lineRule="auto"/>
              <w:rPr>
                <w:rFonts w:ascii="Arial Narrow" w:hAnsi="Arial Narrow"/>
                <w:color w:val="FF0000"/>
                <w:sz w:val="20"/>
                <w:szCs w:val="20"/>
                <w:highlight w:val="cyan"/>
                <w:rPrChange w:id="53" w:author="Popelková, Lenka" w:date="2022-06-27T18:54:00Z">
                  <w:rPr>
                    <w:rFonts w:ascii="Arial Narrow" w:hAnsi="Arial Narrow"/>
                    <w:sz w:val="20"/>
                    <w:szCs w:val="20"/>
                  </w:rPr>
                </w:rPrChange>
              </w:rPr>
            </w:pPr>
            <w:r w:rsidRPr="007356BF">
              <w:rPr>
                <w:rFonts w:ascii="Arial Narrow" w:hAnsi="Arial Narrow"/>
                <w:color w:val="FF0000"/>
                <w:sz w:val="20"/>
                <w:szCs w:val="20"/>
                <w:highlight w:val="cyan"/>
                <w:rPrChange w:id="54" w:author="Popelková, Lenka" w:date="2022-06-27T18:54:00Z">
                  <w:rPr>
                    <w:rFonts w:ascii="Arial Narrow" w:hAnsi="Arial Narrow"/>
                    <w:sz w:val="20"/>
                    <w:szCs w:val="20"/>
                  </w:rPr>
                </w:rPrChange>
              </w:rPr>
              <w:t xml:space="preserve">Délka praxe v oboru </w:t>
            </w:r>
            <w:del w:id="55" w:author="Štěrbová, Lenka" w:date="2022-06-21T15:39:00Z">
              <w:r w:rsidRPr="007356BF" w:rsidDel="00304563">
                <w:rPr>
                  <w:rFonts w:ascii="Arial Narrow" w:hAnsi="Arial Narrow"/>
                  <w:color w:val="FF0000"/>
                  <w:sz w:val="20"/>
                  <w:szCs w:val="20"/>
                  <w:highlight w:val="cyan"/>
                  <w:rPrChange w:id="56" w:author="Popelková, Lenka" w:date="2022-06-27T18:54:00Z">
                    <w:rPr>
                      <w:rFonts w:ascii="Arial Narrow" w:hAnsi="Arial Narrow"/>
                      <w:sz w:val="20"/>
                      <w:szCs w:val="20"/>
                    </w:rPr>
                  </w:rPrChange>
                </w:rPr>
                <w:delText xml:space="preserve">stavebnictví </w:delText>
              </w:r>
            </w:del>
            <w:ins w:id="57" w:author="Štěrbová, Lenka" w:date="2022-06-21T15:39:00Z">
              <w:r w:rsidR="00304563" w:rsidRPr="007356BF">
                <w:rPr>
                  <w:rFonts w:ascii="Arial Narrow" w:hAnsi="Arial Narrow"/>
                  <w:color w:val="FF0000"/>
                  <w:sz w:val="20"/>
                  <w:szCs w:val="20"/>
                  <w:highlight w:val="cyan"/>
                  <w:rPrChange w:id="58" w:author="Popelková, Lenka" w:date="2022-06-27T18:54:00Z">
                    <w:rPr>
                      <w:rFonts w:ascii="Arial Narrow" w:hAnsi="Arial Narrow"/>
                      <w:sz w:val="20"/>
                      <w:szCs w:val="20"/>
                    </w:rPr>
                  </w:rPrChange>
                </w:rPr>
                <w:t xml:space="preserve">elektro </w:t>
              </w:r>
            </w:ins>
            <w:r w:rsidRPr="007356BF">
              <w:rPr>
                <w:rFonts w:ascii="Arial Narrow" w:hAnsi="Arial Narrow"/>
                <w:color w:val="FF0000"/>
                <w:sz w:val="20"/>
                <w:szCs w:val="20"/>
                <w:highlight w:val="cyan"/>
                <w:rPrChange w:id="59" w:author="Popelková, Lenka" w:date="2022-06-27T18:54:00Z">
                  <w:rPr>
                    <w:rFonts w:ascii="Arial Narrow" w:hAnsi="Arial Narrow"/>
                    <w:sz w:val="20"/>
                    <w:szCs w:val="20"/>
                  </w:rPr>
                </w:rPrChange>
              </w:rPr>
              <w:t>(roky)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935BB9"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98902A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6FABB74" w14:textId="17D38808" w:rsidR="00226D0D" w:rsidRPr="007356BF" w:rsidRDefault="00226D0D" w:rsidP="00CF30D4">
            <w:pPr>
              <w:pStyle w:val="text"/>
              <w:widowControl/>
              <w:spacing w:before="0" w:line="240" w:lineRule="auto"/>
              <w:rPr>
                <w:rFonts w:ascii="Arial Narrow" w:hAnsi="Arial Narrow"/>
                <w:color w:val="FF0000"/>
                <w:sz w:val="20"/>
                <w:szCs w:val="20"/>
                <w:highlight w:val="cyan"/>
                <w:rPrChange w:id="60" w:author="Popelková, Lenka" w:date="2022-06-27T18:54:00Z">
                  <w:rPr>
                    <w:rFonts w:ascii="Arial Narrow" w:hAnsi="Arial Narrow"/>
                    <w:sz w:val="20"/>
                    <w:szCs w:val="20"/>
                  </w:rPr>
                </w:rPrChange>
              </w:rPr>
            </w:pPr>
            <w:r w:rsidRPr="007356BF">
              <w:rPr>
                <w:rFonts w:ascii="Arial Narrow" w:hAnsi="Arial Narrow"/>
                <w:color w:val="FF0000"/>
                <w:sz w:val="20"/>
                <w:szCs w:val="20"/>
                <w:highlight w:val="cyan"/>
                <w:rPrChange w:id="61" w:author="Popelková, Lenka" w:date="2022-06-27T18:54:00Z">
                  <w:rPr>
                    <w:rFonts w:ascii="Arial Narrow" w:hAnsi="Arial Narrow"/>
                    <w:sz w:val="20"/>
                    <w:szCs w:val="20"/>
                  </w:rPr>
                </w:rPrChange>
              </w:rPr>
              <w:t>Délka praxe v </w:t>
            </w:r>
            <w:del w:id="62" w:author="Štěrbová, Lenka" w:date="2022-06-21T15:39:00Z">
              <w:r w:rsidRPr="007356BF" w:rsidDel="00304563">
                <w:rPr>
                  <w:rFonts w:ascii="Arial Narrow" w:hAnsi="Arial Narrow"/>
                  <w:color w:val="FF0000"/>
                  <w:sz w:val="20"/>
                  <w:szCs w:val="20"/>
                  <w:highlight w:val="cyan"/>
                  <w:rPrChange w:id="63" w:author="Popelková, Lenka" w:date="2022-06-27T18:54:00Z">
                    <w:rPr>
                      <w:rFonts w:ascii="Arial Narrow" w:hAnsi="Arial Narrow"/>
                      <w:sz w:val="20"/>
                      <w:szCs w:val="20"/>
                    </w:rPr>
                  </w:rPrChange>
                </w:rPr>
                <w:delText>řízení staveb</w:delText>
              </w:r>
            </w:del>
            <w:ins w:id="64" w:author="Štěrbová, Lenka" w:date="2022-06-21T15:39:00Z">
              <w:r w:rsidR="00304563" w:rsidRPr="007356BF">
                <w:rPr>
                  <w:rFonts w:ascii="Arial Narrow" w:hAnsi="Arial Narrow"/>
                  <w:color w:val="FF0000"/>
                  <w:sz w:val="20"/>
                  <w:szCs w:val="20"/>
                  <w:highlight w:val="cyan"/>
                  <w:rPrChange w:id="65" w:author="Popelková, Lenka" w:date="2022-06-27T18:54:00Z">
                    <w:rPr>
                      <w:rFonts w:ascii="Arial Narrow" w:hAnsi="Arial Narrow"/>
                      <w:sz w:val="20"/>
                      <w:szCs w:val="20"/>
                    </w:rPr>
                  </w:rPrChange>
                </w:rPr>
                <w:t>obdobné pozici</w:t>
              </w:r>
            </w:ins>
            <w:r w:rsidRPr="007356BF">
              <w:rPr>
                <w:rFonts w:ascii="Arial Narrow" w:hAnsi="Arial Narrow"/>
                <w:color w:val="FF0000"/>
                <w:sz w:val="20"/>
                <w:szCs w:val="20"/>
                <w:highlight w:val="cyan"/>
                <w:rPrChange w:id="66" w:author="Popelková, Lenka" w:date="2022-06-27T18:54:00Z">
                  <w:rPr>
                    <w:rFonts w:ascii="Arial Narrow" w:hAnsi="Arial Narrow"/>
                    <w:sz w:val="20"/>
                    <w:szCs w:val="20"/>
                  </w:rPr>
                </w:rPrChange>
              </w:rPr>
              <w:t xml:space="preserve">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BF60E22"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C947D8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8375B0B"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AC8C7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A54F97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67A17465" w14:textId="77777777" w:rsidR="00226D0D" w:rsidRPr="00226D0D" w:rsidRDefault="00226D0D" w:rsidP="00CF30D4">
            <w:pPr>
              <w:pStyle w:val="text"/>
              <w:widowControl/>
              <w:spacing w:before="0" w:line="240" w:lineRule="auto"/>
              <w:rPr>
                <w:rFonts w:ascii="Arial Narrow" w:hAnsi="Arial Narrow"/>
              </w:rPr>
            </w:pPr>
            <w:r w:rsidRPr="00226D0D">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B2F5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13D728CB"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8F36601"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9D266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58EB5ED"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044B26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67C541C"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AB38F5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3CCF017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61D36"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CFB91D6"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1683E7"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85A80C5"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C793109"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5B268D"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E2A18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212A0126"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0AE28D"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3A22507" w14:textId="2D2985FE" w:rsidR="00226D0D" w:rsidRPr="00226D0D" w:rsidRDefault="00E15E97"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kterých působil v obdobné pozici</w:t>
            </w:r>
            <w:r>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E731CEF"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7F09830"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37AE040"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BF9E218"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63B3AC"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60155E12"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440B46F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7FADA620"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CB0F43"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56616333" w14:textId="77777777" w:rsidTr="00CF30D4">
        <w:trPr>
          <w:cantSplit/>
        </w:trPr>
        <w:tc>
          <w:tcPr>
            <w:tcW w:w="1204" w:type="dxa"/>
            <w:vMerge/>
            <w:tcBorders>
              <w:left w:val="single" w:sz="4" w:space="0" w:color="auto"/>
              <w:right w:val="single" w:sz="4" w:space="0" w:color="auto"/>
            </w:tcBorders>
            <w:vAlign w:val="center"/>
          </w:tcPr>
          <w:p w14:paraId="2EC6C57C" w14:textId="77777777" w:rsidR="00226D0D" w:rsidRPr="00226D0D" w:rsidRDefault="00226D0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A9303EF"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0AB228"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F68DD9F" w14:textId="77777777" w:rsidTr="00CF30D4">
        <w:trPr>
          <w:cantSplit/>
        </w:trPr>
        <w:tc>
          <w:tcPr>
            <w:tcW w:w="1204" w:type="dxa"/>
            <w:vMerge/>
            <w:tcBorders>
              <w:left w:val="single" w:sz="4" w:space="0" w:color="auto"/>
              <w:right w:val="single" w:sz="4" w:space="0" w:color="auto"/>
            </w:tcBorders>
            <w:vAlign w:val="center"/>
          </w:tcPr>
          <w:p w14:paraId="71277DFB"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18F9F3" w14:textId="77777777" w:rsidR="00226D0D" w:rsidRPr="00226D0D" w:rsidRDefault="00226D0D"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039AB2E"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B1F0AF0" w14:textId="77777777" w:rsidTr="00CF30D4">
        <w:trPr>
          <w:cantSplit/>
        </w:trPr>
        <w:tc>
          <w:tcPr>
            <w:tcW w:w="1204" w:type="dxa"/>
            <w:vMerge/>
            <w:tcBorders>
              <w:left w:val="single" w:sz="4" w:space="0" w:color="auto"/>
              <w:right w:val="single" w:sz="4" w:space="0" w:color="auto"/>
            </w:tcBorders>
            <w:vAlign w:val="center"/>
          </w:tcPr>
          <w:p w14:paraId="750B1BC3"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635038C" w14:textId="40DFC26E" w:rsidR="00226D0D" w:rsidRPr="00226D0D" w:rsidRDefault="00E15E97" w:rsidP="00CF30D4">
            <w:pPr>
              <w:pStyle w:val="text"/>
              <w:widowControl/>
              <w:spacing w:before="0" w:line="240" w:lineRule="auto"/>
              <w:rPr>
                <w:rFonts w:ascii="Arial Narrow" w:hAnsi="Arial Narrow"/>
                <w:sz w:val="20"/>
                <w:szCs w:val="20"/>
              </w:rPr>
            </w:pPr>
            <w:r w:rsidRPr="00226D0D">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kterých působil v obdobné pozici</w:t>
            </w:r>
            <w:r>
              <w:rPr>
                <w:rFonts w:ascii="Arial Narrow" w:hAnsi="Arial Narrow"/>
                <w:sz w:val="20"/>
              </w:rPr>
              <w:t xml:space="preserve"> </w:t>
            </w:r>
            <w:r w:rsidRPr="00226D0D">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AD5E780"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r w:rsidR="00226D0D" w:rsidRPr="00DD3FA2" w14:paraId="73ABE51F" w14:textId="77777777" w:rsidTr="00CF30D4">
        <w:trPr>
          <w:cantSplit/>
        </w:trPr>
        <w:tc>
          <w:tcPr>
            <w:tcW w:w="1204" w:type="dxa"/>
            <w:vMerge/>
            <w:tcBorders>
              <w:left w:val="single" w:sz="4" w:space="0" w:color="auto"/>
              <w:right w:val="single" w:sz="4" w:space="0" w:color="auto"/>
            </w:tcBorders>
            <w:vAlign w:val="center"/>
          </w:tcPr>
          <w:p w14:paraId="70F399B0" w14:textId="77777777" w:rsidR="00226D0D" w:rsidRPr="00226D0D" w:rsidRDefault="00226D0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C5BE28F" w14:textId="77777777" w:rsidR="00226D0D" w:rsidRPr="00226D0D" w:rsidRDefault="00226D0D" w:rsidP="00CF30D4">
            <w:pPr>
              <w:pStyle w:val="text"/>
              <w:widowControl/>
              <w:spacing w:before="0" w:line="240" w:lineRule="auto"/>
              <w:rPr>
                <w:rFonts w:ascii="Arial Narrow" w:hAnsi="Arial Narrow" w:cs="Times New Roman"/>
                <w:sz w:val="20"/>
                <w:szCs w:val="20"/>
              </w:rPr>
            </w:pPr>
            <w:r w:rsidRPr="00226D0D">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0F57E5" w14:textId="77777777" w:rsidR="00226D0D" w:rsidRPr="00DD3FA2" w:rsidRDefault="00226D0D" w:rsidP="00CF30D4">
            <w:pPr>
              <w:pStyle w:val="text"/>
              <w:widowControl/>
              <w:spacing w:before="0" w:line="240" w:lineRule="auto"/>
              <w:rPr>
                <w:rFonts w:ascii="Arial Narrow" w:hAnsi="Arial Narrow" w:cs="Times New Roman"/>
                <w:sz w:val="20"/>
                <w:szCs w:val="20"/>
                <w:highlight w:val="yellow"/>
              </w:rPr>
            </w:pPr>
          </w:p>
        </w:tc>
      </w:tr>
    </w:tbl>
    <w:p w14:paraId="2481DD0F" w14:textId="77777777" w:rsidR="00226D0D" w:rsidRPr="00DD3FA2" w:rsidRDefault="00226D0D" w:rsidP="00226D0D">
      <w:pPr>
        <w:rPr>
          <w:rFonts w:ascii="Arial Narrow" w:hAnsi="Arial Narrow"/>
          <w:sz w:val="20"/>
          <w:highlight w:val="yellow"/>
        </w:rPr>
      </w:pPr>
    </w:p>
    <w:p w14:paraId="2C7BB981" w14:textId="59739CDD" w:rsidR="00890A8D" w:rsidRPr="00CF30D4" w:rsidRDefault="00890A8D" w:rsidP="00942993">
      <w:pPr>
        <w:pStyle w:val="Odstavecseseznamem"/>
        <w:numPr>
          <w:ilvl w:val="0"/>
          <w:numId w:val="4"/>
        </w:numPr>
        <w:spacing w:after="60"/>
        <w:contextualSpacing w:val="0"/>
        <w:jc w:val="both"/>
        <w:rPr>
          <w:rFonts w:ascii="Arial Narrow" w:hAnsi="Arial Narrow"/>
          <w:bCs/>
        </w:rPr>
      </w:pPr>
      <w:r w:rsidRPr="00CF30D4">
        <w:rPr>
          <w:rFonts w:ascii="Arial Narrow" w:hAnsi="Arial Narrow"/>
        </w:rPr>
        <w:t xml:space="preserve">Zadavatel stanoví minimální požadavky na vzdělání a odbornou kvalifikaci </w:t>
      </w:r>
      <w:r w:rsidR="002219A1" w:rsidRPr="00CF30D4">
        <w:rPr>
          <w:rFonts w:ascii="Arial Narrow" w:hAnsi="Arial Narrow"/>
          <w:b/>
        </w:rPr>
        <w:t>montér</w:t>
      </w:r>
      <w:r w:rsidRPr="00CF30D4">
        <w:rPr>
          <w:rFonts w:ascii="Arial Narrow" w:hAnsi="Arial Narrow"/>
          <w:b/>
        </w:rPr>
        <w:t xml:space="preserve"> </w:t>
      </w:r>
      <w:r w:rsidRPr="00CF30D4">
        <w:rPr>
          <w:rFonts w:ascii="Arial Narrow" w:hAnsi="Arial Narrow"/>
        </w:rPr>
        <w:t>takto:</w:t>
      </w:r>
    </w:p>
    <w:p w14:paraId="5489F68E" w14:textId="457CFE1A" w:rsidR="004A4F3F" w:rsidRPr="004A4F3F" w:rsidRDefault="004A4F3F" w:rsidP="00942993">
      <w:pPr>
        <w:numPr>
          <w:ilvl w:val="0"/>
          <w:numId w:val="5"/>
        </w:numPr>
        <w:rPr>
          <w:rFonts w:ascii="Arial Narrow" w:hAnsi="Arial Narrow" w:cs="Arial"/>
          <w:sz w:val="20"/>
        </w:rPr>
      </w:pPr>
      <w:r w:rsidRPr="004A4F3F">
        <w:rPr>
          <w:rFonts w:ascii="Arial Narrow" w:hAnsi="Arial Narrow" w:cs="Arial"/>
          <w:sz w:val="20"/>
        </w:rPr>
        <w:t xml:space="preserve">alespoň 6 osob splňující kvalifikaci min. § 4 vyhlášky </w:t>
      </w:r>
      <w:r w:rsidR="005D6B17">
        <w:rPr>
          <w:rFonts w:ascii="Arial Narrow" w:hAnsi="Arial Narrow" w:cs="Arial"/>
          <w:sz w:val="20"/>
        </w:rPr>
        <w:t xml:space="preserve">č. </w:t>
      </w:r>
      <w:r w:rsidRPr="004A4F3F">
        <w:rPr>
          <w:rFonts w:ascii="Arial Narrow" w:hAnsi="Arial Narrow" w:cs="Arial"/>
          <w:sz w:val="20"/>
        </w:rPr>
        <w:t>50/1978 Sb., o odborné způsobilosti v</w:t>
      </w:r>
      <w:r w:rsidR="00781569">
        <w:rPr>
          <w:rFonts w:ascii="Arial Narrow" w:hAnsi="Arial Narrow" w:cs="Arial"/>
          <w:sz w:val="20"/>
        </w:rPr>
        <w:t> </w:t>
      </w:r>
      <w:r w:rsidRPr="004A4F3F">
        <w:rPr>
          <w:rFonts w:ascii="Arial Narrow" w:hAnsi="Arial Narrow" w:cs="Arial"/>
          <w:sz w:val="20"/>
        </w:rPr>
        <w:t>energetice</w:t>
      </w:r>
      <w:r w:rsidR="00781569">
        <w:rPr>
          <w:rFonts w:ascii="Arial Narrow" w:hAnsi="Arial Narrow" w:cs="Arial"/>
          <w:sz w:val="20"/>
        </w:rPr>
        <w:t xml:space="preserve"> </w:t>
      </w:r>
      <w:r w:rsidR="00781569">
        <w:rPr>
          <w:rFonts w:ascii="Arial Narrow" w:hAnsi="Arial Narrow"/>
          <w:sz w:val="20"/>
        </w:rPr>
        <w:t>(</w:t>
      </w:r>
      <w:r w:rsidR="00FF7710">
        <w:rPr>
          <w:rFonts w:ascii="Arial Narrow" w:hAnsi="Arial Narrow"/>
          <w:sz w:val="20"/>
        </w:rPr>
        <w:t>doložena kopie dokladu</w:t>
      </w:r>
      <w:r w:rsidR="00781569">
        <w:rPr>
          <w:rFonts w:ascii="Arial Narrow" w:hAnsi="Arial Narrow"/>
          <w:sz w:val="20"/>
        </w:rPr>
        <w:t>),</w:t>
      </w:r>
    </w:p>
    <w:p w14:paraId="4BC47D67" w14:textId="523D8A40" w:rsidR="004A4F3F" w:rsidRPr="004A4F3F" w:rsidRDefault="004A4F3F" w:rsidP="00942993">
      <w:pPr>
        <w:numPr>
          <w:ilvl w:val="0"/>
          <w:numId w:val="5"/>
        </w:numPr>
        <w:rPr>
          <w:rFonts w:ascii="Arial Narrow" w:hAnsi="Arial Narrow" w:cs="Arial"/>
          <w:sz w:val="20"/>
        </w:rPr>
      </w:pPr>
      <w:r w:rsidRPr="004A4F3F">
        <w:rPr>
          <w:rFonts w:ascii="Arial Narrow" w:hAnsi="Arial Narrow" w:cs="Arial"/>
          <w:sz w:val="20"/>
        </w:rPr>
        <w:t xml:space="preserve">alespoň 3 osoby splňující kvalifikace min. § 6 vyhlášky </w:t>
      </w:r>
      <w:r w:rsidR="005D6B17">
        <w:rPr>
          <w:rFonts w:ascii="Arial Narrow" w:hAnsi="Arial Narrow" w:cs="Arial"/>
          <w:sz w:val="20"/>
        </w:rPr>
        <w:t xml:space="preserve">č. </w:t>
      </w:r>
      <w:r w:rsidRPr="004A4F3F">
        <w:rPr>
          <w:rFonts w:ascii="Arial Narrow" w:hAnsi="Arial Narrow" w:cs="Arial"/>
          <w:sz w:val="20"/>
        </w:rPr>
        <w:t>50/1978 Sb., o odborné způsobilosti v</w:t>
      </w:r>
      <w:r w:rsidR="00781569">
        <w:rPr>
          <w:rFonts w:ascii="Arial Narrow" w:hAnsi="Arial Narrow" w:cs="Arial"/>
          <w:sz w:val="20"/>
        </w:rPr>
        <w:t> </w:t>
      </w:r>
      <w:r w:rsidRPr="004A4F3F">
        <w:rPr>
          <w:rFonts w:ascii="Arial Narrow" w:hAnsi="Arial Narrow" w:cs="Arial"/>
          <w:sz w:val="20"/>
        </w:rPr>
        <w:t>energetice</w:t>
      </w:r>
      <w:r w:rsidR="00781569">
        <w:rPr>
          <w:rFonts w:ascii="Arial Narrow" w:hAnsi="Arial Narrow" w:cs="Arial"/>
          <w:sz w:val="20"/>
        </w:rPr>
        <w:t xml:space="preserve"> </w:t>
      </w:r>
      <w:r w:rsidR="00FF7710">
        <w:rPr>
          <w:rFonts w:ascii="Arial Narrow" w:hAnsi="Arial Narrow"/>
          <w:sz w:val="20"/>
        </w:rPr>
        <w:t>(doložena kopie dokladu</w:t>
      </w:r>
      <w:r w:rsidR="00781569">
        <w:rPr>
          <w:rFonts w:ascii="Arial Narrow" w:hAnsi="Arial Narrow"/>
          <w:sz w:val="20"/>
        </w:rPr>
        <w:t>),</w:t>
      </w:r>
    </w:p>
    <w:p w14:paraId="7AE7156E" w14:textId="31CD60F4" w:rsidR="00E75B7A" w:rsidRDefault="004A4F3F" w:rsidP="00E75B7A">
      <w:pPr>
        <w:numPr>
          <w:ilvl w:val="0"/>
          <w:numId w:val="5"/>
        </w:numPr>
        <w:rPr>
          <w:rFonts w:ascii="Arial Narrow" w:hAnsi="Arial Narrow" w:cs="Arial"/>
          <w:sz w:val="20"/>
        </w:rPr>
      </w:pPr>
      <w:r w:rsidRPr="004A4F3F">
        <w:rPr>
          <w:rFonts w:ascii="Arial Narrow" w:hAnsi="Arial Narrow" w:cs="Arial"/>
          <w:sz w:val="20"/>
        </w:rPr>
        <w:t xml:space="preserve">referenční zakázky: zkušenost alespoň s jednou zakázkou, jejímž předmětem </w:t>
      </w:r>
      <w:r w:rsidR="00E15E97" w:rsidRPr="00E15E97">
        <w:rPr>
          <w:rFonts w:ascii="Arial Narrow" w:hAnsi="Arial Narrow" w:cs="Arial"/>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cs="Arial"/>
          <w:sz w:val="20"/>
        </w:rPr>
        <w:t>3</w:t>
      </w:r>
      <w:r w:rsidR="00E15E97" w:rsidRPr="00E15E97">
        <w:rPr>
          <w:rFonts w:ascii="Arial Narrow" w:hAnsi="Arial Narrow" w:cs="Arial"/>
          <w:sz w:val="20"/>
        </w:rPr>
        <w:t>. zák. č. 458/2000 Sb., na které působil v obdobné pozici</w:t>
      </w:r>
      <w:r w:rsidRPr="004A4F3F">
        <w:rPr>
          <w:rFonts w:ascii="Arial Narrow" w:hAnsi="Arial Narrow" w:cs="Arial"/>
          <w:sz w:val="20"/>
        </w:rPr>
        <w:t>;</w:t>
      </w:r>
    </w:p>
    <w:p w14:paraId="779E789A" w14:textId="77777777" w:rsidR="00913F26" w:rsidRPr="00E75B7A" w:rsidRDefault="00913F26" w:rsidP="00913F26">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90A8D" w:rsidRPr="00DD3FA2" w14:paraId="4322CE9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D947393" w14:textId="2B603703" w:rsidR="00890A8D" w:rsidRPr="00E75B7A" w:rsidRDefault="00890A8D" w:rsidP="00CF30D4">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montér 1</w:t>
            </w:r>
          </w:p>
        </w:tc>
      </w:tr>
      <w:tr w:rsidR="00890A8D" w:rsidRPr="00DD3FA2" w14:paraId="534BC684"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95CE20F" w14:textId="77777777" w:rsidR="00890A8D" w:rsidRPr="00E75B7A" w:rsidRDefault="00890A8D" w:rsidP="00CF30D4">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B591371" w14:textId="77777777" w:rsidR="00890A8D" w:rsidRPr="00E75B7A" w:rsidRDefault="00890A8D" w:rsidP="00CF30D4">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890A8D" w:rsidRPr="00DD3FA2" w14:paraId="134AD22F"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D0BA885"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4CC5BD"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5975671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tcPr>
          <w:p w14:paraId="386E057B"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D50032"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6DF6B46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7FFB60B" w14:textId="0DC96A33" w:rsidR="00890A8D" w:rsidRPr="00E75B7A" w:rsidRDefault="00890A8D" w:rsidP="00CF30D4">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sidR="00CF30D4" w:rsidRPr="00E75B7A">
              <w:rPr>
                <w:rFonts w:ascii="Arial Narrow" w:hAnsi="Arial Narrow"/>
                <w:sz w:val="20"/>
                <w:szCs w:val="20"/>
              </w:rPr>
              <w:t>4</w:t>
            </w:r>
            <w:r w:rsidRPr="00E75B7A">
              <w:rPr>
                <w:rFonts w:ascii="Arial Narrow" w:hAnsi="Arial Narrow"/>
                <w:sz w:val="20"/>
                <w:szCs w:val="20"/>
              </w:rPr>
              <w:t xml:space="preserve">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F786AE" w14:textId="77777777" w:rsidR="00890A8D" w:rsidRPr="00E75B7A" w:rsidRDefault="00890A8D" w:rsidP="00CF30D4">
            <w:pPr>
              <w:pStyle w:val="text"/>
              <w:widowControl/>
              <w:spacing w:before="0" w:line="240" w:lineRule="auto"/>
              <w:rPr>
                <w:rFonts w:ascii="Arial Narrow" w:hAnsi="Arial Narrow" w:cs="Times New Roman"/>
                <w:sz w:val="20"/>
                <w:szCs w:val="20"/>
              </w:rPr>
            </w:pPr>
          </w:p>
        </w:tc>
      </w:tr>
      <w:tr w:rsidR="00890A8D" w:rsidRPr="00DD3FA2" w14:paraId="081E5D31"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328B8D7"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47C35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2A80A93A" w14:textId="77777777" w:rsidTr="00E75B7A">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0FE9E032"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A4A84E8" w14:textId="77777777" w:rsidR="00890A8D" w:rsidRPr="00E75B7A" w:rsidRDefault="00890A8D" w:rsidP="00CF30D4">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D9683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71DCE700"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24E8F156" w14:textId="77777777" w:rsidR="00890A8D" w:rsidRPr="00E75B7A" w:rsidRDefault="00890A8D"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77F2CDD"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E8CBBE"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774B6BD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296E6EE"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2262316" w14:textId="77777777"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1CC8AC"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02253E7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374EC9A"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7A58D29" w14:textId="3FCFC6A4" w:rsidR="00890A8D" w:rsidRPr="00E75B7A" w:rsidRDefault="00890A8D" w:rsidP="00CF30D4">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00E15E97"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00E15E97" w:rsidRPr="00E15E97">
              <w:rPr>
                <w:rFonts w:ascii="Arial Narrow" w:hAnsi="Arial Narrow"/>
                <w:sz w:val="20"/>
              </w:rPr>
              <w:t>. zák. č. 458/2000 Sb., na které působil v obdobné pozici</w:t>
            </w:r>
            <w:r w:rsidR="00E15E97">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254719"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r w:rsidR="00890A8D" w:rsidRPr="00DD3FA2" w14:paraId="10DCAA2C"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D9E711" w14:textId="77777777" w:rsidR="00890A8D" w:rsidRPr="00E75B7A" w:rsidRDefault="00890A8D"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7826BD7" w14:textId="77777777" w:rsidR="00890A8D" w:rsidRPr="00E75B7A" w:rsidRDefault="00890A8D" w:rsidP="00CF30D4">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7000D5" w14:textId="77777777" w:rsidR="00890A8D" w:rsidRPr="00DD3FA2" w:rsidRDefault="00890A8D" w:rsidP="00CF30D4">
            <w:pPr>
              <w:pStyle w:val="text"/>
              <w:widowControl/>
              <w:spacing w:before="0" w:line="240" w:lineRule="auto"/>
              <w:rPr>
                <w:rFonts w:ascii="Arial Narrow" w:hAnsi="Arial Narrow" w:cs="Times New Roman"/>
                <w:sz w:val="20"/>
                <w:szCs w:val="20"/>
                <w:highlight w:val="yellow"/>
              </w:rPr>
            </w:pPr>
          </w:p>
        </w:tc>
      </w:tr>
    </w:tbl>
    <w:p w14:paraId="7A05866C" w14:textId="4102C5C2" w:rsidR="00913F26" w:rsidRDefault="00913F26" w:rsidP="00E75B7A">
      <w:pPr>
        <w:rPr>
          <w:rFonts w:ascii="Arial Narrow" w:hAnsi="Arial Narrow" w:cs="Arial"/>
          <w:sz w:val="20"/>
        </w:rPr>
      </w:pPr>
    </w:p>
    <w:p w14:paraId="22698C4E" w14:textId="77777777" w:rsidR="00913F26" w:rsidRPr="004A4F3F" w:rsidRDefault="00913F26" w:rsidP="00E75B7A">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57A8D630"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4C75A0DB" w14:textId="39BB5582"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2</w:t>
            </w:r>
          </w:p>
        </w:tc>
      </w:tr>
      <w:tr w:rsidR="00E75B7A" w:rsidRPr="00DD3FA2" w14:paraId="336001CB"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32DC71C"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0E3C1E38"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4EACD7E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531A31D"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4B4542"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2757638"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57E2C9F3"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6A48BE"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6E20DD58"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F4509F9" w14:textId="39CF19F0"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4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9C882B"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0B79C1FB"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D85F64"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D08B3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4AB7D2E3"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9137D8B"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C422A6"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721C64"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5DA870B"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9222EE7"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7F6DFEA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CE2E7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1D31D68F"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B7B80B9"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C05F6DF"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DCB5A9"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3E81914"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C00EE57"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C43088" w14:textId="1733AD42"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86C2B4"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FA4900B"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A16FC1D"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D2DB4C"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33C8A1"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5DE9F848"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665E34E4"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651EDF" w14:textId="6E96E96A"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3</w:t>
            </w:r>
          </w:p>
        </w:tc>
      </w:tr>
      <w:tr w:rsidR="00E75B7A" w:rsidRPr="00DD3FA2" w14:paraId="1964C6E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71FED9D"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EB7142"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5E5B2F23"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300C53"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5595A9"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75D29EC5"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6B2C3B23"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AE59D5C"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07754C28"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1EF4B" w14:textId="119F3526"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4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CE5D050"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ED5DDBA"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9F74BC3"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22384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76F6C1CE"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DA7EB8F"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E048F43"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F8CDAA"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5D9751F"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375EDE0"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E3395E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C0A6534"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4FAA962"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26F2291"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C8DFBA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FB18FE"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453DEE2B"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F40D7AA"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59E5E0A" w14:textId="39D319C2"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8A71D5"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52C102DE"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E6AFC6"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3F23C0F"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EF6F27A"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5197E29A" w14:textId="77777777" w:rsidR="00E75B7A" w:rsidRPr="00DD3FA2" w:rsidRDefault="00E75B7A" w:rsidP="00E75B7A">
      <w:pPr>
        <w:ind w:left="720"/>
        <w:rPr>
          <w:rFonts w:ascii="Arial Narrow" w:hAnsi="Arial Narrow"/>
          <w:sz w:val="20"/>
          <w:highlight w:val="yellow"/>
        </w:rPr>
      </w:pPr>
    </w:p>
    <w:p w14:paraId="54A9C04C"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178B696B"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E46A743" w14:textId="510801A5"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4</w:t>
            </w:r>
          </w:p>
        </w:tc>
      </w:tr>
      <w:tr w:rsidR="00E75B7A" w:rsidRPr="00DD3FA2" w14:paraId="006F114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A57EA90"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9CE7518"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16D5215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FF7B34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A591C0"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1A1ED8E"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096D792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CD7F85"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699019DE"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32B11" w14:textId="01051F47"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4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37F3C8"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02138419"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3D4E29"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EC660B"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0BE14EBD"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BF6D3A"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7CE221C"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FF8D6C"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8DF12A4"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D966EB7"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F225C5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C503E"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5804E593"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0DB1FA7"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15A3019"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F3EE2B"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59D6C951"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EE82AD1"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BBF7BC7" w14:textId="2CC18A6B"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FC51B1"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29B05D4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F61659"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C419B7"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1B62F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370C08E2" w14:textId="5760941C" w:rsidR="00E75B7A" w:rsidRDefault="00E75B7A" w:rsidP="00E75B7A">
      <w:pPr>
        <w:ind w:left="720"/>
        <w:rPr>
          <w:rFonts w:ascii="Arial Narrow" w:hAnsi="Arial Narrow" w:cs="Arial"/>
          <w:sz w:val="20"/>
        </w:rPr>
      </w:pPr>
    </w:p>
    <w:p w14:paraId="572068C2"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7E40201D"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3BDAA6E" w14:textId="5124EBC9"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5</w:t>
            </w:r>
          </w:p>
        </w:tc>
      </w:tr>
      <w:tr w:rsidR="00E75B7A" w:rsidRPr="00DD3FA2" w14:paraId="0816810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1CF6C9"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B347FC5"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34D963F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261E3C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06C467F"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88CC19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12DD78F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65AF8"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098D60E7"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AECCF53" w14:textId="42C947C4"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4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DA5F78"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7F3314A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CB3D63"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FEACAD"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0DF56A26"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65AD3B04"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BDF746"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C404B5"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52E43CD1"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1AF5F7D8"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931CA3F"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28B63E"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B03A651"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FE0508"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413B4FB"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130069"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72118BDF"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6105A08"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C5A87E6" w14:textId="412DBF9A"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1C55B9"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1B2321EE"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62FD8FC"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4A3EF7A"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26CA13"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28942BC9"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3DF110F6"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968A0E3" w14:textId="29E6E422"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6</w:t>
            </w:r>
          </w:p>
        </w:tc>
      </w:tr>
      <w:tr w:rsidR="00E75B7A" w:rsidRPr="00DD3FA2" w14:paraId="4A13259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42487CE"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87ACCE4"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4B02454"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B96C942"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B3BEEB"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6A6CB323"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746E4DA7"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6A60723"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6E1E878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721355B" w14:textId="48A49069"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4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8D6A1"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7902899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442F462"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A611B8"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49DD98FF"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1649C0C"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3BC37BDC"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3785E"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26A61803"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5434939"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15D00B4"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0A992"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516F86A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CF3F9FD"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CA4304"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79BDB4"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D896828"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E8D4321"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C552500" w14:textId="259BA29D"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9794CE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4C8613D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6D9FC5"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7972F39"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FB4B5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4EB3BA4E" w14:textId="77777777" w:rsidR="00E75B7A" w:rsidRPr="00DD3FA2" w:rsidRDefault="00E75B7A" w:rsidP="00E75B7A">
      <w:pPr>
        <w:ind w:left="720"/>
        <w:rPr>
          <w:rFonts w:ascii="Arial Narrow" w:hAnsi="Arial Narrow"/>
          <w:sz w:val="20"/>
          <w:highlight w:val="yellow"/>
        </w:rPr>
      </w:pPr>
    </w:p>
    <w:p w14:paraId="15D019A9"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5C8C2AD9"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36D20B3" w14:textId="265E3426"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7</w:t>
            </w:r>
          </w:p>
        </w:tc>
      </w:tr>
      <w:tr w:rsidR="00E75B7A" w:rsidRPr="00DD3FA2" w14:paraId="2A9BEFE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854AD0A"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337F02D2"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448423C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B4E706B"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B3B7F01"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76810D3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1C5E5288"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90E3D3"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4C01996E"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FE5B31A" w14:textId="0F75364B"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Pr>
                <w:rFonts w:ascii="Arial Narrow" w:hAnsi="Arial Narrow"/>
                <w:sz w:val="20"/>
                <w:szCs w:val="20"/>
              </w:rPr>
              <w:t>6</w:t>
            </w:r>
            <w:r w:rsidRPr="00E75B7A">
              <w:rPr>
                <w:rFonts w:ascii="Arial Narrow" w:hAnsi="Arial Narrow"/>
                <w:sz w:val="20"/>
                <w:szCs w:val="20"/>
              </w:rPr>
              <w:t xml:space="preserve">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14D379"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B45A03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467EDF2"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2046B6"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02AAECA1"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921221E"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726D090"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1BDAE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E236540"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2447BE1"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8516B1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852D2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61631759"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EF027C8"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331446"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9D9B7E"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C64289A"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183A4B9"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531C8F" w14:textId="265DD87C"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7B5B22"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1F8E82CC"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768272"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2773BD7"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3F543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5834F933" w14:textId="2D76BFD7" w:rsidR="00E75B7A" w:rsidRDefault="00E75B7A" w:rsidP="00E75B7A">
      <w:pPr>
        <w:ind w:left="720"/>
        <w:rPr>
          <w:rFonts w:ascii="Arial Narrow" w:hAnsi="Arial Narrow" w:cs="Arial"/>
          <w:sz w:val="20"/>
        </w:rPr>
      </w:pPr>
    </w:p>
    <w:p w14:paraId="0B1E77DB" w14:textId="77777777" w:rsidR="00913F26" w:rsidRPr="004A4F3F" w:rsidRDefault="00913F26" w:rsidP="00E75B7A">
      <w:pPr>
        <w:ind w:left="720"/>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21F7BFF3"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0348FBFD" w14:textId="461AF2F8"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8</w:t>
            </w:r>
          </w:p>
        </w:tc>
      </w:tr>
      <w:tr w:rsidR="00E75B7A" w:rsidRPr="00DD3FA2" w14:paraId="1141082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88B991C"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E7D8AC1"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9F31A8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6E355B5"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A5BAC70"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463EB17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4E4E9992"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86643AA"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2235EB5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E2BF55A" w14:textId="6A3D8857"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Pr>
                <w:rFonts w:ascii="Arial Narrow" w:hAnsi="Arial Narrow"/>
                <w:sz w:val="20"/>
                <w:szCs w:val="20"/>
              </w:rPr>
              <w:t>6</w:t>
            </w:r>
            <w:r w:rsidRPr="00E75B7A">
              <w:rPr>
                <w:rFonts w:ascii="Arial Narrow" w:hAnsi="Arial Narrow"/>
                <w:sz w:val="20"/>
                <w:szCs w:val="20"/>
              </w:rPr>
              <w:t xml:space="preserve">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7081F2"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3ECC5F9A"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916A6E"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ACB5E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3A22814"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7C5F4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5EFEF4"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67B546"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191F64E4"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86573"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488D2FA"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12B7BB"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119D47A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46E3E4A"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4589750"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B1D0A0"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2DED4B0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9D23D49"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1860A22" w14:textId="5E3CD113"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3FBAC7"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0C5469ED"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363D9C9"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694C4"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9A5E525"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0AC11CB3" w14:textId="77777777" w:rsidR="00913F26" w:rsidRPr="004A4F3F" w:rsidRDefault="00913F26" w:rsidP="00E75B7A">
      <w:pPr>
        <w:rPr>
          <w:rFonts w:ascii="Arial Narrow" w:hAnsi="Arial Narrow"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D3FA2" w14:paraId="6D9BD9D6"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67D3D0C" w14:textId="7422C418" w:rsidR="00E75B7A" w:rsidRPr="00E75B7A" w:rsidRDefault="00E75B7A" w:rsidP="00F165AC">
            <w:pPr>
              <w:pStyle w:val="text"/>
              <w:widowControl/>
              <w:spacing w:before="0" w:line="240" w:lineRule="auto"/>
              <w:jc w:val="center"/>
              <w:rPr>
                <w:rFonts w:ascii="Arial Narrow" w:hAnsi="Arial Narrow"/>
                <w:b/>
                <w:bCs/>
                <w:sz w:val="20"/>
                <w:szCs w:val="20"/>
              </w:rPr>
            </w:pPr>
            <w:r w:rsidRPr="00E75B7A">
              <w:rPr>
                <w:rFonts w:ascii="Arial Narrow" w:hAnsi="Arial Narrow"/>
                <w:b/>
                <w:bCs/>
                <w:caps/>
                <w:sz w:val="28"/>
                <w:szCs w:val="18"/>
              </w:rPr>
              <w:t xml:space="preserve">montér </w:t>
            </w:r>
            <w:r>
              <w:rPr>
                <w:rFonts w:ascii="Arial Narrow" w:hAnsi="Arial Narrow"/>
                <w:b/>
                <w:bCs/>
                <w:caps/>
                <w:sz w:val="28"/>
                <w:szCs w:val="18"/>
              </w:rPr>
              <w:t>9</w:t>
            </w:r>
          </w:p>
        </w:tc>
      </w:tr>
      <w:tr w:rsidR="00E75B7A" w:rsidRPr="00DD3FA2" w14:paraId="33759C64"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00D6D7"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3E9F64" w14:textId="77777777" w:rsidR="00E75B7A" w:rsidRPr="00E75B7A" w:rsidRDefault="00E75B7A" w:rsidP="00F165AC">
            <w:pPr>
              <w:pStyle w:val="text"/>
              <w:widowControl/>
              <w:spacing w:before="0" w:line="240" w:lineRule="auto"/>
              <w:rPr>
                <w:rFonts w:ascii="Arial Narrow" w:hAnsi="Arial Narrow"/>
                <w:b/>
                <w:bCs/>
                <w:sz w:val="20"/>
                <w:szCs w:val="20"/>
              </w:rPr>
            </w:pPr>
            <w:r w:rsidRPr="00E75B7A">
              <w:rPr>
                <w:rFonts w:ascii="Arial Narrow" w:hAnsi="Arial Narrow"/>
                <w:b/>
                <w:bCs/>
                <w:sz w:val="20"/>
                <w:szCs w:val="20"/>
              </w:rPr>
              <w:t>Naplnění požadovaného údaje</w:t>
            </w:r>
          </w:p>
        </w:tc>
      </w:tr>
      <w:tr w:rsidR="00E75B7A" w:rsidRPr="00DD3FA2" w14:paraId="07654A2A"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1FD72BB"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2757EF"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42953416"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53DAD4AB"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D1D92CB"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2F7FFF44"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0FC0EA0" w14:textId="10C8CE23" w:rsidR="00E75B7A" w:rsidRPr="00E75B7A" w:rsidRDefault="00E75B7A" w:rsidP="00F165AC">
            <w:pPr>
              <w:pStyle w:val="text"/>
              <w:widowControl/>
              <w:spacing w:before="0" w:line="240" w:lineRule="auto"/>
              <w:rPr>
                <w:rFonts w:ascii="Arial Narrow" w:hAnsi="Arial Narrow"/>
                <w:color w:val="000000"/>
                <w:sz w:val="20"/>
                <w:szCs w:val="20"/>
              </w:rPr>
            </w:pPr>
            <w:r w:rsidRPr="00E75B7A">
              <w:rPr>
                <w:rFonts w:ascii="Arial Narrow" w:hAnsi="Arial Narrow"/>
                <w:sz w:val="20"/>
                <w:szCs w:val="20"/>
              </w:rPr>
              <w:t xml:space="preserve">Kvalifikační stupeň min. § </w:t>
            </w:r>
            <w:r>
              <w:rPr>
                <w:rFonts w:ascii="Arial Narrow" w:hAnsi="Arial Narrow"/>
                <w:sz w:val="20"/>
                <w:szCs w:val="20"/>
              </w:rPr>
              <w:t>6</w:t>
            </w:r>
            <w:r w:rsidRPr="00E75B7A">
              <w:rPr>
                <w:rFonts w:ascii="Arial Narrow" w:hAnsi="Arial Narrow"/>
                <w:sz w:val="20"/>
                <w:szCs w:val="20"/>
              </w:rPr>
              <w:t xml:space="preserve"> vyhlášky </w:t>
            </w:r>
            <w:r w:rsidR="005D6B17">
              <w:rPr>
                <w:rFonts w:ascii="Arial Narrow" w:hAnsi="Arial Narrow"/>
                <w:sz w:val="20"/>
                <w:szCs w:val="20"/>
              </w:rPr>
              <w:t xml:space="preserve">č. </w:t>
            </w:r>
            <w:r w:rsidRPr="00E75B7A">
              <w:rPr>
                <w:rFonts w:ascii="Arial Narrow" w:hAnsi="Arial Narrow"/>
                <w:sz w:val="20"/>
                <w:szCs w:val="20"/>
              </w:rPr>
              <w:t>50/1978 Sb., o odborné způsobilosti v energetice</w:t>
            </w:r>
            <w:r w:rsidRPr="00E75B7A">
              <w:rPr>
                <w:rFonts w:ascii="Arial Narrow" w:hAnsi="Arial Narrow"/>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0C9F9C7" w14:textId="77777777" w:rsidR="00E75B7A" w:rsidRPr="00E75B7A" w:rsidRDefault="00E75B7A" w:rsidP="00F165AC">
            <w:pPr>
              <w:pStyle w:val="text"/>
              <w:widowControl/>
              <w:spacing w:before="0" w:line="240" w:lineRule="auto"/>
              <w:rPr>
                <w:rFonts w:ascii="Arial Narrow" w:hAnsi="Arial Narrow" w:cs="Times New Roman"/>
                <w:sz w:val="20"/>
                <w:szCs w:val="20"/>
              </w:rPr>
            </w:pPr>
          </w:p>
        </w:tc>
      </w:tr>
      <w:tr w:rsidR="00E75B7A" w:rsidRPr="00DD3FA2" w14:paraId="71D8D59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C70A17A"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FB3FD"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33457BD8"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687C6AC"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DD77D8"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B7E9F"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76E73003"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BACDE65" w14:textId="77777777" w:rsidR="00E75B7A" w:rsidRPr="00E75B7A" w:rsidRDefault="00E75B7A" w:rsidP="00F165AC">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1DC82C4"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9143EB"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7DBDCC70"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E29E948"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8E71FA2" w14:textId="77777777" w:rsidR="00E75B7A" w:rsidRPr="00E75B7A" w:rsidRDefault="00E75B7A"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5B577B2"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7177E3D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558F0A7"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0151C31" w14:textId="199AB393" w:rsidR="00E75B7A" w:rsidRPr="00E75B7A" w:rsidRDefault="00E15E97" w:rsidP="00F165AC">
            <w:pPr>
              <w:pStyle w:val="text"/>
              <w:widowControl/>
              <w:spacing w:before="0" w:line="240" w:lineRule="auto"/>
              <w:rPr>
                <w:rFonts w:ascii="Arial Narrow" w:hAnsi="Arial Narrow"/>
                <w:sz w:val="20"/>
                <w:szCs w:val="20"/>
              </w:rPr>
            </w:pPr>
            <w:r w:rsidRPr="00E75B7A">
              <w:rPr>
                <w:rFonts w:ascii="Arial Narrow" w:hAnsi="Arial Narrow"/>
                <w:sz w:val="20"/>
                <w:szCs w:val="20"/>
              </w:rPr>
              <w:t xml:space="preserve">předmětem </w:t>
            </w:r>
            <w:r w:rsidRPr="00E15E97">
              <w:rPr>
                <w:rFonts w:ascii="Arial Narrow" w:hAnsi="Arial Narrow"/>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Pr>
                <w:rFonts w:ascii="Arial Narrow" w:hAnsi="Arial Narrow"/>
                <w:sz w:val="20"/>
              </w:rPr>
              <w:t>3</w:t>
            </w:r>
            <w:r w:rsidRPr="00E15E97">
              <w:rPr>
                <w:rFonts w:ascii="Arial Narrow" w:hAnsi="Arial Narrow"/>
                <w:sz w:val="20"/>
              </w:rPr>
              <w:t>. zák. č. 458/2000 Sb., na které působil v obdobné pozici</w:t>
            </w:r>
            <w:r>
              <w:rPr>
                <w:rFonts w:ascii="Arial Narrow" w:hAnsi="Arial Narrow"/>
                <w:sz w:val="20"/>
              </w:rPr>
              <w:t xml:space="preserve"> </w:t>
            </w:r>
            <w:r w:rsidRPr="00E75B7A">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E788CC"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r w:rsidR="00E75B7A" w:rsidRPr="00DD3FA2" w14:paraId="28143168"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6C479C" w14:textId="77777777" w:rsidR="00E75B7A" w:rsidRPr="00E75B7A" w:rsidRDefault="00E75B7A" w:rsidP="00F165AC">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803EE70" w14:textId="77777777" w:rsidR="00E75B7A" w:rsidRPr="00E75B7A" w:rsidRDefault="00E75B7A" w:rsidP="00F165AC">
            <w:pPr>
              <w:pStyle w:val="text"/>
              <w:widowControl/>
              <w:spacing w:before="0" w:line="240" w:lineRule="auto"/>
              <w:rPr>
                <w:rFonts w:ascii="Arial Narrow" w:hAnsi="Arial Narrow" w:cs="Times New Roman"/>
                <w:sz w:val="20"/>
                <w:szCs w:val="20"/>
              </w:rPr>
            </w:pPr>
            <w:r w:rsidRPr="00E75B7A">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DEEC18" w14:textId="77777777" w:rsidR="00E75B7A" w:rsidRPr="00DD3FA2" w:rsidRDefault="00E75B7A" w:rsidP="00F165AC">
            <w:pPr>
              <w:pStyle w:val="text"/>
              <w:widowControl/>
              <w:spacing w:before="0" w:line="240" w:lineRule="auto"/>
              <w:rPr>
                <w:rFonts w:ascii="Arial Narrow" w:hAnsi="Arial Narrow" w:cs="Times New Roman"/>
                <w:sz w:val="20"/>
                <w:szCs w:val="20"/>
                <w:highlight w:val="yellow"/>
              </w:rPr>
            </w:pPr>
          </w:p>
        </w:tc>
      </w:tr>
    </w:tbl>
    <w:p w14:paraId="29B830B5" w14:textId="2A97737B" w:rsidR="00E75B7A" w:rsidRDefault="00E75B7A" w:rsidP="00E75B7A">
      <w:pPr>
        <w:ind w:left="720"/>
        <w:rPr>
          <w:rFonts w:ascii="Arial Narrow" w:hAnsi="Arial Narrow"/>
          <w:sz w:val="20"/>
          <w:highlight w:val="yellow"/>
        </w:rPr>
      </w:pPr>
    </w:p>
    <w:p w14:paraId="106DE8E5" w14:textId="02A24A00" w:rsidR="00913F26" w:rsidRDefault="00913F26" w:rsidP="00E75B7A">
      <w:pPr>
        <w:ind w:left="720"/>
        <w:rPr>
          <w:rFonts w:ascii="Arial Narrow" w:hAnsi="Arial Narrow"/>
          <w:sz w:val="20"/>
          <w:highlight w:val="yellow"/>
        </w:rPr>
      </w:pPr>
    </w:p>
    <w:p w14:paraId="5E97B1C3" w14:textId="45E037E3" w:rsidR="00866FAF" w:rsidRPr="00BC3737" w:rsidRDefault="00866FAF" w:rsidP="00942993">
      <w:pPr>
        <w:pStyle w:val="Odstavecseseznamem"/>
        <w:numPr>
          <w:ilvl w:val="0"/>
          <w:numId w:val="4"/>
        </w:numPr>
        <w:spacing w:after="60"/>
        <w:contextualSpacing w:val="0"/>
        <w:jc w:val="both"/>
        <w:rPr>
          <w:rFonts w:ascii="Arial Narrow" w:hAnsi="Arial Narrow"/>
          <w:bCs/>
        </w:rPr>
      </w:pPr>
      <w:r w:rsidRPr="00BC3737">
        <w:rPr>
          <w:rFonts w:ascii="Arial Narrow" w:hAnsi="Arial Narrow"/>
        </w:rPr>
        <w:t xml:space="preserve">Zadavatel stanoví minimální požadavky na vzdělání a odbornou kvalifikaci </w:t>
      </w:r>
      <w:r w:rsidRPr="00BC3737">
        <w:rPr>
          <w:rFonts w:ascii="Arial Narrow" w:hAnsi="Arial Narrow"/>
          <w:b/>
        </w:rPr>
        <w:t>bezpečnostního technika</w:t>
      </w:r>
      <w:r w:rsidRPr="00BC3737">
        <w:rPr>
          <w:rFonts w:ascii="Arial Narrow" w:hAnsi="Arial Narrow"/>
        </w:rPr>
        <w:t xml:space="preserve"> takto:</w:t>
      </w:r>
    </w:p>
    <w:p w14:paraId="0D3B9506" w14:textId="5EE7CCF7" w:rsidR="004A4F3F" w:rsidRPr="00BC3737" w:rsidRDefault="004A4F3F" w:rsidP="00942993">
      <w:pPr>
        <w:numPr>
          <w:ilvl w:val="0"/>
          <w:numId w:val="5"/>
        </w:numPr>
        <w:rPr>
          <w:rFonts w:ascii="Arial Narrow" w:hAnsi="Arial Narrow"/>
          <w:sz w:val="20"/>
        </w:rPr>
      </w:pPr>
      <w:r w:rsidRPr="00BC3737">
        <w:rPr>
          <w:rFonts w:ascii="Arial Narrow" w:hAnsi="Arial Narrow"/>
          <w:sz w:val="20"/>
        </w:rPr>
        <w:t>alespoň SŠ vzdělání</w:t>
      </w:r>
      <w:r w:rsidR="00FB5A15" w:rsidRPr="00BC3737">
        <w:rPr>
          <w:rFonts w:ascii="Arial Narrow" w:hAnsi="Arial Narrow"/>
          <w:sz w:val="20"/>
        </w:rPr>
        <w:t xml:space="preserve"> </w:t>
      </w:r>
      <w:r w:rsidR="00FB5A15" w:rsidRPr="00BC3737">
        <w:rPr>
          <w:rFonts w:ascii="Arial Narrow" w:hAnsi="Arial Narrow" w:cs="Arial"/>
          <w:sz w:val="20"/>
        </w:rPr>
        <w:t>(doloženo kopií dokladu o nejvýše ukončeném vzdělání),</w:t>
      </w:r>
    </w:p>
    <w:p w14:paraId="41D0AD65" w14:textId="68DF29AE" w:rsidR="004A4F3F" w:rsidRPr="007356BF" w:rsidRDefault="004A4F3F" w:rsidP="00942993">
      <w:pPr>
        <w:numPr>
          <w:ilvl w:val="0"/>
          <w:numId w:val="5"/>
        </w:numPr>
        <w:rPr>
          <w:rFonts w:ascii="Arial Narrow" w:hAnsi="Arial Narrow"/>
          <w:sz w:val="20"/>
        </w:rPr>
      </w:pPr>
      <w:r w:rsidRPr="00BC3737">
        <w:rPr>
          <w:rFonts w:ascii="Arial Narrow" w:hAnsi="Arial Narrow"/>
          <w:sz w:val="20"/>
        </w:rPr>
        <w:t>kvalifi</w:t>
      </w:r>
      <w:r w:rsidRPr="007356BF">
        <w:rPr>
          <w:rFonts w:ascii="Arial Narrow" w:hAnsi="Arial Narrow"/>
          <w:sz w:val="20"/>
        </w:rPr>
        <w:t xml:space="preserve">kace min. § 7 vyhlášky </w:t>
      </w:r>
      <w:r w:rsidR="005D6B17" w:rsidRPr="007356BF">
        <w:rPr>
          <w:rFonts w:ascii="Arial Narrow" w:hAnsi="Arial Narrow"/>
          <w:sz w:val="20"/>
        </w:rPr>
        <w:t xml:space="preserve">č. </w:t>
      </w:r>
      <w:r w:rsidRPr="007356BF">
        <w:rPr>
          <w:rFonts w:ascii="Arial Narrow" w:hAnsi="Arial Narrow"/>
          <w:sz w:val="20"/>
        </w:rPr>
        <w:t>50/1978 Sb., o odborné způsobilosti v</w:t>
      </w:r>
      <w:r w:rsidR="00781569" w:rsidRPr="007356BF">
        <w:rPr>
          <w:rFonts w:ascii="Arial Narrow" w:hAnsi="Arial Narrow"/>
          <w:sz w:val="20"/>
        </w:rPr>
        <w:t> </w:t>
      </w:r>
      <w:r w:rsidRPr="007356BF">
        <w:rPr>
          <w:rFonts w:ascii="Arial Narrow" w:hAnsi="Arial Narrow"/>
          <w:sz w:val="20"/>
        </w:rPr>
        <w:t>energetice</w:t>
      </w:r>
      <w:r w:rsidR="00781569" w:rsidRPr="007356BF">
        <w:rPr>
          <w:rFonts w:ascii="Arial Narrow" w:hAnsi="Arial Narrow"/>
          <w:sz w:val="20"/>
        </w:rPr>
        <w:t xml:space="preserve"> (</w:t>
      </w:r>
      <w:r w:rsidR="00FF7710" w:rsidRPr="007356BF">
        <w:rPr>
          <w:rFonts w:ascii="Arial Narrow" w:hAnsi="Arial Narrow"/>
          <w:sz w:val="20"/>
        </w:rPr>
        <w:t>doložena kopie dokladu</w:t>
      </w:r>
      <w:r w:rsidR="00781569" w:rsidRPr="007356BF">
        <w:rPr>
          <w:rFonts w:ascii="Arial Narrow" w:hAnsi="Arial Narrow"/>
          <w:sz w:val="20"/>
        </w:rPr>
        <w:t>)</w:t>
      </w:r>
      <w:r w:rsidR="00FF7710" w:rsidRPr="007356BF">
        <w:rPr>
          <w:rFonts w:ascii="Arial Narrow" w:hAnsi="Arial Narrow"/>
          <w:sz w:val="20"/>
        </w:rPr>
        <w:t>;</w:t>
      </w:r>
    </w:p>
    <w:p w14:paraId="7D98C797" w14:textId="0338B1F9" w:rsidR="004A4F3F" w:rsidRPr="007356BF" w:rsidRDefault="004A4F3F" w:rsidP="00942993">
      <w:pPr>
        <w:numPr>
          <w:ilvl w:val="0"/>
          <w:numId w:val="5"/>
        </w:numPr>
        <w:rPr>
          <w:rFonts w:ascii="Arial Narrow" w:hAnsi="Arial Narrow"/>
          <w:sz w:val="20"/>
        </w:rPr>
      </w:pPr>
      <w:r w:rsidRPr="007356BF">
        <w:rPr>
          <w:rFonts w:ascii="Arial Narrow" w:hAnsi="Arial Narrow"/>
          <w:sz w:val="20"/>
        </w:rPr>
        <w:t>praxe min. 5 let v oblasti řízení a kontroly BOZP,</w:t>
      </w:r>
    </w:p>
    <w:p w14:paraId="31105D99" w14:textId="2F460A86" w:rsidR="00FB5A15" w:rsidRPr="007356BF" w:rsidRDefault="00FB5A15" w:rsidP="00942993">
      <w:pPr>
        <w:numPr>
          <w:ilvl w:val="0"/>
          <w:numId w:val="5"/>
        </w:numPr>
        <w:rPr>
          <w:rFonts w:ascii="Arial Narrow" w:hAnsi="Arial Narrow"/>
          <w:sz w:val="20"/>
        </w:rPr>
      </w:pPr>
      <w:bookmarkStart w:id="67" w:name="_Hlk31717318"/>
      <w:r w:rsidRPr="007356BF">
        <w:rPr>
          <w:rFonts w:ascii="Arial Narrow" w:hAnsi="Arial Narrow"/>
          <w:color w:val="000000"/>
          <w:sz w:val="20"/>
        </w:rPr>
        <w:t>odborně způsobilá osoba v prevenci rizik ve smyslu zákona č. 309/2006 Sb. ve znění pozdějších předpisů</w:t>
      </w:r>
      <w:r w:rsidR="001277B3" w:rsidRPr="007356BF">
        <w:rPr>
          <w:rFonts w:ascii="Arial Narrow" w:hAnsi="Arial Narrow"/>
          <w:color w:val="000000"/>
          <w:sz w:val="20"/>
        </w:rPr>
        <w:t>;</w:t>
      </w:r>
      <w:r w:rsidR="0040130B" w:rsidRPr="007356BF">
        <w:rPr>
          <w:rFonts w:ascii="Arial Narrow" w:hAnsi="Arial Narrow"/>
          <w:color w:val="000000"/>
          <w:sz w:val="20"/>
        </w:rPr>
        <w:t xml:space="preserve"> </w:t>
      </w:r>
    </w:p>
    <w:bookmarkEnd w:id="67"/>
    <w:p w14:paraId="692DEC21" w14:textId="5B2B93C1" w:rsidR="004A4F3F" w:rsidRPr="00BC3737" w:rsidRDefault="004A4F3F" w:rsidP="00942993">
      <w:pPr>
        <w:numPr>
          <w:ilvl w:val="0"/>
          <w:numId w:val="5"/>
        </w:numPr>
        <w:rPr>
          <w:rFonts w:ascii="Arial Narrow" w:hAnsi="Arial Narrow"/>
          <w:sz w:val="20"/>
        </w:rPr>
      </w:pPr>
      <w:r w:rsidRPr="00BC3737">
        <w:rPr>
          <w:rFonts w:ascii="Arial Narrow" w:hAnsi="Arial Narrow"/>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bezpečnostního technika disponovat požadovanou znalostí českého jazyka, přiloží dodavatel prohlášení obsahující závazek zajistit ve vztahu k osobě bezpečnostního technika pro účely plnění veřejné zakázky v nutném rozsahu na své náklady tlumočníka),</w:t>
      </w:r>
    </w:p>
    <w:p w14:paraId="1246F608" w14:textId="61D6CB3B" w:rsidR="00913F26" w:rsidRPr="00913F26" w:rsidRDefault="004A4F3F" w:rsidP="00544B77">
      <w:pPr>
        <w:numPr>
          <w:ilvl w:val="0"/>
          <w:numId w:val="5"/>
        </w:numPr>
        <w:rPr>
          <w:rFonts w:ascii="Arial Narrow" w:hAnsi="Arial Narrow"/>
          <w:b/>
          <w:sz w:val="20"/>
        </w:rPr>
      </w:pPr>
      <w:r w:rsidRPr="00913F26">
        <w:rPr>
          <w:rFonts w:ascii="Arial Narrow" w:hAnsi="Arial Narrow"/>
          <w:sz w:val="20"/>
        </w:rPr>
        <w:t xml:space="preserve">referenční zakázky: zkušenost alespoň se </w:t>
      </w:r>
      <w:r w:rsidR="001277B3">
        <w:rPr>
          <w:rFonts w:ascii="Arial Narrow" w:hAnsi="Arial Narrow"/>
          <w:sz w:val="20"/>
        </w:rPr>
        <w:t>dvěma</w:t>
      </w:r>
      <w:r w:rsidRPr="00913F26">
        <w:rPr>
          <w:rFonts w:ascii="Arial Narrow" w:hAnsi="Arial Narrow"/>
          <w:sz w:val="20"/>
        </w:rPr>
        <w:t xml:space="preserve"> zakázkami </w:t>
      </w:r>
      <w:r w:rsidR="00E15E97" w:rsidRPr="00913F26">
        <w:rPr>
          <w:rFonts w:ascii="Arial Narrow" w:hAnsi="Arial Narrow"/>
          <w:sz w:val="20"/>
        </w:rPr>
        <w:t xml:space="preserve">na výstavbu elektrické sítě, nebo rozvoden o napěťové hladině 110 kV nebo vyšší  o finančním objemu těchto prací nejméně </w:t>
      </w:r>
      <w:r w:rsidR="001277B3">
        <w:rPr>
          <w:rFonts w:ascii="Arial Narrow" w:hAnsi="Arial Narrow"/>
          <w:sz w:val="20"/>
        </w:rPr>
        <w:t>1</w:t>
      </w:r>
      <w:r w:rsidR="00E15E97" w:rsidRPr="00913F26">
        <w:rPr>
          <w:rFonts w:ascii="Arial Narrow" w:hAnsi="Arial Narrow"/>
          <w:sz w:val="20"/>
        </w:rPr>
        <w:t>0 mil. Kč bez DPH u každé ze zakázek, na kterých působil v obdobné pozici</w:t>
      </w:r>
      <w:r w:rsidRPr="00913F26">
        <w:rPr>
          <w:rFonts w:ascii="Arial Narrow" w:hAnsi="Arial Narrow"/>
          <w:sz w:val="20"/>
        </w:rPr>
        <w:t>.</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9B18A0" w14:paraId="234476E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853D5F8" w14:textId="77777777" w:rsidR="00866FAF" w:rsidRPr="009B18A0" w:rsidRDefault="00866FAF" w:rsidP="00CF30D4">
            <w:pPr>
              <w:pStyle w:val="text"/>
              <w:widowControl/>
              <w:spacing w:before="0" w:line="240" w:lineRule="auto"/>
              <w:jc w:val="center"/>
              <w:rPr>
                <w:rFonts w:ascii="Arial Narrow" w:hAnsi="Arial Narrow"/>
                <w:b/>
                <w:bCs/>
                <w:sz w:val="20"/>
                <w:szCs w:val="20"/>
              </w:rPr>
            </w:pPr>
            <w:r w:rsidRPr="009B18A0">
              <w:rPr>
                <w:rFonts w:ascii="Arial Narrow" w:hAnsi="Arial Narrow"/>
                <w:b/>
                <w:bCs/>
                <w:caps/>
                <w:sz w:val="28"/>
                <w:szCs w:val="18"/>
              </w:rPr>
              <w:t>bezpečnostní technik</w:t>
            </w:r>
          </w:p>
        </w:tc>
      </w:tr>
      <w:tr w:rsidR="00866FAF" w:rsidRPr="009B18A0" w14:paraId="71E61CEE"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492D776" w14:textId="77777777" w:rsidR="00866FAF" w:rsidRPr="009B18A0" w:rsidRDefault="00866FAF" w:rsidP="00CF30D4">
            <w:pPr>
              <w:pStyle w:val="text"/>
              <w:widowControl/>
              <w:spacing w:before="0" w:line="240" w:lineRule="auto"/>
              <w:rPr>
                <w:rFonts w:ascii="Arial Narrow" w:hAnsi="Arial Narrow"/>
                <w:b/>
                <w:bCs/>
                <w:sz w:val="20"/>
                <w:szCs w:val="20"/>
              </w:rPr>
            </w:pPr>
            <w:r w:rsidRPr="009B18A0">
              <w:rPr>
                <w:rFonts w:ascii="Arial Narrow" w:hAnsi="Arial Narrow"/>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0608549" w14:textId="77777777" w:rsidR="00866FAF" w:rsidRPr="009B18A0" w:rsidRDefault="00866FAF" w:rsidP="00CF30D4">
            <w:pPr>
              <w:pStyle w:val="text"/>
              <w:widowControl/>
              <w:spacing w:before="0" w:line="240" w:lineRule="auto"/>
              <w:rPr>
                <w:rFonts w:ascii="Arial Narrow" w:hAnsi="Arial Narrow"/>
                <w:b/>
                <w:bCs/>
                <w:sz w:val="20"/>
                <w:szCs w:val="20"/>
              </w:rPr>
            </w:pPr>
            <w:r w:rsidRPr="009B18A0">
              <w:rPr>
                <w:rFonts w:ascii="Arial Narrow" w:hAnsi="Arial Narrow"/>
                <w:b/>
                <w:bCs/>
                <w:sz w:val="20"/>
                <w:szCs w:val="20"/>
              </w:rPr>
              <w:t>Naplnění požadovaného údaje</w:t>
            </w:r>
          </w:p>
        </w:tc>
      </w:tr>
      <w:tr w:rsidR="00866FAF" w:rsidRPr="009B18A0" w14:paraId="7725188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F0C761"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1DA3E3"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FB5A15" w:rsidRPr="009B18A0" w14:paraId="25C0B1BC"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360C3A30" w14:textId="14E76CC3" w:rsidR="00FB5A15" w:rsidRPr="009B18A0" w:rsidRDefault="00FB5A15" w:rsidP="00CF30D4">
            <w:pPr>
              <w:pStyle w:val="text"/>
              <w:widowControl/>
              <w:spacing w:before="0" w:line="240" w:lineRule="auto"/>
              <w:rPr>
                <w:rFonts w:ascii="Arial Narrow" w:hAnsi="Arial Narrow"/>
                <w:color w:val="000000"/>
                <w:sz w:val="20"/>
                <w:szCs w:val="20"/>
              </w:rPr>
            </w:pPr>
            <w:r w:rsidRPr="009B18A0">
              <w:rPr>
                <w:rFonts w:ascii="Arial Narrow" w:hAnsi="Arial Narrow"/>
                <w:sz w:val="20"/>
              </w:rPr>
              <w:t xml:space="preserve">alespoň SŠ vzdělání </w:t>
            </w:r>
            <w:r w:rsidRPr="009B18A0">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21121E" w14:textId="77777777" w:rsidR="00FB5A15" w:rsidRPr="009B18A0" w:rsidRDefault="00FB5A15" w:rsidP="00CF30D4">
            <w:pPr>
              <w:pStyle w:val="text"/>
              <w:widowControl/>
              <w:spacing w:before="0" w:line="240" w:lineRule="auto"/>
              <w:rPr>
                <w:rFonts w:ascii="Arial Narrow" w:hAnsi="Arial Narrow" w:cs="Times New Roman"/>
                <w:sz w:val="20"/>
                <w:szCs w:val="20"/>
              </w:rPr>
            </w:pPr>
          </w:p>
        </w:tc>
      </w:tr>
      <w:tr w:rsidR="00FB5A15" w:rsidRPr="009B18A0" w14:paraId="5C147C54"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0306CCC" w14:textId="073968A2" w:rsidR="00FB5A15" w:rsidRPr="009B18A0" w:rsidRDefault="00FB5A15" w:rsidP="00CF30D4">
            <w:pPr>
              <w:pStyle w:val="text"/>
              <w:widowControl/>
              <w:spacing w:before="0" w:line="240" w:lineRule="auto"/>
              <w:rPr>
                <w:rFonts w:ascii="Arial Narrow" w:hAnsi="Arial Narrow"/>
                <w:color w:val="000000"/>
                <w:sz w:val="20"/>
                <w:szCs w:val="20"/>
              </w:rPr>
            </w:pPr>
            <w:commentRangeStart w:id="68"/>
            <w:r w:rsidRPr="009B18A0">
              <w:rPr>
                <w:rFonts w:ascii="Arial Narrow" w:hAnsi="Arial Narrow"/>
                <w:sz w:val="20"/>
                <w:szCs w:val="20"/>
              </w:rPr>
              <w:t xml:space="preserve">Kvalifikační stupeň min. § </w:t>
            </w:r>
            <w:ins w:id="69" w:author="Mareček, František" w:date="2022-06-29T10:46:00Z">
              <w:r w:rsidR="00240DA4">
                <w:rPr>
                  <w:rFonts w:ascii="Arial Narrow" w:hAnsi="Arial Narrow"/>
                  <w:sz w:val="20"/>
                  <w:szCs w:val="20"/>
                </w:rPr>
                <w:t>4</w:t>
              </w:r>
            </w:ins>
            <w:del w:id="70" w:author="Mareček, František" w:date="2022-06-29T10:46:00Z">
              <w:r w:rsidRPr="009B18A0" w:rsidDel="00240DA4">
                <w:rPr>
                  <w:rFonts w:ascii="Arial Narrow" w:hAnsi="Arial Narrow"/>
                  <w:sz w:val="20"/>
                  <w:szCs w:val="20"/>
                </w:rPr>
                <w:delText>7</w:delText>
              </w:r>
            </w:del>
            <w:r w:rsidRPr="009B18A0">
              <w:rPr>
                <w:rFonts w:ascii="Arial Narrow" w:hAnsi="Arial Narrow"/>
                <w:sz w:val="20"/>
                <w:szCs w:val="20"/>
              </w:rPr>
              <w:t xml:space="preserve"> vyhlášky </w:t>
            </w:r>
            <w:r w:rsidR="005D6B17">
              <w:rPr>
                <w:rFonts w:ascii="Arial Narrow" w:hAnsi="Arial Narrow"/>
                <w:sz w:val="20"/>
                <w:szCs w:val="20"/>
              </w:rPr>
              <w:t xml:space="preserve">č. </w:t>
            </w:r>
            <w:r w:rsidRPr="009B18A0">
              <w:rPr>
                <w:rFonts w:ascii="Arial Narrow" w:hAnsi="Arial Narrow"/>
                <w:sz w:val="20"/>
                <w:szCs w:val="20"/>
              </w:rPr>
              <w:t>50/1978 Sb., o odborné způsobilosti v energetice</w:t>
            </w:r>
            <w:r w:rsidRPr="009B18A0">
              <w:rPr>
                <w:rFonts w:ascii="Arial Narrow" w:hAnsi="Arial Narrow"/>
                <w:color w:val="000000"/>
                <w:sz w:val="20"/>
                <w:szCs w:val="20"/>
              </w:rPr>
              <w:t xml:space="preserve"> </w:t>
            </w:r>
            <w:commentRangeEnd w:id="68"/>
            <w:r w:rsidR="005D4CAB">
              <w:rPr>
                <w:rStyle w:val="Odkaznakoment"/>
                <w:rFonts w:cs="Times New Roman"/>
                <w:lang w:eastAsia="cs-CZ"/>
              </w:rPr>
              <w:commentReference w:id="68"/>
            </w:r>
            <w:r w:rsidRPr="009B18A0">
              <w:rPr>
                <w:rFonts w:ascii="Arial Narrow" w:hAnsi="Arial Narrow"/>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CCAD32F" w14:textId="77777777" w:rsidR="00FB5A15" w:rsidRPr="009B18A0" w:rsidRDefault="00FB5A15" w:rsidP="00CF30D4">
            <w:pPr>
              <w:pStyle w:val="text"/>
              <w:widowControl/>
              <w:spacing w:before="0" w:line="240" w:lineRule="auto"/>
              <w:rPr>
                <w:rFonts w:ascii="Arial Narrow" w:hAnsi="Arial Narrow" w:cs="Times New Roman"/>
                <w:sz w:val="20"/>
                <w:szCs w:val="20"/>
              </w:rPr>
            </w:pPr>
          </w:p>
        </w:tc>
      </w:tr>
      <w:tr w:rsidR="00E279E8" w:rsidRPr="009B18A0" w14:paraId="7747D938" w14:textId="77777777" w:rsidTr="009B18A0">
        <w:trPr>
          <w:cantSplit/>
          <w:ins w:id="71" w:author="Štěrbová, Lenka" w:date="2022-06-21T15:56:00Z"/>
        </w:trPr>
        <w:tc>
          <w:tcPr>
            <w:tcW w:w="6166" w:type="dxa"/>
            <w:gridSpan w:val="2"/>
            <w:tcBorders>
              <w:top w:val="single" w:sz="4" w:space="0" w:color="auto"/>
              <w:left w:val="single" w:sz="4" w:space="0" w:color="auto"/>
              <w:bottom w:val="single" w:sz="4" w:space="0" w:color="auto"/>
              <w:right w:val="single" w:sz="4" w:space="0" w:color="auto"/>
            </w:tcBorders>
          </w:tcPr>
          <w:p w14:paraId="0CEE2189" w14:textId="0B4886AD" w:rsidR="00E279E8" w:rsidRPr="006076D5" w:rsidRDefault="00E279E8" w:rsidP="00CF30D4">
            <w:pPr>
              <w:pStyle w:val="text"/>
              <w:widowControl/>
              <w:spacing w:before="0" w:line="240" w:lineRule="auto"/>
              <w:rPr>
                <w:ins w:id="72" w:author="Štěrbová, Lenka" w:date="2022-06-21T15:56:00Z"/>
                <w:rFonts w:ascii="Arial Narrow" w:hAnsi="Arial Narrow"/>
                <w:color w:val="FF0000"/>
                <w:sz w:val="20"/>
                <w:szCs w:val="20"/>
                <w:rPrChange w:id="73" w:author="Popelková, Lenka" w:date="2022-06-27T18:54:00Z">
                  <w:rPr>
                    <w:ins w:id="74" w:author="Štěrbová, Lenka" w:date="2022-06-21T15:56:00Z"/>
                    <w:rFonts w:ascii="Arial Narrow" w:hAnsi="Arial Narrow"/>
                    <w:sz w:val="20"/>
                    <w:szCs w:val="20"/>
                  </w:rPr>
                </w:rPrChange>
              </w:rPr>
            </w:pPr>
            <w:ins w:id="75" w:author="Štěrbová, Lenka" w:date="2022-06-21T15:57:00Z">
              <w:r w:rsidRPr="006076D5">
                <w:rPr>
                  <w:rFonts w:ascii="Arial Narrow" w:hAnsi="Arial Narrow"/>
                  <w:color w:val="FF0000"/>
                  <w:sz w:val="20"/>
                  <w:szCs w:val="20"/>
                  <w:highlight w:val="cyan"/>
                  <w:rPrChange w:id="76" w:author="Popelková, Lenka" w:date="2022-06-27T18:54:00Z">
                    <w:rPr>
                      <w:rFonts w:ascii="Arial Narrow" w:hAnsi="Arial Narrow"/>
                      <w:sz w:val="20"/>
                      <w:szCs w:val="20"/>
                    </w:rPr>
                  </w:rPrChange>
                </w:rPr>
                <w:t xml:space="preserve">Délka praxe </w:t>
              </w:r>
              <w:r w:rsidR="00846C5C" w:rsidRPr="006076D5">
                <w:rPr>
                  <w:rFonts w:ascii="Arial Narrow" w:hAnsi="Arial Narrow"/>
                  <w:color w:val="FF0000"/>
                  <w:sz w:val="20"/>
                  <w:szCs w:val="20"/>
                  <w:highlight w:val="cyan"/>
                  <w:rPrChange w:id="77" w:author="Popelková, Lenka" w:date="2022-06-27T18:54:00Z">
                    <w:rPr>
                      <w:rFonts w:ascii="Arial Narrow" w:hAnsi="Arial Narrow"/>
                      <w:sz w:val="20"/>
                      <w:szCs w:val="20"/>
                    </w:rPr>
                  </w:rPrChange>
                </w:rPr>
                <w:t>v oblasti řízení a kontroly BOZP (roky)</w:t>
              </w:r>
            </w:ins>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6892B1E" w14:textId="77777777" w:rsidR="00E279E8" w:rsidRPr="009B18A0" w:rsidRDefault="00E279E8" w:rsidP="00CF30D4">
            <w:pPr>
              <w:pStyle w:val="text"/>
              <w:widowControl/>
              <w:spacing w:before="0" w:line="240" w:lineRule="auto"/>
              <w:rPr>
                <w:ins w:id="78" w:author="Štěrbová, Lenka" w:date="2022-06-21T15:56:00Z"/>
                <w:rFonts w:ascii="Arial Narrow" w:hAnsi="Arial Narrow" w:cs="Times New Roman"/>
                <w:sz w:val="20"/>
                <w:szCs w:val="20"/>
              </w:rPr>
            </w:pPr>
          </w:p>
        </w:tc>
      </w:tr>
      <w:tr w:rsidR="00866FAF" w:rsidRPr="009B18A0" w14:paraId="67A9EEB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52ABD72" w14:textId="77777777" w:rsidR="00866FAF" w:rsidRPr="009B18A0" w:rsidRDefault="00866FAF" w:rsidP="00CF30D4">
            <w:pPr>
              <w:pStyle w:val="text"/>
              <w:widowControl/>
              <w:spacing w:before="0" w:line="240" w:lineRule="auto"/>
              <w:rPr>
                <w:rFonts w:ascii="Arial Narrow" w:hAnsi="Arial Narrow"/>
                <w:color w:val="000000"/>
                <w:sz w:val="20"/>
                <w:szCs w:val="20"/>
              </w:rPr>
            </w:pPr>
            <w:r w:rsidRPr="009B18A0">
              <w:rPr>
                <w:rFonts w:ascii="Arial Narrow" w:hAnsi="Arial Narrow"/>
                <w:color w:val="000000"/>
                <w:sz w:val="20"/>
                <w:szCs w:val="20"/>
              </w:rPr>
              <w:t>Odborně způsobilá osoba v prevenci rizik ve smyslu zákona č. 309/2006 Sb. ve znění pozdějších předpisů.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B2A67E"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5C649B0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D37AC22"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Znalost českého nebo slovenského jazyka na úrovni umožňující odbornou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D38365"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7A4DB188"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1A9C0D26" w14:textId="77777777" w:rsidR="00866FAF" w:rsidRPr="009B18A0" w:rsidRDefault="00866FAF" w:rsidP="00CF30D4">
            <w:pPr>
              <w:pStyle w:val="text"/>
              <w:widowControl/>
              <w:spacing w:before="0" w:line="240" w:lineRule="auto"/>
              <w:rPr>
                <w:rFonts w:ascii="Arial Narrow" w:hAnsi="Arial Narrow"/>
              </w:rPr>
            </w:pPr>
            <w:r w:rsidRPr="009B18A0">
              <w:rPr>
                <w:rFonts w:ascii="Arial Narrow" w:hAnsi="Arial Narrow"/>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B127B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0349DFD9"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1A099A2"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328CA1"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26956570" w14:textId="77777777" w:rsidTr="009B18A0">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41D35C3"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FA460F2" w14:textId="77777777" w:rsidR="00866FAF" w:rsidRPr="009B18A0" w:rsidRDefault="00866FAF" w:rsidP="00CF30D4">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27EBFF"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643DABDA"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4C613E52" w14:textId="77777777" w:rsidR="00866FAF" w:rsidRPr="009B18A0" w:rsidRDefault="00866FAF" w:rsidP="00CF30D4">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9A0B850"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CBBDD0"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0EDE873F"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CF6BB7D"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0837677" w14:textId="77777777" w:rsidR="00866FAF" w:rsidRPr="009B18A0" w:rsidRDefault="00866FAF"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E6474B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6274D613"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9F72B8B"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4E3B0D" w14:textId="54E24BF9" w:rsidR="00866FAF" w:rsidRPr="009B18A0" w:rsidRDefault="00FB5A15" w:rsidP="00CF30D4">
            <w:pPr>
              <w:pStyle w:val="text"/>
              <w:widowControl/>
              <w:spacing w:before="0" w:line="240" w:lineRule="auto"/>
              <w:rPr>
                <w:rFonts w:ascii="Arial Narrow" w:hAnsi="Arial Narrow"/>
                <w:sz w:val="20"/>
                <w:szCs w:val="20"/>
              </w:rPr>
            </w:pPr>
            <w:r w:rsidRPr="009B18A0">
              <w:rPr>
                <w:rFonts w:ascii="Arial Narrow" w:hAnsi="Arial Narrow"/>
                <w:sz w:val="20"/>
                <w:szCs w:val="20"/>
              </w:rPr>
              <w:t>předmětem byla</w:t>
            </w:r>
            <w:r w:rsidR="00E15E97" w:rsidRPr="00E15E97">
              <w:rPr>
                <w:rFonts w:ascii="Arial Narrow" w:hAnsi="Arial Narrow"/>
                <w:sz w:val="20"/>
              </w:rPr>
              <w:t xml:space="preserve"> výstavb</w:t>
            </w:r>
            <w:r w:rsidR="00E15E97">
              <w:rPr>
                <w:rFonts w:ascii="Arial Narrow" w:hAnsi="Arial Narrow"/>
                <w:sz w:val="20"/>
              </w:rPr>
              <w:t>a</w:t>
            </w:r>
            <w:r w:rsidR="00E15E97" w:rsidRPr="00E15E97">
              <w:rPr>
                <w:rFonts w:ascii="Arial Narrow" w:hAnsi="Arial Narrow"/>
                <w:sz w:val="20"/>
              </w:rPr>
              <w:t xml:space="preserve"> elektrické sítě, nebo rozvoden o napěťové hladině 110 kV nebo vyšší  o finančním objemu těchto prací nejméně </w:t>
            </w:r>
            <w:r w:rsidR="001277B3">
              <w:rPr>
                <w:rFonts w:ascii="Arial Narrow" w:hAnsi="Arial Narrow"/>
                <w:sz w:val="20"/>
              </w:rPr>
              <w:t>1</w:t>
            </w:r>
            <w:r w:rsidR="00E15E97" w:rsidRPr="00E15E97">
              <w:rPr>
                <w:rFonts w:ascii="Arial Narrow" w:hAnsi="Arial Narrow"/>
                <w:sz w:val="20"/>
              </w:rPr>
              <w:t xml:space="preserve">0 mil. Kč bez DPH u každé ze zakázek, na kterých působil v obdobné pozici </w:t>
            </w:r>
            <w:r w:rsidRPr="009B18A0">
              <w:rPr>
                <w:rFonts w:ascii="Arial Narrow" w:hAnsi="Arial Narrow"/>
                <w:sz w:val="20"/>
              </w:rPr>
              <w:t xml:space="preserve"> </w:t>
            </w:r>
            <w:r w:rsidRPr="009B18A0">
              <w:rPr>
                <w:rFonts w:ascii="Arial Narrow" w:hAnsi="Arial Narrow"/>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63C4D78"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866FAF" w:rsidRPr="009B18A0" w14:paraId="1235501C"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457CCE" w14:textId="77777777" w:rsidR="00866FAF" w:rsidRPr="009B18A0" w:rsidRDefault="00866FAF" w:rsidP="00CF30D4">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FD1C5DF" w14:textId="77777777" w:rsidR="00866FAF" w:rsidRPr="009B18A0" w:rsidRDefault="00866FAF" w:rsidP="00CF30D4">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DA0F074" w14:textId="77777777" w:rsidR="00866FAF" w:rsidRPr="009B18A0" w:rsidRDefault="00866FAF" w:rsidP="00CF30D4">
            <w:pPr>
              <w:pStyle w:val="text"/>
              <w:widowControl/>
              <w:spacing w:before="0" w:line="240" w:lineRule="auto"/>
              <w:rPr>
                <w:rFonts w:ascii="Arial Narrow" w:hAnsi="Arial Narrow" w:cs="Times New Roman"/>
                <w:sz w:val="20"/>
                <w:szCs w:val="20"/>
              </w:rPr>
            </w:pPr>
          </w:p>
        </w:tc>
      </w:tr>
      <w:tr w:rsidR="00FB5A15" w:rsidRPr="009B18A0" w14:paraId="5F8A7E59" w14:textId="77777777" w:rsidTr="009B18A0">
        <w:trPr>
          <w:cantSplit/>
        </w:trPr>
        <w:tc>
          <w:tcPr>
            <w:tcW w:w="1204" w:type="dxa"/>
            <w:vMerge w:val="restart"/>
            <w:tcBorders>
              <w:top w:val="single" w:sz="4" w:space="0" w:color="auto"/>
              <w:left w:val="single" w:sz="4" w:space="0" w:color="auto"/>
              <w:right w:val="single" w:sz="4" w:space="0" w:color="auto"/>
            </w:tcBorders>
            <w:vAlign w:val="center"/>
          </w:tcPr>
          <w:p w14:paraId="224EFDF7" w14:textId="77777777"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4B71C49F" w14:textId="5C54B2C5" w:rsidR="00FB5A15" w:rsidRPr="009B18A0" w:rsidRDefault="00FB5A15" w:rsidP="00FB5A15">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90E412"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7D04887C" w14:textId="77777777" w:rsidTr="009B18A0">
        <w:trPr>
          <w:cantSplit/>
        </w:trPr>
        <w:tc>
          <w:tcPr>
            <w:tcW w:w="1204" w:type="dxa"/>
            <w:vMerge/>
            <w:tcBorders>
              <w:left w:val="single" w:sz="4" w:space="0" w:color="auto"/>
              <w:right w:val="single" w:sz="4" w:space="0" w:color="auto"/>
            </w:tcBorders>
            <w:vAlign w:val="center"/>
          </w:tcPr>
          <w:p w14:paraId="5F1E072E" w14:textId="77777777" w:rsidR="00FB5A15" w:rsidRPr="009B18A0" w:rsidRDefault="00FB5A15" w:rsidP="00FB5A15">
            <w:pPr>
              <w:pStyle w:val="text"/>
              <w:widowControl/>
              <w:spacing w:before="0" w:line="240" w:lineRule="auto"/>
              <w:rPr>
                <w:rFonts w:ascii="Arial Narrow" w:hAnsi="Arial Narrow"/>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E064A4D" w14:textId="17AFCA84"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5D3699"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08D602A8" w14:textId="77777777" w:rsidTr="009B18A0">
        <w:trPr>
          <w:cantSplit/>
        </w:trPr>
        <w:tc>
          <w:tcPr>
            <w:tcW w:w="1204" w:type="dxa"/>
            <w:vMerge/>
            <w:tcBorders>
              <w:left w:val="single" w:sz="4" w:space="0" w:color="auto"/>
              <w:right w:val="single" w:sz="4" w:space="0" w:color="auto"/>
            </w:tcBorders>
            <w:vAlign w:val="center"/>
          </w:tcPr>
          <w:p w14:paraId="31F4F575"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795F73" w14:textId="617E5DAC" w:rsidR="00FB5A15" w:rsidRPr="009B18A0" w:rsidRDefault="00FB5A15" w:rsidP="00FB5A15">
            <w:pPr>
              <w:pStyle w:val="text"/>
              <w:widowControl/>
              <w:spacing w:before="0" w:line="240" w:lineRule="auto"/>
              <w:rPr>
                <w:rFonts w:ascii="Arial Narrow" w:hAnsi="Arial Narrow"/>
                <w:sz w:val="20"/>
                <w:szCs w:val="20"/>
              </w:rPr>
            </w:pPr>
            <w:r w:rsidRPr="009B18A0">
              <w:rPr>
                <w:rFonts w:ascii="Arial Narrow" w:hAnsi="Arial Narrow"/>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44F7F5D"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69E633CE" w14:textId="77777777" w:rsidTr="009B18A0">
        <w:trPr>
          <w:cantSplit/>
        </w:trPr>
        <w:tc>
          <w:tcPr>
            <w:tcW w:w="1204" w:type="dxa"/>
            <w:vMerge/>
            <w:tcBorders>
              <w:left w:val="single" w:sz="4" w:space="0" w:color="auto"/>
              <w:right w:val="single" w:sz="4" w:space="0" w:color="auto"/>
            </w:tcBorders>
            <w:vAlign w:val="center"/>
          </w:tcPr>
          <w:p w14:paraId="1530A1C7"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5BB125C" w14:textId="0597B589" w:rsidR="00FB5A15" w:rsidRPr="009B18A0" w:rsidRDefault="00E15E97" w:rsidP="00FB5A15">
            <w:pPr>
              <w:rPr>
                <w:rFonts w:ascii="Arial Narrow" w:hAnsi="Arial Narrow"/>
                <w:b/>
                <w:sz w:val="20"/>
              </w:rPr>
            </w:pPr>
            <w:r w:rsidRPr="009B18A0">
              <w:rPr>
                <w:rFonts w:ascii="Arial Narrow" w:hAnsi="Arial Narrow"/>
                <w:sz w:val="20"/>
              </w:rPr>
              <w:t>předmětem byla</w:t>
            </w:r>
            <w:r w:rsidRPr="00E15E97">
              <w:rPr>
                <w:rFonts w:ascii="Arial Narrow" w:hAnsi="Arial Narrow"/>
                <w:sz w:val="20"/>
              </w:rPr>
              <w:t xml:space="preserve"> výstavb</w:t>
            </w:r>
            <w:r>
              <w:rPr>
                <w:rFonts w:ascii="Arial Narrow" w:hAnsi="Arial Narrow"/>
                <w:sz w:val="20"/>
              </w:rPr>
              <w:t>a</w:t>
            </w:r>
            <w:r w:rsidRPr="00E15E97">
              <w:rPr>
                <w:rFonts w:ascii="Arial Narrow" w:hAnsi="Arial Narrow"/>
                <w:sz w:val="20"/>
              </w:rPr>
              <w:t xml:space="preserve"> elektrické sítě, nebo rozvoden o napěťové hladině 110 kV nebo vyšší  o finančním objemu těchto prací nejméně </w:t>
            </w:r>
            <w:r w:rsidR="001277B3">
              <w:rPr>
                <w:rFonts w:ascii="Arial Narrow" w:hAnsi="Arial Narrow"/>
                <w:sz w:val="20"/>
              </w:rPr>
              <w:t>1</w:t>
            </w:r>
            <w:r w:rsidRPr="00E15E97">
              <w:rPr>
                <w:rFonts w:ascii="Arial Narrow" w:hAnsi="Arial Narrow"/>
                <w:sz w:val="20"/>
              </w:rPr>
              <w:t xml:space="preserve">0 mil. Kč bez DPH u každé ze zakázek, na kterých působil v obdobné pozici </w:t>
            </w:r>
            <w:r w:rsidRPr="009B18A0">
              <w:rPr>
                <w:rFonts w:ascii="Arial Narrow" w:hAnsi="Arial Narrow"/>
                <w:sz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BBF656"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r w:rsidR="00FB5A15" w:rsidRPr="009B18A0" w14:paraId="1DD7CDD1" w14:textId="77777777" w:rsidTr="009B18A0">
        <w:trPr>
          <w:cantSplit/>
        </w:trPr>
        <w:tc>
          <w:tcPr>
            <w:tcW w:w="1204" w:type="dxa"/>
            <w:vMerge/>
            <w:tcBorders>
              <w:left w:val="single" w:sz="4" w:space="0" w:color="auto"/>
              <w:right w:val="single" w:sz="4" w:space="0" w:color="auto"/>
            </w:tcBorders>
            <w:vAlign w:val="center"/>
          </w:tcPr>
          <w:p w14:paraId="3F5E5BB3" w14:textId="77777777" w:rsidR="00FB5A15" w:rsidRPr="009B18A0" w:rsidRDefault="00FB5A15" w:rsidP="00FB5A15">
            <w:pPr>
              <w:rPr>
                <w:rFonts w:ascii="Arial Narrow" w:hAnsi="Arial Narrow"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1F0B127" w14:textId="533A2CC8" w:rsidR="00FB5A15" w:rsidRPr="009B18A0" w:rsidRDefault="00FB5A15" w:rsidP="00FB5A15">
            <w:pPr>
              <w:pStyle w:val="text"/>
              <w:widowControl/>
              <w:spacing w:before="0" w:line="240" w:lineRule="auto"/>
              <w:rPr>
                <w:rFonts w:ascii="Arial Narrow" w:hAnsi="Arial Narrow" w:cs="Times New Roman"/>
                <w:sz w:val="20"/>
                <w:szCs w:val="20"/>
              </w:rPr>
            </w:pPr>
            <w:r w:rsidRPr="009B18A0">
              <w:rPr>
                <w:rFonts w:ascii="Arial Narrow" w:hAnsi="Arial Narrow"/>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9C8F7D1" w14:textId="77777777" w:rsidR="00FB5A15" w:rsidRPr="009B18A0" w:rsidRDefault="00FB5A15" w:rsidP="00FB5A15">
            <w:pPr>
              <w:pStyle w:val="text"/>
              <w:widowControl/>
              <w:spacing w:before="0" w:line="240" w:lineRule="auto"/>
              <w:rPr>
                <w:rFonts w:ascii="Arial Narrow" w:hAnsi="Arial Narrow" w:cs="Times New Roman"/>
                <w:sz w:val="20"/>
                <w:szCs w:val="20"/>
              </w:rPr>
            </w:pPr>
          </w:p>
        </w:tc>
      </w:tr>
    </w:tbl>
    <w:p w14:paraId="7AFF89F0" w14:textId="279338D9" w:rsidR="00866FAF" w:rsidRDefault="00866FAF" w:rsidP="00866FAF">
      <w:pPr>
        <w:rPr>
          <w:rFonts w:ascii="Arial Narrow" w:hAnsi="Arial Narrow"/>
          <w:b/>
          <w:sz w:val="20"/>
          <w:highlight w:val="yellow"/>
        </w:rPr>
      </w:pPr>
    </w:p>
    <w:p w14:paraId="7BB22CBA" w14:textId="00D0DF99" w:rsidR="00866FAF" w:rsidRPr="00750490" w:rsidRDefault="00866FAF" w:rsidP="00DD3FA2">
      <w:pPr>
        <w:rPr>
          <w:rFonts w:ascii="Arial Narrow" w:hAnsi="Arial Narrow"/>
          <w:sz w:val="20"/>
        </w:rPr>
      </w:pPr>
      <w:r w:rsidRPr="00750490">
        <w:rPr>
          <w:rFonts w:ascii="Arial Narrow" w:hAnsi="Arial Narrow"/>
          <w:sz w:val="20"/>
        </w:rPr>
        <w:t>Poznámka</w:t>
      </w:r>
      <w:r w:rsidR="00750490">
        <w:rPr>
          <w:rFonts w:ascii="Arial Narrow" w:hAnsi="Arial Narrow"/>
          <w:sz w:val="20"/>
        </w:rPr>
        <w:t xml:space="preserve"> 1</w:t>
      </w:r>
      <w:r w:rsidRPr="00750490">
        <w:rPr>
          <w:rFonts w:ascii="Arial Narrow" w:hAnsi="Arial Narrow"/>
          <w:sz w:val="20"/>
        </w:rPr>
        <w:t>: Znalost českého jazyka není podmíněna samotnou osobou technika, resp. shora požadovaných techniků, dodavatel však v případě, kdy shora požadovaný technik či technici český nebo slovenský jazyk neovládá(jí), požaduje, aby zajistil přítomnost překladatele či tlumočníka.</w:t>
      </w:r>
    </w:p>
    <w:p w14:paraId="7D6AE7E8" w14:textId="77777777" w:rsidR="00866FAF" w:rsidRPr="00DD3FA2" w:rsidRDefault="00866FAF" w:rsidP="00DD3FA2">
      <w:pPr>
        <w:ind w:left="720"/>
        <w:rPr>
          <w:rFonts w:ascii="Arial Narrow" w:hAnsi="Arial Narrow"/>
          <w:sz w:val="20"/>
          <w:highlight w:val="yellow"/>
        </w:rPr>
      </w:pPr>
    </w:p>
    <w:p w14:paraId="094FB7BB" w14:textId="785DDE14" w:rsidR="00866FAF" w:rsidRPr="00750490" w:rsidRDefault="00866FAF" w:rsidP="00DD3FA2">
      <w:pPr>
        <w:pStyle w:val="Odstavecseseznamem"/>
        <w:spacing w:after="60"/>
        <w:ind w:left="0"/>
        <w:jc w:val="both"/>
        <w:rPr>
          <w:rFonts w:ascii="Arial Narrow" w:hAnsi="Arial Narrow"/>
          <w:b/>
        </w:rPr>
      </w:pPr>
      <w:r w:rsidRPr="00750490">
        <w:rPr>
          <w:rFonts w:ascii="Arial Narrow" w:hAnsi="Arial Narrow"/>
        </w:rPr>
        <w:t xml:space="preserve">Poznámka </w:t>
      </w:r>
      <w:r w:rsidR="00750490">
        <w:rPr>
          <w:rFonts w:ascii="Arial Narrow" w:hAnsi="Arial Narrow"/>
        </w:rPr>
        <w:t>2</w:t>
      </w:r>
      <w:r w:rsidRPr="00750490">
        <w:rPr>
          <w:rFonts w:ascii="Arial Narrow" w:hAnsi="Arial Narrow"/>
        </w:rPr>
        <w:t>: Zadavatel uzná jako doklad rovnocenný k osvědčení dle vyhlášky č. 50/1978 Sb., o odborné způsobilosti v energetice, jakýkoli rovnocenný doklad o odborné kvalifikaci, který příslušná osoba získala v zahraničí, kterým prokáže příslušný stupeň osvědčení,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r w:rsidR="00DD3FA2" w:rsidRPr="00750490">
        <w:rPr>
          <w:rFonts w:ascii="Arial Narrow" w:hAnsi="Arial Narrow"/>
        </w:rPr>
        <w:t xml:space="preserve"> </w:t>
      </w:r>
    </w:p>
    <w:p w14:paraId="52482B91" w14:textId="77777777" w:rsidR="00866FAF" w:rsidRPr="00750490" w:rsidRDefault="00866FAF" w:rsidP="00DD3FA2">
      <w:pPr>
        <w:pStyle w:val="Odstavecseseznamem"/>
        <w:ind w:left="0"/>
        <w:jc w:val="both"/>
        <w:rPr>
          <w:rFonts w:ascii="Arial Narrow" w:hAnsi="Arial Narrow"/>
          <w:b/>
        </w:rPr>
      </w:pPr>
    </w:p>
    <w:p w14:paraId="5862C180" w14:textId="007E3070" w:rsidR="00750490" w:rsidRPr="00750490" w:rsidRDefault="00750490" w:rsidP="00750490">
      <w:pPr>
        <w:pStyle w:val="Odstavecseseznamem"/>
        <w:spacing w:after="60"/>
        <w:ind w:left="0"/>
        <w:rPr>
          <w:rFonts w:ascii="Arial Narrow" w:hAnsi="Arial Narrow"/>
        </w:rPr>
      </w:pPr>
      <w:r w:rsidRPr="00750490">
        <w:rPr>
          <w:rFonts w:ascii="Arial Narrow" w:hAnsi="Arial Narrow"/>
        </w:rPr>
        <w:t xml:space="preserve">Poznámka 3: Prokázání více rolí jednou osobou: Pokud jedna osoba uvedená pro pozici Stavbyvedoucí současně splňuje podmínky pro pozici Stavbyvedoucí pro  pozemní stavby, pak může být v seznamu uvedena jedna a tatáž osoba. </w:t>
      </w:r>
    </w:p>
    <w:p w14:paraId="53A86D82" w14:textId="1291BF28" w:rsidR="00750490" w:rsidRPr="00750490" w:rsidRDefault="00750490" w:rsidP="00750490">
      <w:pPr>
        <w:pStyle w:val="Odstavecseseznamem"/>
        <w:spacing w:after="60"/>
        <w:ind w:left="0"/>
        <w:rPr>
          <w:rFonts w:ascii="Arial Narrow" w:hAnsi="Arial Narrow"/>
        </w:rPr>
      </w:pPr>
      <w:r w:rsidRPr="00750490">
        <w:rPr>
          <w:rFonts w:ascii="Arial Narrow" w:hAnsi="Arial Narrow"/>
        </w:rPr>
        <w:t xml:space="preserve">Pokud některý z techniků, jež se bude podílet na plnění budoucí veřejné zakázky v pozici Bezpečnostní technik, splňuje všechny minimální požadavky pro některou další skupinu,  pak lze uvést do této skupiny pro kterou tyto minimální požadavky splňuje. Ostatní pozice vyjma </w:t>
      </w:r>
      <w:ins w:id="79" w:author="Popelková, Lenka" w:date="2022-06-27T18:30:00Z">
        <w:r w:rsidR="00495839">
          <w:rPr>
            <w:rFonts w:ascii="Arial Narrow" w:hAnsi="Arial Narrow"/>
          </w:rPr>
          <w:t xml:space="preserve">Vedoucí zakázky, </w:t>
        </w:r>
      </w:ins>
      <w:r w:rsidRPr="00750490">
        <w:rPr>
          <w:rFonts w:ascii="Arial Narrow" w:hAnsi="Arial Narrow"/>
        </w:rPr>
        <w:t>Stavbyvedoucího a Bezpečnostního technika musí být prokázány různými osobami.</w:t>
      </w:r>
    </w:p>
    <w:p w14:paraId="30EEA90F" w14:textId="77777777" w:rsidR="00750490" w:rsidRPr="00750490" w:rsidRDefault="00750490" w:rsidP="00750490">
      <w:pPr>
        <w:pStyle w:val="Odstavecseseznamem"/>
        <w:spacing w:after="60"/>
        <w:ind w:left="0"/>
        <w:rPr>
          <w:rFonts w:ascii="Arial Narrow" w:hAnsi="Arial Narrow"/>
        </w:rPr>
      </w:pPr>
    </w:p>
    <w:p w14:paraId="0A74C426" w14:textId="784C4054" w:rsidR="00866FAF" w:rsidRDefault="00750490" w:rsidP="00750490">
      <w:pPr>
        <w:pStyle w:val="Odstavecseseznamem"/>
        <w:spacing w:after="60"/>
        <w:ind w:left="0"/>
        <w:rPr>
          <w:rFonts w:ascii="Arial Narrow" w:hAnsi="Arial Narrow"/>
        </w:rPr>
      </w:pPr>
      <w:bookmarkStart w:id="80" w:name="_Hlk97636069"/>
      <w:r w:rsidRPr="00750490">
        <w:rPr>
          <w:rFonts w:ascii="Arial Narrow" w:hAnsi="Arial Narrow"/>
        </w:rPr>
        <w:t>Poznámka 4: Prokázání více rolí ve více částech systému kvalifikace: Pokud se dodavatel uchází o</w:t>
      </w:r>
      <w:del w:id="81" w:author="Popelková, Lenka" w:date="2022-03-08T12:45:00Z">
        <w:r w:rsidRPr="00750490" w:rsidDel="000361B7">
          <w:rPr>
            <w:rFonts w:ascii="Arial Narrow" w:hAnsi="Arial Narrow"/>
          </w:rPr>
          <w:delText xml:space="preserve"> obě</w:delText>
        </w:r>
      </w:del>
      <w:ins w:id="82" w:author="Popelková, Lenka" w:date="2022-03-08T12:45:00Z">
        <w:r w:rsidR="000361B7">
          <w:rPr>
            <w:rFonts w:ascii="Arial Narrow" w:hAnsi="Arial Narrow"/>
          </w:rPr>
          <w:t xml:space="preserve"> více</w:t>
        </w:r>
      </w:ins>
      <w:r w:rsidRPr="00750490">
        <w:rPr>
          <w:rFonts w:ascii="Arial Narrow" w:hAnsi="Arial Narrow"/>
        </w:rPr>
        <w:t xml:space="preserve"> části systému kvalifikace, lze pozici Stavbyvedoucích pro pozemní stavby prokázat jednou osobou. Ostatní požadavky na počet pracovníků se sčítá dle minimálních požadavků na dané části. Jestliže se tedy dodavatel hlásí do </w:t>
      </w:r>
      <w:del w:id="83" w:author="Popelková, Lenka" w:date="2022-03-08T12:45:00Z">
        <w:r w:rsidRPr="00750490" w:rsidDel="000361B7">
          <w:rPr>
            <w:rFonts w:ascii="Arial Narrow" w:hAnsi="Arial Narrow"/>
          </w:rPr>
          <w:delText xml:space="preserve">obou </w:delText>
        </w:r>
      </w:del>
      <w:ins w:id="84" w:author="Popelková, Lenka" w:date="2022-03-08T12:45:00Z">
        <w:r w:rsidR="000361B7">
          <w:rPr>
            <w:rFonts w:ascii="Arial Narrow" w:hAnsi="Arial Narrow"/>
          </w:rPr>
          <w:t>dvou</w:t>
        </w:r>
        <w:r w:rsidR="000361B7" w:rsidRPr="00750490">
          <w:rPr>
            <w:rFonts w:ascii="Arial Narrow" w:hAnsi="Arial Narrow"/>
          </w:rPr>
          <w:t xml:space="preserve"> </w:t>
        </w:r>
      </w:ins>
      <w:r w:rsidRPr="00750490">
        <w:rPr>
          <w:rFonts w:ascii="Arial Narrow" w:hAnsi="Arial Narrow"/>
        </w:rPr>
        <w:t xml:space="preserve">částí, je povinen prokázat např. </w:t>
      </w:r>
      <w:del w:id="85" w:author="Popelková, Lenka" w:date="2022-03-08T12:49:00Z">
        <w:r w:rsidRPr="00750490" w:rsidDel="00D464C9">
          <w:rPr>
            <w:rFonts w:ascii="Arial Narrow" w:hAnsi="Arial Narrow"/>
          </w:rPr>
          <w:delText xml:space="preserve">2 x 1 vedoucího zakázky, </w:delText>
        </w:r>
      </w:del>
      <w:del w:id="86" w:author="Popelková, Lenka" w:date="2022-04-01T15:39:00Z">
        <w:r w:rsidRPr="00750490" w:rsidDel="006B58C0">
          <w:rPr>
            <w:rFonts w:ascii="Arial Narrow" w:hAnsi="Arial Narrow"/>
          </w:rPr>
          <w:delText>2 x 1 stavbyvedoucího</w:delText>
        </w:r>
      </w:del>
      <w:r w:rsidRPr="00750490">
        <w:rPr>
          <w:rFonts w:ascii="Arial Narrow" w:hAnsi="Arial Narrow"/>
        </w:rPr>
        <w:t>, 2 x 9 montérů atd.</w:t>
      </w:r>
    </w:p>
    <w:bookmarkEnd w:id="80"/>
    <w:p w14:paraId="41AE716F" w14:textId="50CE04AD" w:rsidR="00750490" w:rsidRDefault="00750490" w:rsidP="00750490">
      <w:pPr>
        <w:pStyle w:val="Odstavecseseznamem"/>
        <w:spacing w:after="60"/>
        <w:ind w:left="0"/>
        <w:rPr>
          <w:ins w:id="87" w:author="Mareček, František" w:date="2022-06-29T10:38:00Z"/>
          <w:rFonts w:ascii="Arial Narrow" w:hAnsi="Arial Narrow"/>
          <w:highlight w:val="yellow"/>
        </w:rPr>
      </w:pPr>
    </w:p>
    <w:p w14:paraId="3B2B06AC" w14:textId="77777777" w:rsidR="005F0F81" w:rsidRDefault="005F0F81">
      <w:pPr>
        <w:pStyle w:val="Odstavecseseznamem"/>
        <w:spacing w:after="60"/>
        <w:ind w:left="0"/>
        <w:rPr>
          <w:ins w:id="88" w:author="Mareček, František" w:date="2022-06-29T10:38:00Z"/>
          <w:rFonts w:ascii="Arial Narrow" w:hAnsi="Arial Narrow"/>
        </w:rPr>
        <w:pPrChange w:id="89" w:author="Mareček, František" w:date="2022-06-29T10:38:00Z">
          <w:pPr>
            <w:pStyle w:val="Odstavecseseznamem"/>
            <w:spacing w:after="60"/>
          </w:pPr>
        </w:pPrChange>
      </w:pPr>
      <w:ins w:id="90" w:author="Mareček, František" w:date="2022-06-29T10:38:00Z">
        <w:r>
          <w:rPr>
            <w:rFonts w:ascii="Arial Narrow" w:hAnsi="Arial Narrow"/>
          </w:rPr>
          <w:t>Poznámka 5: Zadavatel upozorňuje na legislativní změny po 1.7. 2022.  Požadavky na odbornou způsobilost pracovníků v elektrotechnice po tomto termínu účastník doloží platným osvědčením vystaveným dříve v souladu s vyhláškou 50/1978 Sb., nebo novým rovnocenným osvědčením vystaveným v souladu s prováděcími vyhláškami k zákonu č. 250/2021 Sb., o bezpečnosti práce.</w:t>
        </w:r>
      </w:ins>
    </w:p>
    <w:p w14:paraId="0A964315" w14:textId="77777777" w:rsidR="005F0F81" w:rsidRPr="00750490" w:rsidRDefault="005F0F81" w:rsidP="00750490">
      <w:pPr>
        <w:pStyle w:val="Odstavecseseznamem"/>
        <w:spacing w:after="60"/>
        <w:ind w:left="0"/>
        <w:rPr>
          <w:rFonts w:ascii="Arial Narrow" w:hAnsi="Arial Narrow"/>
          <w:highlight w:val="yellow"/>
        </w:rPr>
      </w:pPr>
    </w:p>
    <w:p w14:paraId="51A7B685" w14:textId="0FE1DE14" w:rsidR="00866FAF" w:rsidRPr="00750490" w:rsidRDefault="00DD3FA2" w:rsidP="00DD3FA2">
      <w:pPr>
        <w:rPr>
          <w:rFonts w:ascii="Arial Narrow" w:hAnsi="Arial Narrow" w:cs="Calibri"/>
          <w:b/>
          <w:sz w:val="20"/>
          <w:highlight w:val="yellow"/>
        </w:rPr>
      </w:pPr>
      <w:r w:rsidRPr="00750490">
        <w:rPr>
          <w:rFonts w:ascii="Arial Narrow" w:hAnsi="Arial Narrow" w:cs="Arial"/>
          <w:b/>
          <w:sz w:val="20"/>
        </w:rPr>
        <w:t xml:space="preserve">Přílohou </w:t>
      </w:r>
      <w:r w:rsidR="00750490">
        <w:rPr>
          <w:rFonts w:ascii="Arial Narrow" w:hAnsi="Arial Narrow" w:cs="Arial"/>
          <w:b/>
          <w:sz w:val="20"/>
        </w:rPr>
        <w:t xml:space="preserve">tohoto </w:t>
      </w:r>
      <w:r w:rsidRPr="00750490">
        <w:rPr>
          <w:rFonts w:ascii="Arial Narrow" w:hAnsi="Arial Narrow" w:cs="Arial"/>
          <w:b/>
          <w:sz w:val="20"/>
        </w:rPr>
        <w:t xml:space="preserve">formuláře budou dále i prosté kopie osvědčení a dokladů prokazujících požadované vzdělání a kvalifikaci osob </w:t>
      </w:r>
      <w:r w:rsidR="00750490">
        <w:rPr>
          <w:rFonts w:ascii="Arial Narrow" w:hAnsi="Arial Narrow" w:cs="Arial"/>
          <w:b/>
          <w:sz w:val="20"/>
        </w:rPr>
        <w:t>– blíže uvedeno v textu.</w:t>
      </w:r>
    </w:p>
    <w:p w14:paraId="2A11DB38" w14:textId="77777777" w:rsidR="00866FAF" w:rsidRPr="00750490" w:rsidRDefault="00866FAF" w:rsidP="00866FAF">
      <w:pPr>
        <w:rPr>
          <w:rFonts w:ascii="Arial Narrow" w:hAnsi="Arial Narrow" w:cs="Calibri"/>
          <w:sz w:val="22"/>
          <w:szCs w:val="22"/>
          <w:highlight w:val="yellow"/>
        </w:rPr>
      </w:pPr>
    </w:p>
    <w:p w14:paraId="0A13B117" w14:textId="77777777" w:rsidR="00866FAF" w:rsidRPr="00750490" w:rsidRDefault="00866FAF" w:rsidP="00866FAF">
      <w:pPr>
        <w:rPr>
          <w:rFonts w:ascii="Arial Narrow" w:hAnsi="Arial Narrow" w:cs="Calibri"/>
          <w:sz w:val="22"/>
          <w:szCs w:val="22"/>
          <w:highlight w:val="yellow"/>
        </w:rPr>
      </w:pPr>
    </w:p>
    <w:p w14:paraId="27D884B6" w14:textId="77777777" w:rsidR="004433D6" w:rsidRPr="00750490" w:rsidRDefault="004433D6" w:rsidP="007254DC">
      <w:pPr>
        <w:spacing w:line="360" w:lineRule="auto"/>
        <w:jc w:val="center"/>
        <w:rPr>
          <w:rFonts w:ascii="Arial Narrow" w:hAnsi="Arial Narrow" w:cs="Arial"/>
          <w:b/>
          <w:sz w:val="20"/>
          <w:highlight w:val="yellow"/>
        </w:rPr>
      </w:pPr>
    </w:p>
    <w:p w14:paraId="63AD8DFB" w14:textId="3F15C03B" w:rsidR="00ED43A3" w:rsidRPr="00EF0F05" w:rsidRDefault="009B66EF" w:rsidP="00913F26">
      <w:pPr>
        <w:spacing w:line="360" w:lineRule="auto"/>
        <w:jc w:val="left"/>
        <w:rPr>
          <w:rFonts w:ascii="Arial Narrow" w:hAnsi="Arial Narrow" w:cs="Arial"/>
          <w:b/>
          <w:sz w:val="20"/>
        </w:rPr>
      </w:pPr>
      <w:r w:rsidRPr="00DD3FA2">
        <w:rPr>
          <w:rFonts w:ascii="Arial Narrow" w:hAnsi="Arial Narrow" w:cs="Arial"/>
          <w:sz w:val="20"/>
          <w:highlight w:val="yellow"/>
        </w:rPr>
        <w:t>V_____________________dne____________________</w:t>
      </w:r>
    </w:p>
    <w:sectPr w:rsidR="00ED43A3" w:rsidRPr="00EF0F05" w:rsidSect="00F22A60">
      <w:footerReference w:type="default" r:id="rId12"/>
      <w:headerReference w:type="first" r:id="rId13"/>
      <w:footnotePr>
        <w:numFmt w:val="lowerLetter"/>
        <w:numRestart w:val="eachPage"/>
      </w:footnotePr>
      <w:type w:val="continuous"/>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8" w:author="Petrů, Kateřina" w:date="2022-06-27T12:54:00Z" w:initials="PK">
    <w:p w14:paraId="1273F706" w14:textId="654CAB1B" w:rsidR="005D4CAB" w:rsidRDefault="005D4CAB" w:rsidP="005D4CAB">
      <w:pPr>
        <w:pStyle w:val="Odstavecseseznamem"/>
        <w:ind w:left="0"/>
        <w:rPr>
          <w:rFonts w:asciiTheme="minorHAnsi" w:hAnsiTheme="minorHAnsi" w:cstheme="minorHAnsi"/>
        </w:rPr>
      </w:pPr>
      <w:r>
        <w:rPr>
          <w:rStyle w:val="Odkaznakoment"/>
        </w:rPr>
        <w:annotationRef/>
      </w:r>
      <w:r>
        <w:rPr>
          <w:rFonts w:cstheme="minorHAnsi"/>
        </w:rPr>
        <w:t>Pracovník poučený dle § 4 vyhlášky 50/1978 Sb. nebo minimálně Osoba poučená dle nařízení vlády o požadavcích na odbornou způsobilost k výkonu činnosti na elektrických zařízeních a na odbornou způsobilost v elektrotechnice (prováděcí předpis k zákonu 250/2021 Sb.)</w:t>
      </w:r>
    </w:p>
    <w:p w14:paraId="6392DD77" w14:textId="05D86119" w:rsidR="005D4CAB" w:rsidRDefault="005D4CAB">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392DD7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42704" w16cex:dateUtc="2022-06-27T1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92DD77" w16cid:durableId="2664270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1D8E9" w14:textId="77777777" w:rsidR="00B610F8" w:rsidRDefault="00B610F8" w:rsidP="007254DC">
      <w:r>
        <w:separator/>
      </w:r>
    </w:p>
  </w:endnote>
  <w:endnote w:type="continuationSeparator" w:id="0">
    <w:p w14:paraId="21C735D3" w14:textId="77777777" w:rsidR="00B610F8" w:rsidRDefault="00B610F8" w:rsidP="00725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443349"/>
      <w:docPartObj>
        <w:docPartGallery w:val="Page Numbers (Bottom of Page)"/>
        <w:docPartUnique/>
      </w:docPartObj>
    </w:sdtPr>
    <w:sdtEndPr>
      <w:rPr>
        <w:rFonts w:ascii="Arial Narrow" w:hAnsi="Arial Narrow"/>
        <w:sz w:val="20"/>
      </w:rPr>
    </w:sdtEndPr>
    <w:sdtContent>
      <w:p w14:paraId="4544526D" w14:textId="77777777" w:rsidR="00544B77" w:rsidRPr="004A603B" w:rsidRDefault="00544B77">
        <w:pPr>
          <w:pStyle w:val="Zpat"/>
          <w:jc w:val="center"/>
          <w:rPr>
            <w:rFonts w:ascii="Arial Narrow" w:hAnsi="Arial Narrow"/>
            <w:sz w:val="20"/>
          </w:rPr>
        </w:pPr>
        <w:r w:rsidRPr="004A603B">
          <w:rPr>
            <w:rFonts w:ascii="Arial Narrow" w:hAnsi="Arial Narrow"/>
            <w:sz w:val="20"/>
          </w:rPr>
          <w:fldChar w:fldCharType="begin"/>
        </w:r>
        <w:r w:rsidRPr="004A603B">
          <w:rPr>
            <w:rFonts w:ascii="Arial Narrow" w:hAnsi="Arial Narrow"/>
            <w:sz w:val="20"/>
          </w:rPr>
          <w:instrText>PAGE   \* MERGEFORMAT</w:instrText>
        </w:r>
        <w:r w:rsidRPr="004A603B">
          <w:rPr>
            <w:rFonts w:ascii="Arial Narrow" w:hAnsi="Arial Narrow"/>
            <w:sz w:val="20"/>
          </w:rPr>
          <w:fldChar w:fldCharType="separate"/>
        </w:r>
        <w:r>
          <w:rPr>
            <w:rFonts w:ascii="Arial Narrow" w:hAnsi="Arial Narrow"/>
            <w:noProof/>
            <w:sz w:val="20"/>
          </w:rPr>
          <w:t>11</w:t>
        </w:r>
        <w:r w:rsidRPr="004A603B">
          <w:rPr>
            <w:rFonts w:ascii="Arial Narrow" w:hAnsi="Arial Narrow"/>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5120D" w14:textId="77777777" w:rsidR="00B610F8" w:rsidRDefault="00B610F8" w:rsidP="007254DC">
      <w:r>
        <w:separator/>
      </w:r>
    </w:p>
  </w:footnote>
  <w:footnote w:type="continuationSeparator" w:id="0">
    <w:p w14:paraId="182584D6" w14:textId="77777777" w:rsidR="00B610F8" w:rsidRDefault="00B610F8" w:rsidP="007254DC">
      <w:r>
        <w:continuationSeparator/>
      </w:r>
    </w:p>
  </w:footnote>
  <w:footnote w:id="1">
    <w:p w14:paraId="363150FB" w14:textId="77777777" w:rsidR="00544B77" w:rsidRPr="001120A7" w:rsidRDefault="00544B77" w:rsidP="00866FAF">
      <w:pPr>
        <w:pStyle w:val="Textpoznpodarou"/>
        <w:rPr>
          <w:rFonts w:cs="Arial"/>
          <w:sz w:val="16"/>
          <w:szCs w:val="16"/>
        </w:rPr>
      </w:pPr>
      <w:r w:rsidRPr="001120A7">
        <w:rPr>
          <w:rStyle w:val="Znakapoznpodarou"/>
          <w:rFonts w:cs="Arial"/>
          <w:sz w:val="16"/>
          <w:szCs w:val="16"/>
        </w:rPr>
        <w:footnoteRef/>
      </w:r>
      <w:r w:rsidRPr="001120A7">
        <w:rPr>
          <w:rFonts w:cs="Arial"/>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80C73" w14:textId="5B6CA6B0" w:rsidR="00544B77" w:rsidRPr="00EF0F05" w:rsidRDefault="00F07ABE" w:rsidP="00EF0F05">
    <w:pPr>
      <w:pStyle w:val="Zhlav"/>
      <w:jc w:val="right"/>
      <w:rPr>
        <w:rFonts w:ascii="Arial Narrow" w:hAnsi="Arial Narrow"/>
      </w:rPr>
    </w:pPr>
    <w:r w:rsidRPr="00F07ABE">
      <w:rPr>
        <w:rFonts w:ascii="Arial Narrow" w:hAnsi="Arial Narrow" w:cs="Arial"/>
        <w:sz w:val="22"/>
        <w:szCs w:val="22"/>
      </w:rPr>
      <w:t>Priloha_5c_SK_Seznam techniků - rekonstrukce rozvoden_</w:t>
    </w:r>
    <w:ins w:id="91" w:author="Štěrbová, Lenka" w:date="2022-06-21T15:17:00Z">
      <w:r w:rsidR="00BF153D">
        <w:rPr>
          <w:rFonts w:ascii="Arial Narrow" w:hAnsi="Arial Narrow" w:cs="Arial"/>
          <w:sz w:val="22"/>
          <w:szCs w:val="22"/>
        </w:rPr>
        <w:t>2</w:t>
      </w:r>
    </w:ins>
    <w:ins w:id="92" w:author="Popelková, Lenka" w:date="2022-06-27T18:51:00Z">
      <w:r w:rsidR="00185E5D">
        <w:rPr>
          <w:rFonts w:ascii="Arial Narrow" w:hAnsi="Arial Narrow" w:cs="Arial"/>
          <w:sz w:val="22"/>
          <w:szCs w:val="22"/>
        </w:rPr>
        <w:t>8</w:t>
      </w:r>
    </w:ins>
    <w:del w:id="93" w:author="Popelková, Lenka" w:date="2022-06-27T18:51:00Z">
      <w:r w:rsidRPr="00F07ABE" w:rsidDel="00185E5D">
        <w:rPr>
          <w:rFonts w:ascii="Arial Narrow" w:hAnsi="Arial Narrow" w:cs="Arial"/>
          <w:sz w:val="22"/>
          <w:szCs w:val="22"/>
        </w:rPr>
        <w:delText>1</w:delText>
      </w:r>
    </w:del>
    <w:r w:rsidRPr="00F07ABE">
      <w:rPr>
        <w:rFonts w:ascii="Arial Narrow" w:hAnsi="Arial Narrow" w:cs="Arial"/>
        <w:sz w:val="22"/>
        <w:szCs w:val="22"/>
      </w:rPr>
      <w:t>_</w:t>
    </w:r>
    <w:del w:id="94" w:author="Štěrbová, Lenka" w:date="2022-06-21T15:17:00Z">
      <w:r w:rsidRPr="00F07ABE" w:rsidDel="00BF153D">
        <w:rPr>
          <w:rFonts w:ascii="Arial Narrow" w:hAnsi="Arial Narrow" w:cs="Arial"/>
          <w:sz w:val="22"/>
          <w:szCs w:val="22"/>
        </w:rPr>
        <w:delText>4</w:delText>
      </w:r>
    </w:del>
    <w:ins w:id="95" w:author="Štěrbová, Lenka" w:date="2022-06-21T15:17:00Z">
      <w:r w:rsidR="00BF153D">
        <w:rPr>
          <w:rFonts w:ascii="Arial Narrow" w:hAnsi="Arial Narrow" w:cs="Arial"/>
          <w:sz w:val="22"/>
          <w:szCs w:val="22"/>
        </w:rPr>
        <w:t>6</w:t>
      </w:r>
    </w:ins>
    <w:r w:rsidRPr="00F07ABE">
      <w:rPr>
        <w:rFonts w:ascii="Arial Narrow" w:hAnsi="Arial Narrow" w:cs="Arial"/>
        <w:sz w:val="22"/>
        <w:szCs w:val="22"/>
      </w:rPr>
      <w:t>_2022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decimal"/>
      <w:lvlText w:val="%1."/>
      <w:lvlJc w:val="left"/>
      <w:pPr>
        <w:tabs>
          <w:tab w:val="num" w:pos="2912"/>
        </w:tabs>
        <w:ind w:left="2912" w:hanging="360"/>
      </w:pPr>
      <w:rPr>
        <w:b/>
        <w:bCs/>
      </w:rPr>
    </w:lvl>
    <w:lvl w:ilvl="1">
      <w:start w:val="1"/>
      <w:numFmt w:val="decimal"/>
      <w:lvlText w:val="%1.%2"/>
      <w:lvlJc w:val="left"/>
      <w:pPr>
        <w:tabs>
          <w:tab w:val="num" w:pos="750"/>
        </w:tabs>
        <w:ind w:left="750"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2" w15:restartNumberingAfterBreak="0">
    <w:nsid w:val="200229CA"/>
    <w:multiLevelType w:val="hybridMultilevel"/>
    <w:tmpl w:val="EF9CC828"/>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D5D781B"/>
    <w:multiLevelType w:val="hybridMultilevel"/>
    <w:tmpl w:val="F2D46E56"/>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D045EA"/>
    <w:multiLevelType w:val="multilevel"/>
    <w:tmpl w:val="6652CF2C"/>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6" w15:restartNumberingAfterBreak="0">
    <w:nsid w:val="3B1F6083"/>
    <w:multiLevelType w:val="hybridMultilevel"/>
    <w:tmpl w:val="320080E6"/>
    <w:lvl w:ilvl="0" w:tplc="04050017">
      <w:start w:val="1"/>
      <w:numFmt w:val="lowerLetter"/>
      <w:lvlText w:val="%1)"/>
      <w:lvlJc w:val="left"/>
      <w:pPr>
        <w:ind w:left="720" w:hanging="360"/>
      </w:pPr>
      <w:rPr>
        <w:rFonts w:hint="default"/>
      </w:rPr>
    </w:lvl>
    <w:lvl w:ilvl="1" w:tplc="04050005">
      <w:start w:val="1"/>
      <w:numFmt w:val="bullet"/>
      <w:lvlText w:val=""/>
      <w:lvlJc w:val="left"/>
      <w:pPr>
        <w:ind w:left="1440" w:hanging="360"/>
      </w:pPr>
      <w:rPr>
        <w:rFonts w:ascii="Wingdings" w:hAnsi="Wingdings" w:hint="default"/>
        <w:b/>
        <w:sz w:val="24"/>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583C72"/>
    <w:multiLevelType w:val="hybridMultilevel"/>
    <w:tmpl w:val="48EABD70"/>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7D440BE"/>
    <w:multiLevelType w:val="hybridMultilevel"/>
    <w:tmpl w:val="9E28031E"/>
    <w:lvl w:ilvl="0" w:tplc="48D473C0">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8"/>
  </w:num>
  <w:num w:numId="3">
    <w:abstractNumId w:val="5"/>
  </w:num>
  <w:num w:numId="4">
    <w:abstractNumId w:val="6"/>
  </w:num>
  <w:num w:numId="5">
    <w:abstractNumId w:val="2"/>
  </w:num>
  <w:num w:numId="6">
    <w:abstractNumId w:val="7"/>
  </w:num>
  <w:num w:numId="7">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pelková, Lenka">
    <w15:presenceInfo w15:providerId="AD" w15:userId="S::L18752@eon.com::2d9c892d-d446-4e93-9fc4-cf1cad5bb664"/>
  </w15:person>
  <w15:person w15:author="Štěrbová, Lenka">
    <w15:presenceInfo w15:providerId="AD" w15:userId="S::L25074@eon.com::e95d1f07-92e2-4626-8643-b6aad9b12b08"/>
  </w15:person>
  <w15:person w15:author="Mareček, František">
    <w15:presenceInfo w15:providerId="AD" w15:userId="S::F5315@eon.com::3a9c102c-e30b-4f48-ad81-3b851dcbb90e"/>
  </w15:person>
  <w15:person w15:author="Petrů, Kateřina">
    <w15:presenceInfo w15:providerId="AD" w15:userId="S::K35317@eon.com::41e696bc-dd84-49a8-81d0-b10a0538fd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49"/>
  </w:hdrShapeDefaults>
  <w:footnotePr>
    <w:numFmt w:val="lowerLette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4DC"/>
    <w:rsid w:val="0000595C"/>
    <w:rsid w:val="00011619"/>
    <w:rsid w:val="0001216E"/>
    <w:rsid w:val="00013DA4"/>
    <w:rsid w:val="00020B0C"/>
    <w:rsid w:val="00030819"/>
    <w:rsid w:val="000361B7"/>
    <w:rsid w:val="00037450"/>
    <w:rsid w:val="00042259"/>
    <w:rsid w:val="000607B0"/>
    <w:rsid w:val="0008330F"/>
    <w:rsid w:val="00083ECC"/>
    <w:rsid w:val="0009174B"/>
    <w:rsid w:val="00096B43"/>
    <w:rsid w:val="000A1AD2"/>
    <w:rsid w:val="000B031A"/>
    <w:rsid w:val="000D2610"/>
    <w:rsid w:val="000D4910"/>
    <w:rsid w:val="000E0A67"/>
    <w:rsid w:val="000E486D"/>
    <w:rsid w:val="000E7B7F"/>
    <w:rsid w:val="001277B3"/>
    <w:rsid w:val="001327B5"/>
    <w:rsid w:val="00136BEE"/>
    <w:rsid w:val="00137920"/>
    <w:rsid w:val="001428F9"/>
    <w:rsid w:val="00142B13"/>
    <w:rsid w:val="00152CE4"/>
    <w:rsid w:val="00154596"/>
    <w:rsid w:val="00177DA8"/>
    <w:rsid w:val="00185E5D"/>
    <w:rsid w:val="00186788"/>
    <w:rsid w:val="00190C35"/>
    <w:rsid w:val="00191DAE"/>
    <w:rsid w:val="00195004"/>
    <w:rsid w:val="00195CD8"/>
    <w:rsid w:val="001A2F37"/>
    <w:rsid w:val="001A48D6"/>
    <w:rsid w:val="001D6120"/>
    <w:rsid w:val="001E2632"/>
    <w:rsid w:val="001E3D4F"/>
    <w:rsid w:val="001F2F5A"/>
    <w:rsid w:val="001F447D"/>
    <w:rsid w:val="001F6719"/>
    <w:rsid w:val="00214C62"/>
    <w:rsid w:val="0021548A"/>
    <w:rsid w:val="00215C61"/>
    <w:rsid w:val="002219A1"/>
    <w:rsid w:val="00223E7D"/>
    <w:rsid w:val="002256A5"/>
    <w:rsid w:val="002267AD"/>
    <w:rsid w:val="00226D0D"/>
    <w:rsid w:val="00234E24"/>
    <w:rsid w:val="00236EC8"/>
    <w:rsid w:val="00237D88"/>
    <w:rsid w:val="00240789"/>
    <w:rsid w:val="00240DA4"/>
    <w:rsid w:val="00245FC2"/>
    <w:rsid w:val="0024690C"/>
    <w:rsid w:val="002505E3"/>
    <w:rsid w:val="0026091F"/>
    <w:rsid w:val="00290338"/>
    <w:rsid w:val="002A22BB"/>
    <w:rsid w:val="002E3499"/>
    <w:rsid w:val="002E4BAD"/>
    <w:rsid w:val="002E7ED2"/>
    <w:rsid w:val="002E7F20"/>
    <w:rsid w:val="002F079E"/>
    <w:rsid w:val="002F6075"/>
    <w:rsid w:val="002F65A3"/>
    <w:rsid w:val="0030025A"/>
    <w:rsid w:val="003019EB"/>
    <w:rsid w:val="00304563"/>
    <w:rsid w:val="003203EB"/>
    <w:rsid w:val="003236FF"/>
    <w:rsid w:val="00326244"/>
    <w:rsid w:val="003301B7"/>
    <w:rsid w:val="00332643"/>
    <w:rsid w:val="00355BE5"/>
    <w:rsid w:val="003606C2"/>
    <w:rsid w:val="00376C6C"/>
    <w:rsid w:val="0039085D"/>
    <w:rsid w:val="00391B13"/>
    <w:rsid w:val="00392498"/>
    <w:rsid w:val="00394D6D"/>
    <w:rsid w:val="00396B82"/>
    <w:rsid w:val="00397660"/>
    <w:rsid w:val="003A1C1B"/>
    <w:rsid w:val="003B0E31"/>
    <w:rsid w:val="003C65FA"/>
    <w:rsid w:val="003D47B1"/>
    <w:rsid w:val="003D5DD7"/>
    <w:rsid w:val="003D74B7"/>
    <w:rsid w:val="003E508F"/>
    <w:rsid w:val="003E62DA"/>
    <w:rsid w:val="003E63A2"/>
    <w:rsid w:val="0040130B"/>
    <w:rsid w:val="004033FF"/>
    <w:rsid w:val="00404B48"/>
    <w:rsid w:val="0041132E"/>
    <w:rsid w:val="004136FE"/>
    <w:rsid w:val="0041657C"/>
    <w:rsid w:val="00420149"/>
    <w:rsid w:val="00422F75"/>
    <w:rsid w:val="004249B8"/>
    <w:rsid w:val="00425E49"/>
    <w:rsid w:val="00432C46"/>
    <w:rsid w:val="0043611E"/>
    <w:rsid w:val="004433D6"/>
    <w:rsid w:val="00453336"/>
    <w:rsid w:val="00461939"/>
    <w:rsid w:val="00475677"/>
    <w:rsid w:val="00476DD0"/>
    <w:rsid w:val="00477A45"/>
    <w:rsid w:val="004808A8"/>
    <w:rsid w:val="00491E18"/>
    <w:rsid w:val="00495839"/>
    <w:rsid w:val="0049799F"/>
    <w:rsid w:val="004A0F06"/>
    <w:rsid w:val="004A4F3F"/>
    <w:rsid w:val="004A603B"/>
    <w:rsid w:val="004A76AF"/>
    <w:rsid w:val="004A76F3"/>
    <w:rsid w:val="004B18F6"/>
    <w:rsid w:val="004B55A9"/>
    <w:rsid w:val="004C5C77"/>
    <w:rsid w:val="004D23C0"/>
    <w:rsid w:val="004D5904"/>
    <w:rsid w:val="004E71E1"/>
    <w:rsid w:val="004F3ED3"/>
    <w:rsid w:val="005212F3"/>
    <w:rsid w:val="00524675"/>
    <w:rsid w:val="005373DA"/>
    <w:rsid w:val="00540A0A"/>
    <w:rsid w:val="00544B77"/>
    <w:rsid w:val="00547685"/>
    <w:rsid w:val="00554B69"/>
    <w:rsid w:val="00564EAE"/>
    <w:rsid w:val="00575D57"/>
    <w:rsid w:val="0058380D"/>
    <w:rsid w:val="00584F50"/>
    <w:rsid w:val="005917DB"/>
    <w:rsid w:val="00592EAE"/>
    <w:rsid w:val="005962EE"/>
    <w:rsid w:val="005A0078"/>
    <w:rsid w:val="005A286A"/>
    <w:rsid w:val="005A2A36"/>
    <w:rsid w:val="005A37A8"/>
    <w:rsid w:val="005A4895"/>
    <w:rsid w:val="005A4944"/>
    <w:rsid w:val="005B0096"/>
    <w:rsid w:val="005B3D6E"/>
    <w:rsid w:val="005B762F"/>
    <w:rsid w:val="005C37A7"/>
    <w:rsid w:val="005C3F39"/>
    <w:rsid w:val="005D0EDC"/>
    <w:rsid w:val="005D4CAB"/>
    <w:rsid w:val="005D6B17"/>
    <w:rsid w:val="005E19C4"/>
    <w:rsid w:val="005E55E1"/>
    <w:rsid w:val="005E69FF"/>
    <w:rsid w:val="005F0F81"/>
    <w:rsid w:val="00601E73"/>
    <w:rsid w:val="006037C8"/>
    <w:rsid w:val="00603A77"/>
    <w:rsid w:val="006076D5"/>
    <w:rsid w:val="0061696C"/>
    <w:rsid w:val="00621FF1"/>
    <w:rsid w:val="006239D1"/>
    <w:rsid w:val="00642145"/>
    <w:rsid w:val="00642A31"/>
    <w:rsid w:val="00650C48"/>
    <w:rsid w:val="006620F1"/>
    <w:rsid w:val="0066357E"/>
    <w:rsid w:val="00663DE7"/>
    <w:rsid w:val="006641CF"/>
    <w:rsid w:val="00666EB3"/>
    <w:rsid w:val="0067117A"/>
    <w:rsid w:val="006720FD"/>
    <w:rsid w:val="0067265E"/>
    <w:rsid w:val="0068312F"/>
    <w:rsid w:val="006A0061"/>
    <w:rsid w:val="006A284F"/>
    <w:rsid w:val="006B0CA9"/>
    <w:rsid w:val="006B58C0"/>
    <w:rsid w:val="006C2ED3"/>
    <w:rsid w:val="006C3F7C"/>
    <w:rsid w:val="006C5C38"/>
    <w:rsid w:val="006C76A2"/>
    <w:rsid w:val="006D2E3B"/>
    <w:rsid w:val="006D6934"/>
    <w:rsid w:val="006E38AA"/>
    <w:rsid w:val="006E5996"/>
    <w:rsid w:val="006E7BD7"/>
    <w:rsid w:val="00700CB0"/>
    <w:rsid w:val="00701232"/>
    <w:rsid w:val="007119B8"/>
    <w:rsid w:val="00712356"/>
    <w:rsid w:val="007151FB"/>
    <w:rsid w:val="007254DC"/>
    <w:rsid w:val="007256C6"/>
    <w:rsid w:val="00727660"/>
    <w:rsid w:val="007356BF"/>
    <w:rsid w:val="00742C43"/>
    <w:rsid w:val="007439D3"/>
    <w:rsid w:val="0074738E"/>
    <w:rsid w:val="00750490"/>
    <w:rsid w:val="007532B0"/>
    <w:rsid w:val="0075747C"/>
    <w:rsid w:val="00762B2B"/>
    <w:rsid w:val="007729F6"/>
    <w:rsid w:val="007739D6"/>
    <w:rsid w:val="0077733F"/>
    <w:rsid w:val="00777EE8"/>
    <w:rsid w:val="00777F2C"/>
    <w:rsid w:val="00781569"/>
    <w:rsid w:val="00781DFD"/>
    <w:rsid w:val="0078423F"/>
    <w:rsid w:val="00793774"/>
    <w:rsid w:val="007A36F9"/>
    <w:rsid w:val="007A7A36"/>
    <w:rsid w:val="007B544F"/>
    <w:rsid w:val="007B7B85"/>
    <w:rsid w:val="007C1B01"/>
    <w:rsid w:val="007C481B"/>
    <w:rsid w:val="007C5F5A"/>
    <w:rsid w:val="007D0671"/>
    <w:rsid w:val="007D5CD7"/>
    <w:rsid w:val="007D5DC7"/>
    <w:rsid w:val="007E10B8"/>
    <w:rsid w:val="007E1389"/>
    <w:rsid w:val="007E1D7A"/>
    <w:rsid w:val="007E1DCB"/>
    <w:rsid w:val="007E5567"/>
    <w:rsid w:val="007E6E4E"/>
    <w:rsid w:val="007F5616"/>
    <w:rsid w:val="007F64BD"/>
    <w:rsid w:val="00801751"/>
    <w:rsid w:val="00807952"/>
    <w:rsid w:val="0081069E"/>
    <w:rsid w:val="008145E8"/>
    <w:rsid w:val="008156E4"/>
    <w:rsid w:val="00830583"/>
    <w:rsid w:val="008309DA"/>
    <w:rsid w:val="00842E3F"/>
    <w:rsid w:val="008452EF"/>
    <w:rsid w:val="00846C5C"/>
    <w:rsid w:val="00847157"/>
    <w:rsid w:val="0084720B"/>
    <w:rsid w:val="008504CE"/>
    <w:rsid w:val="00850EFD"/>
    <w:rsid w:val="00855BE7"/>
    <w:rsid w:val="00863B17"/>
    <w:rsid w:val="00866FAF"/>
    <w:rsid w:val="00880E2A"/>
    <w:rsid w:val="00882C81"/>
    <w:rsid w:val="0089049B"/>
    <w:rsid w:val="00890A8D"/>
    <w:rsid w:val="0089191B"/>
    <w:rsid w:val="00894A81"/>
    <w:rsid w:val="008976C6"/>
    <w:rsid w:val="008A71E6"/>
    <w:rsid w:val="008A7712"/>
    <w:rsid w:val="008B1D9A"/>
    <w:rsid w:val="008B5751"/>
    <w:rsid w:val="008D1FCE"/>
    <w:rsid w:val="00905346"/>
    <w:rsid w:val="00910D13"/>
    <w:rsid w:val="0091108C"/>
    <w:rsid w:val="009118CE"/>
    <w:rsid w:val="00913F26"/>
    <w:rsid w:val="00933FF3"/>
    <w:rsid w:val="009343CD"/>
    <w:rsid w:val="00942993"/>
    <w:rsid w:val="00945B15"/>
    <w:rsid w:val="00950BA3"/>
    <w:rsid w:val="009516E1"/>
    <w:rsid w:val="00955821"/>
    <w:rsid w:val="00960C6B"/>
    <w:rsid w:val="009626CD"/>
    <w:rsid w:val="00963A84"/>
    <w:rsid w:val="00964919"/>
    <w:rsid w:val="00970CD2"/>
    <w:rsid w:val="0097340A"/>
    <w:rsid w:val="0097454C"/>
    <w:rsid w:val="0097620E"/>
    <w:rsid w:val="00982D65"/>
    <w:rsid w:val="00985142"/>
    <w:rsid w:val="00986DC9"/>
    <w:rsid w:val="0099169F"/>
    <w:rsid w:val="009A39A6"/>
    <w:rsid w:val="009B0342"/>
    <w:rsid w:val="009B18A0"/>
    <w:rsid w:val="009B66EF"/>
    <w:rsid w:val="009C6C7F"/>
    <w:rsid w:val="009E093E"/>
    <w:rsid w:val="009E6EA8"/>
    <w:rsid w:val="009F0095"/>
    <w:rsid w:val="009F5CB1"/>
    <w:rsid w:val="00A10133"/>
    <w:rsid w:val="00A110B9"/>
    <w:rsid w:val="00A32317"/>
    <w:rsid w:val="00A3461F"/>
    <w:rsid w:val="00A37F1A"/>
    <w:rsid w:val="00A46D8D"/>
    <w:rsid w:val="00A51ED9"/>
    <w:rsid w:val="00A520C0"/>
    <w:rsid w:val="00A52880"/>
    <w:rsid w:val="00A551F7"/>
    <w:rsid w:val="00A56ED8"/>
    <w:rsid w:val="00A613EE"/>
    <w:rsid w:val="00A614BC"/>
    <w:rsid w:val="00A637A2"/>
    <w:rsid w:val="00A715BE"/>
    <w:rsid w:val="00A71933"/>
    <w:rsid w:val="00A849EE"/>
    <w:rsid w:val="00AA297A"/>
    <w:rsid w:val="00AA63D7"/>
    <w:rsid w:val="00AD0512"/>
    <w:rsid w:val="00AE30EC"/>
    <w:rsid w:val="00AE34AB"/>
    <w:rsid w:val="00AE3F3A"/>
    <w:rsid w:val="00AE5AB8"/>
    <w:rsid w:val="00AE5E08"/>
    <w:rsid w:val="00AE79B1"/>
    <w:rsid w:val="00AF0CE4"/>
    <w:rsid w:val="00AF628D"/>
    <w:rsid w:val="00B01682"/>
    <w:rsid w:val="00B1105C"/>
    <w:rsid w:val="00B139F6"/>
    <w:rsid w:val="00B22DE8"/>
    <w:rsid w:val="00B2606D"/>
    <w:rsid w:val="00B2719A"/>
    <w:rsid w:val="00B33CD6"/>
    <w:rsid w:val="00B46E24"/>
    <w:rsid w:val="00B55808"/>
    <w:rsid w:val="00B610F8"/>
    <w:rsid w:val="00B613F5"/>
    <w:rsid w:val="00B7773F"/>
    <w:rsid w:val="00B86323"/>
    <w:rsid w:val="00B93874"/>
    <w:rsid w:val="00B976BF"/>
    <w:rsid w:val="00BA067A"/>
    <w:rsid w:val="00BA40D0"/>
    <w:rsid w:val="00BB2FF2"/>
    <w:rsid w:val="00BB4171"/>
    <w:rsid w:val="00BB5782"/>
    <w:rsid w:val="00BB691C"/>
    <w:rsid w:val="00BC3737"/>
    <w:rsid w:val="00BD28ED"/>
    <w:rsid w:val="00BD5BEF"/>
    <w:rsid w:val="00BD680E"/>
    <w:rsid w:val="00BE4F27"/>
    <w:rsid w:val="00BF153D"/>
    <w:rsid w:val="00BF570C"/>
    <w:rsid w:val="00BF588A"/>
    <w:rsid w:val="00C05789"/>
    <w:rsid w:val="00C10C43"/>
    <w:rsid w:val="00C13AD0"/>
    <w:rsid w:val="00C161C7"/>
    <w:rsid w:val="00C21382"/>
    <w:rsid w:val="00C34E17"/>
    <w:rsid w:val="00C45517"/>
    <w:rsid w:val="00C461C2"/>
    <w:rsid w:val="00C5263A"/>
    <w:rsid w:val="00C55FBC"/>
    <w:rsid w:val="00C61C46"/>
    <w:rsid w:val="00C6562E"/>
    <w:rsid w:val="00C720D8"/>
    <w:rsid w:val="00C953BB"/>
    <w:rsid w:val="00CA410F"/>
    <w:rsid w:val="00CA7343"/>
    <w:rsid w:val="00CB2F4D"/>
    <w:rsid w:val="00CB7722"/>
    <w:rsid w:val="00CC2B18"/>
    <w:rsid w:val="00CC4AF8"/>
    <w:rsid w:val="00CC4E10"/>
    <w:rsid w:val="00CC696B"/>
    <w:rsid w:val="00CD001A"/>
    <w:rsid w:val="00CD39EE"/>
    <w:rsid w:val="00CE1F92"/>
    <w:rsid w:val="00CF30D4"/>
    <w:rsid w:val="00CF7277"/>
    <w:rsid w:val="00D17F4E"/>
    <w:rsid w:val="00D20ED7"/>
    <w:rsid w:val="00D31AE0"/>
    <w:rsid w:val="00D37526"/>
    <w:rsid w:val="00D419AD"/>
    <w:rsid w:val="00D464C9"/>
    <w:rsid w:val="00D46E03"/>
    <w:rsid w:val="00D51AD5"/>
    <w:rsid w:val="00D566B4"/>
    <w:rsid w:val="00D6276C"/>
    <w:rsid w:val="00D661E7"/>
    <w:rsid w:val="00D818D2"/>
    <w:rsid w:val="00D85D25"/>
    <w:rsid w:val="00D87A86"/>
    <w:rsid w:val="00D921BA"/>
    <w:rsid w:val="00D92CA7"/>
    <w:rsid w:val="00D95B93"/>
    <w:rsid w:val="00D966BB"/>
    <w:rsid w:val="00DA137E"/>
    <w:rsid w:val="00DA4028"/>
    <w:rsid w:val="00DB16C0"/>
    <w:rsid w:val="00DB315A"/>
    <w:rsid w:val="00DC02F7"/>
    <w:rsid w:val="00DC76D9"/>
    <w:rsid w:val="00DC79F5"/>
    <w:rsid w:val="00DD0476"/>
    <w:rsid w:val="00DD05DE"/>
    <w:rsid w:val="00DD3FA2"/>
    <w:rsid w:val="00E067D5"/>
    <w:rsid w:val="00E13501"/>
    <w:rsid w:val="00E15E97"/>
    <w:rsid w:val="00E164BE"/>
    <w:rsid w:val="00E253EA"/>
    <w:rsid w:val="00E25FF5"/>
    <w:rsid w:val="00E279E8"/>
    <w:rsid w:val="00E27FF1"/>
    <w:rsid w:val="00E309BB"/>
    <w:rsid w:val="00E3209B"/>
    <w:rsid w:val="00E363E3"/>
    <w:rsid w:val="00E46F4D"/>
    <w:rsid w:val="00E5429B"/>
    <w:rsid w:val="00E64C41"/>
    <w:rsid w:val="00E65EFF"/>
    <w:rsid w:val="00E677E9"/>
    <w:rsid w:val="00E75B7A"/>
    <w:rsid w:val="00E8140A"/>
    <w:rsid w:val="00E819D0"/>
    <w:rsid w:val="00E869E7"/>
    <w:rsid w:val="00E93BE1"/>
    <w:rsid w:val="00EA3C2C"/>
    <w:rsid w:val="00EA5B8C"/>
    <w:rsid w:val="00EB17E0"/>
    <w:rsid w:val="00EB267D"/>
    <w:rsid w:val="00EB55FA"/>
    <w:rsid w:val="00EB61A8"/>
    <w:rsid w:val="00EB6933"/>
    <w:rsid w:val="00EB7A83"/>
    <w:rsid w:val="00EC12F4"/>
    <w:rsid w:val="00EC3050"/>
    <w:rsid w:val="00EC7437"/>
    <w:rsid w:val="00ED179F"/>
    <w:rsid w:val="00ED43A3"/>
    <w:rsid w:val="00ED6562"/>
    <w:rsid w:val="00ED75D1"/>
    <w:rsid w:val="00EF03E6"/>
    <w:rsid w:val="00EF0F05"/>
    <w:rsid w:val="00EF2820"/>
    <w:rsid w:val="00EF3A91"/>
    <w:rsid w:val="00F01B64"/>
    <w:rsid w:val="00F03F53"/>
    <w:rsid w:val="00F07ABE"/>
    <w:rsid w:val="00F12B87"/>
    <w:rsid w:val="00F12F44"/>
    <w:rsid w:val="00F165AC"/>
    <w:rsid w:val="00F22A60"/>
    <w:rsid w:val="00F24414"/>
    <w:rsid w:val="00F24A50"/>
    <w:rsid w:val="00F2520D"/>
    <w:rsid w:val="00F34487"/>
    <w:rsid w:val="00F359FF"/>
    <w:rsid w:val="00F36D37"/>
    <w:rsid w:val="00F41017"/>
    <w:rsid w:val="00F44E57"/>
    <w:rsid w:val="00F453A5"/>
    <w:rsid w:val="00F50568"/>
    <w:rsid w:val="00F53315"/>
    <w:rsid w:val="00F60162"/>
    <w:rsid w:val="00F625A9"/>
    <w:rsid w:val="00F62EA7"/>
    <w:rsid w:val="00F67A3B"/>
    <w:rsid w:val="00F73456"/>
    <w:rsid w:val="00F93C91"/>
    <w:rsid w:val="00F93D5C"/>
    <w:rsid w:val="00FA218C"/>
    <w:rsid w:val="00FB1302"/>
    <w:rsid w:val="00FB3369"/>
    <w:rsid w:val="00FB5A15"/>
    <w:rsid w:val="00FF77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BFF4A"/>
  <w15:docId w15:val="{0CE46C0F-440A-4441-98CE-4AC51D077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54DC"/>
    <w:pPr>
      <w:spacing w:after="0" w:line="240" w:lineRule="auto"/>
      <w:jc w:val="both"/>
    </w:pPr>
    <w:rPr>
      <w:rFonts w:ascii="Arial" w:eastAsia="Times New Roman" w:hAnsi="Arial" w:cs="Times New Roman"/>
      <w:sz w:val="24"/>
      <w:szCs w:val="20"/>
      <w:lang w:eastAsia="cs-CZ"/>
    </w:rPr>
  </w:style>
  <w:style w:type="paragraph" w:styleId="Nadpis1">
    <w:name w:val="heading 1"/>
    <w:basedOn w:val="Normln"/>
    <w:next w:val="Normln"/>
    <w:link w:val="Nadpis1Char"/>
    <w:uiPriority w:val="99"/>
    <w:qFormat/>
    <w:rsid w:val="007254DC"/>
    <w:pPr>
      <w:keepNext/>
      <w:numPr>
        <w:numId w:val="2"/>
      </w:numPr>
      <w:jc w:val="left"/>
      <w:outlineLvl w:val="0"/>
    </w:pPr>
    <w:rPr>
      <w:b/>
      <w:caps/>
      <w:sz w:val="36"/>
    </w:rPr>
  </w:style>
  <w:style w:type="paragraph" w:styleId="Nadpis2">
    <w:name w:val="heading 2"/>
    <w:aliases w:val="14b B"/>
    <w:basedOn w:val="Normln"/>
    <w:next w:val="Normln"/>
    <w:link w:val="Nadpis2Char"/>
    <w:uiPriority w:val="99"/>
    <w:qFormat/>
    <w:rsid w:val="007254DC"/>
    <w:pPr>
      <w:keepNext/>
      <w:numPr>
        <w:ilvl w:val="1"/>
        <w:numId w:val="1"/>
      </w:numPr>
      <w:outlineLvl w:val="1"/>
    </w:pPr>
    <w:rPr>
      <w:b/>
      <w:sz w:val="32"/>
      <w:u w:val="single"/>
    </w:rPr>
  </w:style>
  <w:style w:type="paragraph" w:styleId="Nadpis3">
    <w:name w:val="heading 3"/>
    <w:basedOn w:val="Normln"/>
    <w:next w:val="Normln"/>
    <w:link w:val="Nadpis3Char"/>
    <w:uiPriority w:val="99"/>
    <w:qFormat/>
    <w:rsid w:val="007254DC"/>
    <w:pPr>
      <w:keepNext/>
      <w:outlineLvl w:val="2"/>
    </w:pPr>
    <w:rPr>
      <w:b/>
    </w:rPr>
  </w:style>
  <w:style w:type="paragraph" w:styleId="Nadpis4">
    <w:name w:val="heading 4"/>
    <w:basedOn w:val="Normln"/>
    <w:next w:val="Normln"/>
    <w:link w:val="Nadpis4Char"/>
    <w:uiPriority w:val="9"/>
    <w:qFormat/>
    <w:rsid w:val="007254DC"/>
    <w:pPr>
      <w:spacing w:before="200" w:line="276" w:lineRule="auto"/>
      <w:outlineLvl w:val="3"/>
    </w:pPr>
    <w:rPr>
      <w:b/>
      <w:bCs/>
      <w:i/>
      <w:iCs/>
      <w:sz w:val="20"/>
      <w:szCs w:val="22"/>
      <w:lang w:val="en-US" w:eastAsia="en-US" w:bidi="en-US"/>
    </w:rPr>
  </w:style>
  <w:style w:type="paragraph" w:styleId="Nadpis5">
    <w:name w:val="heading 5"/>
    <w:basedOn w:val="Normln"/>
    <w:next w:val="Normln"/>
    <w:link w:val="Nadpis5Char"/>
    <w:unhideWhenUsed/>
    <w:qFormat/>
    <w:rsid w:val="007254DC"/>
    <w:pPr>
      <w:spacing w:before="240" w:after="60"/>
      <w:outlineLvl w:val="4"/>
    </w:pPr>
    <w:rPr>
      <w:rFonts w:ascii="Calibri" w:hAnsi="Calibri"/>
      <w:b/>
      <w:bCs/>
      <w:i/>
      <w:iCs/>
      <w:sz w:val="26"/>
      <w:szCs w:val="26"/>
    </w:rPr>
  </w:style>
  <w:style w:type="paragraph" w:styleId="Nadpis6">
    <w:name w:val="heading 6"/>
    <w:basedOn w:val="Normln"/>
    <w:next w:val="Normln"/>
    <w:link w:val="Nadpis6Char"/>
    <w:qFormat/>
    <w:rsid w:val="007254DC"/>
    <w:pPr>
      <w:spacing w:before="120" w:line="271" w:lineRule="auto"/>
      <w:outlineLvl w:val="5"/>
    </w:pPr>
    <w:rPr>
      <w:b/>
      <w:bCs/>
      <w:i/>
      <w:iCs/>
      <w:color w:val="7F7F7F"/>
      <w:sz w:val="20"/>
      <w:szCs w:val="22"/>
      <w:lang w:val="en-US" w:eastAsia="en-US" w:bidi="en-US"/>
    </w:rPr>
  </w:style>
  <w:style w:type="paragraph" w:styleId="Nadpis7">
    <w:name w:val="heading 7"/>
    <w:basedOn w:val="Normln"/>
    <w:next w:val="Normln"/>
    <w:link w:val="Nadpis7Char"/>
    <w:qFormat/>
    <w:rsid w:val="007254DC"/>
    <w:pPr>
      <w:spacing w:before="120" w:line="276" w:lineRule="auto"/>
      <w:outlineLvl w:val="6"/>
    </w:pPr>
    <w:rPr>
      <w:i/>
      <w:iCs/>
      <w:sz w:val="20"/>
      <w:szCs w:val="22"/>
      <w:lang w:val="en-US" w:eastAsia="en-US" w:bidi="en-US"/>
    </w:rPr>
  </w:style>
  <w:style w:type="paragraph" w:styleId="Nadpis8">
    <w:name w:val="heading 8"/>
    <w:basedOn w:val="Normln"/>
    <w:next w:val="Normln"/>
    <w:link w:val="Nadpis8Char"/>
    <w:qFormat/>
    <w:rsid w:val="007254DC"/>
    <w:pPr>
      <w:spacing w:before="120" w:line="276" w:lineRule="auto"/>
      <w:outlineLvl w:val="7"/>
    </w:pPr>
    <w:rPr>
      <w:sz w:val="20"/>
      <w:lang w:val="en-US" w:eastAsia="en-US" w:bidi="en-US"/>
    </w:rPr>
  </w:style>
  <w:style w:type="paragraph" w:styleId="Nadpis9">
    <w:name w:val="heading 9"/>
    <w:basedOn w:val="Normln"/>
    <w:next w:val="Normln"/>
    <w:link w:val="Nadpis9Char"/>
    <w:uiPriority w:val="9"/>
    <w:qFormat/>
    <w:rsid w:val="007254DC"/>
    <w:pPr>
      <w:spacing w:before="120" w:line="276" w:lineRule="auto"/>
      <w:outlineLvl w:val="8"/>
    </w:pPr>
    <w:rPr>
      <w:i/>
      <w:iCs/>
      <w:spacing w:val="5"/>
      <w:sz w:val="20"/>
      <w:lang w:val="en-US" w:eastAsia="en-US" w:bidi="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254DC"/>
    <w:rPr>
      <w:rFonts w:ascii="Arial" w:eastAsia="Times New Roman" w:hAnsi="Arial" w:cs="Times New Roman"/>
      <w:b/>
      <w:caps/>
      <w:sz w:val="36"/>
      <w:szCs w:val="20"/>
      <w:lang w:eastAsia="cs-CZ"/>
    </w:rPr>
  </w:style>
  <w:style w:type="character" w:customStyle="1" w:styleId="Nadpis2Char">
    <w:name w:val="Nadpis 2 Char"/>
    <w:aliases w:val="14b B Char"/>
    <w:basedOn w:val="Standardnpsmoodstavce"/>
    <w:link w:val="Nadpis2"/>
    <w:uiPriority w:val="99"/>
    <w:rsid w:val="007254DC"/>
    <w:rPr>
      <w:rFonts w:ascii="Arial" w:eastAsia="Times New Roman" w:hAnsi="Arial" w:cs="Times New Roman"/>
      <w:b/>
      <w:sz w:val="32"/>
      <w:szCs w:val="20"/>
      <w:u w:val="single"/>
      <w:lang w:eastAsia="cs-CZ"/>
    </w:rPr>
  </w:style>
  <w:style w:type="paragraph" w:styleId="Zkladntext">
    <w:name w:val="Body Text"/>
    <w:basedOn w:val="Normln"/>
    <w:link w:val="ZkladntextChar"/>
    <w:rsid w:val="007254DC"/>
  </w:style>
  <w:style w:type="character" w:customStyle="1" w:styleId="ZkladntextChar">
    <w:name w:val="Základní text Char"/>
    <w:basedOn w:val="Standardnpsmoodstavce"/>
    <w:link w:val="Zkladntext"/>
    <w:rsid w:val="007254DC"/>
    <w:rPr>
      <w:rFonts w:ascii="Arial" w:eastAsia="Times New Roman" w:hAnsi="Arial" w:cs="Times New Roman"/>
      <w:sz w:val="24"/>
      <w:szCs w:val="20"/>
      <w:lang w:eastAsia="cs-CZ"/>
    </w:rPr>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
    <w:basedOn w:val="Normln"/>
    <w:link w:val="OdstavecseseznamemChar"/>
    <w:uiPriority w:val="34"/>
    <w:qFormat/>
    <w:rsid w:val="007254DC"/>
    <w:pPr>
      <w:ind w:left="720"/>
      <w:contextualSpacing/>
      <w:jc w:val="left"/>
    </w:pPr>
    <w:rPr>
      <w:rFonts w:cs="Arial"/>
      <w:sz w:val="20"/>
    </w:rPr>
  </w:style>
  <w:style w:type="paragraph" w:styleId="Textpoznpodarou">
    <w:name w:val="footnote text"/>
    <w:basedOn w:val="Normln"/>
    <w:link w:val="TextpoznpodarouChar"/>
    <w:uiPriority w:val="99"/>
    <w:rsid w:val="007254DC"/>
    <w:rPr>
      <w:sz w:val="20"/>
    </w:rPr>
  </w:style>
  <w:style w:type="character" w:customStyle="1" w:styleId="TextpoznpodarouChar">
    <w:name w:val="Text pozn. pod čarou Char"/>
    <w:basedOn w:val="Standardnpsmoodstavce"/>
    <w:link w:val="Textpoznpodarou"/>
    <w:uiPriority w:val="99"/>
    <w:rsid w:val="007254DC"/>
    <w:rPr>
      <w:rFonts w:ascii="Arial" w:eastAsia="Times New Roman" w:hAnsi="Arial" w:cs="Times New Roman"/>
      <w:sz w:val="20"/>
      <w:szCs w:val="20"/>
      <w:lang w:eastAsia="cs-CZ"/>
    </w:rPr>
  </w:style>
  <w:style w:type="character" w:styleId="Znakapoznpodarou">
    <w:name w:val="footnote reference"/>
    <w:uiPriority w:val="99"/>
    <w:rsid w:val="007254DC"/>
    <w:rPr>
      <w:vertAlign w:val="superscript"/>
    </w:rPr>
  </w:style>
  <w:style w:type="paragraph" w:styleId="Zkladntext3">
    <w:name w:val="Body Text 3"/>
    <w:basedOn w:val="Normln"/>
    <w:link w:val="Zkladntext3Char"/>
    <w:unhideWhenUsed/>
    <w:rsid w:val="007254DC"/>
    <w:pPr>
      <w:spacing w:after="120"/>
    </w:pPr>
    <w:rPr>
      <w:sz w:val="16"/>
      <w:szCs w:val="16"/>
    </w:rPr>
  </w:style>
  <w:style w:type="character" w:customStyle="1" w:styleId="Zkladntext3Char">
    <w:name w:val="Základní text 3 Char"/>
    <w:basedOn w:val="Standardnpsmoodstavce"/>
    <w:link w:val="Zkladntext3"/>
    <w:rsid w:val="007254DC"/>
    <w:rPr>
      <w:rFonts w:ascii="Arial" w:eastAsia="Times New Roman" w:hAnsi="Arial" w:cs="Times New Roman"/>
      <w:sz w:val="16"/>
      <w:szCs w:val="16"/>
      <w:lang w:eastAsia="cs-CZ"/>
    </w:rPr>
  </w:style>
  <w:style w:type="character" w:customStyle="1" w:styleId="Nadpis3Char">
    <w:name w:val="Nadpis 3 Char"/>
    <w:basedOn w:val="Standardnpsmoodstavce"/>
    <w:link w:val="Nadpis3"/>
    <w:uiPriority w:val="99"/>
    <w:rsid w:val="007254DC"/>
    <w:rPr>
      <w:rFonts w:ascii="Arial" w:eastAsia="Times New Roman" w:hAnsi="Arial" w:cs="Times New Roman"/>
      <w:b/>
      <w:sz w:val="24"/>
      <w:szCs w:val="20"/>
      <w:lang w:eastAsia="cs-CZ"/>
    </w:rPr>
  </w:style>
  <w:style w:type="character" w:customStyle="1" w:styleId="Nadpis4Char">
    <w:name w:val="Nadpis 4 Char"/>
    <w:basedOn w:val="Standardnpsmoodstavce"/>
    <w:link w:val="Nadpis4"/>
    <w:uiPriority w:val="9"/>
    <w:rsid w:val="007254DC"/>
    <w:rPr>
      <w:rFonts w:ascii="Arial" w:eastAsia="Times New Roman" w:hAnsi="Arial" w:cs="Times New Roman"/>
      <w:b/>
      <w:bCs/>
      <w:i/>
      <w:iCs/>
      <w:sz w:val="20"/>
      <w:lang w:val="en-US" w:bidi="en-US"/>
    </w:rPr>
  </w:style>
  <w:style w:type="character" w:customStyle="1" w:styleId="Nadpis5Char">
    <w:name w:val="Nadpis 5 Char"/>
    <w:basedOn w:val="Standardnpsmoodstavce"/>
    <w:link w:val="Nadpis5"/>
    <w:rsid w:val="007254DC"/>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rsid w:val="007254DC"/>
    <w:rPr>
      <w:rFonts w:ascii="Arial" w:eastAsia="Times New Roman" w:hAnsi="Arial" w:cs="Times New Roman"/>
      <w:b/>
      <w:bCs/>
      <w:i/>
      <w:iCs/>
      <w:color w:val="7F7F7F"/>
      <w:sz w:val="20"/>
      <w:lang w:val="en-US" w:bidi="en-US"/>
    </w:rPr>
  </w:style>
  <w:style w:type="character" w:customStyle="1" w:styleId="Nadpis7Char">
    <w:name w:val="Nadpis 7 Char"/>
    <w:basedOn w:val="Standardnpsmoodstavce"/>
    <w:link w:val="Nadpis7"/>
    <w:rsid w:val="007254DC"/>
    <w:rPr>
      <w:rFonts w:ascii="Arial" w:eastAsia="Times New Roman" w:hAnsi="Arial" w:cs="Times New Roman"/>
      <w:i/>
      <w:iCs/>
      <w:sz w:val="20"/>
      <w:lang w:val="en-US" w:bidi="en-US"/>
    </w:rPr>
  </w:style>
  <w:style w:type="character" w:customStyle="1" w:styleId="Nadpis8Char">
    <w:name w:val="Nadpis 8 Char"/>
    <w:basedOn w:val="Standardnpsmoodstavce"/>
    <w:link w:val="Nadpis8"/>
    <w:rsid w:val="007254DC"/>
    <w:rPr>
      <w:rFonts w:ascii="Arial" w:eastAsia="Times New Roman" w:hAnsi="Arial" w:cs="Times New Roman"/>
      <w:sz w:val="20"/>
      <w:szCs w:val="20"/>
      <w:lang w:val="en-US" w:bidi="en-US"/>
    </w:rPr>
  </w:style>
  <w:style w:type="character" w:customStyle="1" w:styleId="Nadpis9Char">
    <w:name w:val="Nadpis 9 Char"/>
    <w:basedOn w:val="Standardnpsmoodstavce"/>
    <w:link w:val="Nadpis9"/>
    <w:uiPriority w:val="9"/>
    <w:rsid w:val="007254DC"/>
    <w:rPr>
      <w:rFonts w:ascii="Arial" w:eastAsia="Times New Roman" w:hAnsi="Arial" w:cs="Times New Roman"/>
      <w:i/>
      <w:iCs/>
      <w:spacing w:val="5"/>
      <w:sz w:val="20"/>
      <w:szCs w:val="20"/>
      <w:lang w:val="en-US" w:bidi="en-US"/>
    </w:rPr>
  </w:style>
  <w:style w:type="paragraph" w:customStyle="1" w:styleId="Zkladntext21">
    <w:name w:val="Základní text 21"/>
    <w:basedOn w:val="Normln"/>
    <w:rsid w:val="007254DC"/>
  </w:style>
  <w:style w:type="paragraph" w:styleId="Zpat">
    <w:name w:val="footer"/>
    <w:basedOn w:val="Normln"/>
    <w:link w:val="ZpatChar"/>
    <w:uiPriority w:val="99"/>
    <w:rsid w:val="007254DC"/>
    <w:pPr>
      <w:tabs>
        <w:tab w:val="center" w:pos="4536"/>
        <w:tab w:val="right" w:pos="9072"/>
      </w:tabs>
    </w:pPr>
  </w:style>
  <w:style w:type="character" w:customStyle="1" w:styleId="ZpatChar">
    <w:name w:val="Zápatí Char"/>
    <w:basedOn w:val="Standardnpsmoodstavce"/>
    <w:link w:val="Zpat"/>
    <w:uiPriority w:val="99"/>
    <w:rsid w:val="007254DC"/>
    <w:rPr>
      <w:rFonts w:ascii="Arial" w:eastAsia="Times New Roman" w:hAnsi="Arial" w:cs="Times New Roman"/>
      <w:sz w:val="24"/>
      <w:szCs w:val="20"/>
      <w:lang w:eastAsia="cs-CZ"/>
    </w:rPr>
  </w:style>
  <w:style w:type="paragraph" w:styleId="Zkladntextodsazen">
    <w:name w:val="Body Text Indent"/>
    <w:basedOn w:val="Normln"/>
    <w:link w:val="ZkladntextodsazenChar"/>
    <w:uiPriority w:val="99"/>
    <w:rsid w:val="007254DC"/>
    <w:pPr>
      <w:spacing w:after="120"/>
      <w:ind w:left="283"/>
    </w:pPr>
  </w:style>
  <w:style w:type="character" w:customStyle="1" w:styleId="ZkladntextodsazenChar">
    <w:name w:val="Základní text odsazený Char"/>
    <w:basedOn w:val="Standardnpsmoodstavce"/>
    <w:link w:val="Zkladntextodsazen"/>
    <w:uiPriority w:val="99"/>
    <w:rsid w:val="007254DC"/>
    <w:rPr>
      <w:rFonts w:ascii="Arial" w:eastAsia="Times New Roman" w:hAnsi="Arial" w:cs="Times New Roman"/>
      <w:sz w:val="24"/>
      <w:szCs w:val="20"/>
      <w:lang w:eastAsia="cs-CZ"/>
    </w:rPr>
  </w:style>
  <w:style w:type="character" w:styleId="Hypertextovodkaz">
    <w:name w:val="Hyperlink"/>
    <w:uiPriority w:val="99"/>
    <w:rsid w:val="007254DC"/>
    <w:rPr>
      <w:color w:val="0000FF"/>
      <w:u w:val="single"/>
    </w:rPr>
  </w:style>
  <w:style w:type="paragraph" w:customStyle="1" w:styleId="dopis">
    <w:name w:val="dopis"/>
    <w:basedOn w:val="Normln"/>
    <w:rsid w:val="007254DC"/>
    <w:pPr>
      <w:ind w:firstLine="284"/>
    </w:pPr>
  </w:style>
  <w:style w:type="paragraph" w:styleId="Zkladntext2">
    <w:name w:val="Body Text 2"/>
    <w:basedOn w:val="Normln"/>
    <w:link w:val="Zkladntext2Char"/>
    <w:uiPriority w:val="99"/>
    <w:rsid w:val="007254DC"/>
    <w:pPr>
      <w:spacing w:after="120" w:line="480" w:lineRule="auto"/>
    </w:pPr>
  </w:style>
  <w:style w:type="character" w:customStyle="1" w:styleId="Zkladntext2Char">
    <w:name w:val="Základní text 2 Char"/>
    <w:basedOn w:val="Standardnpsmoodstavce"/>
    <w:link w:val="Zkladntext2"/>
    <w:uiPriority w:val="99"/>
    <w:rsid w:val="007254DC"/>
    <w:rPr>
      <w:rFonts w:ascii="Arial" w:eastAsia="Times New Roman" w:hAnsi="Arial" w:cs="Times New Roman"/>
      <w:sz w:val="24"/>
      <w:szCs w:val="20"/>
      <w:lang w:eastAsia="cs-CZ"/>
    </w:rPr>
  </w:style>
  <w:style w:type="paragraph" w:customStyle="1" w:styleId="Normln0">
    <w:name w:val="Normální~"/>
    <w:basedOn w:val="Normln"/>
    <w:rsid w:val="007254DC"/>
    <w:pPr>
      <w:widowControl w:val="0"/>
    </w:pPr>
    <w:rPr>
      <w:noProof/>
    </w:rPr>
  </w:style>
  <w:style w:type="paragraph" w:styleId="Nzev">
    <w:name w:val="Title"/>
    <w:basedOn w:val="Normln"/>
    <w:next w:val="Normln"/>
    <w:link w:val="NzevChar"/>
    <w:qFormat/>
    <w:rsid w:val="007254DC"/>
    <w:pPr>
      <w:spacing w:before="240" w:after="240"/>
      <w:jc w:val="center"/>
      <w:outlineLvl w:val="0"/>
    </w:pPr>
    <w:rPr>
      <w:b/>
      <w:bCs/>
      <w:kern w:val="28"/>
      <w:sz w:val="32"/>
      <w:szCs w:val="32"/>
    </w:rPr>
  </w:style>
  <w:style w:type="character" w:customStyle="1" w:styleId="NzevChar">
    <w:name w:val="Název Char"/>
    <w:basedOn w:val="Standardnpsmoodstavce"/>
    <w:link w:val="Nzev"/>
    <w:rsid w:val="007254DC"/>
    <w:rPr>
      <w:rFonts w:ascii="Arial" w:eastAsia="Times New Roman" w:hAnsi="Arial" w:cs="Times New Roman"/>
      <w:b/>
      <w:bCs/>
      <w:kern w:val="28"/>
      <w:sz w:val="32"/>
      <w:szCs w:val="32"/>
      <w:lang w:eastAsia="cs-CZ"/>
    </w:rPr>
  </w:style>
  <w:style w:type="paragraph" w:customStyle="1" w:styleId="dkanormln">
    <w:name w:val="Øádka normální"/>
    <w:basedOn w:val="Normln"/>
    <w:rsid w:val="007254DC"/>
    <w:rPr>
      <w:rFonts w:ascii="Times New Roman" w:hAnsi="Times New Roman"/>
      <w:kern w:val="16"/>
    </w:rPr>
  </w:style>
  <w:style w:type="paragraph" w:styleId="Obsah1">
    <w:name w:val="toc 1"/>
    <w:basedOn w:val="Normln"/>
    <w:next w:val="Normln"/>
    <w:autoRedefine/>
    <w:rsid w:val="007254DC"/>
    <w:pPr>
      <w:ind w:left="720" w:hanging="720"/>
      <w:jc w:val="left"/>
    </w:pPr>
    <w:rPr>
      <w:rFonts w:cs="Arial"/>
    </w:rPr>
  </w:style>
  <w:style w:type="paragraph" w:styleId="Textbubliny">
    <w:name w:val="Balloon Text"/>
    <w:basedOn w:val="Normln"/>
    <w:link w:val="TextbublinyChar"/>
    <w:uiPriority w:val="99"/>
    <w:rsid w:val="007254DC"/>
    <w:rPr>
      <w:rFonts w:cs="Arial"/>
      <w:sz w:val="16"/>
      <w:szCs w:val="16"/>
    </w:rPr>
  </w:style>
  <w:style w:type="character" w:customStyle="1" w:styleId="TextbublinyChar">
    <w:name w:val="Text bubliny Char"/>
    <w:basedOn w:val="Standardnpsmoodstavce"/>
    <w:link w:val="Textbubliny"/>
    <w:uiPriority w:val="99"/>
    <w:rsid w:val="007254DC"/>
    <w:rPr>
      <w:rFonts w:ascii="Arial" w:eastAsia="Times New Roman" w:hAnsi="Arial" w:cs="Arial"/>
      <w:sz w:val="16"/>
      <w:szCs w:val="16"/>
      <w:lang w:eastAsia="cs-CZ"/>
    </w:rPr>
  </w:style>
  <w:style w:type="paragraph" w:customStyle="1" w:styleId="Zkladntext210">
    <w:name w:val="Základní text 21"/>
    <w:basedOn w:val="Normln"/>
    <w:rsid w:val="007254DC"/>
    <w:pPr>
      <w:jc w:val="left"/>
    </w:pPr>
    <w:rPr>
      <w:rFonts w:ascii="Times New Roman" w:hAnsi="Times New Roman"/>
    </w:rPr>
  </w:style>
  <w:style w:type="paragraph" w:customStyle="1" w:styleId="slovan">
    <w:name w:val="Číslovaný"/>
    <w:basedOn w:val="Normln"/>
    <w:rsid w:val="007254DC"/>
    <w:pPr>
      <w:numPr>
        <w:numId w:val="3"/>
      </w:numPr>
      <w:spacing w:before="60"/>
    </w:pPr>
    <w:rPr>
      <w:sz w:val="22"/>
    </w:rPr>
  </w:style>
  <w:style w:type="paragraph" w:customStyle="1" w:styleId="Zkladntextodsazen1">
    <w:name w:val="Základní text odsazený1"/>
    <w:basedOn w:val="Normln"/>
    <w:rsid w:val="007254DC"/>
    <w:pPr>
      <w:spacing w:after="120"/>
      <w:ind w:left="283"/>
      <w:jc w:val="left"/>
    </w:pPr>
    <w:rPr>
      <w:rFonts w:ascii="Times New Roman" w:hAnsi="Times New Roman"/>
      <w:sz w:val="20"/>
    </w:rPr>
  </w:style>
  <w:style w:type="paragraph" w:customStyle="1" w:styleId="Odstavec">
    <w:name w:val="Odstavec"/>
    <w:rsid w:val="007254DC"/>
    <w:pPr>
      <w:spacing w:after="0" w:line="360" w:lineRule="auto"/>
      <w:ind w:firstLine="624"/>
      <w:jc w:val="both"/>
    </w:pPr>
    <w:rPr>
      <w:rFonts w:ascii="Times New Roman" w:eastAsia="Times New Roman" w:hAnsi="Times New Roman" w:cs="Times New Roman"/>
      <w:sz w:val="24"/>
      <w:szCs w:val="20"/>
      <w:lang w:eastAsia="cs-CZ"/>
    </w:rPr>
  </w:style>
  <w:style w:type="paragraph" w:styleId="Bezmezer">
    <w:name w:val="No Spacing"/>
    <w:basedOn w:val="Nadpis2"/>
    <w:uiPriority w:val="1"/>
    <w:qFormat/>
    <w:rsid w:val="007254DC"/>
    <w:pPr>
      <w:keepNext w:val="0"/>
      <w:numPr>
        <w:ilvl w:val="0"/>
        <w:numId w:val="0"/>
      </w:numPr>
      <w:spacing w:before="200" w:after="120" w:line="276" w:lineRule="auto"/>
    </w:pPr>
    <w:rPr>
      <w:sz w:val="24"/>
    </w:rPr>
  </w:style>
  <w:style w:type="paragraph" w:styleId="Normlnweb">
    <w:name w:val="Normal (Web)"/>
    <w:basedOn w:val="Normln"/>
    <w:unhideWhenUsed/>
    <w:rsid w:val="007254DC"/>
    <w:pPr>
      <w:spacing w:before="100" w:beforeAutospacing="1" w:after="100" w:afterAutospacing="1"/>
      <w:jc w:val="left"/>
    </w:pPr>
    <w:rPr>
      <w:rFonts w:ascii="Times New Roman" w:hAnsi="Times New Roman"/>
      <w:szCs w:val="24"/>
    </w:rPr>
  </w:style>
  <w:style w:type="paragraph" w:styleId="Zkladntextodsazen2">
    <w:name w:val="Body Text Indent 2"/>
    <w:basedOn w:val="Normln"/>
    <w:link w:val="Zkladntextodsazen2Char"/>
    <w:uiPriority w:val="99"/>
    <w:rsid w:val="007254DC"/>
    <w:pPr>
      <w:spacing w:after="120" w:line="480" w:lineRule="auto"/>
      <w:ind w:left="283"/>
    </w:pPr>
  </w:style>
  <w:style w:type="character" w:customStyle="1" w:styleId="Zkladntextodsazen2Char">
    <w:name w:val="Základní text odsazený 2 Char"/>
    <w:basedOn w:val="Standardnpsmoodstavce"/>
    <w:link w:val="Zkladntextodsazen2"/>
    <w:uiPriority w:val="99"/>
    <w:rsid w:val="007254DC"/>
    <w:rPr>
      <w:rFonts w:ascii="Arial" w:eastAsia="Times New Roman" w:hAnsi="Arial" w:cs="Times New Roman"/>
      <w:sz w:val="24"/>
      <w:szCs w:val="20"/>
      <w:lang w:eastAsia="cs-CZ"/>
    </w:rPr>
  </w:style>
  <w:style w:type="paragraph" w:customStyle="1" w:styleId="Textodstavce">
    <w:name w:val="Text odstavce"/>
    <w:basedOn w:val="Normln"/>
    <w:rsid w:val="007254DC"/>
    <w:pPr>
      <w:tabs>
        <w:tab w:val="num" w:pos="864"/>
      </w:tabs>
      <w:spacing w:after="120"/>
      <w:ind w:left="864" w:hanging="864"/>
      <w:outlineLvl w:val="6"/>
    </w:pPr>
    <w:rPr>
      <w:rFonts w:ascii="Times New Roman" w:hAnsi="Times New Roman"/>
    </w:rPr>
  </w:style>
  <w:style w:type="paragraph" w:styleId="Zhlav">
    <w:name w:val="header"/>
    <w:basedOn w:val="Normln"/>
    <w:link w:val="ZhlavChar"/>
    <w:uiPriority w:val="99"/>
    <w:rsid w:val="007254DC"/>
    <w:pPr>
      <w:tabs>
        <w:tab w:val="center" w:pos="4536"/>
        <w:tab w:val="right" w:pos="9072"/>
      </w:tabs>
    </w:pPr>
  </w:style>
  <w:style w:type="character" w:customStyle="1" w:styleId="ZhlavChar">
    <w:name w:val="Záhlaví Char"/>
    <w:basedOn w:val="Standardnpsmoodstavce"/>
    <w:link w:val="Zhlav"/>
    <w:uiPriority w:val="99"/>
    <w:rsid w:val="007254DC"/>
    <w:rPr>
      <w:rFonts w:ascii="Arial" w:eastAsia="Times New Roman" w:hAnsi="Arial" w:cs="Times New Roman"/>
      <w:sz w:val="24"/>
      <w:szCs w:val="20"/>
      <w:lang w:eastAsia="cs-CZ"/>
    </w:rPr>
  </w:style>
  <w:style w:type="paragraph" w:styleId="Titulek">
    <w:name w:val="caption"/>
    <w:basedOn w:val="Normln"/>
    <w:next w:val="Normln"/>
    <w:uiPriority w:val="35"/>
    <w:unhideWhenUsed/>
    <w:qFormat/>
    <w:rsid w:val="007254DC"/>
    <w:rPr>
      <w:b/>
      <w:bCs/>
      <w:sz w:val="20"/>
    </w:rPr>
  </w:style>
  <w:style w:type="character" w:styleId="Odkaznakoment">
    <w:name w:val="annotation reference"/>
    <w:uiPriority w:val="99"/>
    <w:rsid w:val="007254DC"/>
    <w:rPr>
      <w:sz w:val="16"/>
      <w:szCs w:val="16"/>
    </w:rPr>
  </w:style>
  <w:style w:type="paragraph" w:styleId="Textkomente">
    <w:name w:val="annotation text"/>
    <w:basedOn w:val="Normln"/>
    <w:link w:val="TextkomenteChar"/>
    <w:rsid w:val="007254DC"/>
    <w:rPr>
      <w:sz w:val="20"/>
    </w:rPr>
  </w:style>
  <w:style w:type="character" w:customStyle="1" w:styleId="TextkomenteChar">
    <w:name w:val="Text komentáře Char"/>
    <w:basedOn w:val="Standardnpsmoodstavce"/>
    <w:link w:val="Textkomente"/>
    <w:rsid w:val="007254D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rsid w:val="007254DC"/>
    <w:rPr>
      <w:b/>
      <w:bCs/>
    </w:rPr>
  </w:style>
  <w:style w:type="character" w:customStyle="1" w:styleId="PedmtkomenteChar">
    <w:name w:val="Předmět komentáře Char"/>
    <w:basedOn w:val="TextkomenteChar"/>
    <w:link w:val="Pedmtkomente"/>
    <w:rsid w:val="007254DC"/>
    <w:rPr>
      <w:rFonts w:ascii="Arial" w:eastAsia="Times New Roman" w:hAnsi="Arial" w:cs="Times New Roman"/>
      <w:b/>
      <w:bCs/>
      <w:sz w:val="20"/>
      <w:szCs w:val="20"/>
      <w:lang w:eastAsia="cs-CZ"/>
    </w:rPr>
  </w:style>
  <w:style w:type="paragraph" w:customStyle="1" w:styleId="odstavec1">
    <w:name w:val="odstavec1"/>
    <w:basedOn w:val="Normln"/>
    <w:next w:val="Normln"/>
    <w:uiPriority w:val="99"/>
    <w:rsid w:val="007254DC"/>
    <w:pPr>
      <w:keepLines/>
      <w:tabs>
        <w:tab w:val="left" w:pos="1390"/>
      </w:tabs>
      <w:spacing w:before="120" w:after="120"/>
      <w:ind w:left="1390" w:hanging="709"/>
    </w:pPr>
    <w:rPr>
      <w:rFonts w:cs="Arial"/>
      <w:lang w:val="en-GB"/>
    </w:rPr>
  </w:style>
  <w:style w:type="table" w:styleId="Mkatabulky">
    <w:name w:val="Table Grid"/>
    <w:basedOn w:val="Normlntabulka"/>
    <w:uiPriority w:val="59"/>
    <w:rsid w:val="007254D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7254DC"/>
  </w:style>
  <w:style w:type="paragraph" w:customStyle="1" w:styleId="odstavec2">
    <w:name w:val="odstavec2"/>
    <w:basedOn w:val="Normln"/>
    <w:rsid w:val="007254DC"/>
    <w:pPr>
      <w:keepLines/>
      <w:tabs>
        <w:tab w:val="left" w:pos="2041"/>
      </w:tabs>
      <w:spacing w:before="120" w:after="120"/>
      <w:ind w:left="2041" w:hanging="680"/>
    </w:pPr>
    <w:rPr>
      <w:rFonts w:cs="Arial"/>
      <w:lang w:val="en-GB"/>
    </w:rPr>
  </w:style>
  <w:style w:type="paragraph" w:styleId="Obsah7">
    <w:name w:val="toc 7"/>
    <w:basedOn w:val="Normln"/>
    <w:next w:val="Normln"/>
    <w:autoRedefine/>
    <w:rsid w:val="007254DC"/>
    <w:pPr>
      <w:ind w:left="1440"/>
    </w:pPr>
  </w:style>
  <w:style w:type="paragraph" w:customStyle="1" w:styleId="text">
    <w:name w:val="text"/>
    <w:rsid w:val="007254DC"/>
    <w:pPr>
      <w:widowControl w:val="0"/>
      <w:snapToGrid w:val="0"/>
      <w:spacing w:before="240" w:after="0" w:line="240" w:lineRule="exact"/>
      <w:jc w:val="both"/>
    </w:pPr>
    <w:rPr>
      <w:rFonts w:ascii="Arial" w:eastAsia="Times New Roman" w:hAnsi="Arial" w:cs="Arial"/>
      <w:sz w:val="24"/>
      <w:szCs w:val="24"/>
    </w:rPr>
  </w:style>
  <w:style w:type="paragraph" w:customStyle="1" w:styleId="Textpsmene">
    <w:name w:val="Text písmene"/>
    <w:basedOn w:val="Normln"/>
    <w:rsid w:val="007254DC"/>
    <w:pPr>
      <w:tabs>
        <w:tab w:val="num" w:pos="425"/>
      </w:tabs>
      <w:ind w:left="425" w:hanging="425"/>
      <w:outlineLvl w:val="7"/>
    </w:pPr>
    <w:rPr>
      <w:rFonts w:ascii="Times New Roman" w:hAnsi="Times New Roman"/>
      <w:szCs w:val="24"/>
    </w:rPr>
  </w:style>
  <w:style w:type="paragraph" w:customStyle="1" w:styleId="Normal2">
    <w:name w:val="Normal2"/>
    <w:basedOn w:val="Normln"/>
    <w:rsid w:val="007254DC"/>
    <w:pPr>
      <w:widowControl w:val="0"/>
      <w:spacing w:before="120"/>
      <w:ind w:left="454"/>
      <w:jc w:val="left"/>
    </w:pPr>
    <w:rPr>
      <w:rFonts w:ascii="Times New Roman" w:hAnsi="Times New Roman"/>
    </w:rPr>
  </w:style>
  <w:style w:type="paragraph" w:styleId="Textvbloku">
    <w:name w:val="Block Text"/>
    <w:basedOn w:val="Normln"/>
    <w:unhideWhenUsed/>
    <w:rsid w:val="007254DC"/>
    <w:pPr>
      <w:spacing w:after="60"/>
      <w:ind w:left="1080" w:right="-142" w:hanging="360"/>
    </w:pPr>
    <w:rPr>
      <w:rFonts w:cs="Arial"/>
      <w:sz w:val="22"/>
      <w:szCs w:val="24"/>
    </w:rPr>
  </w:style>
  <w:style w:type="paragraph" w:customStyle="1" w:styleId="Default">
    <w:name w:val="Default"/>
    <w:rsid w:val="007254DC"/>
    <w:pPr>
      <w:autoSpaceDE w:val="0"/>
      <w:autoSpaceDN w:val="0"/>
      <w:adjustRightInd w:val="0"/>
      <w:spacing w:after="0" w:line="240" w:lineRule="auto"/>
    </w:pPr>
    <w:rPr>
      <w:rFonts w:ascii="Arial" w:eastAsia="Calibri" w:hAnsi="Arial" w:cs="Arial"/>
      <w:color w:val="000000"/>
      <w:sz w:val="24"/>
      <w:szCs w:val="24"/>
    </w:rPr>
  </w:style>
  <w:style w:type="paragraph" w:customStyle="1" w:styleId="Textodstavec">
    <w:name w:val="Text_odstavec"/>
    <w:basedOn w:val="Normln"/>
    <w:link w:val="TextodstavecChar"/>
    <w:uiPriority w:val="99"/>
    <w:rsid w:val="007254DC"/>
    <w:pPr>
      <w:spacing w:before="60" w:after="20"/>
    </w:pPr>
    <w:rPr>
      <w:szCs w:val="24"/>
    </w:rPr>
  </w:style>
  <w:style w:type="character" w:customStyle="1" w:styleId="TextodstavecChar">
    <w:name w:val="Text_odstavec Char"/>
    <w:link w:val="Textodstavec"/>
    <w:uiPriority w:val="99"/>
    <w:rsid w:val="007254DC"/>
    <w:rPr>
      <w:rFonts w:ascii="Arial" w:eastAsia="Times New Roman" w:hAnsi="Arial" w:cs="Times New Roman"/>
      <w:sz w:val="24"/>
      <w:szCs w:val="24"/>
      <w:lang w:eastAsia="cs-CZ"/>
    </w:rPr>
  </w:style>
  <w:style w:type="paragraph" w:customStyle="1" w:styleId="Left">
    <w:name w:val="Left"/>
    <w:link w:val="LeftChar"/>
    <w:rsid w:val="007254DC"/>
    <w:pPr>
      <w:autoSpaceDE w:val="0"/>
      <w:autoSpaceDN w:val="0"/>
      <w:adjustRightInd w:val="0"/>
      <w:spacing w:after="0" w:line="240" w:lineRule="auto"/>
    </w:pPr>
    <w:rPr>
      <w:rFonts w:ascii="Arial" w:eastAsia="Times New Roman" w:hAnsi="Arial" w:cs="Times New Roman"/>
      <w:sz w:val="20"/>
      <w:szCs w:val="24"/>
      <w:lang w:eastAsia="cs-CZ"/>
    </w:rPr>
  </w:style>
  <w:style w:type="character" w:customStyle="1" w:styleId="LeftChar">
    <w:name w:val="Left Char"/>
    <w:link w:val="Left"/>
    <w:rsid w:val="007254DC"/>
    <w:rPr>
      <w:rFonts w:ascii="Arial" w:eastAsia="Times New Roman" w:hAnsi="Arial" w:cs="Times New Roman"/>
      <w:sz w:val="20"/>
      <w:szCs w:val="24"/>
      <w:lang w:eastAsia="cs-CZ"/>
    </w:rPr>
  </w:style>
  <w:style w:type="paragraph" w:customStyle="1" w:styleId="Textnormy">
    <w:name w:val="Text normy"/>
    <w:rsid w:val="007254DC"/>
    <w:pPr>
      <w:autoSpaceDE w:val="0"/>
      <w:autoSpaceDN w:val="0"/>
      <w:adjustRightInd w:val="0"/>
      <w:spacing w:after="120" w:line="240" w:lineRule="auto"/>
      <w:jc w:val="both"/>
    </w:pPr>
    <w:rPr>
      <w:rFonts w:ascii="Arial" w:eastAsia="Times New Roman" w:hAnsi="Arial" w:cs="Arial"/>
      <w:sz w:val="24"/>
      <w:szCs w:val="20"/>
      <w:lang w:eastAsia="cs-CZ"/>
    </w:rPr>
  </w:style>
  <w:style w:type="character" w:customStyle="1" w:styleId="pozn1">
    <w:name w:val="pozn1"/>
    <w:rsid w:val="007254DC"/>
    <w:rPr>
      <w:vanish w:val="0"/>
      <w:webHidden w:val="0"/>
      <w:sz w:val="22"/>
      <w:szCs w:val="22"/>
      <w:specVanish w:val="0"/>
    </w:rPr>
  </w:style>
  <w:style w:type="paragraph" w:styleId="Citt">
    <w:name w:val="Quote"/>
    <w:basedOn w:val="Normln"/>
    <w:next w:val="Normln"/>
    <w:link w:val="CittChar"/>
    <w:uiPriority w:val="29"/>
    <w:qFormat/>
    <w:rsid w:val="004D23C0"/>
    <w:rPr>
      <w:i/>
      <w:iCs/>
      <w:color w:val="000000" w:themeColor="text1"/>
    </w:rPr>
  </w:style>
  <w:style w:type="character" w:customStyle="1" w:styleId="CittChar">
    <w:name w:val="Citát Char"/>
    <w:basedOn w:val="Standardnpsmoodstavce"/>
    <w:link w:val="Citt"/>
    <w:uiPriority w:val="29"/>
    <w:rsid w:val="004D23C0"/>
    <w:rPr>
      <w:rFonts w:ascii="Arial" w:eastAsia="Times New Roman" w:hAnsi="Arial" w:cs="Times New Roman"/>
      <w:i/>
      <w:iCs/>
      <w:color w:val="000000" w:themeColor="text1"/>
      <w:sz w:val="24"/>
      <w:szCs w:val="20"/>
      <w:lang w:eastAsia="cs-CZ"/>
    </w:rPr>
  </w:style>
  <w:style w:type="paragraph" w:customStyle="1" w:styleId="Char1">
    <w:name w:val="Char1"/>
    <w:basedOn w:val="Normln"/>
    <w:rsid w:val="0043611E"/>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uiPriority w:val="99"/>
    <w:semiHidden/>
    <w:unhideWhenUsed/>
    <w:rsid w:val="00F22A60"/>
    <w:rPr>
      <w:sz w:val="20"/>
    </w:rPr>
  </w:style>
  <w:style w:type="character" w:customStyle="1" w:styleId="TextvysvtlivekChar">
    <w:name w:val="Text vysvětlivek Char"/>
    <w:basedOn w:val="Standardnpsmoodstavce"/>
    <w:link w:val="Textvysvtlivek"/>
    <w:uiPriority w:val="99"/>
    <w:semiHidden/>
    <w:rsid w:val="00F22A60"/>
    <w:rPr>
      <w:rFonts w:ascii="Arial" w:eastAsia="Times New Roman" w:hAnsi="Arial" w:cs="Times New Roman"/>
      <w:sz w:val="20"/>
      <w:szCs w:val="20"/>
      <w:lang w:eastAsia="cs-CZ"/>
    </w:rPr>
  </w:style>
  <w:style w:type="character" w:styleId="Odkaznavysvtlivky">
    <w:name w:val="endnote reference"/>
    <w:basedOn w:val="Standardnpsmoodstavce"/>
    <w:uiPriority w:val="99"/>
    <w:semiHidden/>
    <w:unhideWhenUsed/>
    <w:rsid w:val="00F22A60"/>
    <w:rPr>
      <w:vertAlign w:val="superscript"/>
    </w:r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qFormat/>
    <w:locked/>
    <w:rsid w:val="00F93D5C"/>
    <w:rPr>
      <w:rFonts w:ascii="Arial" w:eastAsia="Times New Roman" w:hAnsi="Arial" w:cs="Arial"/>
      <w:sz w:val="20"/>
      <w:szCs w:val="20"/>
      <w:lang w:eastAsia="cs-CZ"/>
    </w:rPr>
  </w:style>
  <w:style w:type="character" w:customStyle="1" w:styleId="StylodstavecslovanChar">
    <w:name w:val="Styl odstavec číslovaný Char"/>
    <w:link w:val="Stylodstavecslovan"/>
    <w:locked/>
    <w:rsid w:val="00F93D5C"/>
    <w:rPr>
      <w:rFonts w:ascii="Calibri" w:hAnsi="Calibri" w:cs="Calibri"/>
    </w:rPr>
  </w:style>
  <w:style w:type="paragraph" w:customStyle="1" w:styleId="Stylodstavecslovan">
    <w:name w:val="Styl odstavec číslovaný"/>
    <w:basedOn w:val="Nadpis2"/>
    <w:link w:val="StylodstavecslovanChar"/>
    <w:rsid w:val="00F93D5C"/>
    <w:pPr>
      <w:keepNext w:val="0"/>
      <w:numPr>
        <w:ilvl w:val="0"/>
        <w:numId w:val="0"/>
      </w:numPr>
      <w:tabs>
        <w:tab w:val="num" w:pos="142"/>
      </w:tabs>
      <w:spacing w:after="120" w:line="280" w:lineRule="atLeast"/>
      <w:ind w:left="1154" w:hanging="360"/>
    </w:pPr>
    <w:rPr>
      <w:rFonts w:ascii="Calibri" w:eastAsiaTheme="minorHAnsi" w:hAnsi="Calibri" w:cs="Calibri"/>
      <w:b w:val="0"/>
      <w:sz w:val="22"/>
      <w:szCs w:val="22"/>
      <w:u w:val="none"/>
      <w:lang w:eastAsia="en-US"/>
    </w:rPr>
  </w:style>
  <w:style w:type="paragraph" w:customStyle="1" w:styleId="Textbodu">
    <w:name w:val="Text bodu"/>
    <w:basedOn w:val="Normln"/>
    <w:rsid w:val="008A71E6"/>
    <w:pPr>
      <w:widowControl w:val="0"/>
      <w:tabs>
        <w:tab w:val="num" w:pos="850"/>
      </w:tabs>
      <w:spacing w:before="120" w:line="300" w:lineRule="auto"/>
      <w:ind w:left="850" w:hanging="425"/>
      <w:outlineLvl w:val="8"/>
    </w:pPr>
    <w:rPr>
      <w:rFonts w:ascii="Times New Roman" w:hAnsi="Times New Roman" w:cstheme="minorHAnsi"/>
      <w:szCs w:val="22"/>
    </w:rPr>
  </w:style>
  <w:style w:type="paragraph" w:customStyle="1" w:styleId="Section">
    <w:name w:val="Section"/>
    <w:basedOn w:val="Normln"/>
    <w:rsid w:val="0078423F"/>
    <w:pPr>
      <w:widowControl w:val="0"/>
      <w:spacing w:line="360" w:lineRule="exact"/>
      <w:jc w:val="center"/>
    </w:pPr>
    <w:rPr>
      <w:rFonts w:cs="Arial"/>
      <w:b/>
      <w:bCs/>
      <w:snapToGrid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7790">
      <w:bodyDiv w:val="1"/>
      <w:marLeft w:val="0"/>
      <w:marRight w:val="0"/>
      <w:marTop w:val="0"/>
      <w:marBottom w:val="0"/>
      <w:divBdr>
        <w:top w:val="none" w:sz="0" w:space="0" w:color="auto"/>
        <w:left w:val="none" w:sz="0" w:space="0" w:color="auto"/>
        <w:bottom w:val="none" w:sz="0" w:space="0" w:color="auto"/>
        <w:right w:val="none" w:sz="0" w:space="0" w:color="auto"/>
      </w:divBdr>
    </w:div>
    <w:div w:id="316804843">
      <w:bodyDiv w:val="1"/>
      <w:marLeft w:val="0"/>
      <w:marRight w:val="0"/>
      <w:marTop w:val="0"/>
      <w:marBottom w:val="0"/>
      <w:divBdr>
        <w:top w:val="none" w:sz="0" w:space="0" w:color="auto"/>
        <w:left w:val="none" w:sz="0" w:space="0" w:color="auto"/>
        <w:bottom w:val="none" w:sz="0" w:space="0" w:color="auto"/>
        <w:right w:val="none" w:sz="0" w:space="0" w:color="auto"/>
      </w:divBdr>
    </w:div>
    <w:div w:id="446002565">
      <w:bodyDiv w:val="1"/>
      <w:marLeft w:val="0"/>
      <w:marRight w:val="0"/>
      <w:marTop w:val="0"/>
      <w:marBottom w:val="0"/>
      <w:divBdr>
        <w:top w:val="none" w:sz="0" w:space="0" w:color="auto"/>
        <w:left w:val="none" w:sz="0" w:space="0" w:color="auto"/>
        <w:bottom w:val="none" w:sz="0" w:space="0" w:color="auto"/>
        <w:right w:val="none" w:sz="0" w:space="0" w:color="auto"/>
      </w:divBdr>
    </w:div>
    <w:div w:id="552616448">
      <w:bodyDiv w:val="1"/>
      <w:marLeft w:val="0"/>
      <w:marRight w:val="0"/>
      <w:marTop w:val="0"/>
      <w:marBottom w:val="0"/>
      <w:divBdr>
        <w:top w:val="none" w:sz="0" w:space="0" w:color="auto"/>
        <w:left w:val="none" w:sz="0" w:space="0" w:color="auto"/>
        <w:bottom w:val="none" w:sz="0" w:space="0" w:color="auto"/>
        <w:right w:val="none" w:sz="0" w:space="0" w:color="auto"/>
      </w:divBdr>
    </w:div>
    <w:div w:id="557519057">
      <w:bodyDiv w:val="1"/>
      <w:marLeft w:val="0"/>
      <w:marRight w:val="0"/>
      <w:marTop w:val="0"/>
      <w:marBottom w:val="0"/>
      <w:divBdr>
        <w:top w:val="none" w:sz="0" w:space="0" w:color="auto"/>
        <w:left w:val="none" w:sz="0" w:space="0" w:color="auto"/>
        <w:bottom w:val="none" w:sz="0" w:space="0" w:color="auto"/>
        <w:right w:val="none" w:sz="0" w:space="0" w:color="auto"/>
      </w:divBdr>
    </w:div>
    <w:div w:id="1027607816">
      <w:bodyDiv w:val="1"/>
      <w:marLeft w:val="0"/>
      <w:marRight w:val="0"/>
      <w:marTop w:val="0"/>
      <w:marBottom w:val="0"/>
      <w:divBdr>
        <w:top w:val="none" w:sz="0" w:space="0" w:color="auto"/>
        <w:left w:val="none" w:sz="0" w:space="0" w:color="auto"/>
        <w:bottom w:val="none" w:sz="0" w:space="0" w:color="auto"/>
        <w:right w:val="none" w:sz="0" w:space="0" w:color="auto"/>
      </w:divBdr>
    </w:div>
    <w:div w:id="1038506676">
      <w:bodyDiv w:val="1"/>
      <w:marLeft w:val="0"/>
      <w:marRight w:val="0"/>
      <w:marTop w:val="0"/>
      <w:marBottom w:val="0"/>
      <w:divBdr>
        <w:top w:val="none" w:sz="0" w:space="0" w:color="auto"/>
        <w:left w:val="none" w:sz="0" w:space="0" w:color="auto"/>
        <w:bottom w:val="none" w:sz="0" w:space="0" w:color="auto"/>
        <w:right w:val="none" w:sz="0" w:space="0" w:color="auto"/>
      </w:divBdr>
    </w:div>
    <w:div w:id="1655447233">
      <w:bodyDiv w:val="1"/>
      <w:marLeft w:val="0"/>
      <w:marRight w:val="0"/>
      <w:marTop w:val="0"/>
      <w:marBottom w:val="0"/>
      <w:divBdr>
        <w:top w:val="none" w:sz="0" w:space="0" w:color="auto"/>
        <w:left w:val="none" w:sz="0" w:space="0" w:color="auto"/>
        <w:bottom w:val="none" w:sz="0" w:space="0" w:color="auto"/>
        <w:right w:val="none" w:sz="0" w:space="0" w:color="auto"/>
      </w:divBdr>
    </w:div>
    <w:div w:id="1954822992">
      <w:bodyDiv w:val="1"/>
      <w:marLeft w:val="0"/>
      <w:marRight w:val="0"/>
      <w:marTop w:val="0"/>
      <w:marBottom w:val="0"/>
      <w:divBdr>
        <w:top w:val="none" w:sz="0" w:space="0" w:color="auto"/>
        <w:left w:val="none" w:sz="0" w:space="0" w:color="auto"/>
        <w:bottom w:val="none" w:sz="0" w:space="0" w:color="auto"/>
        <w:right w:val="none" w:sz="0" w:space="0" w:color="auto"/>
      </w:divBdr>
    </w:div>
    <w:div w:id="1986739402">
      <w:bodyDiv w:val="1"/>
      <w:marLeft w:val="0"/>
      <w:marRight w:val="0"/>
      <w:marTop w:val="0"/>
      <w:marBottom w:val="0"/>
      <w:divBdr>
        <w:top w:val="none" w:sz="0" w:space="0" w:color="auto"/>
        <w:left w:val="none" w:sz="0" w:space="0" w:color="auto"/>
        <w:bottom w:val="none" w:sz="0" w:space="0" w:color="auto"/>
        <w:right w:val="none" w:sz="0" w:space="0" w:color="auto"/>
      </w:divBdr>
    </w:div>
    <w:div w:id="206158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4D44E-02B2-4BF1-84FE-81110A804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3980</Words>
  <Characters>23488</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27414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P17449</dc:creator>
  <cp:lastModifiedBy>Mareček, František</cp:lastModifiedBy>
  <cp:revision>20</cp:revision>
  <cp:lastPrinted>2019-06-04T11:19:00Z</cp:lastPrinted>
  <dcterms:created xsi:type="dcterms:W3CDTF">2022-06-21T13:36:00Z</dcterms:created>
  <dcterms:modified xsi:type="dcterms:W3CDTF">2022-06-29T08:46:00Z</dcterms:modified>
</cp:coreProperties>
</file>