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98921" w14:textId="77777777" w:rsidR="000F1377" w:rsidRDefault="000F1377">
      <w:pPr>
        <w:widowControl/>
        <w:spacing w:before="0" w:after="200" w:line="276" w:lineRule="auto"/>
        <w:jc w:val="left"/>
        <w:rPr>
          <w:snapToGrid w:val="0"/>
        </w:rPr>
      </w:pPr>
    </w:p>
    <w:p w14:paraId="4B0E8969" w14:textId="2E5B037B" w:rsidR="007926B9" w:rsidRPr="00430FF2" w:rsidRDefault="007926B9" w:rsidP="007926B9">
      <w:pPr>
        <w:rPr>
          <w:rFonts w:ascii="Arial" w:hAnsi="Arial" w:cs="Arial"/>
          <w:b/>
          <w:bCs/>
          <w:snapToGrid w:val="0"/>
          <w:sz w:val="20"/>
          <w:szCs w:val="20"/>
          <w:rPrChange w:id="0" w:author="Autor">
            <w:rPr>
              <w:rFonts w:ascii="Arial Narrow" w:hAnsi="Arial Narrow" w:cs="Arial"/>
              <w:b/>
              <w:bCs/>
              <w:snapToGrid w:val="0"/>
              <w:sz w:val="24"/>
              <w:szCs w:val="24"/>
            </w:rPr>
          </w:rPrChange>
        </w:rPr>
      </w:pPr>
      <w:r w:rsidRPr="00430FF2">
        <w:rPr>
          <w:rFonts w:ascii="Arial" w:hAnsi="Arial" w:cs="Arial"/>
          <w:b/>
          <w:bCs/>
          <w:snapToGrid w:val="0"/>
          <w:sz w:val="20"/>
          <w:szCs w:val="20"/>
          <w:rPrChange w:id="1" w:author="Autor">
            <w:rPr>
              <w:rFonts w:ascii="Arial Narrow" w:hAnsi="Arial Narrow" w:cs="Arial"/>
              <w:b/>
              <w:bCs/>
              <w:snapToGrid w:val="0"/>
              <w:sz w:val="24"/>
              <w:szCs w:val="24"/>
            </w:rPr>
          </w:rPrChange>
        </w:rPr>
        <w:t>Pro účely zařazení dodavatele do Systému kvalifikace „</w:t>
      </w:r>
      <w:ins w:id="2" w:author="Autor">
        <w:r w:rsidR="009A2E59" w:rsidRPr="00430FF2">
          <w:rPr>
            <w:rFonts w:ascii="Arial" w:hAnsi="Arial" w:cs="Arial"/>
            <w:b/>
            <w:bCs/>
            <w:snapToGrid w:val="0"/>
            <w:sz w:val="20"/>
            <w:szCs w:val="20"/>
            <w:rPrChange w:id="3" w:author="Autor">
              <w:rPr>
                <w:rFonts w:ascii="Arial Narrow" w:hAnsi="Arial Narrow" w:cs="Arial"/>
                <w:b/>
                <w:bCs/>
                <w:snapToGrid w:val="0"/>
                <w:sz w:val="24"/>
                <w:szCs w:val="24"/>
              </w:rPr>
            </w:rPrChange>
          </w:rPr>
          <w:t xml:space="preserve">Systém kvalifikace - </w:t>
        </w:r>
      </w:ins>
      <w:r w:rsidRPr="00430FF2">
        <w:rPr>
          <w:rFonts w:ascii="Arial" w:hAnsi="Arial" w:cs="Arial"/>
          <w:b/>
          <w:bCs/>
          <w:snapToGrid w:val="0"/>
          <w:sz w:val="20"/>
          <w:szCs w:val="20"/>
          <w:rPrChange w:id="4" w:author="Autor">
            <w:rPr>
              <w:rFonts w:ascii="Arial Narrow" w:hAnsi="Arial Narrow" w:cs="Arial"/>
              <w:b/>
              <w:bCs/>
              <w:snapToGrid w:val="0"/>
              <w:sz w:val="24"/>
              <w:szCs w:val="24"/>
            </w:rPr>
          </w:rPrChange>
        </w:rPr>
        <w:t>Výstavba, montáž a doplnění optických tras na linky VN“</w:t>
      </w:r>
    </w:p>
    <w:p w14:paraId="07BA537F" w14:textId="77777777" w:rsidR="00EF1235" w:rsidRPr="00430FF2" w:rsidRDefault="00EF1235" w:rsidP="00EF1235">
      <w:pPr>
        <w:rPr>
          <w:rFonts w:ascii="Arial" w:hAnsi="Arial" w:cs="Arial"/>
          <w:sz w:val="20"/>
          <w:szCs w:val="20"/>
          <w:rPrChange w:id="5" w:author="Autor">
            <w:rPr>
              <w:rFonts w:ascii="Arial Narrow" w:hAnsi="Arial Narrow" w:cs="Arial"/>
              <w:sz w:val="20"/>
            </w:rPr>
          </w:rPrChange>
        </w:rPr>
      </w:pPr>
    </w:p>
    <w:p w14:paraId="1221D428" w14:textId="77777777" w:rsidR="00536880" w:rsidRPr="00430FF2" w:rsidRDefault="00EF1235" w:rsidP="00EF1235">
      <w:pPr>
        <w:rPr>
          <w:rFonts w:ascii="Arial" w:hAnsi="Arial" w:cs="Arial"/>
          <w:sz w:val="20"/>
          <w:szCs w:val="20"/>
          <w:rPrChange w:id="6" w:author="Autor">
            <w:rPr>
              <w:rFonts w:ascii="Arial Narrow" w:hAnsi="Arial Narrow" w:cs="Arial"/>
            </w:rPr>
          </w:rPrChange>
        </w:rPr>
      </w:pPr>
      <w:r w:rsidRPr="00430FF2">
        <w:rPr>
          <w:rFonts w:ascii="Arial" w:hAnsi="Arial" w:cs="Arial"/>
          <w:sz w:val="20"/>
          <w:szCs w:val="20"/>
          <w:rPrChange w:id="7" w:author="Autor">
            <w:rPr>
              <w:rFonts w:ascii="Arial Narrow" w:hAnsi="Arial Narrow" w:cs="Arial"/>
            </w:rPr>
          </w:rPrChange>
        </w:rPr>
        <w:t>Tento formulář slouží k prokázání splnění technického kvalifikačního předpokladu dle § 79 odst. 2 písm. b) zákona č. 134/2016 Sb., o zadávání veřejných zakázek, pro dodavatele:</w:t>
      </w:r>
    </w:p>
    <w:p w14:paraId="36D4ABAB" w14:textId="77777777" w:rsidR="00536880" w:rsidRPr="00430FF2" w:rsidRDefault="00536880" w:rsidP="00536880">
      <w:pPr>
        <w:rPr>
          <w:rFonts w:ascii="Arial" w:hAnsi="Arial" w:cs="Arial"/>
          <w:snapToGrid w:val="0"/>
          <w:sz w:val="20"/>
          <w:szCs w:val="20"/>
          <w:rPrChange w:id="8" w:author="Autor">
            <w:rPr>
              <w:rFonts w:ascii="Arial Narrow" w:hAnsi="Arial Narrow"/>
              <w:snapToGrid w:val="0"/>
            </w:rPr>
          </w:rPrChange>
        </w:rPr>
      </w:pPr>
    </w:p>
    <w:p w14:paraId="17CA8E40" w14:textId="77777777" w:rsidR="00536880" w:rsidRPr="00430FF2" w:rsidRDefault="00536880" w:rsidP="00E72D19">
      <w:pPr>
        <w:shd w:val="clear" w:color="auto" w:fill="00FF00"/>
        <w:rPr>
          <w:rFonts w:ascii="Arial" w:hAnsi="Arial" w:cs="Arial"/>
          <w:snapToGrid w:val="0"/>
          <w:sz w:val="20"/>
          <w:szCs w:val="20"/>
          <w:rPrChange w:id="9" w:author="Autor">
            <w:rPr>
              <w:rFonts w:ascii="Arial Narrow" w:hAnsi="Arial Narrow"/>
              <w:snapToGrid w:val="0"/>
            </w:rPr>
          </w:rPrChange>
        </w:rPr>
      </w:pPr>
      <w:r w:rsidRPr="00430FF2">
        <w:rPr>
          <w:rFonts w:ascii="Arial" w:hAnsi="Arial" w:cs="Arial"/>
          <w:snapToGrid w:val="0"/>
          <w:sz w:val="20"/>
          <w:szCs w:val="20"/>
          <w:rPrChange w:id="10" w:author="Autor">
            <w:rPr>
              <w:rFonts w:ascii="Arial Narrow" w:hAnsi="Arial Narrow"/>
              <w:snapToGrid w:val="0"/>
            </w:rPr>
          </w:rPrChange>
        </w:rPr>
        <w:t>Společnost</w:t>
      </w:r>
      <w:r w:rsidRPr="00430FF2">
        <w:rPr>
          <w:rFonts w:ascii="Arial" w:hAnsi="Arial" w:cs="Arial"/>
          <w:snapToGrid w:val="0"/>
          <w:sz w:val="20"/>
          <w:szCs w:val="20"/>
          <w:rPrChange w:id="11" w:author="Autor">
            <w:rPr>
              <w:rFonts w:ascii="Arial Narrow" w:hAnsi="Arial Narrow"/>
              <w:snapToGrid w:val="0"/>
            </w:rPr>
          </w:rPrChange>
        </w:rPr>
        <w:tab/>
        <w:t>____________________________________________________</w:t>
      </w:r>
    </w:p>
    <w:p w14:paraId="50BFD988" w14:textId="5E1910EE" w:rsidR="005F7E11" w:rsidRPr="00430FF2" w:rsidRDefault="005F7E11" w:rsidP="005F7E11">
      <w:pPr>
        <w:pStyle w:val="Odstavecseseznamem"/>
        <w:ind w:left="0"/>
        <w:rPr>
          <w:rFonts w:ascii="Arial" w:eastAsia="Times New Roman" w:hAnsi="Arial" w:cs="Arial"/>
          <w:snapToGrid w:val="0"/>
          <w:sz w:val="20"/>
          <w:szCs w:val="20"/>
          <w:lang w:eastAsia="cs-CZ"/>
          <w:rPrChange w:id="12" w:author="Autor">
            <w:rPr>
              <w:rFonts w:ascii="Arial Narrow" w:eastAsia="Times New Roman" w:hAnsi="Arial Narrow"/>
              <w:snapToGrid w:val="0"/>
              <w:lang w:eastAsia="cs-CZ"/>
            </w:rPr>
          </w:rPrChange>
        </w:rPr>
      </w:pPr>
      <w:bookmarkStart w:id="13" w:name="_Hlk20138641"/>
      <w:r w:rsidRPr="00430FF2">
        <w:rPr>
          <w:rFonts w:ascii="Arial" w:eastAsia="Times New Roman" w:hAnsi="Arial" w:cs="Arial"/>
          <w:snapToGrid w:val="0"/>
          <w:sz w:val="20"/>
          <w:szCs w:val="20"/>
          <w:lang w:eastAsia="cs-CZ"/>
          <w:rPrChange w:id="14" w:author="Autor">
            <w:rPr>
              <w:rFonts w:ascii="Arial Narrow" w:eastAsia="Times New Roman" w:hAnsi="Arial Narrow"/>
              <w:snapToGrid w:val="0"/>
              <w:lang w:eastAsia="cs-CZ"/>
            </w:rPr>
          </w:rPrChange>
        </w:rPr>
        <w:t xml:space="preserve">Seznam musí dále zahrnovat alespoň 3 významné zakázky na elektromontážní a související práce na elektrických zařízeních distribuční soustavy a  2 významné zakázky v oboru zeměměřických prací obdobných zeměměřickým pracím </w:t>
      </w:r>
      <w:ins w:id="15" w:author="Autor">
        <w:r w:rsidR="009A2E59" w:rsidRPr="00430FF2">
          <w:rPr>
            <w:rFonts w:ascii="Arial" w:hAnsi="Arial" w:cs="Arial"/>
            <w:sz w:val="20"/>
            <w:szCs w:val="20"/>
            <w:rPrChange w:id="16" w:author="Autor">
              <w:rPr>
                <w:rFonts w:ascii="Arial Narrow" w:hAnsi="Arial Narrow"/>
              </w:rPr>
            </w:rPrChange>
          </w:rPr>
          <w:t>za posledních 5 let před DNEM podání žádosti o zařazení do Systému kvalifikace/nebo vyzve-li zadavatel dodavatele k aktualizaci dokladů, pak před dnem zaslání Výzvy Zadavatele k aktualizaci dokladů v Systému kvalifikace</w:t>
        </w:r>
      </w:ins>
      <w:del w:id="17" w:author="Autor">
        <w:r w:rsidRPr="00430FF2" w:rsidDel="009A2E59">
          <w:rPr>
            <w:rFonts w:ascii="Arial" w:eastAsia="Times New Roman" w:hAnsi="Arial" w:cs="Arial"/>
            <w:snapToGrid w:val="0"/>
            <w:sz w:val="20"/>
            <w:szCs w:val="20"/>
            <w:lang w:eastAsia="cs-CZ"/>
            <w:rPrChange w:id="18" w:author="Autor">
              <w:rPr>
                <w:rFonts w:ascii="Arial Narrow" w:eastAsia="Times New Roman" w:hAnsi="Arial Narrow"/>
                <w:snapToGrid w:val="0"/>
                <w:lang w:eastAsia="cs-CZ"/>
              </w:rPr>
            </w:rPrChange>
          </w:rPr>
          <w:delText>za posledních 5 let před zahájením zadávacího řízení</w:delText>
        </w:r>
      </w:del>
      <w:r w:rsidRPr="00430FF2">
        <w:rPr>
          <w:rFonts w:ascii="Arial" w:eastAsia="Times New Roman" w:hAnsi="Arial" w:cs="Arial"/>
          <w:snapToGrid w:val="0"/>
          <w:sz w:val="20"/>
          <w:szCs w:val="20"/>
          <w:lang w:eastAsia="cs-CZ"/>
          <w:rPrChange w:id="19" w:author="Autor">
            <w:rPr>
              <w:rFonts w:ascii="Arial Narrow" w:eastAsia="Times New Roman" w:hAnsi="Arial Narrow"/>
              <w:snapToGrid w:val="0"/>
              <w:lang w:eastAsia="cs-CZ"/>
            </w:rPr>
          </w:rPrChange>
        </w:rPr>
        <w:t xml:space="preserve">, a z toho alespoň: </w:t>
      </w:r>
    </w:p>
    <w:p w14:paraId="6B091DA8" w14:textId="77777777" w:rsidR="005F7E11" w:rsidRPr="00430FF2" w:rsidRDefault="005F7E11" w:rsidP="005F7E11">
      <w:pPr>
        <w:numPr>
          <w:ilvl w:val="0"/>
          <w:numId w:val="48"/>
        </w:numPr>
        <w:spacing w:line="276" w:lineRule="auto"/>
        <w:rPr>
          <w:rFonts w:ascii="Arial" w:hAnsi="Arial" w:cs="Arial"/>
          <w:snapToGrid w:val="0"/>
          <w:sz w:val="20"/>
          <w:szCs w:val="20"/>
          <w:rPrChange w:id="20" w:author="Autor">
            <w:rPr>
              <w:rFonts w:ascii="Arial Narrow" w:hAnsi="Arial Narrow"/>
              <w:snapToGrid w:val="0"/>
            </w:rPr>
          </w:rPrChange>
        </w:rPr>
      </w:pPr>
      <w:r w:rsidRPr="00430FF2">
        <w:rPr>
          <w:rFonts w:ascii="Arial" w:hAnsi="Arial" w:cs="Arial"/>
          <w:snapToGrid w:val="0"/>
          <w:sz w:val="20"/>
          <w:szCs w:val="20"/>
          <w:rPrChange w:id="21" w:author="Autor">
            <w:rPr>
              <w:rFonts w:ascii="Arial Narrow" w:hAnsi="Arial Narrow"/>
              <w:snapToGrid w:val="0"/>
            </w:rPr>
          </w:rPrChange>
        </w:rPr>
        <w:t xml:space="preserve">dvě různé významné zakázky na elektromontážní práce na elektrických zařízeních DS jejíž součástí byla výstavba venkovního vedení VN, přičemž finanční objem připadající na výstavbu venkovního vedení VN byl u první stavby min. 1,5 mil Kč bez DPH včetně materiálu, u druhé stavby min. 0,65 mil Kč bez DPH včetně materiálu.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57C39B68" w14:textId="77777777" w:rsidR="005F7E11" w:rsidRPr="00430FF2" w:rsidRDefault="005F7E11" w:rsidP="005F7E11">
      <w:pPr>
        <w:spacing w:after="120"/>
        <w:ind w:left="1069"/>
        <w:rPr>
          <w:rFonts w:ascii="Arial" w:hAnsi="Arial" w:cs="Arial"/>
          <w:snapToGrid w:val="0"/>
          <w:sz w:val="20"/>
          <w:szCs w:val="20"/>
          <w:rPrChange w:id="22" w:author="Autor">
            <w:rPr>
              <w:rFonts w:ascii="Arial Narrow" w:hAnsi="Arial Narrow"/>
              <w:snapToGrid w:val="0"/>
            </w:rPr>
          </w:rPrChange>
        </w:rPr>
      </w:pPr>
    </w:p>
    <w:p w14:paraId="062DDBD9" w14:textId="77777777" w:rsidR="008052E9" w:rsidRPr="00430FF2" w:rsidRDefault="008052E9" w:rsidP="008052E9">
      <w:pPr>
        <w:pStyle w:val="Odstavecseseznamem"/>
        <w:numPr>
          <w:ilvl w:val="0"/>
          <w:numId w:val="48"/>
        </w:numPr>
        <w:rPr>
          <w:rFonts w:ascii="Arial" w:hAnsi="Arial" w:cs="Arial"/>
          <w:snapToGrid w:val="0"/>
          <w:sz w:val="20"/>
          <w:szCs w:val="20"/>
          <w:rPrChange w:id="23" w:author="Autor">
            <w:rPr>
              <w:rFonts w:ascii="Arial Narrow" w:hAnsi="Arial Narrow"/>
              <w:snapToGrid w:val="0"/>
            </w:rPr>
          </w:rPrChange>
        </w:rPr>
      </w:pPr>
      <w:r w:rsidRPr="00430FF2">
        <w:rPr>
          <w:rFonts w:ascii="Arial" w:hAnsi="Arial" w:cs="Arial"/>
          <w:snapToGrid w:val="0"/>
          <w:sz w:val="20"/>
          <w:szCs w:val="20"/>
          <w:rPrChange w:id="24" w:author="Autor">
            <w:rPr>
              <w:rFonts w:ascii="Arial Narrow" w:hAnsi="Arial Narrow"/>
              <w:snapToGrid w:val="0"/>
            </w:rPr>
          </w:rPrChange>
        </w:rPr>
        <w:t xml:space="preserve">jednu významnou zakázku na elektromontážní  práce na elektrických zařízeních DS  jejíž součástí  byla  výstavba  i optické    trasy  v hodnotě min. 35 tisíc Kč bez DPH, Jedná se o montáže samonosného dielektrického optického kabelu (SDOK), nebo zemního optického kabelu (ZOK) a  nebo kabelové vedení VN jehož součástí byla i montáž optické trasy s použitím HDPE trubky včetně veškerého příslušenství dle projektové dokumentace. Realizovaná zakázka, kterou dodavatel prokazuje splnění technických požadavků, musí být v době prokázání řádně dokončena a předána objednateli. </w:t>
      </w:r>
    </w:p>
    <w:p w14:paraId="2857B900" w14:textId="77777777" w:rsidR="005F7E11" w:rsidRPr="00430FF2" w:rsidRDefault="005F7E11" w:rsidP="008052E9">
      <w:pPr>
        <w:spacing w:line="276" w:lineRule="auto"/>
        <w:ind w:left="1440"/>
        <w:rPr>
          <w:rFonts w:ascii="Arial" w:hAnsi="Arial" w:cs="Arial"/>
          <w:snapToGrid w:val="0"/>
          <w:sz w:val="20"/>
          <w:szCs w:val="20"/>
          <w:rPrChange w:id="25" w:author="Autor">
            <w:rPr>
              <w:rFonts w:ascii="Arial Narrow" w:hAnsi="Arial Narrow"/>
              <w:snapToGrid w:val="0"/>
            </w:rPr>
          </w:rPrChange>
        </w:rPr>
      </w:pPr>
      <w:r w:rsidRPr="00430FF2">
        <w:rPr>
          <w:rFonts w:ascii="Arial" w:hAnsi="Arial" w:cs="Arial"/>
          <w:snapToGrid w:val="0"/>
          <w:sz w:val="20"/>
          <w:szCs w:val="20"/>
          <w:rPrChange w:id="26" w:author="Autor">
            <w:rPr>
              <w:rFonts w:ascii="Arial Narrow" w:hAnsi="Arial Narrow"/>
              <w:snapToGrid w:val="0"/>
            </w:rPr>
          </w:rPrChange>
        </w:rPr>
        <w:t xml:space="preserve"> </w:t>
      </w:r>
    </w:p>
    <w:p w14:paraId="4860EC12" w14:textId="77777777" w:rsidR="005F7E11" w:rsidRPr="00430FF2" w:rsidRDefault="005F7E11" w:rsidP="005F7E11">
      <w:pPr>
        <w:pStyle w:val="Odstavecseseznamem"/>
        <w:ind w:left="0"/>
        <w:rPr>
          <w:rFonts w:ascii="Arial" w:eastAsia="Times New Roman" w:hAnsi="Arial" w:cs="Arial"/>
          <w:snapToGrid w:val="0"/>
          <w:sz w:val="20"/>
          <w:szCs w:val="20"/>
          <w:u w:val="single"/>
          <w:lang w:eastAsia="cs-CZ"/>
          <w:rPrChange w:id="27" w:author="Autor">
            <w:rPr>
              <w:rFonts w:ascii="Arial Narrow" w:eastAsia="Times New Roman" w:hAnsi="Arial Narrow"/>
              <w:snapToGrid w:val="0"/>
              <w:u w:val="single"/>
              <w:lang w:eastAsia="cs-CZ"/>
            </w:rPr>
          </w:rPrChange>
        </w:rPr>
      </w:pPr>
      <w:r w:rsidRPr="00430FF2">
        <w:rPr>
          <w:rFonts w:ascii="Arial" w:eastAsia="Times New Roman" w:hAnsi="Arial" w:cs="Arial"/>
          <w:snapToGrid w:val="0"/>
          <w:sz w:val="20"/>
          <w:szCs w:val="20"/>
          <w:u w:val="single"/>
          <w:lang w:eastAsia="cs-CZ"/>
          <w:rPrChange w:id="28" w:author="Autor">
            <w:rPr>
              <w:rFonts w:ascii="Arial Narrow" w:eastAsia="Times New Roman" w:hAnsi="Arial Narrow"/>
              <w:snapToGrid w:val="0"/>
              <w:u w:val="single"/>
              <w:lang w:eastAsia="cs-CZ"/>
            </w:rPr>
          </w:rPrChange>
        </w:rPr>
        <w:t>Významné zakázky na geodetické práce:</w:t>
      </w:r>
    </w:p>
    <w:p w14:paraId="494D5BC9" w14:textId="77777777" w:rsidR="005F7E11" w:rsidRPr="00430FF2" w:rsidRDefault="005F7E11" w:rsidP="005F7E11">
      <w:pPr>
        <w:spacing w:line="276" w:lineRule="auto"/>
        <w:rPr>
          <w:rFonts w:ascii="Arial" w:hAnsi="Arial" w:cs="Arial"/>
          <w:snapToGrid w:val="0"/>
          <w:sz w:val="20"/>
          <w:szCs w:val="20"/>
          <w:rPrChange w:id="29" w:author="Autor">
            <w:rPr>
              <w:rFonts w:ascii="Arial Narrow" w:hAnsi="Arial Narrow"/>
              <w:snapToGrid w:val="0"/>
            </w:rPr>
          </w:rPrChange>
        </w:rPr>
      </w:pPr>
      <w:r w:rsidRPr="00430FF2">
        <w:rPr>
          <w:rFonts w:ascii="Arial" w:hAnsi="Arial" w:cs="Arial"/>
          <w:snapToGrid w:val="0"/>
          <w:sz w:val="20"/>
          <w:szCs w:val="20"/>
          <w:rPrChange w:id="30" w:author="Autor">
            <w:rPr>
              <w:rFonts w:ascii="Arial Narrow" w:hAnsi="Arial Narrow"/>
              <w:snapToGrid w:val="0"/>
            </w:rPr>
          </w:rPrChange>
        </w:rPr>
        <w:t xml:space="preserve">Seznam musí dále zahrnovat alespoň 2 významné zakázky v oboru zeměměřických prací obdobných zeměměřickým pracím na činnosti související se zpracováním </w:t>
      </w:r>
      <w:proofErr w:type="spellStart"/>
      <w:r w:rsidRPr="00430FF2">
        <w:rPr>
          <w:rFonts w:ascii="Arial" w:hAnsi="Arial" w:cs="Arial"/>
          <w:snapToGrid w:val="0"/>
          <w:sz w:val="20"/>
          <w:szCs w:val="20"/>
          <w:rPrChange w:id="31" w:author="Autor">
            <w:rPr>
              <w:rFonts w:ascii="Arial Narrow" w:hAnsi="Arial Narrow"/>
              <w:snapToGrid w:val="0"/>
            </w:rPr>
          </w:rPrChange>
        </w:rPr>
        <w:t>DSPSg</w:t>
      </w:r>
      <w:proofErr w:type="spellEnd"/>
      <w:r w:rsidRPr="00430FF2">
        <w:rPr>
          <w:rFonts w:ascii="Arial" w:hAnsi="Arial" w:cs="Arial"/>
          <w:snapToGrid w:val="0"/>
          <w:sz w:val="20"/>
          <w:szCs w:val="20"/>
          <w:rPrChange w:id="32" w:author="Autor">
            <w:rPr>
              <w:rFonts w:ascii="Arial Narrow" w:hAnsi="Arial Narrow"/>
              <w:snapToGrid w:val="0"/>
            </w:rPr>
          </w:rPrChange>
        </w:rPr>
        <w:t xml:space="preserve"> elektrického zařízení distribuční soustavy v rámci kabelového nebo venkovního vedení NN nebo vedení VN, o celkovém finančním objemu min. 0,5 mil. Kč bez DPH v součtu za posledních 5 let před zahájením zadávacího řízení, kdy každá zakázka měla délku zaměřované sítě alespoň 100 m. Realizovaná zakázka, kterou dodavatel prokazuje splnění technických kvalifikačních požadavků, musí být v době prokázání řádně dokončena a předána objednateli. </w:t>
      </w:r>
    </w:p>
    <w:p w14:paraId="37C7016A" w14:textId="77777777" w:rsidR="005F7E11" w:rsidRPr="00430FF2" w:rsidRDefault="005F7E11" w:rsidP="005F7E11">
      <w:pPr>
        <w:spacing w:line="276" w:lineRule="auto"/>
        <w:rPr>
          <w:rFonts w:ascii="Arial" w:hAnsi="Arial" w:cs="Arial"/>
          <w:sz w:val="20"/>
          <w:szCs w:val="20"/>
          <w:highlight w:val="yellow"/>
          <w:rPrChange w:id="33" w:author="Autor">
            <w:rPr>
              <w:highlight w:val="yellow"/>
            </w:rPr>
          </w:rPrChange>
        </w:rPr>
      </w:pPr>
    </w:p>
    <w:bookmarkEnd w:id="13"/>
    <w:p w14:paraId="688E1FB7" w14:textId="77777777" w:rsidR="007926B9" w:rsidRPr="00430FF2" w:rsidRDefault="007926B9" w:rsidP="007926B9">
      <w:pPr>
        <w:rPr>
          <w:rFonts w:ascii="Arial" w:hAnsi="Arial" w:cs="Arial"/>
          <w:snapToGrid w:val="0"/>
          <w:sz w:val="20"/>
          <w:szCs w:val="20"/>
          <w:rPrChange w:id="34" w:author="Autor">
            <w:rPr>
              <w:rFonts w:ascii="Arial Narrow" w:hAnsi="Arial Narrow"/>
              <w:snapToGrid w:val="0"/>
            </w:rPr>
          </w:rPrChange>
        </w:rPr>
      </w:pPr>
      <w:r w:rsidRPr="00430FF2">
        <w:rPr>
          <w:rFonts w:ascii="Arial" w:hAnsi="Arial" w:cs="Arial"/>
          <w:snapToGrid w:val="0"/>
          <w:sz w:val="20"/>
          <w:szCs w:val="20"/>
          <w:rPrChange w:id="35" w:author="Autor">
            <w:rPr>
              <w:rFonts w:ascii="Arial Narrow" w:hAnsi="Arial Narrow"/>
              <w:snapToGrid w:val="0"/>
            </w:rPr>
          </w:rPrChange>
        </w:rPr>
        <w:t>Pokud jedna z významných zakázek splňuje současně více z výše uvedených definic, lze ji uvést u každé z těchto definic. Zároveň platí, že pokud hodnota jedné referenční zakázky dosahuje dvoj- či více násobku minimální požadované hodnoty v rámci příslušné definice, nelze tuto referenční zakázku uplatnit k téže definici vícekrát, než jednou.</w:t>
      </w:r>
    </w:p>
    <w:p w14:paraId="2F639203" w14:textId="196E2729" w:rsidR="00A82F98" w:rsidRDefault="00A82F98" w:rsidP="007926B9">
      <w:pPr>
        <w:rPr>
          <w:ins w:id="36" w:author="Autor"/>
          <w:rFonts w:ascii="Arial" w:hAnsi="Arial" w:cs="Arial"/>
          <w:snapToGrid w:val="0"/>
          <w:sz w:val="20"/>
          <w:szCs w:val="20"/>
        </w:rPr>
      </w:pPr>
    </w:p>
    <w:p w14:paraId="3544C74B" w14:textId="3C570F66" w:rsidR="00692FA0" w:rsidRDefault="00692FA0" w:rsidP="00CE3037">
      <w:pPr>
        <w:rPr>
          <w:rFonts w:ascii="Arial" w:hAnsi="Arial" w:cs="Arial"/>
          <w:snapToGrid w:val="0"/>
          <w:sz w:val="20"/>
          <w:szCs w:val="20"/>
        </w:rPr>
      </w:pPr>
    </w:p>
    <w:p w14:paraId="1A05ED94" w14:textId="77777777" w:rsidR="00692FA0" w:rsidRDefault="00692FA0" w:rsidP="007926B9">
      <w:pPr>
        <w:rPr>
          <w:ins w:id="37" w:author="Autor"/>
          <w:rFonts w:ascii="Arial" w:hAnsi="Arial" w:cs="Arial"/>
          <w:snapToGrid w:val="0"/>
          <w:sz w:val="20"/>
          <w:szCs w:val="20"/>
        </w:rPr>
      </w:pPr>
    </w:p>
    <w:p w14:paraId="31E115BB" w14:textId="2A9E67EE" w:rsidR="00692FA0" w:rsidRDefault="00692FA0" w:rsidP="007926B9">
      <w:pPr>
        <w:rPr>
          <w:ins w:id="38" w:author="Autor"/>
          <w:rFonts w:ascii="Arial" w:hAnsi="Arial" w:cs="Arial"/>
          <w:snapToGrid w:val="0"/>
          <w:sz w:val="20"/>
          <w:szCs w:val="20"/>
        </w:rPr>
      </w:pPr>
      <w:ins w:id="39" w:author="Autor">
        <w:r>
          <w:rPr>
            <w:rFonts w:ascii="Arial" w:hAnsi="Arial" w:cs="Arial"/>
            <w:snapToGrid w:val="0"/>
            <w:sz w:val="20"/>
            <w:szCs w:val="20"/>
          </w:rPr>
          <w:t>D</w:t>
        </w:r>
        <w:r w:rsidRPr="001F126A">
          <w:rPr>
            <w:rFonts w:ascii="Arial" w:hAnsi="Arial" w:cs="Arial"/>
            <w:snapToGrid w:val="0"/>
            <w:sz w:val="20"/>
            <w:szCs w:val="20"/>
          </w:rPr>
          <w:t xml:space="preserve">vě různé významné zakázky na elektromontážní práce na elektrických zařízeních DS jejíž součástí byla </w:t>
        </w:r>
        <w:r w:rsidRPr="003E32AE">
          <w:rPr>
            <w:rFonts w:ascii="Arial" w:hAnsi="Arial" w:cs="Arial"/>
            <w:b/>
            <w:bCs/>
            <w:snapToGrid w:val="0"/>
            <w:sz w:val="20"/>
            <w:szCs w:val="20"/>
          </w:rPr>
          <w:t>výstavba venkovního vedení VN</w:t>
        </w:r>
      </w:ins>
    </w:p>
    <w:p w14:paraId="7D8A4621" w14:textId="77777777" w:rsidR="00692FA0" w:rsidRPr="003E32AE" w:rsidRDefault="00692FA0" w:rsidP="007926B9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1D5BFD" w:rsidRPr="00430FF2" w14:paraId="0D72E394" w14:textId="77777777" w:rsidTr="00E72D19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E55176" w14:textId="77777777" w:rsidR="001D5BFD" w:rsidRPr="003E32AE" w:rsidRDefault="001D5BFD" w:rsidP="00E72D19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E32A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zakázka č. 1</w:t>
            </w:r>
          </w:p>
        </w:tc>
      </w:tr>
      <w:tr w:rsidR="001D5BFD" w:rsidRPr="00430FF2" w14:paraId="4B6C9F11" w14:textId="77777777" w:rsidTr="00EA63E6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51BA" w14:textId="77777777" w:rsidR="001D5BFD" w:rsidRPr="003E32AE" w:rsidRDefault="001D5BF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E32A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FF72" w14:textId="77777777" w:rsidR="001D5BFD" w:rsidRPr="003E32AE" w:rsidRDefault="001D5BF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E32A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1D5BFD" w:rsidRPr="00430FF2" w14:paraId="6D1B718A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32C" w14:textId="77777777" w:rsidR="001D5BFD" w:rsidRPr="003E32AE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E32AE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2951A36" w14:textId="77777777" w:rsidR="001D5BFD" w:rsidRPr="003E32AE" w:rsidRDefault="001D5BF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1D5BFD" w:rsidRPr="00430FF2" w14:paraId="3EE93ABF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B8DD" w14:textId="43773784" w:rsidR="001D5BFD" w:rsidRPr="003E32AE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E32AE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významné zakázky</w:t>
            </w:r>
            <w:ins w:id="40" w:author="Autor">
              <w:r w:rsidR="00091BFA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t xml:space="preserve"> (stát)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1C3C855" w14:textId="77777777" w:rsidR="001D5BFD" w:rsidRPr="003E32AE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6C969A72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915F" w14:textId="77777777" w:rsidR="001D5BFD" w:rsidRPr="003E32AE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E32A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E32AE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CF8B722" w14:textId="77777777" w:rsidR="001D5BFD" w:rsidRPr="003E32AE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7C2529C9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9904" w14:textId="77777777" w:rsidR="001D5BFD" w:rsidRDefault="001D5BFD" w:rsidP="00EA63E6">
            <w:pPr>
              <w:rPr>
                <w:ins w:id="41" w:author="Autor"/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3E32AE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E32AE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E32AE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68AFF46F" w14:textId="4F99AD47" w:rsidR="00091BFA" w:rsidRPr="003E32AE" w:rsidRDefault="00091BFA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ins w:id="42" w:author="Autor">
              <w:r>
                <w:rPr>
                  <w:rFonts w:ascii="Arial" w:hAnsi="Arial" w:cs="Arial"/>
                  <w:iCs/>
                  <w:snapToGrid w:val="0"/>
                  <w:sz w:val="20"/>
                  <w:szCs w:val="20"/>
                </w:rPr>
                <w:t>(mail, telefon)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1412B41" w14:textId="77777777" w:rsidR="001D5BFD" w:rsidRPr="003E32AE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79AFD977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07AB" w14:textId="6228E63C" w:rsidR="001D5BFD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Napěťová hladina  distribuční soustavy, v rámci které byla zakázka </w:t>
            </w:r>
            <w:del w:id="43" w:author="Autor">
              <w:r w:rsidRPr="00DE127B" w:rsidDel="00091BFA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delText>prováděna</w:delText>
              </w:r>
            </w:del>
            <w:ins w:id="44" w:author="Autor">
              <w:r w:rsidR="00091BFA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t>provedena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60500A81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07E876B7" w14:textId="77777777" w:rsidTr="00A82F98">
        <w:trPr>
          <w:cantSplit/>
          <w:trHeight w:val="40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ABEE" w14:textId="77777777" w:rsidR="001D5BFD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E6EB37C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0C315345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F5B6" w14:textId="7B91D02C" w:rsidR="00091BFA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bookmarkStart w:id="45" w:name="_Hlk110323487"/>
            <w:r w:rsidRPr="00DE127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zakázek</w:t>
            </w: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provedených dodavatelem </w:t>
            </w:r>
            <w:bookmarkEnd w:id="45"/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AC53FE7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3E223D1D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2314" w14:textId="20B5FBC2" w:rsidR="00091BFA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  <w:del w:id="46" w:author="Autor">
              <w:r w:rsidRPr="00DE127B" w:rsidDel="00091BFA">
                <w:rPr>
                  <w:rFonts w:ascii="Arial" w:hAnsi="Arial" w:cs="Arial"/>
                  <w:snapToGrid w:val="0"/>
                  <w:sz w:val="20"/>
                  <w:szCs w:val="20"/>
                </w:rPr>
                <w:delText>(mm.rrrr-mm.rrrr)</w:delText>
              </w:r>
            </w:del>
            <w:ins w:id="47" w:author="Autor">
              <w:r w:rsidR="00091BFA"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   (</w:t>
              </w:r>
              <w:proofErr w:type="spellStart"/>
              <w:r w:rsidR="00091BFA">
                <w:rPr>
                  <w:rFonts w:ascii="Arial" w:hAnsi="Arial" w:cs="Arial"/>
                  <w:snapToGrid w:val="0"/>
                  <w:sz w:val="20"/>
                  <w:szCs w:val="20"/>
                </w:rPr>
                <w:t>dd.mm.rrrr</w:t>
              </w:r>
              <w:proofErr w:type="spellEnd"/>
              <w:r w:rsidR="00091BFA"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 – </w:t>
              </w:r>
              <w:proofErr w:type="spellStart"/>
              <w:r w:rsidR="00091BFA">
                <w:rPr>
                  <w:rFonts w:ascii="Arial" w:hAnsi="Arial" w:cs="Arial"/>
                  <w:snapToGrid w:val="0"/>
                  <w:sz w:val="20"/>
                  <w:szCs w:val="20"/>
                </w:rPr>
                <w:t>dd.mm.rrrr</w:t>
              </w:r>
              <w:proofErr w:type="spellEnd"/>
              <w:r w:rsidR="00091BFA"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)      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5D2AC21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211175BF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542E" w14:textId="77777777" w:rsidR="001D5BFD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Jedná se o </w:t>
            </w:r>
            <w:r w:rsidR="00A82F98"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elektromontážní práce na elektrických zařízeních DS</w:t>
            </w:r>
            <w:r w:rsidR="00280A0A"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,</w:t>
            </w:r>
            <w:r w:rsidR="00A82F98"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součástí byla výstavba venkovního vedení VN?</w:t>
            </w:r>
            <w:del w:id="48" w:author="Autor">
              <w:r w:rsidR="00A82F98" w:rsidRPr="00DE127B" w:rsidDel="00091BFA">
                <w:rPr>
                  <w:rFonts w:ascii="Arial" w:hAnsi="Arial" w:cs="Arial"/>
                  <w:snapToGrid w:val="0"/>
                  <w:sz w:val="20"/>
                  <w:szCs w:val="20"/>
                </w:rPr>
                <w:delText xml:space="preserve"> </w:delText>
              </w:r>
              <w:r w:rsidRPr="00DE127B" w:rsidDel="00091BFA">
                <w:rPr>
                  <w:rFonts w:ascii="Arial" w:hAnsi="Arial" w:cs="Arial"/>
                  <w:snapToGrid w:val="0"/>
                  <w:sz w:val="20"/>
                  <w:szCs w:val="20"/>
                </w:rPr>
                <w:delText>(uveďte Ano/Ne)</w:delText>
              </w:r>
            </w:del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F9D4FF7" w14:textId="37C2E17C" w:rsidR="001D5BFD" w:rsidRPr="00DE127B" w:rsidRDefault="00091BFA" w:rsidP="00DE127B">
            <w:pPr>
              <w:jc w:val="center"/>
              <w:rPr>
                <w:rFonts w:ascii="Arial Narrow" w:hAnsi="Arial Narrow"/>
                <w:snapToGrid w:val="0"/>
              </w:rPr>
            </w:pPr>
            <w:ins w:id="49" w:author="Autor"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ANO/NE</w:t>
              </w:r>
            </w:ins>
          </w:p>
        </w:tc>
      </w:tr>
      <w:tr w:rsidR="001D5BFD" w:rsidRPr="00430FF2" w14:paraId="770473A9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F103" w14:textId="77777777" w:rsidR="001D5BFD" w:rsidRPr="00DE127B" w:rsidRDefault="001D5BFD" w:rsidP="00A82F98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parametru: elektromontážní práce na elektrických zařízeních DS v rámci venkovního vedení</w:t>
            </w:r>
            <w:r w:rsidR="00A82F98"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9E7B12" w:rsidRPr="00DE127B">
              <w:rPr>
                <w:rFonts w:ascii="Arial" w:hAnsi="Arial" w:cs="Arial"/>
                <w:snapToGrid w:val="0"/>
                <w:sz w:val="20"/>
                <w:szCs w:val="20"/>
              </w:rPr>
              <w:t>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44D0C4A6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1814F5DD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7728E5CA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72D19" w:rsidRPr="00430FF2" w14:paraId="6AED647E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0F36" w14:textId="77777777" w:rsidR="00E72D19" w:rsidRPr="00DE127B" w:rsidRDefault="00917E99" w:rsidP="00BE0DF8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>Byla-l</w:t>
            </w:r>
            <w:r w:rsidR="00A82F98"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i </w:t>
            </w:r>
            <w:r w:rsidR="009E7B12"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část referenční </w:t>
            </w:r>
            <w:proofErr w:type="spellStart"/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>referenční</w:t>
            </w:r>
            <w:proofErr w:type="spellEnd"/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zakázk</w:t>
            </w:r>
            <w:r w:rsidR="009E7B12" w:rsidRPr="00DE127B">
              <w:rPr>
                <w:rFonts w:ascii="Arial" w:hAnsi="Arial" w:cs="Arial"/>
                <w:snapToGrid w:val="0"/>
                <w:sz w:val="20"/>
                <w:szCs w:val="20"/>
              </w:rPr>
              <w:t>y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plněna poddodavatelem, uveďte zde identifikační údaje </w:t>
            </w:r>
            <w:r w:rsidR="009E7B12"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tohoto 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>poddodavatele. Pokud ne, uveďte NE.)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2F1244FD" w14:textId="77777777" w:rsidR="00E72D19" w:rsidRPr="00DE127B" w:rsidRDefault="00E72D19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30351F29" w14:textId="77777777" w:rsidR="001D5BFD" w:rsidRPr="00DE127B" w:rsidRDefault="001D5BFD" w:rsidP="0053688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A82F98" w:rsidRPr="00430FF2" w14:paraId="753EDC42" w14:textId="77777777" w:rsidTr="007C030F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F940FD" w14:textId="77777777" w:rsidR="00A82F98" w:rsidRPr="00DE127B" w:rsidRDefault="00A82F98" w:rsidP="007C030F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zakázka č. 2</w:t>
            </w:r>
          </w:p>
        </w:tc>
      </w:tr>
      <w:tr w:rsidR="00A82F98" w:rsidRPr="00430FF2" w14:paraId="2A3ABF73" w14:textId="77777777" w:rsidTr="007C030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D295" w14:textId="77777777" w:rsidR="00A82F98" w:rsidRPr="00DE127B" w:rsidRDefault="00A82F98" w:rsidP="007C030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4DDB" w14:textId="77777777" w:rsidR="00A82F98" w:rsidRPr="00DE127B" w:rsidRDefault="00A82F98" w:rsidP="007C030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A82F98" w:rsidRPr="00430FF2" w14:paraId="68713ACA" w14:textId="77777777" w:rsidTr="007C030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600B" w14:textId="77777777" w:rsidR="00A82F98" w:rsidRPr="00DE127B" w:rsidRDefault="00A82F98" w:rsidP="007C030F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0A4417D" w14:textId="77777777" w:rsidR="00A82F98" w:rsidRPr="00DE127B" w:rsidRDefault="00A82F98" w:rsidP="007C030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A82F98" w:rsidRPr="00430FF2" w14:paraId="20A757DC" w14:textId="77777777" w:rsidTr="007C030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4441" w14:textId="2AAA115B" w:rsidR="00A82F98" w:rsidRPr="00DE127B" w:rsidRDefault="00A82F98" w:rsidP="007C030F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významné zakázky</w:t>
            </w:r>
            <w:ins w:id="50" w:author="Autor">
              <w:r w:rsidR="00091BFA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t xml:space="preserve"> (stát)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1EC4888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2F98" w:rsidRPr="00430FF2" w14:paraId="0A98C504" w14:textId="77777777" w:rsidTr="007C030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4D37" w14:textId="77777777" w:rsidR="00A82F98" w:rsidRPr="00DE127B" w:rsidRDefault="00A82F98" w:rsidP="007C030F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 xml:space="preserve">Objednatel 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AB91CF5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2F98" w:rsidRPr="00430FF2" w14:paraId="0C37D1ED" w14:textId="77777777" w:rsidTr="007C030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2A87" w14:textId="77777777" w:rsidR="00A82F98" w:rsidRDefault="00A82F98" w:rsidP="007C030F">
            <w:pPr>
              <w:rPr>
                <w:ins w:id="51" w:author="Autor"/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DE127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21CACE0C" w14:textId="375947E6" w:rsidR="00091BFA" w:rsidRPr="00DE127B" w:rsidRDefault="00091BFA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commentRangeStart w:id="52"/>
            <w:ins w:id="53" w:author="Autor">
              <w:r>
                <w:rPr>
                  <w:rFonts w:ascii="Arial" w:hAnsi="Arial" w:cs="Arial"/>
                  <w:iCs/>
                  <w:snapToGrid w:val="0"/>
                  <w:sz w:val="20"/>
                  <w:szCs w:val="20"/>
                </w:rPr>
                <w:t>(mail, telefon)</w:t>
              </w:r>
              <w:commentRangeEnd w:id="52"/>
              <w:r>
                <w:rPr>
                  <w:rStyle w:val="Odkaznakoment"/>
                </w:rPr>
                <w:commentReference w:id="52"/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C4F608C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2F98" w:rsidRPr="00430FF2" w14:paraId="60813410" w14:textId="77777777" w:rsidTr="007C030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1656" w14:textId="433CF64D" w:rsidR="00A82F98" w:rsidRPr="00430FF2" w:rsidRDefault="00A82F98" w:rsidP="007C030F">
            <w:pPr>
              <w:rPr>
                <w:rFonts w:ascii="Arial" w:hAnsi="Arial" w:cs="Arial"/>
                <w:b/>
                <w:snapToGrid w:val="0"/>
                <w:sz w:val="20"/>
                <w:szCs w:val="20"/>
                <w:rPrChange w:id="54" w:author="Autor">
                  <w:rPr>
                    <w:rFonts w:ascii="Arial Narrow" w:hAnsi="Arial Narrow"/>
                    <w:b/>
                    <w:snapToGrid w:val="0"/>
                  </w:rPr>
                </w:rPrChange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Napěťová hladina  distribuční soustavy, v rámci které byla zakázk</w:t>
            </w:r>
            <w:ins w:id="55" w:author="Autor">
              <w:r w:rsidR="00091BFA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t>a provedena</w:t>
              </w:r>
            </w:ins>
            <w:del w:id="56" w:author="Autor">
              <w:r w:rsidRPr="00430FF2" w:rsidDel="00091BFA">
                <w:rPr>
                  <w:rFonts w:ascii="Arial" w:hAnsi="Arial" w:cs="Arial"/>
                  <w:b/>
                  <w:snapToGrid w:val="0"/>
                  <w:sz w:val="20"/>
                  <w:szCs w:val="20"/>
                  <w:rPrChange w:id="57" w:author="Autor">
                    <w:rPr>
                      <w:rFonts w:ascii="Arial Narrow" w:hAnsi="Arial Narrow"/>
                      <w:b/>
                      <w:snapToGrid w:val="0"/>
                    </w:rPr>
                  </w:rPrChange>
                </w:rPr>
                <w:delText>a prováděna</w:delText>
              </w:r>
            </w:del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DCEC5A5" w14:textId="77777777" w:rsidR="00A82F98" w:rsidRPr="00430FF2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  <w:rPrChange w:id="58" w:author="Autor">
                  <w:rPr>
                    <w:rFonts w:ascii="Arial Narrow" w:hAnsi="Arial Narrow"/>
                    <w:snapToGrid w:val="0"/>
                  </w:rPr>
                </w:rPrChange>
              </w:rPr>
            </w:pPr>
          </w:p>
        </w:tc>
      </w:tr>
      <w:tr w:rsidR="00A82F98" w:rsidRPr="00430FF2" w14:paraId="6F171CDE" w14:textId="77777777" w:rsidTr="007C030F">
        <w:trPr>
          <w:cantSplit/>
          <w:trHeight w:val="40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43F2" w14:textId="77777777" w:rsidR="00A82F98" w:rsidRPr="00DE127B" w:rsidRDefault="00A82F98" w:rsidP="007C030F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CB6779A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82F98" w:rsidRPr="00430FF2" w14:paraId="16C61F29" w14:textId="77777777" w:rsidTr="007C030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6D41" w14:textId="3F715C88" w:rsidR="00A82F98" w:rsidRPr="00430FF2" w:rsidRDefault="00A82F98" w:rsidP="00091BFA">
            <w:pPr>
              <w:rPr>
                <w:rFonts w:ascii="Arial" w:hAnsi="Arial" w:cs="Arial"/>
                <w:b/>
                <w:snapToGrid w:val="0"/>
                <w:sz w:val="20"/>
                <w:szCs w:val="20"/>
                <w:rPrChange w:id="59" w:author="Autor">
                  <w:rPr>
                    <w:rFonts w:ascii="Arial Narrow" w:hAnsi="Arial Narrow"/>
                    <w:b/>
                    <w:snapToGrid w:val="0"/>
                  </w:rPr>
                </w:rPrChange>
              </w:rPr>
            </w:pPr>
            <w:r w:rsidRPr="00CE3037">
              <w:rPr>
                <w:rFonts w:ascii="Arial" w:hAnsi="Arial" w:cs="Arial"/>
                <w:b/>
                <w:snapToGrid w:val="0"/>
                <w:sz w:val="20"/>
                <w:szCs w:val="20"/>
                <w:rPrChange w:id="60" w:author="Autor">
                  <w:rPr>
                    <w:rFonts w:ascii="Arial Narrow" w:hAnsi="Arial Narrow"/>
                    <w:b/>
                    <w:bCs/>
                    <w:snapToGrid w:val="0"/>
                  </w:rPr>
                </w:rPrChange>
              </w:rPr>
              <w:t>Finanční objem zakázek</w:t>
            </w:r>
            <w:r w:rsidRPr="00CE3037">
              <w:rPr>
                <w:rFonts w:ascii="Arial" w:hAnsi="Arial" w:cs="Arial"/>
                <w:b/>
                <w:snapToGrid w:val="0"/>
                <w:sz w:val="20"/>
                <w:szCs w:val="20"/>
                <w:rPrChange w:id="61" w:author="Autor">
                  <w:rPr>
                    <w:rFonts w:ascii="Arial Narrow" w:hAnsi="Arial Narrow"/>
                    <w:b/>
                    <w:snapToGrid w:val="0"/>
                  </w:rPr>
                </w:rPrChange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55B3327" w14:textId="77777777" w:rsidR="00A82F98" w:rsidRPr="00430FF2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  <w:rPrChange w:id="62" w:author="Autor">
                  <w:rPr>
                    <w:rFonts w:ascii="Arial Narrow" w:hAnsi="Arial Narrow"/>
                    <w:snapToGrid w:val="0"/>
                  </w:rPr>
                </w:rPrChange>
              </w:rPr>
            </w:pPr>
          </w:p>
        </w:tc>
      </w:tr>
      <w:tr w:rsidR="00A82F98" w:rsidRPr="00430FF2" w14:paraId="4763D2AF" w14:textId="77777777" w:rsidTr="007C030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8071" w14:textId="77777777" w:rsidR="00091BFA" w:rsidRDefault="00091BFA" w:rsidP="00091BFA">
            <w:pPr>
              <w:rPr>
                <w:ins w:id="63" w:author="Autor"/>
                <w:rFonts w:ascii="Arial" w:hAnsi="Arial" w:cs="Arial"/>
                <w:snapToGrid w:val="0"/>
                <w:sz w:val="20"/>
                <w:szCs w:val="20"/>
              </w:rPr>
            </w:pPr>
            <w:ins w:id="64" w:author="Autor">
              <w:r w:rsidRPr="001F126A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t xml:space="preserve">Doba realizace významné zakázky </w:t>
              </w:r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   (</w:t>
              </w:r>
              <w:proofErr w:type="spellStart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dd.mm.rrrr</w:t>
              </w:r>
              <w:proofErr w:type="spellEnd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 – </w:t>
              </w:r>
              <w:proofErr w:type="spellStart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dd.mm.rrrr</w:t>
              </w:r>
              <w:proofErr w:type="spellEnd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)      </w:t>
              </w:r>
            </w:ins>
          </w:p>
          <w:p w14:paraId="49A62004" w14:textId="70077CA8" w:rsidR="00A82F98" w:rsidRPr="00430FF2" w:rsidRDefault="00091BFA" w:rsidP="00091BFA">
            <w:pPr>
              <w:rPr>
                <w:rFonts w:ascii="Arial" w:hAnsi="Arial" w:cs="Arial"/>
                <w:snapToGrid w:val="0"/>
                <w:sz w:val="20"/>
                <w:szCs w:val="20"/>
                <w:rPrChange w:id="65" w:author="Autor">
                  <w:rPr>
                    <w:rFonts w:ascii="Arial Narrow" w:hAnsi="Arial Narrow"/>
                    <w:snapToGrid w:val="0"/>
                  </w:rPr>
                </w:rPrChange>
              </w:rPr>
            </w:pPr>
            <w:ins w:id="66" w:author="Autor"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Í</w:t>
              </w:r>
            </w:ins>
            <w:del w:id="67" w:author="Autor">
              <w:r w:rsidR="00A82F98" w:rsidRPr="00430FF2" w:rsidDel="00091BFA">
                <w:rPr>
                  <w:rFonts w:ascii="Arial" w:hAnsi="Arial" w:cs="Arial"/>
                  <w:b/>
                  <w:snapToGrid w:val="0"/>
                  <w:sz w:val="20"/>
                  <w:szCs w:val="20"/>
                  <w:rPrChange w:id="68" w:author="Autor">
                    <w:rPr>
                      <w:rFonts w:ascii="Arial Narrow" w:hAnsi="Arial Narrow"/>
                      <w:b/>
                      <w:snapToGrid w:val="0"/>
                    </w:rPr>
                  </w:rPrChange>
                </w:rPr>
                <w:delText xml:space="preserve">Doba realizace významné zakázky </w:delText>
              </w:r>
              <w:r w:rsidR="00A82F98" w:rsidRPr="00430FF2" w:rsidDel="00091BFA">
                <w:rPr>
                  <w:rFonts w:ascii="Arial" w:hAnsi="Arial" w:cs="Arial"/>
                  <w:snapToGrid w:val="0"/>
                  <w:sz w:val="20"/>
                  <w:szCs w:val="20"/>
                  <w:rPrChange w:id="69" w:author="Autor">
                    <w:rPr>
                      <w:rFonts w:ascii="Arial Narrow" w:hAnsi="Arial Narrow"/>
                      <w:snapToGrid w:val="0"/>
                    </w:rPr>
                  </w:rPrChange>
                </w:rPr>
                <w:delText>(mm.rrrr-mm.rrrr)</w:delText>
              </w:r>
            </w:del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527152B" w14:textId="77777777" w:rsidR="00A82F98" w:rsidRPr="00430FF2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  <w:rPrChange w:id="70" w:author="Autor">
                  <w:rPr>
                    <w:rFonts w:ascii="Arial Narrow" w:hAnsi="Arial Narrow"/>
                    <w:snapToGrid w:val="0"/>
                  </w:rPr>
                </w:rPrChange>
              </w:rPr>
            </w:pPr>
          </w:p>
        </w:tc>
      </w:tr>
      <w:tr w:rsidR="00A82F98" w:rsidRPr="00430FF2" w14:paraId="4A934427" w14:textId="77777777" w:rsidTr="007C030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6907" w14:textId="77777777" w:rsidR="00A82F98" w:rsidRPr="00DE127B" w:rsidRDefault="00A82F98" w:rsidP="007C030F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Jedná se o elektromontážní práce na elektrických zařízeních DS</w:t>
            </w:r>
            <w:r w:rsidR="00280A0A"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, </w:t>
            </w: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součástí byla výstavba venkovního vedení VN?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del w:id="71" w:author="Autor">
              <w:r w:rsidRPr="00DE127B" w:rsidDel="00091BFA">
                <w:rPr>
                  <w:rFonts w:ascii="Arial" w:hAnsi="Arial" w:cs="Arial"/>
                  <w:snapToGrid w:val="0"/>
                  <w:sz w:val="20"/>
                  <w:szCs w:val="20"/>
                </w:rPr>
                <w:delText>(uveďte Ano/Ne)</w:delText>
              </w:r>
            </w:del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4480923" w14:textId="754BAA45" w:rsidR="00A82F98" w:rsidRPr="00DE127B" w:rsidRDefault="00091BFA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ins w:id="72" w:author="Autor"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ANO/NE</w:t>
              </w:r>
            </w:ins>
          </w:p>
        </w:tc>
      </w:tr>
      <w:tr w:rsidR="00A82F98" w:rsidRPr="00430FF2" w14:paraId="6597402E" w14:textId="77777777" w:rsidTr="007C030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6E1A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parametru: elektromontážní práce na elektrických zařízeních DS v rámci venkovního vedení VN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B4E9E6F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5220CAA3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4F0A9F8A" w14:textId="77777777" w:rsidR="00A82F98" w:rsidRPr="00DE127B" w:rsidRDefault="00A82F98" w:rsidP="007C030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72D19" w:rsidRPr="00430FF2" w14:paraId="0314D714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3AAB" w14:textId="6CD4F938" w:rsidR="00E72D19" w:rsidRPr="00DE127B" w:rsidRDefault="00E72D19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0DDABCD" w14:textId="77777777" w:rsidR="00E72D19" w:rsidRPr="00DE127B" w:rsidRDefault="00E72D19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518BDAA1" w14:textId="255AB762" w:rsidR="001D5BFD" w:rsidRDefault="001D5BFD" w:rsidP="00536880">
      <w:pPr>
        <w:rPr>
          <w:ins w:id="73" w:author="Autor"/>
          <w:rFonts w:ascii="Arial" w:hAnsi="Arial" w:cs="Arial"/>
          <w:snapToGrid w:val="0"/>
          <w:sz w:val="20"/>
          <w:szCs w:val="20"/>
        </w:rPr>
      </w:pPr>
    </w:p>
    <w:p w14:paraId="2439E652" w14:textId="7542678F" w:rsidR="00692FA0" w:rsidRPr="00430FF2" w:rsidRDefault="00692FA0" w:rsidP="00536880">
      <w:pPr>
        <w:rPr>
          <w:rFonts w:ascii="Arial" w:hAnsi="Arial" w:cs="Arial"/>
          <w:snapToGrid w:val="0"/>
          <w:sz w:val="20"/>
          <w:szCs w:val="20"/>
          <w:rPrChange w:id="74" w:author="Autor">
            <w:rPr>
              <w:rFonts w:ascii="Arial Narrow" w:hAnsi="Arial Narrow"/>
              <w:snapToGrid w:val="0"/>
            </w:rPr>
          </w:rPrChange>
        </w:rPr>
      </w:pPr>
      <w:ins w:id="75" w:author="Autor">
        <w:r>
          <w:rPr>
            <w:rFonts w:ascii="Arial" w:hAnsi="Arial" w:cs="Arial"/>
            <w:snapToGrid w:val="0"/>
            <w:sz w:val="20"/>
            <w:szCs w:val="20"/>
          </w:rPr>
          <w:t>Jedna</w:t>
        </w:r>
        <w:r w:rsidRPr="001F126A">
          <w:rPr>
            <w:rFonts w:ascii="Arial" w:hAnsi="Arial" w:cs="Arial"/>
            <w:snapToGrid w:val="0"/>
            <w:sz w:val="20"/>
            <w:szCs w:val="20"/>
          </w:rPr>
          <w:t xml:space="preserve"> významn</w:t>
        </w:r>
        <w:r>
          <w:rPr>
            <w:rFonts w:ascii="Arial" w:hAnsi="Arial" w:cs="Arial"/>
            <w:snapToGrid w:val="0"/>
            <w:sz w:val="20"/>
            <w:szCs w:val="20"/>
          </w:rPr>
          <w:t>á</w:t>
        </w:r>
        <w:r w:rsidRPr="001F126A">
          <w:rPr>
            <w:rFonts w:ascii="Arial" w:hAnsi="Arial" w:cs="Arial"/>
            <w:snapToGrid w:val="0"/>
            <w:sz w:val="20"/>
            <w:szCs w:val="20"/>
          </w:rPr>
          <w:t xml:space="preserve"> zakázk</w:t>
        </w:r>
        <w:r>
          <w:rPr>
            <w:rFonts w:ascii="Arial" w:hAnsi="Arial" w:cs="Arial"/>
            <w:snapToGrid w:val="0"/>
            <w:sz w:val="20"/>
            <w:szCs w:val="20"/>
          </w:rPr>
          <w:t>a</w:t>
        </w:r>
        <w:r w:rsidRPr="001F126A">
          <w:rPr>
            <w:rFonts w:ascii="Arial" w:hAnsi="Arial" w:cs="Arial"/>
            <w:snapToGrid w:val="0"/>
            <w:sz w:val="20"/>
            <w:szCs w:val="20"/>
          </w:rPr>
          <w:t xml:space="preserve"> na elektromontážní  práce na elektrických zařízeních DS  jejíž součástí  byla  výstavba  i </w:t>
        </w:r>
        <w:r w:rsidRPr="00DE127B">
          <w:rPr>
            <w:rFonts w:ascii="Arial" w:hAnsi="Arial" w:cs="Arial"/>
            <w:b/>
            <w:bCs/>
            <w:snapToGrid w:val="0"/>
            <w:sz w:val="20"/>
            <w:szCs w:val="20"/>
          </w:rPr>
          <w:t>optické trasy</w:t>
        </w:r>
        <w:r w:rsidRPr="001F126A">
          <w:rPr>
            <w:rFonts w:ascii="Arial" w:hAnsi="Arial" w:cs="Arial"/>
            <w:snapToGrid w:val="0"/>
            <w:sz w:val="20"/>
            <w:szCs w:val="20"/>
          </w:rPr>
          <w:t xml:space="preserve">  </w:t>
        </w:r>
      </w:ins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1D5BFD" w:rsidRPr="00430FF2" w14:paraId="618F9940" w14:textId="77777777" w:rsidTr="00E72D19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4F2D73" w14:textId="4169BB20" w:rsidR="001D5BFD" w:rsidRPr="00DE127B" w:rsidRDefault="001D5BFD" w:rsidP="00E72D19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430FF2">
              <w:rPr>
                <w:rFonts w:ascii="Arial" w:hAnsi="Arial" w:cs="Arial"/>
                <w:b/>
                <w:bCs/>
                <w:snapToGrid w:val="0"/>
                <w:sz w:val="20"/>
                <w:szCs w:val="20"/>
                <w:rPrChange w:id="76" w:author="Autor">
                  <w:rPr>
                    <w:rFonts w:ascii="Arial Narrow" w:hAnsi="Arial Narrow"/>
                    <w:b/>
                    <w:bCs/>
                    <w:snapToGrid w:val="0"/>
                  </w:rPr>
                </w:rPrChange>
              </w:rPr>
              <w:t xml:space="preserve">Významná zakázka č. </w:t>
            </w:r>
            <w:del w:id="77" w:author="Autor">
              <w:r w:rsidR="00E72D19" w:rsidRPr="00430FF2" w:rsidDel="00CE3037">
                <w:rPr>
                  <w:rFonts w:ascii="Arial" w:hAnsi="Arial" w:cs="Arial"/>
                  <w:b/>
                  <w:bCs/>
                  <w:snapToGrid w:val="0"/>
                  <w:sz w:val="20"/>
                  <w:szCs w:val="20"/>
                  <w:rPrChange w:id="78" w:author="Autor">
                    <w:rPr>
                      <w:rFonts w:ascii="Arial Narrow" w:hAnsi="Arial Narrow"/>
                      <w:b/>
                      <w:bCs/>
                      <w:snapToGrid w:val="0"/>
                    </w:rPr>
                  </w:rPrChange>
                </w:rPr>
                <w:delText>4</w:delText>
              </w:r>
            </w:del>
            <w:ins w:id="79" w:author="Autor">
              <w:r w:rsidR="00692FA0">
                <w:rPr>
                  <w:rFonts w:ascii="Arial" w:hAnsi="Arial" w:cs="Arial"/>
                  <w:b/>
                  <w:bCs/>
                  <w:snapToGrid w:val="0"/>
                  <w:sz w:val="20"/>
                  <w:szCs w:val="20"/>
                </w:rPr>
                <w:t>3</w:t>
              </w:r>
            </w:ins>
          </w:p>
        </w:tc>
      </w:tr>
      <w:tr w:rsidR="001D5BFD" w:rsidRPr="00430FF2" w14:paraId="353E1810" w14:textId="77777777" w:rsidTr="00EA63E6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0B7B" w14:textId="77777777" w:rsidR="001D5BFD" w:rsidRPr="00DE127B" w:rsidRDefault="001D5BF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68B8" w14:textId="77777777" w:rsidR="001D5BFD" w:rsidRPr="00DE127B" w:rsidRDefault="001D5BF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Údaje o významné zakázce</w:t>
            </w:r>
          </w:p>
        </w:tc>
      </w:tr>
      <w:tr w:rsidR="001D5BFD" w:rsidRPr="00430FF2" w14:paraId="2DEA4D90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E0A6" w14:textId="77777777" w:rsidR="001D5BFD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D101B0B" w14:textId="77777777" w:rsidR="001D5BFD" w:rsidRPr="00DE127B" w:rsidRDefault="001D5BFD" w:rsidP="00EA63E6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1D5BFD" w:rsidRPr="00430FF2" w14:paraId="13A8A256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5B9E" w14:textId="7F28E511" w:rsidR="001D5BFD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významné zakázky</w:t>
            </w:r>
            <w:ins w:id="80" w:author="Autor">
              <w:r w:rsidR="00692FA0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t xml:space="preserve"> (stát)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BFD68C2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588FD884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7823" w14:textId="77777777" w:rsidR="001D5BFD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0DD5A7B7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006F4F17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83AA" w14:textId="77777777" w:rsidR="001D5BFD" w:rsidRDefault="001D5BFD" w:rsidP="00EA63E6">
            <w:pPr>
              <w:rPr>
                <w:ins w:id="81" w:author="Autor"/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DE127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</w:t>
            </w:r>
          </w:p>
          <w:p w14:paraId="21723345" w14:textId="3785ADE2" w:rsidR="00692FA0" w:rsidRPr="00DE127B" w:rsidRDefault="00692FA0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ins w:id="82" w:author="Autor">
              <w:r>
                <w:rPr>
                  <w:rFonts w:ascii="Arial" w:hAnsi="Arial" w:cs="Arial"/>
                  <w:iCs/>
                  <w:snapToGrid w:val="0"/>
                  <w:sz w:val="20"/>
                  <w:szCs w:val="20"/>
                </w:rPr>
                <w:t>(mail, telefon)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525A673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:rsidDel="00CE3037" w14:paraId="59B9D197" w14:textId="45BAC6D7" w:rsidTr="00E72D19">
        <w:trPr>
          <w:cantSplit/>
          <w:trHeight w:val="397"/>
          <w:del w:id="83" w:author="Auto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D981" w14:textId="60D712E6" w:rsidR="001D5BFD" w:rsidRPr="00DE127B" w:rsidDel="00CE3037" w:rsidRDefault="001D5BFD" w:rsidP="00EA63E6">
            <w:pPr>
              <w:rPr>
                <w:del w:id="84" w:author="Autor"/>
                <w:rFonts w:ascii="Arial" w:hAnsi="Arial" w:cs="Arial"/>
                <w:b/>
                <w:snapToGrid w:val="0"/>
                <w:sz w:val="20"/>
                <w:szCs w:val="20"/>
              </w:rPr>
            </w:pPr>
            <w:del w:id="85" w:author="Autor">
              <w:r w:rsidRPr="00DE127B" w:rsidDel="00CE3037">
                <w:rPr>
                  <w:rFonts w:ascii="Arial" w:hAnsi="Arial" w:cs="Arial"/>
                  <w:b/>
                  <w:snapToGrid w:val="0"/>
                  <w:sz w:val="20"/>
                  <w:szCs w:val="20"/>
                </w:rPr>
                <w:delText>Napěťová hladina  distribuční soustavy, v rámci které byla zakázka prováděna</w:delText>
              </w:r>
            </w:del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B5A13E3" w14:textId="35FCFE76" w:rsidR="001D5BFD" w:rsidRPr="00DE127B" w:rsidDel="00CE3037" w:rsidRDefault="001D5BFD" w:rsidP="00EA63E6">
            <w:pPr>
              <w:rPr>
                <w:del w:id="86" w:author="Autor"/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72D19" w:rsidRPr="00430FF2" w14:paraId="1D206761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7DCC" w14:textId="28298DB9" w:rsidR="00E72D19" w:rsidRPr="00DE127B" w:rsidRDefault="00E72D19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Délka zaměřované sítě alespoň 100 m?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del w:id="87" w:author="Autor">
              <w:r w:rsidRPr="00DE127B" w:rsidDel="00CE3037">
                <w:rPr>
                  <w:rFonts w:ascii="Arial" w:hAnsi="Arial" w:cs="Arial"/>
                  <w:snapToGrid w:val="0"/>
                  <w:sz w:val="20"/>
                  <w:szCs w:val="20"/>
                </w:rPr>
                <w:delText>(uveďte Ano/Ne)</w:delText>
              </w:r>
            </w:del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4FA8E32F" w14:textId="2532C7D9" w:rsidR="00E72D19" w:rsidRPr="00DE127B" w:rsidRDefault="00CE3037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ins w:id="88" w:author="Autor"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ANO/NE</w:t>
              </w:r>
            </w:ins>
          </w:p>
        </w:tc>
      </w:tr>
      <w:tr w:rsidR="001D5BFD" w:rsidRPr="00430FF2" w14:paraId="6217C658" w14:textId="77777777" w:rsidTr="00E72D19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DE4" w14:textId="77777777" w:rsidR="001D5BFD" w:rsidRPr="00DE127B" w:rsidRDefault="001D5BFD" w:rsidP="00EA63E6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>Provozovatel distribuční soustavy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25C3C2E0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1D3B9A23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0F5EF" w14:textId="678A77B4" w:rsidR="001D5BFD" w:rsidRPr="00430FF2" w:rsidRDefault="001D5BFD" w:rsidP="00692FA0">
            <w:pPr>
              <w:rPr>
                <w:rFonts w:ascii="Arial" w:hAnsi="Arial" w:cs="Arial"/>
                <w:b/>
                <w:snapToGrid w:val="0"/>
                <w:sz w:val="20"/>
                <w:szCs w:val="20"/>
                <w:rPrChange w:id="89" w:author="Autor">
                  <w:rPr>
                    <w:rFonts w:ascii="Arial Narrow" w:hAnsi="Arial Narrow"/>
                    <w:b/>
                    <w:snapToGrid w:val="0"/>
                  </w:rPr>
                </w:rPrChange>
              </w:rPr>
            </w:pPr>
            <w:r w:rsidRPr="00CE3037">
              <w:rPr>
                <w:rFonts w:ascii="Arial" w:hAnsi="Arial" w:cs="Arial"/>
                <w:b/>
                <w:snapToGrid w:val="0"/>
                <w:sz w:val="20"/>
                <w:szCs w:val="20"/>
                <w:rPrChange w:id="90" w:author="Autor">
                  <w:rPr>
                    <w:rFonts w:ascii="Arial Narrow" w:hAnsi="Arial Narrow"/>
                    <w:b/>
                    <w:bCs/>
                    <w:snapToGrid w:val="0"/>
                  </w:rPr>
                </w:rPrChange>
              </w:rPr>
              <w:t>Finanční objem zakázek</w:t>
            </w:r>
            <w:r w:rsidRPr="00CE3037">
              <w:rPr>
                <w:rFonts w:ascii="Arial" w:hAnsi="Arial" w:cs="Arial"/>
                <w:b/>
                <w:snapToGrid w:val="0"/>
                <w:sz w:val="20"/>
                <w:szCs w:val="20"/>
                <w:rPrChange w:id="91" w:author="Autor">
                  <w:rPr>
                    <w:rFonts w:ascii="Arial Narrow" w:hAnsi="Arial Narrow"/>
                    <w:b/>
                    <w:snapToGrid w:val="0"/>
                  </w:rPr>
                </w:rPrChange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1C87B51B" w14:textId="77777777" w:rsidR="001D5BFD" w:rsidRPr="00430FF2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  <w:rPrChange w:id="92" w:author="Autor">
                  <w:rPr>
                    <w:rFonts w:ascii="Arial Narrow" w:hAnsi="Arial Narrow"/>
                    <w:snapToGrid w:val="0"/>
                  </w:rPr>
                </w:rPrChange>
              </w:rPr>
            </w:pPr>
          </w:p>
        </w:tc>
      </w:tr>
      <w:tr w:rsidR="001D5BFD" w:rsidRPr="00430FF2" w14:paraId="7E92DAFA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5EC3" w14:textId="77777777" w:rsidR="001D5BFD" w:rsidRDefault="001D5BFD" w:rsidP="00EA63E6">
            <w:pPr>
              <w:rPr>
                <w:ins w:id="93" w:author="Autor"/>
                <w:rFonts w:ascii="Arial" w:hAnsi="Arial" w:cs="Arial"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  <w:del w:id="94" w:author="Autor">
              <w:r w:rsidRPr="00DE127B" w:rsidDel="00692FA0">
                <w:rPr>
                  <w:rFonts w:ascii="Arial" w:hAnsi="Arial" w:cs="Arial"/>
                  <w:snapToGrid w:val="0"/>
                  <w:sz w:val="20"/>
                  <w:szCs w:val="20"/>
                </w:rPr>
                <w:delText>(mm.rrrr-mm.rrrr)</w:delText>
              </w:r>
            </w:del>
          </w:p>
          <w:p w14:paraId="1294F594" w14:textId="7D40A1DE" w:rsidR="00692FA0" w:rsidRPr="00DE127B" w:rsidRDefault="00692FA0" w:rsidP="00692FA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ins w:id="95" w:author="Autor"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  (</w:t>
              </w:r>
              <w:proofErr w:type="spellStart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dd.mm.rrrr</w:t>
              </w:r>
              <w:proofErr w:type="spellEnd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 – </w:t>
              </w:r>
              <w:proofErr w:type="spellStart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>dd.mm.rrrr</w:t>
              </w:r>
              <w:proofErr w:type="spellEnd"/>
              <w:r>
                <w:rPr>
                  <w:rFonts w:ascii="Arial" w:hAnsi="Arial" w:cs="Arial"/>
                  <w:snapToGrid w:val="0"/>
                  <w:sz w:val="20"/>
                  <w:szCs w:val="20"/>
                </w:rPr>
                <w:t xml:space="preserve">)      </w:t>
              </w:r>
            </w:ins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779DDF77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1D5BFD" w:rsidRPr="00430FF2" w14:paraId="5433E23B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A7AC" w14:textId="77777777" w:rsidR="001D5BFD" w:rsidRPr="00DE127B" w:rsidRDefault="001D5BFD" w:rsidP="00BE0DF8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b/>
                <w:snapToGrid w:val="0"/>
                <w:sz w:val="20"/>
                <w:szCs w:val="20"/>
              </w:rPr>
              <w:t>Stručný popis zakázky</w:t>
            </w: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- zejména údaje prokazující splnění vymezeného parametru: </w:t>
            </w:r>
            <w:r w:rsidR="00280A0A"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činnosti související se zpracováním </w:t>
            </w:r>
            <w:proofErr w:type="spellStart"/>
            <w:r w:rsidR="00280A0A" w:rsidRPr="00DE127B">
              <w:rPr>
                <w:rFonts w:ascii="Arial" w:hAnsi="Arial" w:cs="Arial"/>
                <w:snapToGrid w:val="0"/>
                <w:sz w:val="20"/>
                <w:szCs w:val="20"/>
              </w:rPr>
              <w:t>DSPSg</w:t>
            </w:r>
            <w:proofErr w:type="spellEnd"/>
            <w:r w:rsidR="00280A0A" w:rsidRPr="00DE127B">
              <w:rPr>
                <w:rFonts w:ascii="Arial" w:hAnsi="Arial" w:cs="Arial"/>
                <w:snapToGrid w:val="0"/>
                <w:sz w:val="20"/>
                <w:szCs w:val="20"/>
              </w:rPr>
              <w:t xml:space="preserve"> elektrického zařízení distribuční soustavy v rámci kabelového nebo venkovního vedení NN nebo vedení VN, kdy každá zakázka měla délku zaměřované sítě alespoň 100 m</w:t>
            </w:r>
            <w:r w:rsidR="00280A0A" w:rsidRPr="00DE127B" w:rsidDel="00280A0A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6C185F41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7E0B1E6C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0B9AFEF6" w14:textId="77777777" w:rsidR="001D5BFD" w:rsidRPr="00DE127B" w:rsidRDefault="001D5BFD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E72D19" w:rsidRPr="00430FF2" w14:paraId="2460CCA4" w14:textId="77777777" w:rsidTr="00E72D19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DA7B" w14:textId="77777777" w:rsidR="00E72D19" w:rsidRPr="00DE127B" w:rsidRDefault="00917E99" w:rsidP="00BE0DF8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E127B">
              <w:rPr>
                <w:rFonts w:ascii="Arial" w:hAnsi="Arial" w:cs="Arial"/>
                <w:snapToGrid w:val="0"/>
                <w:sz w:val="20"/>
                <w:szCs w:val="20"/>
              </w:rPr>
              <w:t>Byla-li tato referenční zakázka plněna poddodavatelem, uveďte zde identifikační údaje poddodavatele. Pokud ne, uveďte NE.)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351C93D9" w14:textId="77777777" w:rsidR="00E72D19" w:rsidRPr="00DE127B" w:rsidRDefault="00E72D19" w:rsidP="00EA63E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363AFCE9" w14:textId="77777777" w:rsidR="00CE3037" w:rsidRDefault="00CE3037" w:rsidP="00536880">
      <w:pPr>
        <w:rPr>
          <w:ins w:id="96" w:author="Autor"/>
          <w:rFonts w:ascii="Arial" w:hAnsi="Arial" w:cs="Arial"/>
          <w:snapToGrid w:val="0"/>
          <w:sz w:val="20"/>
          <w:szCs w:val="20"/>
        </w:rPr>
      </w:pPr>
    </w:p>
    <w:p w14:paraId="3272207C" w14:textId="77D80B6B" w:rsidR="001D5BFD" w:rsidRPr="00DE127B" w:rsidRDefault="001D5BFD" w:rsidP="00536880">
      <w:pPr>
        <w:rPr>
          <w:rFonts w:ascii="Arial" w:hAnsi="Arial" w:cs="Arial"/>
          <w:snapToGrid w:val="0"/>
          <w:sz w:val="20"/>
          <w:szCs w:val="20"/>
        </w:rPr>
      </w:pPr>
      <w:r w:rsidRPr="00DE127B">
        <w:rPr>
          <w:rFonts w:ascii="Arial" w:hAnsi="Arial" w:cs="Arial"/>
          <w:snapToGrid w:val="0"/>
          <w:sz w:val="20"/>
          <w:szCs w:val="20"/>
        </w:rPr>
        <w:t>Poznámka:</w:t>
      </w:r>
    </w:p>
    <w:p w14:paraId="5F550BD0" w14:textId="77777777" w:rsidR="001D5BFD" w:rsidRPr="00DE127B" w:rsidRDefault="001D5BFD" w:rsidP="00C11EBB">
      <w:pPr>
        <w:numPr>
          <w:ilvl w:val="0"/>
          <w:numId w:val="28"/>
        </w:numPr>
        <w:rPr>
          <w:rFonts w:ascii="Arial" w:hAnsi="Arial" w:cs="Arial"/>
          <w:snapToGrid w:val="0"/>
          <w:sz w:val="20"/>
          <w:szCs w:val="20"/>
        </w:rPr>
      </w:pPr>
      <w:r w:rsidRPr="00DE127B">
        <w:rPr>
          <w:rFonts w:ascii="Arial" w:hAnsi="Arial" w:cs="Arial"/>
          <w:snapToGrid w:val="0"/>
          <w:sz w:val="20"/>
          <w:szCs w:val="20"/>
        </w:rPr>
        <w:t xml:space="preserve">Ke každé definované významné zakázce musí dodavatel přiložit i </w:t>
      </w:r>
      <w:r w:rsidR="00280A0A" w:rsidRPr="00DE127B">
        <w:rPr>
          <w:rFonts w:ascii="Arial" w:hAnsi="Arial" w:cs="Arial"/>
          <w:snapToGrid w:val="0"/>
          <w:sz w:val="20"/>
          <w:szCs w:val="20"/>
        </w:rPr>
        <w:t>kopii O</w:t>
      </w:r>
      <w:r w:rsidRPr="00DE127B">
        <w:rPr>
          <w:rFonts w:ascii="Arial" w:hAnsi="Arial" w:cs="Arial"/>
          <w:snapToGrid w:val="0"/>
          <w:sz w:val="20"/>
          <w:szCs w:val="20"/>
        </w:rPr>
        <w:t>svědčení, případně jiné doklady dle specifikace v kvalifikační dokumentaci.</w:t>
      </w:r>
    </w:p>
    <w:p w14:paraId="5CB31170" w14:textId="30861D5C" w:rsidR="00280A0A" w:rsidRPr="00CE3037" w:rsidRDefault="00280A0A" w:rsidP="00C11EBB">
      <w:pPr>
        <w:numPr>
          <w:ilvl w:val="0"/>
          <w:numId w:val="28"/>
        </w:numPr>
        <w:rPr>
          <w:rFonts w:ascii="Arial" w:hAnsi="Arial" w:cs="Arial"/>
          <w:snapToGrid w:val="0"/>
          <w:sz w:val="20"/>
          <w:szCs w:val="20"/>
        </w:rPr>
      </w:pPr>
      <w:r w:rsidRPr="00DE127B">
        <w:rPr>
          <w:rFonts w:ascii="Arial" w:hAnsi="Arial" w:cs="Arial"/>
          <w:snapToGrid w:val="0"/>
          <w:sz w:val="20"/>
          <w:szCs w:val="20"/>
        </w:rPr>
        <w:t xml:space="preserve">Pokud byla </w:t>
      </w:r>
      <w:proofErr w:type="spellStart"/>
      <w:r w:rsidRPr="00DE127B">
        <w:rPr>
          <w:rFonts w:ascii="Arial" w:hAnsi="Arial" w:cs="Arial"/>
          <w:snapToGrid w:val="0"/>
          <w:sz w:val="20"/>
          <w:szCs w:val="20"/>
        </w:rPr>
        <w:t>výzmaná</w:t>
      </w:r>
      <w:proofErr w:type="spellEnd"/>
      <w:r w:rsidRPr="00DE127B">
        <w:rPr>
          <w:rFonts w:ascii="Arial" w:hAnsi="Arial" w:cs="Arial"/>
          <w:snapToGrid w:val="0"/>
          <w:sz w:val="20"/>
          <w:szCs w:val="20"/>
        </w:rPr>
        <w:t xml:space="preserve"> zakázka plněna prostřednictvím sdružení více dodavatelů, musí být z Osvědčení patrné procentuální a finanční rozdělení plnění </w:t>
      </w:r>
      <w:proofErr w:type="spellStart"/>
      <w:r w:rsidRPr="00DE127B">
        <w:rPr>
          <w:rFonts w:ascii="Arial" w:hAnsi="Arial" w:cs="Arial"/>
          <w:snapToGrid w:val="0"/>
          <w:sz w:val="20"/>
          <w:szCs w:val="20"/>
        </w:rPr>
        <w:t>jednotlivýcmi</w:t>
      </w:r>
      <w:proofErr w:type="spellEnd"/>
      <w:r w:rsidRPr="00DE127B">
        <w:rPr>
          <w:rFonts w:ascii="Arial" w:hAnsi="Arial" w:cs="Arial"/>
          <w:snapToGrid w:val="0"/>
          <w:sz w:val="20"/>
          <w:szCs w:val="20"/>
        </w:rPr>
        <w:t xml:space="preserve"> dodavateli</w:t>
      </w:r>
      <w:ins w:id="97" w:author="Autor">
        <w:r w:rsidR="00CE3037">
          <w:rPr>
            <w:rFonts w:ascii="Arial" w:hAnsi="Arial" w:cs="Arial"/>
            <w:snapToGrid w:val="0"/>
            <w:sz w:val="20"/>
            <w:szCs w:val="20"/>
          </w:rPr>
          <w:t xml:space="preserve"> (uvedeno v řád</w:t>
        </w:r>
        <w:r w:rsidR="00CE3037" w:rsidRPr="00CE3037">
          <w:rPr>
            <w:rFonts w:ascii="Arial" w:hAnsi="Arial" w:cs="Arial"/>
            <w:snapToGrid w:val="0"/>
            <w:sz w:val="20"/>
            <w:szCs w:val="20"/>
          </w:rPr>
          <w:t xml:space="preserve">ku </w:t>
        </w:r>
        <w:r w:rsidR="00CE3037" w:rsidRPr="00CE3037">
          <w:rPr>
            <w:rFonts w:ascii="Arial" w:hAnsi="Arial" w:cs="Arial"/>
            <w:snapToGrid w:val="0"/>
            <w:sz w:val="20"/>
            <w:szCs w:val="20"/>
            <w:rPrChange w:id="98" w:author="Autor">
              <w:rPr>
                <w:rFonts w:ascii="Arial" w:hAnsi="Arial" w:cs="Arial"/>
                <w:b/>
                <w:snapToGrid w:val="0"/>
                <w:sz w:val="20"/>
                <w:szCs w:val="20"/>
              </w:rPr>
            </w:rPrChange>
          </w:rPr>
          <w:t>Finanční objem zakázek provedených dodavatelem)</w:t>
        </w:r>
      </w:ins>
      <w:del w:id="99" w:author="Autor">
        <w:r w:rsidRPr="00CE3037" w:rsidDel="00CE3037">
          <w:rPr>
            <w:rFonts w:ascii="Arial" w:hAnsi="Arial" w:cs="Arial"/>
            <w:snapToGrid w:val="0"/>
            <w:sz w:val="20"/>
            <w:szCs w:val="20"/>
          </w:rPr>
          <w:delText>.</w:delText>
        </w:r>
        <w:r w:rsidR="00244A8D" w:rsidRPr="00CE3037" w:rsidDel="00CE3037">
          <w:rPr>
            <w:rFonts w:ascii="Arial" w:hAnsi="Arial" w:cs="Arial"/>
            <w:snapToGrid w:val="0"/>
            <w:sz w:val="20"/>
            <w:szCs w:val="20"/>
          </w:rPr>
          <w:delText xml:space="preserve">  </w:delText>
        </w:r>
      </w:del>
    </w:p>
    <w:p w14:paraId="5CB0DE96" w14:textId="77777777" w:rsidR="001D5BFD" w:rsidRPr="00DE127B" w:rsidRDefault="001D5BFD" w:rsidP="00C11EBB">
      <w:pPr>
        <w:numPr>
          <w:ilvl w:val="0"/>
          <w:numId w:val="28"/>
        </w:numPr>
        <w:rPr>
          <w:rFonts w:ascii="Arial" w:hAnsi="Arial" w:cs="Arial"/>
          <w:snapToGrid w:val="0"/>
          <w:sz w:val="20"/>
          <w:szCs w:val="20"/>
        </w:rPr>
      </w:pPr>
      <w:r w:rsidRPr="00DE127B">
        <w:rPr>
          <w:rFonts w:ascii="Arial" w:hAnsi="Arial" w:cs="Arial"/>
          <w:snapToGrid w:val="0"/>
          <w:sz w:val="20"/>
          <w:szCs w:val="20"/>
        </w:rPr>
        <w:t>Pokud dodavatelé v případě společné nabídky prokazují splnění této části kvalifikace společně, předloží tento formulář pro každou významnou zakázku bez ohledu na to, který dodavatel se na splnění této části kvalifikace podílí.</w:t>
      </w:r>
    </w:p>
    <w:p w14:paraId="085805B9" w14:textId="77777777" w:rsidR="00917E99" w:rsidRPr="00DE127B" w:rsidRDefault="00917E99" w:rsidP="00917E99">
      <w:pPr>
        <w:pStyle w:val="text"/>
        <w:widowControl/>
        <w:numPr>
          <w:ilvl w:val="0"/>
          <w:numId w:val="28"/>
        </w:numPr>
        <w:snapToGrid/>
        <w:spacing w:before="0" w:line="240" w:lineRule="auto"/>
        <w:rPr>
          <w:snapToGrid w:val="0"/>
          <w:sz w:val="20"/>
          <w:szCs w:val="20"/>
          <w:lang w:eastAsia="cs-CZ"/>
        </w:rPr>
      </w:pPr>
      <w:r w:rsidRPr="00DE127B">
        <w:rPr>
          <w:snapToGrid w:val="0"/>
          <w:sz w:val="20"/>
          <w:szCs w:val="20"/>
          <w:lang w:eastAsia="cs-CZ"/>
        </w:rPr>
        <w:t>Formuláře vytvoří dodavatel tolikrát, kolikrát je třeba.</w:t>
      </w:r>
    </w:p>
    <w:p w14:paraId="33E04CE5" w14:textId="77777777" w:rsidR="00917E99" w:rsidRPr="00DE127B" w:rsidRDefault="00917E99" w:rsidP="00917E99">
      <w:pPr>
        <w:ind w:left="360"/>
        <w:rPr>
          <w:rFonts w:ascii="Arial" w:hAnsi="Arial" w:cs="Arial"/>
          <w:snapToGrid w:val="0"/>
          <w:sz w:val="20"/>
          <w:szCs w:val="20"/>
        </w:rPr>
      </w:pPr>
    </w:p>
    <w:p w14:paraId="3EF2B9FE" w14:textId="77777777" w:rsidR="001D5BFD" w:rsidRPr="00DE127B" w:rsidRDefault="001D5BFD" w:rsidP="00536880">
      <w:pPr>
        <w:rPr>
          <w:rFonts w:ascii="Arial" w:hAnsi="Arial" w:cs="Arial"/>
          <w:b/>
          <w:snapToGrid w:val="0"/>
          <w:sz w:val="20"/>
          <w:szCs w:val="20"/>
        </w:rPr>
      </w:pPr>
    </w:p>
    <w:p w14:paraId="00D62616" w14:textId="77777777" w:rsidR="001D5BFD" w:rsidRPr="00DE127B" w:rsidRDefault="001D5BFD" w:rsidP="00E72D19">
      <w:pPr>
        <w:shd w:val="clear" w:color="auto" w:fill="00FF00"/>
        <w:rPr>
          <w:rFonts w:ascii="Arial" w:hAnsi="Arial" w:cs="Arial"/>
          <w:snapToGrid w:val="0"/>
          <w:sz w:val="20"/>
          <w:szCs w:val="20"/>
        </w:rPr>
      </w:pPr>
      <w:r w:rsidRPr="00DE127B">
        <w:rPr>
          <w:rFonts w:ascii="Arial" w:hAnsi="Arial" w:cs="Arial"/>
          <w:snapToGrid w:val="0"/>
          <w:sz w:val="20"/>
          <w:szCs w:val="20"/>
        </w:rPr>
        <w:t>Datum: ________________</w:t>
      </w:r>
    </w:p>
    <w:sectPr w:rsidR="001D5BFD" w:rsidRPr="00DE127B" w:rsidSect="001D5BFD"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567" w:right="1418" w:bottom="1418" w:left="1418" w:header="624" w:footer="57" w:gutter="0"/>
      <w:paperSrc w:first="7" w:other="7"/>
      <w:cols w:space="708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2" w:author="Autor" w:initials="A">
    <w:p w14:paraId="772807A3" w14:textId="77777777" w:rsidR="00091BFA" w:rsidRDefault="00091BFA" w:rsidP="00091BFA">
      <w:pPr>
        <w:pStyle w:val="Textkomente"/>
      </w:pPr>
      <w:r>
        <w:rPr>
          <w:rStyle w:val="Odkaznakoment"/>
        </w:rPr>
        <w:annotationRef/>
      </w:r>
      <w:r>
        <w:t>Uvést obojí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2807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2807A3" w16cid:durableId="26925E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1B28" w14:textId="77777777" w:rsidR="00867DEE" w:rsidRDefault="00867DEE" w:rsidP="00536880">
      <w:pPr>
        <w:spacing w:before="0" w:line="240" w:lineRule="auto"/>
      </w:pPr>
      <w:r>
        <w:separator/>
      </w:r>
    </w:p>
  </w:endnote>
  <w:endnote w:type="continuationSeparator" w:id="0">
    <w:p w14:paraId="53752F5B" w14:textId="77777777" w:rsidR="00867DEE" w:rsidRDefault="00867DEE" w:rsidP="0053688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NovTE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6389" w14:textId="77777777" w:rsidR="00283141" w:rsidRDefault="00283141" w:rsidP="00EA63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82</w:t>
    </w:r>
    <w:r>
      <w:rPr>
        <w:rStyle w:val="slostrnky"/>
      </w:rPr>
      <w:fldChar w:fldCharType="end"/>
    </w:r>
  </w:p>
  <w:p w14:paraId="0B7B6919" w14:textId="77777777" w:rsidR="00283141" w:rsidRDefault="00283141" w:rsidP="00EA63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4B4E" w14:textId="77777777" w:rsidR="00766487" w:rsidRDefault="00766487" w:rsidP="00EA63E6">
    <w:pPr>
      <w:pStyle w:val="Zpat"/>
      <w:jc w:val="center"/>
      <w:rPr>
        <w:rStyle w:val="slostrnky"/>
        <w:rFonts w:ascii="Calibri" w:hAnsi="Calibri"/>
        <w:szCs w:val="18"/>
      </w:rPr>
    </w:pPr>
  </w:p>
  <w:p w14:paraId="1AF8C342" w14:textId="77777777" w:rsidR="00283141" w:rsidRPr="00766487" w:rsidRDefault="00283141" w:rsidP="00EA63E6">
    <w:pPr>
      <w:pStyle w:val="Zpat"/>
      <w:jc w:val="center"/>
      <w:rPr>
        <w:rStyle w:val="slostrnky"/>
        <w:rFonts w:ascii="Arial Narrow" w:hAnsi="Arial Narrow"/>
        <w:szCs w:val="18"/>
        <w:lang w:val="cs-CZ"/>
      </w:rPr>
    </w:pPr>
    <w:r w:rsidRPr="00766487">
      <w:rPr>
        <w:rStyle w:val="slostrnky"/>
        <w:rFonts w:ascii="Arial Narrow" w:hAnsi="Arial Narrow"/>
        <w:szCs w:val="18"/>
      </w:rPr>
      <w:fldChar w:fldCharType="begin"/>
    </w:r>
    <w:r w:rsidRPr="00766487">
      <w:rPr>
        <w:rStyle w:val="slostrnky"/>
        <w:rFonts w:ascii="Arial Narrow" w:hAnsi="Arial Narrow"/>
        <w:szCs w:val="18"/>
      </w:rPr>
      <w:instrText xml:space="preserve">PAGE  </w:instrText>
    </w:r>
    <w:r w:rsidRPr="00766487">
      <w:rPr>
        <w:rStyle w:val="slostrnky"/>
        <w:rFonts w:ascii="Arial Narrow" w:hAnsi="Arial Narrow"/>
        <w:szCs w:val="18"/>
      </w:rPr>
      <w:fldChar w:fldCharType="separate"/>
    </w:r>
    <w:r w:rsidRPr="00766487">
      <w:rPr>
        <w:rStyle w:val="slostrnky"/>
        <w:rFonts w:ascii="Arial Narrow" w:hAnsi="Arial Narrow"/>
        <w:noProof/>
        <w:szCs w:val="18"/>
      </w:rPr>
      <w:t>6</w:t>
    </w:r>
    <w:r w:rsidRPr="00766487">
      <w:rPr>
        <w:rStyle w:val="slostrnky"/>
        <w:rFonts w:ascii="Arial Narrow" w:hAnsi="Arial Narrow"/>
        <w:szCs w:val="18"/>
      </w:rPr>
      <w:fldChar w:fldCharType="end"/>
    </w:r>
  </w:p>
  <w:p w14:paraId="54677F3C" w14:textId="77777777" w:rsidR="00283141" w:rsidRPr="00B1185D" w:rsidRDefault="00283141" w:rsidP="00EA63E6">
    <w:pPr>
      <w:pStyle w:val="Zpat"/>
      <w:rPr>
        <w:rStyle w:val="slostrnky"/>
        <w:rFonts w:ascii="Calibri" w:hAnsi="Calibri"/>
        <w:szCs w:val="18"/>
        <w:lang w:val="cs-CZ"/>
      </w:rPr>
    </w:pPr>
    <w:r w:rsidRPr="00B1185D">
      <w:rPr>
        <w:rStyle w:val="slostrnky"/>
        <w:rFonts w:ascii="Calibri" w:hAnsi="Calibri"/>
        <w:szCs w:val="18"/>
        <w:lang w:val="cs-CZ"/>
      </w:rPr>
      <w:tab/>
    </w:r>
    <w:r w:rsidRPr="00B1185D">
      <w:rPr>
        <w:rStyle w:val="slostrnky"/>
        <w:rFonts w:ascii="Calibri" w:hAnsi="Calibri"/>
        <w:szCs w:val="18"/>
        <w:lang w:val="cs-CZ"/>
      </w:rPr>
      <w:tab/>
    </w:r>
    <w:r w:rsidRPr="00B1185D">
      <w:rPr>
        <w:rStyle w:val="slostrnky"/>
        <w:rFonts w:ascii="Calibri" w:hAnsi="Calibri"/>
        <w:szCs w:val="18"/>
        <w:lang w:val="cs-CZ"/>
      </w:rPr>
      <w:tab/>
    </w:r>
    <w:r w:rsidRPr="00B1185D">
      <w:rPr>
        <w:snapToGrid w:val="0"/>
        <w:color w:val="000000"/>
        <w:w w:val="0"/>
        <w:sz w:val="18"/>
        <w:szCs w:val="18"/>
        <w:u w:color="000000"/>
        <w:bdr w:val="none" w:sz="0" w:space="0" w:color="000000"/>
        <w:shd w:val="clear" w:color="000000" w:fil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5848" w14:textId="77777777" w:rsidR="00867DEE" w:rsidRDefault="00867DEE" w:rsidP="00536880">
      <w:pPr>
        <w:spacing w:before="0" w:line="240" w:lineRule="auto"/>
      </w:pPr>
      <w:r>
        <w:separator/>
      </w:r>
    </w:p>
  </w:footnote>
  <w:footnote w:type="continuationSeparator" w:id="0">
    <w:p w14:paraId="3E0845B8" w14:textId="77777777" w:rsidR="00867DEE" w:rsidRDefault="00867DEE" w:rsidP="0053688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5F36" w14:textId="77777777" w:rsidR="00283141" w:rsidRDefault="00283141">
    <w:pPr>
      <w:pStyle w:val="Zhlav"/>
    </w:pPr>
  </w:p>
  <w:p w14:paraId="654E7A13" w14:textId="77777777" w:rsidR="00283141" w:rsidRDefault="002831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9176" w14:textId="0F506CBF" w:rsidR="00283141" w:rsidRPr="00430FF2" w:rsidRDefault="00430FF2" w:rsidP="007926B9">
    <w:pPr>
      <w:pStyle w:val="Zhlav"/>
      <w:jc w:val="right"/>
      <w:rPr>
        <w:rFonts w:ascii="Arial" w:hAnsi="Arial" w:cs="Arial"/>
        <w:color w:val="FF0000"/>
        <w:sz w:val="20"/>
        <w:szCs w:val="20"/>
        <w:rPrChange w:id="100" w:author="Autor">
          <w:rPr>
            <w:rFonts w:ascii="Arial Narrow" w:hAnsi="Arial Narrow"/>
            <w:color w:val="FF0000"/>
          </w:rPr>
        </w:rPrChange>
      </w:rPr>
    </w:pPr>
    <w:r w:rsidRPr="00430FF2">
      <w:rPr>
        <w:rFonts w:ascii="Arial" w:hAnsi="Arial" w:cs="Arial"/>
        <w:color w:val="FF0000"/>
        <w:sz w:val="20"/>
        <w:szCs w:val="20"/>
        <w:rPrChange w:id="101" w:author="Autor">
          <w:rPr>
            <w:rFonts w:ascii="Arial Narrow" w:hAnsi="Arial Narrow"/>
            <w:color w:val="FF0000"/>
          </w:rPr>
        </w:rPrChange>
      </w:rPr>
      <w:t>Priloha_4_SK_Seznam_vyznamnych_zakazek_vcetne_Osved</w:t>
    </w:r>
    <w:r w:rsidRPr="00C55F9A">
      <w:rPr>
        <w:rFonts w:ascii="Arial" w:hAnsi="Arial" w:cs="Arial"/>
        <w:color w:val="FF0000"/>
        <w:sz w:val="20"/>
        <w:szCs w:val="20"/>
      </w:rPr>
      <w:t>ceni_</w:t>
    </w:r>
    <w:r w:rsidR="00C55F9A">
      <w:rPr>
        <w:rFonts w:ascii="Arial" w:hAnsi="Arial" w:cs="Arial"/>
        <w:color w:val="FF0000"/>
        <w:sz w:val="20"/>
        <w:szCs w:val="20"/>
      </w:rPr>
      <w:t>2</w:t>
    </w:r>
    <w:r w:rsidRPr="00C55F9A">
      <w:rPr>
        <w:rFonts w:ascii="Arial" w:hAnsi="Arial" w:cs="Arial"/>
        <w:color w:val="FF0000"/>
        <w:sz w:val="20"/>
        <w:szCs w:val="20"/>
      </w:rPr>
      <w:t>_8</w:t>
    </w:r>
    <w:r w:rsidRPr="00430FF2">
      <w:rPr>
        <w:rFonts w:ascii="Arial" w:hAnsi="Arial" w:cs="Arial"/>
        <w:color w:val="FF0000"/>
        <w:sz w:val="20"/>
        <w:szCs w:val="20"/>
        <w:rPrChange w:id="102" w:author="Autor">
          <w:rPr>
            <w:rFonts w:ascii="Arial Narrow" w:hAnsi="Arial Narrow"/>
            <w:color w:val="FF0000"/>
          </w:rPr>
        </w:rPrChange>
      </w:rPr>
      <w:t>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83.75pt;height:139.5pt" o:bullet="t">
        <v:imagedata r:id="rId1" o:title="odrazka"/>
      </v:shape>
    </w:pict>
  </w:numPicBullet>
  <w:abstractNum w:abstractNumId="0" w15:restartNumberingAfterBreak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2F926AD"/>
    <w:multiLevelType w:val="hybridMultilevel"/>
    <w:tmpl w:val="F11E8D3E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559E7"/>
    <w:multiLevelType w:val="hybridMultilevel"/>
    <w:tmpl w:val="BC7EA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 w:firstLine="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93061A"/>
    <w:multiLevelType w:val="hybridMultilevel"/>
    <w:tmpl w:val="BC28E9D2"/>
    <w:lvl w:ilvl="0" w:tplc="BD505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1" w15:restartNumberingAfterBreak="0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5FC6E15"/>
    <w:multiLevelType w:val="hybridMultilevel"/>
    <w:tmpl w:val="8354D208"/>
    <w:lvl w:ilvl="0" w:tplc="61F2D68C">
      <w:start w:val="1"/>
      <w:numFmt w:val="decimal"/>
      <w:pStyle w:val="OdrazkaIcislovana"/>
      <w:lvlText w:val="%1)"/>
      <w:lvlJc w:val="left"/>
      <w:pPr>
        <w:tabs>
          <w:tab w:val="num" w:pos="344"/>
        </w:tabs>
        <w:ind w:left="344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3" w15:restartNumberingAfterBreak="0">
    <w:nsid w:val="28A91721"/>
    <w:multiLevelType w:val="hybridMultilevel"/>
    <w:tmpl w:val="FB4AD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2F092953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852B0C"/>
    <w:multiLevelType w:val="hybridMultilevel"/>
    <w:tmpl w:val="C7C2E5F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9132C"/>
    <w:multiLevelType w:val="hybridMultilevel"/>
    <w:tmpl w:val="4140C09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B7A6A20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610CE"/>
    <w:multiLevelType w:val="multilevel"/>
    <w:tmpl w:val="9C54B858"/>
    <w:lvl w:ilvl="0">
      <w:start w:val="1"/>
      <w:numFmt w:val="bullet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2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6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5503197B"/>
    <w:multiLevelType w:val="hybridMultilevel"/>
    <w:tmpl w:val="DE782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730DB9"/>
    <w:multiLevelType w:val="hybridMultilevel"/>
    <w:tmpl w:val="416A0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C4817"/>
    <w:multiLevelType w:val="hybridMultilevel"/>
    <w:tmpl w:val="BC28E9D2"/>
    <w:lvl w:ilvl="0" w:tplc="BD505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14D7E"/>
    <w:multiLevelType w:val="multilevel"/>
    <w:tmpl w:val="6C487E1E"/>
    <w:lvl w:ilvl="0">
      <w:start w:val="1"/>
      <w:numFmt w:val="decimal"/>
      <w:pStyle w:val="B06Indent1"/>
      <w:lvlText w:val="%1."/>
      <w:lvlJc w:val="left"/>
      <w:pPr>
        <w:ind w:left="717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35" w15:restartNumberingAfterBreak="0">
    <w:nsid w:val="685D7D5B"/>
    <w:multiLevelType w:val="multilevel"/>
    <w:tmpl w:val="61B85E88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972"/>
        </w:tabs>
        <w:ind w:left="972" w:hanging="432"/>
      </w:pPr>
      <w:rPr>
        <w:rFonts w:ascii="Calibri" w:hAnsi="Calibri" w:cs="Arial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F0BFF"/>
    <w:multiLevelType w:val="hybridMultilevel"/>
    <w:tmpl w:val="A0FA3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E892670"/>
    <w:multiLevelType w:val="hybridMultilevel"/>
    <w:tmpl w:val="A4A26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25"/>
  </w:num>
  <w:num w:numId="4">
    <w:abstractNumId w:val="26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1"/>
  </w:num>
  <w:num w:numId="10">
    <w:abstractNumId w:val="36"/>
  </w:num>
  <w:num w:numId="11">
    <w:abstractNumId w:val="35"/>
  </w:num>
  <w:num w:numId="12">
    <w:abstractNumId w:val="38"/>
  </w:num>
  <w:num w:numId="13">
    <w:abstractNumId w:val="31"/>
  </w:num>
  <w:num w:numId="14">
    <w:abstractNumId w:val="8"/>
  </w:num>
  <w:num w:numId="15">
    <w:abstractNumId w:val="40"/>
  </w:num>
  <w:num w:numId="16">
    <w:abstractNumId w:val="5"/>
  </w:num>
  <w:num w:numId="17">
    <w:abstractNumId w:val="14"/>
  </w:num>
  <w:num w:numId="18">
    <w:abstractNumId w:val="10"/>
  </w:num>
  <w:num w:numId="19">
    <w:abstractNumId w:val="33"/>
  </w:num>
  <w:num w:numId="20">
    <w:abstractNumId w:val="12"/>
  </w:num>
  <w:num w:numId="21">
    <w:abstractNumId w:val="39"/>
  </w:num>
  <w:num w:numId="22">
    <w:abstractNumId w:val="3"/>
  </w:num>
  <w:num w:numId="23">
    <w:abstractNumId w:val="41"/>
  </w:num>
  <w:num w:numId="24">
    <w:abstractNumId w:val="20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6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7"/>
  </w:num>
  <w:num w:numId="32">
    <w:abstractNumId w:val="29"/>
  </w:num>
  <w:num w:numId="33">
    <w:abstractNumId w:val="13"/>
  </w:num>
  <w:num w:numId="34">
    <w:abstractNumId w:val="28"/>
  </w:num>
  <w:num w:numId="35">
    <w:abstractNumId w:val="2"/>
  </w:num>
  <w:num w:numId="36">
    <w:abstractNumId w:val="30"/>
  </w:num>
  <w:num w:numId="37">
    <w:abstractNumId w:val="37"/>
  </w:num>
  <w:num w:numId="38">
    <w:abstractNumId w:val="4"/>
  </w:num>
  <w:num w:numId="39">
    <w:abstractNumId w:val="16"/>
  </w:num>
  <w:num w:numId="40">
    <w:abstractNumId w:val="21"/>
  </w:num>
  <w:num w:numId="41">
    <w:abstractNumId w:val="9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27"/>
  </w:num>
  <w:num w:numId="48">
    <w:abstractNumId w:val="1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880"/>
    <w:rsid w:val="00001CF4"/>
    <w:rsid w:val="00015410"/>
    <w:rsid w:val="000209BF"/>
    <w:rsid w:val="000663FA"/>
    <w:rsid w:val="000749C1"/>
    <w:rsid w:val="00091BFA"/>
    <w:rsid w:val="000F1377"/>
    <w:rsid w:val="001503A9"/>
    <w:rsid w:val="00170F91"/>
    <w:rsid w:val="001D5BFD"/>
    <w:rsid w:val="001F18A3"/>
    <w:rsid w:val="00215BA2"/>
    <w:rsid w:val="00217622"/>
    <w:rsid w:val="00220C9F"/>
    <w:rsid w:val="00244A8D"/>
    <w:rsid w:val="0025260D"/>
    <w:rsid w:val="0026103D"/>
    <w:rsid w:val="00271389"/>
    <w:rsid w:val="00280A0A"/>
    <w:rsid w:val="00283141"/>
    <w:rsid w:val="00302784"/>
    <w:rsid w:val="003443E4"/>
    <w:rsid w:val="0039719A"/>
    <w:rsid w:val="003A156E"/>
    <w:rsid w:val="003A24BC"/>
    <w:rsid w:val="003C5A36"/>
    <w:rsid w:val="003E32AE"/>
    <w:rsid w:val="00404DB9"/>
    <w:rsid w:val="00427A61"/>
    <w:rsid w:val="00430FF2"/>
    <w:rsid w:val="00454507"/>
    <w:rsid w:val="004F396A"/>
    <w:rsid w:val="00532AE8"/>
    <w:rsid w:val="0053457C"/>
    <w:rsid w:val="00536880"/>
    <w:rsid w:val="00541B17"/>
    <w:rsid w:val="005A2001"/>
    <w:rsid w:val="005E0E08"/>
    <w:rsid w:val="005F7E11"/>
    <w:rsid w:val="006506ED"/>
    <w:rsid w:val="00653D19"/>
    <w:rsid w:val="006628D4"/>
    <w:rsid w:val="00663232"/>
    <w:rsid w:val="00663304"/>
    <w:rsid w:val="00677C1F"/>
    <w:rsid w:val="00684303"/>
    <w:rsid w:val="006917E3"/>
    <w:rsid w:val="00692FA0"/>
    <w:rsid w:val="006B3EB8"/>
    <w:rsid w:val="00701CA6"/>
    <w:rsid w:val="00704FEF"/>
    <w:rsid w:val="00715BF8"/>
    <w:rsid w:val="00766487"/>
    <w:rsid w:val="007926B9"/>
    <w:rsid w:val="007A56B1"/>
    <w:rsid w:val="007C7F50"/>
    <w:rsid w:val="007D08EA"/>
    <w:rsid w:val="007E194B"/>
    <w:rsid w:val="008052E9"/>
    <w:rsid w:val="00857202"/>
    <w:rsid w:val="00867DEE"/>
    <w:rsid w:val="00872F4A"/>
    <w:rsid w:val="00875C3C"/>
    <w:rsid w:val="008804BC"/>
    <w:rsid w:val="00887587"/>
    <w:rsid w:val="008A3EFA"/>
    <w:rsid w:val="008E395C"/>
    <w:rsid w:val="00916C0D"/>
    <w:rsid w:val="00917E99"/>
    <w:rsid w:val="0094233F"/>
    <w:rsid w:val="0097312D"/>
    <w:rsid w:val="00973C95"/>
    <w:rsid w:val="009A2E59"/>
    <w:rsid w:val="009B4A5C"/>
    <w:rsid w:val="009E341C"/>
    <w:rsid w:val="009E7B12"/>
    <w:rsid w:val="009F318A"/>
    <w:rsid w:val="009F342E"/>
    <w:rsid w:val="00A16154"/>
    <w:rsid w:val="00A74285"/>
    <w:rsid w:val="00A82F98"/>
    <w:rsid w:val="00B12810"/>
    <w:rsid w:val="00B20169"/>
    <w:rsid w:val="00B20C59"/>
    <w:rsid w:val="00B2383F"/>
    <w:rsid w:val="00B62CE3"/>
    <w:rsid w:val="00B867BA"/>
    <w:rsid w:val="00BA2E53"/>
    <w:rsid w:val="00BE0DF8"/>
    <w:rsid w:val="00C11EBB"/>
    <w:rsid w:val="00C21387"/>
    <w:rsid w:val="00C55F9A"/>
    <w:rsid w:val="00C62A6F"/>
    <w:rsid w:val="00C84927"/>
    <w:rsid w:val="00CB2475"/>
    <w:rsid w:val="00CB247D"/>
    <w:rsid w:val="00CB35E3"/>
    <w:rsid w:val="00CD4C58"/>
    <w:rsid w:val="00CD691B"/>
    <w:rsid w:val="00CE3037"/>
    <w:rsid w:val="00CF473D"/>
    <w:rsid w:val="00D267D0"/>
    <w:rsid w:val="00D321C6"/>
    <w:rsid w:val="00D3613B"/>
    <w:rsid w:val="00D37B43"/>
    <w:rsid w:val="00D854E9"/>
    <w:rsid w:val="00DE127B"/>
    <w:rsid w:val="00DF0609"/>
    <w:rsid w:val="00E00BED"/>
    <w:rsid w:val="00E160EA"/>
    <w:rsid w:val="00E1621D"/>
    <w:rsid w:val="00E23FA8"/>
    <w:rsid w:val="00E551E3"/>
    <w:rsid w:val="00E71EB1"/>
    <w:rsid w:val="00E72C69"/>
    <w:rsid w:val="00E72D19"/>
    <w:rsid w:val="00E95299"/>
    <w:rsid w:val="00EA1076"/>
    <w:rsid w:val="00EA63E6"/>
    <w:rsid w:val="00EF1235"/>
    <w:rsid w:val="00EF2306"/>
    <w:rsid w:val="00F342EC"/>
    <w:rsid w:val="00F51A9C"/>
    <w:rsid w:val="00F571F2"/>
    <w:rsid w:val="00F86CA4"/>
    <w:rsid w:val="00F92B56"/>
    <w:rsid w:val="00FB1A2F"/>
    <w:rsid w:val="00FC2947"/>
    <w:rsid w:val="00FE5417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73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6880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536880"/>
    <w:pPr>
      <w:keepNext/>
      <w:numPr>
        <w:numId w:val="8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6880"/>
    <w:pPr>
      <w:numPr>
        <w:ilvl w:val="1"/>
        <w:numId w:val="8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536880"/>
    <w:pPr>
      <w:numPr>
        <w:ilvl w:val="2"/>
        <w:numId w:val="8"/>
      </w:numPr>
      <w:spacing w:after="120"/>
      <w:outlineLvl w:val="2"/>
    </w:pPr>
    <w:rPr>
      <w:rFonts w:cs="Arial"/>
      <w:b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,h4,bl"/>
    <w:basedOn w:val="Normln"/>
    <w:next w:val="Normln"/>
    <w:link w:val="Nadpis4Char"/>
    <w:qFormat/>
    <w:rsid w:val="00536880"/>
    <w:pPr>
      <w:keepNext/>
      <w:numPr>
        <w:ilvl w:val="3"/>
        <w:numId w:val="4"/>
      </w:numPr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,ASAPHeading 5,MUS5,dash,ds,dd,h5,l5,hm,Odstavec 2,Odstavec 21,Odstavec 22,Odstavec 211,Odstavec 23,Odstavec 212,Odstavec 24,Odstavec 213,Odstavec 25,Odstavec 214,Odstavec 26,Odstavec 221,Odstavec 231,Odstavec 27,Odstavec 215"/>
    <w:basedOn w:val="Normln"/>
    <w:next w:val="Normln"/>
    <w:link w:val="Nadpis5Char"/>
    <w:qFormat/>
    <w:rsid w:val="00536880"/>
    <w:pPr>
      <w:numPr>
        <w:ilvl w:val="4"/>
        <w:numId w:val="4"/>
      </w:numPr>
      <w:spacing w:before="240" w:after="60"/>
      <w:outlineLvl w:val="4"/>
    </w:pPr>
  </w:style>
  <w:style w:type="paragraph" w:styleId="Nadpis6">
    <w:name w:val="heading 6"/>
    <w:aliases w:val="H6,Heading 6  Appendix Y &amp; Z"/>
    <w:basedOn w:val="Normln"/>
    <w:next w:val="Normln"/>
    <w:link w:val="Nadpis6Char"/>
    <w:qFormat/>
    <w:rsid w:val="00536880"/>
    <w:pPr>
      <w:numPr>
        <w:ilvl w:val="5"/>
        <w:numId w:val="4"/>
      </w:numPr>
      <w:spacing w:before="240" w:after="60"/>
      <w:outlineLvl w:val="5"/>
    </w:pPr>
    <w:rPr>
      <w:i/>
    </w:rPr>
  </w:style>
  <w:style w:type="paragraph" w:styleId="Nadpis7">
    <w:name w:val="heading 7"/>
    <w:aliases w:val="H7"/>
    <w:basedOn w:val="Normln"/>
    <w:next w:val="Normln"/>
    <w:link w:val="Nadpis7Char"/>
    <w:qFormat/>
    <w:rsid w:val="00536880"/>
    <w:pPr>
      <w:numPr>
        <w:ilvl w:val="6"/>
        <w:numId w:val="4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link w:val="Nadpis8Char"/>
    <w:qFormat/>
    <w:rsid w:val="00536880"/>
    <w:pPr>
      <w:numPr>
        <w:ilvl w:val="7"/>
        <w:numId w:val="4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536880"/>
    <w:pPr>
      <w:numPr>
        <w:ilvl w:val="8"/>
        <w:numId w:val="4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2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2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2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3"/>
      </w:numPr>
      <w:spacing w:line="340" w:lineRule="exact"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6880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536880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36880"/>
    <w:rPr>
      <w:rFonts w:eastAsia="Times New Roman" w:cs="Arial"/>
      <w:b/>
      <w:lang w:eastAsia="cs-CZ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rsid w:val="00536880"/>
    <w:rPr>
      <w:rFonts w:ascii="NimbusSanNovTEE" w:eastAsia="Times New Roman" w:hAnsi="NimbusSanNovTEE" w:cstheme="minorHAnsi"/>
      <w:b/>
      <w:lang w:val="en-GB" w:eastAsia="cs-CZ"/>
    </w:rPr>
  </w:style>
  <w:style w:type="character" w:customStyle="1" w:styleId="Nadpis5Char">
    <w:name w:val="Nadpis 5 Char"/>
    <w:aliases w:val="H5 Char,Level 3 - i Char,ASAPHeading 5 Char,MUS5 Char,dash Char,ds Char,dd Char,h5 Char,l5 Char,hm Char,Odstavec 2 Char,Odstavec 21 Char,Odstavec 22 Char,Odstavec 211 Char,Odstavec 23 Char,Odstavec 212 Char,Odstavec 24 Char"/>
    <w:basedOn w:val="Standardnpsmoodstavce"/>
    <w:link w:val="Nadpis5"/>
    <w:rsid w:val="00536880"/>
    <w:rPr>
      <w:rFonts w:eastAsia="Times New Roman" w:cstheme="minorHAnsi"/>
      <w:lang w:eastAsia="cs-CZ"/>
    </w:rPr>
  </w:style>
  <w:style w:type="character" w:customStyle="1" w:styleId="Nadpis6Char">
    <w:name w:val="Nadpis 6 Char"/>
    <w:aliases w:val="H6 Char,Heading 6  Appendix Y &amp; Z Char"/>
    <w:basedOn w:val="Standardnpsmoodstavce"/>
    <w:link w:val="Nadpis6"/>
    <w:rsid w:val="00536880"/>
    <w:rPr>
      <w:rFonts w:eastAsia="Times New Roman" w:cstheme="minorHAnsi"/>
      <w:i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536880"/>
    <w:rPr>
      <w:rFonts w:eastAsia="Times New Roman" w:cstheme="minorHAnsi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536880"/>
    <w:rPr>
      <w:rFonts w:eastAsia="Times New Roman" w:cstheme="minorHAnsi"/>
      <w:i/>
      <w:lang w:eastAsia="cs-CZ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rsid w:val="00536880"/>
    <w:rPr>
      <w:rFonts w:eastAsia="Times New Roman" w:cstheme="minorHAnsi"/>
      <w:b/>
      <w:i/>
      <w:sz w:val="18"/>
      <w:lang w:eastAsia="cs-CZ"/>
    </w:rPr>
  </w:style>
  <w:style w:type="paragraph" w:styleId="Zkladntext">
    <w:name w:val="Body Text"/>
    <w:basedOn w:val="Normln"/>
    <w:link w:val="ZkladntextChar"/>
    <w:uiPriority w:val="99"/>
    <w:rsid w:val="00536880"/>
  </w:style>
  <w:style w:type="character" w:customStyle="1" w:styleId="ZkladntextChar">
    <w:name w:val="Základní text Char"/>
    <w:basedOn w:val="Standardnpsmoodstavce"/>
    <w:link w:val="Zkladntext"/>
    <w:uiPriority w:val="99"/>
    <w:rsid w:val="00536880"/>
    <w:rPr>
      <w:rFonts w:eastAsia="Times New Roman" w:cstheme="minorHAnsi"/>
      <w:lang w:eastAsia="cs-CZ"/>
    </w:rPr>
  </w:style>
  <w:style w:type="paragraph" w:styleId="Zkladntextodsazen">
    <w:name w:val="Body Text Indent"/>
    <w:basedOn w:val="Normln"/>
    <w:link w:val="ZkladntextodsazenChar"/>
    <w:rsid w:val="00536880"/>
    <w:pPr>
      <w:ind w:left="284"/>
    </w:pPr>
  </w:style>
  <w:style w:type="character" w:customStyle="1" w:styleId="ZkladntextodsazenChar">
    <w:name w:val="Základní text odsazený Char"/>
    <w:basedOn w:val="Standardnpsmoodstavce"/>
    <w:link w:val="Zkladntextodsazen"/>
    <w:rsid w:val="00536880"/>
    <w:rPr>
      <w:rFonts w:eastAsia="Times New Roman" w:cstheme="minorHAnsi"/>
      <w:lang w:eastAsia="cs-CZ"/>
    </w:rPr>
  </w:style>
  <w:style w:type="character" w:styleId="slostrnky">
    <w:name w:val="page number"/>
    <w:basedOn w:val="Standardnpsmoodstavce"/>
    <w:rsid w:val="00536880"/>
  </w:style>
  <w:style w:type="paragraph" w:styleId="Obsah1">
    <w:name w:val="toc 1"/>
    <w:basedOn w:val="Normln"/>
    <w:next w:val="Normln"/>
    <w:uiPriority w:val="39"/>
    <w:rsid w:val="00536880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uiPriority w:val="39"/>
    <w:rsid w:val="00536880"/>
    <w:pPr>
      <w:ind w:left="200"/>
    </w:pPr>
    <w:rPr>
      <w:rFonts w:ascii="Times New Roman" w:hAnsi="Times New Roman"/>
      <w:smallCaps/>
    </w:rPr>
  </w:style>
  <w:style w:type="paragraph" w:styleId="Zhlav">
    <w:name w:val="header"/>
    <w:basedOn w:val="Normln"/>
    <w:link w:val="ZhlavChar"/>
    <w:uiPriority w:val="99"/>
    <w:rsid w:val="0053688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hlavChar">
    <w:name w:val="Záhlaví Char"/>
    <w:basedOn w:val="Standardnpsmoodstavce"/>
    <w:link w:val="Zhlav"/>
    <w:uiPriority w:val="99"/>
    <w:rsid w:val="00536880"/>
    <w:rPr>
      <w:rFonts w:ascii="Times New Roman" w:eastAsia="Times New Roman" w:hAnsi="Times New Roman" w:cstheme="minorHAnsi"/>
      <w:lang w:val="en-GB" w:eastAsia="cs-CZ"/>
    </w:rPr>
  </w:style>
  <w:style w:type="paragraph" w:styleId="Zpat">
    <w:name w:val="footer"/>
    <w:basedOn w:val="Normln"/>
    <w:link w:val="ZpatChar"/>
    <w:uiPriority w:val="99"/>
    <w:rsid w:val="0053688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536880"/>
    <w:rPr>
      <w:rFonts w:ascii="Times New Roman" w:eastAsia="Times New Roman" w:hAnsi="Times New Roman" w:cstheme="minorHAnsi"/>
      <w:lang w:val="en-GB" w:eastAsia="cs-CZ"/>
    </w:rPr>
  </w:style>
  <w:style w:type="paragraph" w:styleId="Seznam">
    <w:name w:val="List"/>
    <w:basedOn w:val="Normln"/>
    <w:rsid w:val="00536880"/>
    <w:pPr>
      <w:ind w:left="283" w:hanging="283"/>
    </w:pPr>
  </w:style>
  <w:style w:type="paragraph" w:styleId="Nzev">
    <w:name w:val="Title"/>
    <w:basedOn w:val="Normln"/>
    <w:link w:val="NzevChar"/>
    <w:qFormat/>
    <w:rsid w:val="00536880"/>
    <w:pPr>
      <w:spacing w:before="240" w:after="240"/>
      <w:jc w:val="center"/>
    </w:pPr>
    <w:rPr>
      <w:rFonts w:ascii="Times New Roman" w:hAnsi="Times New Roman"/>
      <w:b/>
      <w:kern w:val="28"/>
      <w:sz w:val="32"/>
    </w:rPr>
  </w:style>
  <w:style w:type="character" w:customStyle="1" w:styleId="NzevChar">
    <w:name w:val="Název Char"/>
    <w:basedOn w:val="Standardnpsmoodstavce"/>
    <w:link w:val="Nzev"/>
    <w:rsid w:val="00536880"/>
    <w:rPr>
      <w:rFonts w:ascii="Times New Roman" w:eastAsia="Times New Roman" w:hAnsi="Times New Roman" w:cstheme="minorHAnsi"/>
      <w:b/>
      <w:kern w:val="28"/>
      <w:sz w:val="32"/>
      <w:lang w:eastAsia="cs-CZ"/>
    </w:rPr>
  </w:style>
  <w:style w:type="paragraph" w:styleId="Zkladntext2">
    <w:name w:val="Body Text 2"/>
    <w:basedOn w:val="Normln"/>
    <w:link w:val="Zkladntext2Char"/>
    <w:rsid w:val="00536880"/>
  </w:style>
  <w:style w:type="character" w:customStyle="1" w:styleId="Zkladntext2Char">
    <w:name w:val="Základní text 2 Char"/>
    <w:basedOn w:val="Standardnpsmoodstavce"/>
    <w:link w:val="Zkladntext2"/>
    <w:rsid w:val="00536880"/>
    <w:rPr>
      <w:rFonts w:eastAsia="Times New Roman" w:cstheme="minorHAnsi"/>
      <w:lang w:eastAsia="cs-CZ"/>
    </w:rPr>
  </w:style>
  <w:style w:type="paragraph" w:styleId="Zkladntext3">
    <w:name w:val="Body Text 3"/>
    <w:basedOn w:val="Normln"/>
    <w:link w:val="Zkladntext3Char"/>
    <w:rsid w:val="00536880"/>
  </w:style>
  <w:style w:type="character" w:customStyle="1" w:styleId="Zkladntext3Char">
    <w:name w:val="Základní text 3 Char"/>
    <w:basedOn w:val="Standardnpsmoodstavce"/>
    <w:link w:val="Zkladntext3"/>
    <w:rsid w:val="00536880"/>
    <w:rPr>
      <w:rFonts w:eastAsia="Times New Roman" w:cstheme="minorHAnsi"/>
      <w:lang w:eastAsia="cs-CZ"/>
    </w:rPr>
  </w:style>
  <w:style w:type="character" w:styleId="Odkaznakoment">
    <w:name w:val="annotation reference"/>
    <w:uiPriority w:val="99"/>
    <w:rsid w:val="00536880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536880"/>
  </w:style>
  <w:style w:type="character" w:customStyle="1" w:styleId="TextkomenteChar">
    <w:name w:val="Text komentáře Char"/>
    <w:basedOn w:val="Standardnpsmoodstavce"/>
    <w:link w:val="Textkomente"/>
    <w:uiPriority w:val="99"/>
    <w:rsid w:val="00536880"/>
    <w:rPr>
      <w:rFonts w:eastAsia="Times New Roman" w:cstheme="minorHAnsi"/>
      <w:lang w:eastAsia="cs-CZ"/>
    </w:rPr>
  </w:style>
  <w:style w:type="character" w:styleId="Hypertextovodkaz">
    <w:name w:val="Hyperlink"/>
    <w:uiPriority w:val="99"/>
    <w:rsid w:val="0053688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5368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536880"/>
    <w:rPr>
      <w:rFonts w:ascii="Tahoma" w:eastAsia="Times New Roman" w:hAnsi="Tahoma" w:cs="Tahoma"/>
      <w:sz w:val="16"/>
      <w:szCs w:val="16"/>
      <w:lang w:eastAsia="cs-CZ"/>
    </w:rPr>
  </w:style>
  <w:style w:type="paragraph" w:styleId="Obsah8">
    <w:name w:val="toc 8"/>
    <w:basedOn w:val="Normln"/>
    <w:next w:val="Normln"/>
    <w:autoRedefine/>
    <w:uiPriority w:val="39"/>
    <w:rsid w:val="00536880"/>
    <w:pPr>
      <w:ind w:left="1400"/>
    </w:pPr>
    <w:rPr>
      <w:rFonts w:ascii="Times New Roman" w:hAnsi="Times New Roman"/>
      <w:sz w:val="18"/>
      <w:szCs w:val="18"/>
    </w:rPr>
  </w:style>
  <w:style w:type="paragraph" w:customStyle="1" w:styleId="Odrky1">
    <w:name w:val="Odrážky1"/>
    <w:basedOn w:val="Zkladntext"/>
    <w:rsid w:val="00536880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536880"/>
    <w:pPr>
      <w:numPr>
        <w:numId w:val="5"/>
      </w:numPr>
      <w:spacing w:before="60" w:after="60"/>
    </w:pPr>
    <w:rPr>
      <w:rFonts w:cs="Arial"/>
      <w:sz w:val="24"/>
      <w:szCs w:val="24"/>
    </w:rPr>
  </w:style>
  <w:style w:type="paragraph" w:customStyle="1" w:styleId="lnek">
    <w:name w:val="článek"/>
    <w:basedOn w:val="Nadpis2"/>
    <w:rsid w:val="00536880"/>
    <w:pPr>
      <w:keepNext/>
      <w:spacing w:after="60"/>
      <w:jc w:val="left"/>
    </w:pPr>
    <w:rPr>
      <w:rFonts w:ascii="Times New Roman" w:hAnsi="Times New Roman"/>
      <w:bCs w:val="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68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536880"/>
    <w:rPr>
      <w:rFonts w:eastAsia="Times New Roman" w:cstheme="minorHAnsi"/>
      <w:b/>
      <w:bCs/>
      <w:lang w:eastAsia="cs-CZ"/>
    </w:rPr>
  </w:style>
  <w:style w:type="paragraph" w:styleId="Zkladntextodsazen2">
    <w:name w:val="Body Text Indent 2"/>
    <w:basedOn w:val="Normln"/>
    <w:link w:val="Zkladntextodsazen2Char"/>
    <w:rsid w:val="00536880"/>
    <w:pPr>
      <w:spacing w:after="120"/>
      <w:ind w:left="540"/>
    </w:pPr>
    <w:rPr>
      <w:rFonts w:ascii="Garamond" w:hAnsi="Garamond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536880"/>
    <w:rPr>
      <w:rFonts w:ascii="Garamond" w:eastAsia="Times New Roman" w:hAnsi="Garamond" w:cstheme="minorHAnsi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536880"/>
    <w:pPr>
      <w:spacing w:after="120"/>
      <w:ind w:left="540"/>
    </w:pPr>
  </w:style>
  <w:style w:type="character" w:customStyle="1" w:styleId="Zkladntextodsazen3Char">
    <w:name w:val="Základní text odsazený 3 Char"/>
    <w:basedOn w:val="Standardnpsmoodstavce"/>
    <w:link w:val="Zkladntextodsazen3"/>
    <w:rsid w:val="00536880"/>
    <w:rPr>
      <w:rFonts w:eastAsia="Times New Roman" w:cstheme="minorHAnsi"/>
      <w:lang w:eastAsia="cs-CZ"/>
    </w:rPr>
  </w:style>
  <w:style w:type="paragraph" w:styleId="Rejstk1">
    <w:name w:val="index 1"/>
    <w:basedOn w:val="Normln"/>
    <w:next w:val="Normln"/>
    <w:autoRedefine/>
    <w:semiHidden/>
    <w:rsid w:val="00536880"/>
    <w:pPr>
      <w:ind w:left="200" w:hanging="200"/>
    </w:pPr>
  </w:style>
  <w:style w:type="paragraph" w:styleId="Rejstk2">
    <w:name w:val="index 2"/>
    <w:basedOn w:val="Normln"/>
    <w:next w:val="Normln"/>
    <w:autoRedefine/>
    <w:semiHidden/>
    <w:rsid w:val="00536880"/>
    <w:pPr>
      <w:ind w:left="400" w:hanging="200"/>
    </w:pPr>
  </w:style>
  <w:style w:type="paragraph" w:styleId="Rejstk3">
    <w:name w:val="index 3"/>
    <w:basedOn w:val="Normln"/>
    <w:next w:val="Normln"/>
    <w:autoRedefine/>
    <w:semiHidden/>
    <w:rsid w:val="00536880"/>
    <w:pPr>
      <w:ind w:left="600" w:hanging="200"/>
    </w:pPr>
  </w:style>
  <w:style w:type="paragraph" w:styleId="Rejstk4">
    <w:name w:val="index 4"/>
    <w:basedOn w:val="Normln"/>
    <w:next w:val="Normln"/>
    <w:autoRedefine/>
    <w:semiHidden/>
    <w:rsid w:val="00536880"/>
    <w:pPr>
      <w:ind w:left="800" w:hanging="200"/>
    </w:pPr>
  </w:style>
  <w:style w:type="paragraph" w:styleId="Rejstk5">
    <w:name w:val="index 5"/>
    <w:basedOn w:val="Normln"/>
    <w:next w:val="Normln"/>
    <w:autoRedefine/>
    <w:semiHidden/>
    <w:rsid w:val="00536880"/>
    <w:pPr>
      <w:ind w:left="1000" w:hanging="200"/>
    </w:pPr>
  </w:style>
  <w:style w:type="paragraph" w:styleId="Rejstk6">
    <w:name w:val="index 6"/>
    <w:basedOn w:val="Normln"/>
    <w:next w:val="Normln"/>
    <w:autoRedefine/>
    <w:semiHidden/>
    <w:rsid w:val="00536880"/>
    <w:pPr>
      <w:ind w:left="1200" w:hanging="200"/>
    </w:pPr>
  </w:style>
  <w:style w:type="paragraph" w:styleId="Rejstk7">
    <w:name w:val="index 7"/>
    <w:basedOn w:val="Normln"/>
    <w:next w:val="Normln"/>
    <w:autoRedefine/>
    <w:semiHidden/>
    <w:rsid w:val="00536880"/>
    <w:pPr>
      <w:ind w:left="1400" w:hanging="200"/>
    </w:pPr>
  </w:style>
  <w:style w:type="paragraph" w:styleId="Rejstk8">
    <w:name w:val="index 8"/>
    <w:basedOn w:val="Normln"/>
    <w:next w:val="Normln"/>
    <w:autoRedefine/>
    <w:rsid w:val="00536880"/>
    <w:pPr>
      <w:ind w:left="1600" w:hanging="200"/>
    </w:pPr>
  </w:style>
  <w:style w:type="paragraph" w:styleId="Rejstk9">
    <w:name w:val="index 9"/>
    <w:basedOn w:val="Normln"/>
    <w:next w:val="Normln"/>
    <w:autoRedefine/>
    <w:semiHidden/>
    <w:rsid w:val="00536880"/>
    <w:pPr>
      <w:ind w:left="1800" w:hanging="200"/>
    </w:pPr>
  </w:style>
  <w:style w:type="paragraph" w:styleId="Hlavikarejstku">
    <w:name w:val="index heading"/>
    <w:basedOn w:val="Normln"/>
    <w:next w:val="Rejstk1"/>
    <w:semiHidden/>
    <w:rsid w:val="00536880"/>
  </w:style>
  <w:style w:type="paragraph" w:styleId="Obsah3">
    <w:name w:val="toc 3"/>
    <w:basedOn w:val="Normln"/>
    <w:next w:val="Normln"/>
    <w:autoRedefine/>
    <w:uiPriority w:val="39"/>
    <w:rsid w:val="00536880"/>
    <w:pPr>
      <w:ind w:left="40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uiPriority w:val="39"/>
    <w:rsid w:val="00536880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536880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536880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536880"/>
    <w:pPr>
      <w:ind w:left="12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536880"/>
    <w:pPr>
      <w:ind w:left="1600"/>
    </w:pPr>
    <w:rPr>
      <w:rFonts w:ascii="Times New Roman" w:hAnsi="Times New Roman"/>
      <w:sz w:val="18"/>
      <w:szCs w:val="18"/>
    </w:rPr>
  </w:style>
  <w:style w:type="paragraph" w:customStyle="1" w:styleId="Osloveni">
    <w:name w:val="Osloveni"/>
    <w:basedOn w:val="Normln"/>
    <w:rsid w:val="00536880"/>
    <w:rPr>
      <w:rFonts w:ascii="Times New Roman" w:hAnsi="Times New Roman"/>
      <w:sz w:val="24"/>
    </w:rPr>
  </w:style>
  <w:style w:type="paragraph" w:customStyle="1" w:styleId="Rozvrendokumentu1">
    <w:name w:val="Rozvržení dokumentu1"/>
    <w:basedOn w:val="Normln"/>
    <w:semiHidden/>
    <w:rsid w:val="00536880"/>
    <w:pPr>
      <w:shd w:val="clear" w:color="auto" w:fill="000080"/>
    </w:pPr>
    <w:rPr>
      <w:rFonts w:ascii="Tahoma" w:hAnsi="Tahoma" w:cs="Tahoma"/>
    </w:rPr>
  </w:style>
  <w:style w:type="paragraph" w:styleId="Seznamsodrkami2">
    <w:name w:val="List Bullet 2"/>
    <w:basedOn w:val="Normln"/>
    <w:rsid w:val="00536880"/>
    <w:pPr>
      <w:numPr>
        <w:ilvl w:val="1"/>
        <w:numId w:val="6"/>
      </w:numPr>
      <w:tabs>
        <w:tab w:val="clear" w:pos="1134"/>
      </w:tabs>
      <w:spacing w:after="60"/>
      <w:ind w:left="680" w:hanging="340"/>
      <w:contextualSpacing/>
    </w:pPr>
    <w:rPr>
      <w:rFonts w:ascii="Times New Roman" w:hAnsi="Times New Roman"/>
      <w:kern w:val="24"/>
      <w:sz w:val="24"/>
      <w:szCs w:val="24"/>
    </w:rPr>
  </w:style>
  <w:style w:type="paragraph" w:styleId="Seznamsodrkami">
    <w:name w:val="List Bullet"/>
    <w:basedOn w:val="Normln"/>
    <w:rsid w:val="00536880"/>
    <w:pPr>
      <w:numPr>
        <w:numId w:val="7"/>
      </w:numPr>
    </w:pPr>
  </w:style>
  <w:style w:type="paragraph" w:customStyle="1" w:styleId="NeslovanNadpis1">
    <w:name w:val="Nečíslovaný Nadpis 1"/>
    <w:basedOn w:val="Nadpis1"/>
    <w:next w:val="Normln"/>
    <w:rsid w:val="00536880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536880"/>
    <w:pPr>
      <w:tabs>
        <w:tab w:val="num" w:pos="794"/>
      </w:tabs>
      <w:spacing w:after="60"/>
      <w:ind w:left="794" w:hanging="794"/>
    </w:pPr>
    <w:rPr>
      <w:rFonts w:ascii="Times New Roman" w:hAnsi="Times New Roman"/>
      <w:kern w:val="24"/>
      <w:sz w:val="24"/>
      <w:szCs w:val="24"/>
    </w:rPr>
  </w:style>
  <w:style w:type="paragraph" w:customStyle="1" w:styleId="JNadpis3">
    <w:name w:val="J Nadpis 3"/>
    <w:basedOn w:val="Normln"/>
    <w:rsid w:val="00536880"/>
    <w:pPr>
      <w:tabs>
        <w:tab w:val="num" w:pos="964"/>
      </w:tabs>
      <w:spacing w:after="60"/>
      <w:ind w:left="964" w:hanging="964"/>
    </w:pPr>
    <w:rPr>
      <w:rFonts w:ascii="Times New Roman" w:hAnsi="Times New Roman"/>
      <w:kern w:val="24"/>
      <w:sz w:val="24"/>
      <w:szCs w:val="24"/>
    </w:rPr>
  </w:style>
  <w:style w:type="paragraph" w:customStyle="1" w:styleId="JNadpis4">
    <w:name w:val="J Nadpis 4"/>
    <w:basedOn w:val="Normln"/>
    <w:rsid w:val="00536880"/>
    <w:pPr>
      <w:tabs>
        <w:tab w:val="num" w:pos="964"/>
      </w:tabs>
      <w:spacing w:after="60"/>
      <w:ind w:left="964" w:hanging="964"/>
    </w:pPr>
    <w:rPr>
      <w:rFonts w:ascii="Times New Roman" w:hAnsi="Times New Roman"/>
      <w:kern w:val="24"/>
      <w:sz w:val="24"/>
      <w:szCs w:val="24"/>
    </w:rPr>
  </w:style>
  <w:style w:type="table" w:customStyle="1" w:styleId="Tabulkafubar">
    <w:name w:val="Tabulka fubar"/>
    <w:basedOn w:val="Normlntabulka"/>
    <w:rsid w:val="00536880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left w:w="57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536880"/>
    <w:rPr>
      <w:rFonts w:ascii="Times New Roman" w:hAnsi="Times New Roman"/>
      <w:kern w:val="24"/>
      <w:sz w:val="24"/>
      <w:szCs w:val="24"/>
    </w:rPr>
  </w:style>
  <w:style w:type="paragraph" w:customStyle="1" w:styleId="Odstavecseseznamem1">
    <w:name w:val="Odstavec se seznamem1"/>
    <w:basedOn w:val="Normln"/>
    <w:qFormat/>
    <w:rsid w:val="00536880"/>
    <w:pPr>
      <w:spacing w:after="120" w:line="276" w:lineRule="auto"/>
      <w:ind w:left="720"/>
      <w:contextualSpacing/>
    </w:pPr>
    <w:rPr>
      <w:rFonts w:ascii="Calibri" w:hAnsi="Calibri"/>
      <w:color w:val="595959"/>
      <w:lang w:eastAsia="en-US" w:bidi="en-US"/>
    </w:rPr>
  </w:style>
  <w:style w:type="character" w:customStyle="1" w:styleId="platne1">
    <w:name w:val="platne1"/>
    <w:basedOn w:val="Standardnpsmoodstavce"/>
    <w:rsid w:val="00536880"/>
  </w:style>
  <w:style w:type="paragraph" w:customStyle="1" w:styleId="Tabulka">
    <w:name w:val="Tabulka"/>
    <w:basedOn w:val="Normln"/>
    <w:autoRedefine/>
    <w:rsid w:val="00536880"/>
    <w:pPr>
      <w:spacing w:line="320" w:lineRule="atLeast"/>
    </w:pPr>
    <w:rPr>
      <w:rFonts w:ascii="Garamond" w:hAnsi="Garamond" w:cs="Arial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53688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536880"/>
    <w:rPr>
      <w:rFonts w:ascii="Calibri" w:hAnsi="Calibri" w:cstheme="minorHAnsi"/>
    </w:rPr>
  </w:style>
  <w:style w:type="paragraph" w:styleId="Textpoznpodarou">
    <w:name w:val="footnote text"/>
    <w:basedOn w:val="Normln"/>
    <w:link w:val="TextpoznpodarouChar"/>
    <w:uiPriority w:val="99"/>
    <w:rsid w:val="00536880"/>
    <w:pPr>
      <w:spacing w:after="320" w:line="360" w:lineRule="auto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6880"/>
    <w:rPr>
      <w:rFonts w:ascii="Times New Roman" w:eastAsia="Times New Roman" w:hAnsi="Times New Roman" w:cstheme="minorHAnsi"/>
      <w:lang w:eastAsia="cs-CZ"/>
    </w:rPr>
  </w:style>
  <w:style w:type="character" w:styleId="Znakapoznpodarou">
    <w:name w:val="footnote reference"/>
    <w:uiPriority w:val="99"/>
    <w:rsid w:val="00536880"/>
    <w:rPr>
      <w:vertAlign w:val="superscript"/>
    </w:rPr>
  </w:style>
  <w:style w:type="paragraph" w:styleId="Revize">
    <w:name w:val="Revision"/>
    <w:hidden/>
    <w:uiPriority w:val="99"/>
    <w:semiHidden/>
    <w:rsid w:val="005368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solistparagraph0">
    <w:name w:val="msolistparagraph"/>
    <w:basedOn w:val="Normln"/>
    <w:rsid w:val="00536880"/>
    <w:pPr>
      <w:ind w:left="720"/>
    </w:pPr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536880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536880"/>
    <w:rPr>
      <w:rFonts w:ascii="Courier New" w:eastAsia="Times New Roman" w:hAnsi="Courier New" w:cs="Courier New"/>
      <w:lang w:eastAsia="cs-CZ"/>
    </w:rPr>
  </w:style>
  <w:style w:type="table" w:styleId="Mkatabulky">
    <w:name w:val="Table Grid"/>
    <w:basedOn w:val="Normlntabulka"/>
    <w:uiPriority w:val="59"/>
    <w:rsid w:val="00536880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seseznamem11">
    <w:name w:val="Odstavec se seznamem11"/>
    <w:basedOn w:val="Normln"/>
    <w:qFormat/>
    <w:rsid w:val="00536880"/>
    <w:pPr>
      <w:spacing w:after="120" w:line="276" w:lineRule="auto"/>
      <w:ind w:left="720"/>
      <w:contextualSpacing/>
    </w:pPr>
    <w:rPr>
      <w:rFonts w:ascii="Calibri" w:hAnsi="Calibri"/>
      <w:color w:val="595959"/>
      <w:lang w:eastAsia="en-US" w:bidi="en-US"/>
    </w:rPr>
  </w:style>
  <w:style w:type="paragraph" w:customStyle="1" w:styleId="Clanek">
    <w:name w:val="Clanek"/>
    <w:basedOn w:val="Normln"/>
    <w:next w:val="Bodclanku"/>
    <w:rsid w:val="00536880"/>
    <w:pPr>
      <w:keepNext/>
      <w:numPr>
        <w:numId w:val="9"/>
      </w:numPr>
      <w:spacing w:before="360" w:after="240"/>
    </w:pPr>
    <w:rPr>
      <w:rFonts w:ascii="Times New Roman" w:hAnsi="Times New Roman"/>
      <w:b/>
      <w:caps/>
      <w:sz w:val="24"/>
      <w:lang w:val="en-US"/>
    </w:rPr>
  </w:style>
  <w:style w:type="paragraph" w:customStyle="1" w:styleId="Bodclanku">
    <w:name w:val="Bod clanku"/>
    <w:basedOn w:val="Normln"/>
    <w:rsid w:val="00536880"/>
    <w:pPr>
      <w:numPr>
        <w:ilvl w:val="1"/>
        <w:numId w:val="9"/>
      </w:numPr>
      <w:spacing w:after="120"/>
    </w:pPr>
    <w:rPr>
      <w:rFonts w:ascii="Times New Roman" w:hAnsi="Times New Roman"/>
      <w:sz w:val="24"/>
    </w:rPr>
  </w:style>
  <w:style w:type="paragraph" w:customStyle="1" w:styleId="StylTextkomenteGaramond12bZarovnatdoblokudkovn">
    <w:name w:val="Styl Text komentáře + Garamond 12 b. Zarovnat do bloku Řádkován..."/>
    <w:basedOn w:val="Textkomente"/>
    <w:rsid w:val="00536880"/>
    <w:pPr>
      <w:spacing w:after="120" w:line="320" w:lineRule="atLeast"/>
    </w:pPr>
    <w:rPr>
      <w:rFonts w:ascii="Garamond" w:hAnsi="Garamond"/>
      <w:sz w:val="24"/>
    </w:rPr>
  </w:style>
  <w:style w:type="paragraph" w:customStyle="1" w:styleId="Textodstavce">
    <w:name w:val="Text odstavce"/>
    <w:basedOn w:val="Normln"/>
    <w:rsid w:val="00536880"/>
    <w:pPr>
      <w:numPr>
        <w:numId w:val="10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536880"/>
    <w:pPr>
      <w:numPr>
        <w:ilvl w:val="2"/>
        <w:numId w:val="10"/>
      </w:numPr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536880"/>
    <w:pPr>
      <w:numPr>
        <w:ilvl w:val="1"/>
        <w:numId w:val="10"/>
      </w:numPr>
      <w:outlineLvl w:val="7"/>
    </w:pPr>
    <w:rPr>
      <w:rFonts w:ascii="Times New Roman" w:hAnsi="Times New Roman"/>
      <w:sz w:val="24"/>
    </w:rPr>
  </w:style>
  <w:style w:type="paragraph" w:customStyle="1" w:styleId="AAOdstavec">
    <w:name w:val="AA_Odstavec"/>
    <w:basedOn w:val="Normln"/>
    <w:uiPriority w:val="99"/>
    <w:rsid w:val="00536880"/>
    <w:pPr>
      <w:ind w:left="567"/>
    </w:pPr>
    <w:rPr>
      <w:rFonts w:ascii="Georgia" w:hAnsi="Georgia"/>
      <w:iCs/>
      <w:lang w:eastAsia="en-US"/>
    </w:rPr>
  </w:style>
  <w:style w:type="paragraph" w:customStyle="1" w:styleId="AANadpis5">
    <w:name w:val="AA_Nadpis5"/>
    <w:basedOn w:val="Nadpis5"/>
    <w:next w:val="Normln"/>
    <w:uiPriority w:val="99"/>
    <w:rsid w:val="00536880"/>
    <w:pPr>
      <w:keepNext/>
      <w:numPr>
        <w:ilvl w:val="0"/>
        <w:numId w:val="0"/>
      </w:numPr>
      <w:spacing w:before="0" w:after="0"/>
    </w:pPr>
    <w:rPr>
      <w:b/>
      <w:caps/>
      <w:sz w:val="20"/>
      <w:lang w:val="fr-FR" w:eastAsia="en-US"/>
    </w:rPr>
  </w:style>
  <w:style w:type="character" w:styleId="Sledovanodkaz">
    <w:name w:val="FollowedHyperlink"/>
    <w:unhideWhenUsed/>
    <w:rsid w:val="00536880"/>
    <w:rPr>
      <w:color w:val="800080"/>
      <w:u w:val="single"/>
    </w:rPr>
  </w:style>
  <w:style w:type="paragraph" w:customStyle="1" w:styleId="Nadpisbodu">
    <w:name w:val="Nadpis bodu"/>
    <w:basedOn w:val="Nadpis1"/>
    <w:next w:val="Normln"/>
    <w:rsid w:val="00536880"/>
    <w:pPr>
      <w:widowControl/>
      <w:numPr>
        <w:numId w:val="11"/>
      </w:numPr>
      <w:shd w:val="clear" w:color="auto" w:fill="CCFFFF"/>
      <w:spacing w:before="360" w:after="120"/>
    </w:pPr>
    <w:rPr>
      <w:rFonts w:cs="Arial"/>
      <w:kern w:val="32"/>
      <w:sz w:val="20"/>
    </w:rPr>
  </w:style>
  <w:style w:type="paragraph" w:customStyle="1" w:styleId="Podbod">
    <w:name w:val="Podbod"/>
    <w:basedOn w:val="Nadpis2"/>
    <w:rsid w:val="00536880"/>
    <w:pPr>
      <w:keepNext/>
      <w:numPr>
        <w:numId w:val="11"/>
      </w:numPr>
      <w:spacing w:after="60" w:line="240" w:lineRule="auto"/>
    </w:pPr>
    <w:rPr>
      <w:b w:val="0"/>
      <w:bCs w:val="0"/>
      <w:iCs/>
      <w:sz w:val="20"/>
      <w:szCs w:val="28"/>
    </w:rPr>
  </w:style>
  <w:style w:type="paragraph" w:customStyle="1" w:styleId="bno">
    <w:name w:val="_bno"/>
    <w:basedOn w:val="Normln"/>
    <w:link w:val="bnoChar1"/>
    <w:rsid w:val="00536880"/>
    <w:pPr>
      <w:suppressAutoHyphens/>
      <w:spacing w:after="120" w:line="320" w:lineRule="atLeast"/>
      <w:ind w:left="720"/>
    </w:pPr>
    <w:rPr>
      <w:rFonts w:ascii="Times New Roman" w:hAnsi="Times New Roman"/>
      <w:sz w:val="24"/>
      <w:lang w:eastAsia="ar-SA"/>
    </w:rPr>
  </w:style>
  <w:style w:type="character" w:customStyle="1" w:styleId="bnoChar1">
    <w:name w:val="_bno Char1"/>
    <w:link w:val="bno"/>
    <w:rsid w:val="00536880"/>
    <w:rPr>
      <w:rFonts w:ascii="Times New Roman" w:eastAsia="Times New Roman" w:hAnsi="Times New Roman" w:cstheme="minorHAnsi"/>
      <w:sz w:val="24"/>
      <w:lang w:eastAsia="ar-SA"/>
    </w:rPr>
  </w:style>
  <w:style w:type="paragraph" w:customStyle="1" w:styleId="Styl1">
    <w:name w:val="Styl1"/>
    <w:basedOn w:val="Normln"/>
    <w:rsid w:val="00536880"/>
    <w:pPr>
      <w:tabs>
        <w:tab w:val="left" w:pos="709"/>
      </w:tabs>
      <w:spacing w:after="360"/>
    </w:pPr>
    <w:rPr>
      <w:rFonts w:ascii="Times New Roman" w:eastAsia="Calibri" w:hAnsi="Times New Roman"/>
      <w:b/>
      <w:sz w:val="24"/>
    </w:rPr>
  </w:style>
  <w:style w:type="paragraph" w:customStyle="1" w:styleId="RLTextlnkuslovan">
    <w:name w:val="RL Text článku číslovaný"/>
    <w:basedOn w:val="Normln"/>
    <w:link w:val="RLTextlnkuslovanChar"/>
    <w:rsid w:val="00536880"/>
    <w:pPr>
      <w:spacing w:after="120" w:line="280" w:lineRule="exact"/>
    </w:pPr>
    <w:rPr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536880"/>
    <w:rPr>
      <w:rFonts w:eastAsia="Times New Roman" w:cstheme="minorHAnsi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5368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b/>
      <w:szCs w:val="24"/>
      <w:lang w:eastAsia="en-US"/>
    </w:rPr>
  </w:style>
  <w:style w:type="paragraph" w:customStyle="1" w:styleId="Zadvacdokumentacenadpis">
    <w:name w:val="Zadávací dokumentace nadpis"/>
    <w:basedOn w:val="Normln"/>
    <w:rsid w:val="00536880"/>
    <w:pPr>
      <w:tabs>
        <w:tab w:val="num" w:pos="709"/>
      </w:tabs>
      <w:spacing w:after="120" w:line="280" w:lineRule="exact"/>
    </w:pPr>
    <w:rPr>
      <w:b/>
      <w:szCs w:val="24"/>
      <w:u w:val="single"/>
    </w:rPr>
  </w:style>
  <w:style w:type="paragraph" w:customStyle="1" w:styleId="Default">
    <w:name w:val="Default"/>
    <w:rsid w:val="005368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536880"/>
    <w:pPr>
      <w:widowControl/>
      <w:spacing w:before="0" w:after="120" w:line="280" w:lineRule="exact"/>
      <w:jc w:val="center"/>
    </w:pPr>
    <w:rPr>
      <w:rFonts w:ascii="Calibri" w:hAnsi="Calibri" w:cs="Times New Roman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536880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zzzz">
    <w:name w:val="zzzz"/>
    <w:basedOn w:val="Normln"/>
    <w:qFormat/>
    <w:rsid w:val="00536880"/>
    <w:pPr>
      <w:widowControl/>
      <w:numPr>
        <w:numId w:val="13"/>
      </w:numPr>
      <w:spacing w:before="0" w:after="120" w:line="280" w:lineRule="atLeast"/>
    </w:pPr>
    <w:rPr>
      <w:rFonts w:ascii="Arial" w:hAnsi="Arial" w:cs="Times New Roman"/>
      <w:b/>
      <w:snapToGrid w:val="0"/>
      <w:sz w:val="20"/>
      <w:szCs w:val="24"/>
    </w:rPr>
  </w:style>
  <w:style w:type="paragraph" w:customStyle="1" w:styleId="zzxx">
    <w:name w:val="zzxx"/>
    <w:qFormat/>
    <w:rsid w:val="00536880"/>
    <w:pPr>
      <w:numPr>
        <w:numId w:val="14"/>
      </w:numPr>
      <w:tabs>
        <w:tab w:val="left" w:pos="709"/>
      </w:tabs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4"/>
      <w:lang w:eastAsia="cs-CZ"/>
    </w:rPr>
  </w:style>
  <w:style w:type="paragraph" w:styleId="Normlnweb">
    <w:name w:val="Normal (Web)"/>
    <w:basedOn w:val="Normln"/>
    <w:rsid w:val="00536880"/>
    <w:pPr>
      <w:widowControl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2">
    <w:name w:val="Styl2"/>
    <w:basedOn w:val="Nadpis1"/>
    <w:autoRedefine/>
    <w:rsid w:val="00536880"/>
    <w:pPr>
      <w:keepNext w:val="0"/>
      <w:widowControl/>
      <w:shd w:val="solid" w:color="FFFFFF" w:fill="FFFFFF"/>
      <w:tabs>
        <w:tab w:val="clear" w:pos="0"/>
        <w:tab w:val="num" w:pos="454"/>
      </w:tabs>
      <w:spacing w:before="360" w:after="240" w:line="240" w:lineRule="auto"/>
      <w:ind w:left="454" w:hanging="454"/>
    </w:pPr>
    <w:rPr>
      <w:rFonts w:ascii="Arial" w:hAnsi="Arial" w:cs="Arial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36880"/>
    <w:pPr>
      <w:keepNext w:val="0"/>
      <w:widowControl/>
      <w:numPr>
        <w:numId w:val="0"/>
      </w:numPr>
      <w:shd w:val="solid" w:color="FFFFFF" w:fill="FFFFFF"/>
      <w:spacing w:before="360" w:after="240" w:line="240" w:lineRule="auto"/>
    </w:pPr>
    <w:rPr>
      <w:rFonts w:ascii="Arial" w:hAnsi="Arial" w:cs="Times New Roman"/>
      <w:bCs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36880"/>
    <w:pPr>
      <w:widowControl/>
      <w:spacing w:before="0" w:line="240" w:lineRule="auto"/>
    </w:pPr>
    <w:rPr>
      <w:rFonts w:ascii="Times New Roman" w:hAnsi="Times New Roman" w:cs="Times New Roman"/>
      <w:kern w:val="16"/>
      <w:sz w:val="24"/>
      <w:szCs w:val="20"/>
    </w:rPr>
  </w:style>
  <w:style w:type="paragraph" w:customStyle="1" w:styleId="normalodsazene">
    <w:name w:val="normalodsazene"/>
    <w:basedOn w:val="Normln"/>
    <w:rsid w:val="00536880"/>
    <w:pPr>
      <w:widowControl/>
      <w:spacing w:before="280" w:after="280" w:line="240" w:lineRule="auto"/>
      <w:jc w:val="left"/>
    </w:pPr>
    <w:rPr>
      <w:rFonts w:ascii="Times New Roman" w:hAnsi="Times New Roman" w:cs="Times New Roman"/>
      <w:sz w:val="20"/>
      <w:szCs w:val="24"/>
      <w:lang w:eastAsia="ar-SA"/>
    </w:rPr>
  </w:style>
  <w:style w:type="character" w:customStyle="1" w:styleId="CharChar">
    <w:name w:val="Char Char"/>
    <w:basedOn w:val="Standardnpsmoodstavce"/>
    <w:rsid w:val="00536880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Textkolonky">
    <w:name w:val="Text kolonky"/>
    <w:basedOn w:val="Normln"/>
    <w:rsid w:val="00536880"/>
    <w:pPr>
      <w:widowControl/>
      <w:spacing w:before="40" w:line="240" w:lineRule="auto"/>
      <w:jc w:val="left"/>
    </w:pPr>
    <w:rPr>
      <w:rFonts w:ascii="Arial Narrow" w:hAnsi="Arial Narrow" w:cs="Times New Roman"/>
      <w:spacing w:val="8"/>
      <w:kern w:val="20"/>
      <w:szCs w:val="20"/>
    </w:rPr>
  </w:style>
  <w:style w:type="paragraph" w:customStyle="1" w:styleId="BodySingle">
    <w:name w:val="Body Single"/>
    <w:basedOn w:val="Zkladntext"/>
    <w:link w:val="BodySingleChar1"/>
    <w:rsid w:val="00536880"/>
    <w:pPr>
      <w:widowControl/>
      <w:spacing w:before="40" w:after="80" w:line="240" w:lineRule="exact"/>
    </w:pPr>
    <w:rPr>
      <w:rFonts w:ascii="Verdana" w:hAnsi="Verdana" w:cs="Times New Roman"/>
      <w:sz w:val="16"/>
      <w:szCs w:val="16"/>
    </w:rPr>
  </w:style>
  <w:style w:type="character" w:customStyle="1" w:styleId="BodySingleChar1">
    <w:name w:val="Body Single Char1"/>
    <w:basedOn w:val="Standardnpsmoodstavce"/>
    <w:link w:val="BodySingle"/>
    <w:rsid w:val="00536880"/>
    <w:rPr>
      <w:rFonts w:ascii="Verdana" w:eastAsia="Times New Roman" w:hAnsi="Verdana" w:cs="Times New Roman"/>
      <w:sz w:val="16"/>
      <w:szCs w:val="16"/>
      <w:lang w:eastAsia="cs-CZ"/>
    </w:rPr>
  </w:style>
  <w:style w:type="paragraph" w:styleId="Seznamsodrkami3">
    <w:name w:val="List Bullet 3"/>
    <w:basedOn w:val="Normln"/>
    <w:rsid w:val="00536880"/>
    <w:pPr>
      <w:widowControl/>
      <w:tabs>
        <w:tab w:val="num" w:pos="1785"/>
      </w:tabs>
      <w:spacing w:before="60" w:after="60" w:line="240" w:lineRule="exact"/>
      <w:ind w:left="1786" w:hanging="595"/>
    </w:pPr>
    <w:rPr>
      <w:rFonts w:ascii="Verdana" w:hAnsi="Verdana" w:cs="Times New Roman"/>
      <w:sz w:val="16"/>
      <w:szCs w:val="24"/>
    </w:rPr>
  </w:style>
  <w:style w:type="paragraph" w:styleId="Seznamsodrkami4">
    <w:name w:val="List Bullet 4"/>
    <w:basedOn w:val="Normln"/>
    <w:rsid w:val="00536880"/>
    <w:pPr>
      <w:widowControl/>
      <w:tabs>
        <w:tab w:val="num" w:pos="2380"/>
      </w:tabs>
      <w:spacing w:before="60" w:after="60" w:line="240" w:lineRule="exact"/>
      <w:ind w:left="2381" w:hanging="595"/>
    </w:pPr>
    <w:rPr>
      <w:rFonts w:ascii="Verdana" w:hAnsi="Verdana" w:cs="Times New Roman"/>
      <w:sz w:val="16"/>
      <w:szCs w:val="24"/>
    </w:rPr>
  </w:style>
  <w:style w:type="paragraph" w:styleId="Seznamsodrkami5">
    <w:name w:val="List Bullet 5"/>
    <w:basedOn w:val="Normln"/>
    <w:autoRedefine/>
    <w:rsid w:val="00536880"/>
    <w:pPr>
      <w:widowControl/>
      <w:tabs>
        <w:tab w:val="num" w:pos="2975"/>
      </w:tabs>
      <w:spacing w:before="60" w:after="290" w:line="360" w:lineRule="auto"/>
      <w:ind w:left="2975" w:hanging="595"/>
    </w:pPr>
    <w:rPr>
      <w:rFonts w:ascii="Verdana" w:hAnsi="Verdana" w:cs="Times New Roman"/>
      <w:sz w:val="16"/>
      <w:szCs w:val="24"/>
    </w:rPr>
  </w:style>
  <w:style w:type="character" w:styleId="Zdraznn">
    <w:name w:val="Emphasis"/>
    <w:basedOn w:val="Standardnpsmoodstavce"/>
    <w:uiPriority w:val="20"/>
    <w:qFormat/>
    <w:rsid w:val="00536880"/>
    <w:rPr>
      <w:i/>
      <w:iCs/>
    </w:rPr>
  </w:style>
  <w:style w:type="character" w:customStyle="1" w:styleId="CharChar1">
    <w:name w:val="Char Char1"/>
    <w:basedOn w:val="Standardnpsmoodstavce"/>
    <w:rsid w:val="00536880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StylArial10bZa6bdkovnNejmn16b">
    <w:name w:val="Styl Arial 10 b. Za:  6 b. Řádkování:  Nejméně 16 b."/>
    <w:basedOn w:val="Normln"/>
    <w:rsid w:val="00536880"/>
    <w:pPr>
      <w:widowControl/>
      <w:numPr>
        <w:numId w:val="15"/>
      </w:numPr>
      <w:spacing w:before="0" w:after="120" w:line="320" w:lineRule="atLeast"/>
      <w:jc w:val="left"/>
    </w:pPr>
    <w:rPr>
      <w:rFonts w:ascii="Arial" w:hAnsi="Arial" w:cs="Times New Roman"/>
      <w:sz w:val="20"/>
      <w:szCs w:val="20"/>
    </w:rPr>
  </w:style>
  <w:style w:type="paragraph" w:customStyle="1" w:styleId="RLlneksmlouvy">
    <w:name w:val="RL Článek smlouvy"/>
    <w:basedOn w:val="Normln"/>
    <w:next w:val="RLTextlnkuslovan"/>
    <w:rsid w:val="00536880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rFonts w:ascii="Garamond" w:hAnsi="Garamond" w:cs="Times New Roman"/>
      <w:b/>
      <w:sz w:val="24"/>
      <w:szCs w:val="24"/>
      <w:lang w:eastAsia="en-US"/>
    </w:rPr>
  </w:style>
  <w:style w:type="paragraph" w:customStyle="1" w:styleId="StylArial10bTunPodtren">
    <w:name w:val="Styl Arial 10 b. Tučné Podtržení"/>
    <w:basedOn w:val="Normln"/>
    <w:rsid w:val="00536880"/>
    <w:pPr>
      <w:widowControl/>
      <w:numPr>
        <w:numId w:val="16"/>
      </w:numPr>
      <w:spacing w:before="0" w:after="120" w:line="320" w:lineRule="atLeast"/>
    </w:pPr>
    <w:rPr>
      <w:rFonts w:ascii="Arial" w:hAnsi="Arial" w:cs="Arial"/>
      <w:b/>
      <w:sz w:val="20"/>
      <w:szCs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536880"/>
    <w:pPr>
      <w:widowControl/>
      <w:numPr>
        <w:numId w:val="17"/>
      </w:numPr>
      <w:spacing w:before="0" w:after="120" w:line="320" w:lineRule="atLeast"/>
    </w:pPr>
    <w:rPr>
      <w:rFonts w:ascii="Arial" w:hAnsi="Arial" w:cs="Times New Roman"/>
      <w:b/>
      <w:bCs/>
      <w:sz w:val="20"/>
      <w:szCs w:val="20"/>
      <w:u w:val="single"/>
    </w:rPr>
  </w:style>
  <w:style w:type="paragraph" w:customStyle="1" w:styleId="RLTextodstavceslovan">
    <w:name w:val="RL Text odstavce číslovaný"/>
    <w:basedOn w:val="Normln"/>
    <w:rsid w:val="00536880"/>
    <w:pPr>
      <w:widowControl/>
      <w:tabs>
        <w:tab w:val="num" w:pos="709"/>
        <w:tab w:val="num" w:pos="1474"/>
      </w:tabs>
      <w:spacing w:before="0" w:after="120" w:line="280" w:lineRule="exact"/>
      <w:ind w:left="1474" w:hanging="737"/>
    </w:pPr>
    <w:rPr>
      <w:rFonts w:ascii="Arial" w:hAnsi="Arial" w:cs="Times New Roman"/>
      <w:b/>
      <w:sz w:val="20"/>
      <w:szCs w:val="24"/>
      <w:u w:val="single"/>
    </w:rPr>
  </w:style>
  <w:style w:type="paragraph" w:customStyle="1" w:styleId="Stylodstavecslovan">
    <w:name w:val="Styl odstavec číslovaný"/>
    <w:basedOn w:val="Nadpis2"/>
    <w:link w:val="StylodstavecslovanChar"/>
    <w:rsid w:val="00536880"/>
    <w:pPr>
      <w:numPr>
        <w:ilvl w:val="0"/>
        <w:numId w:val="0"/>
      </w:numPr>
      <w:tabs>
        <w:tab w:val="num" w:pos="0"/>
        <w:tab w:val="num" w:pos="454"/>
      </w:tabs>
      <w:spacing w:line="320" w:lineRule="atLeast"/>
      <w:ind w:left="454" w:hanging="454"/>
    </w:pPr>
    <w:rPr>
      <w:rFonts w:ascii="Garamond" w:hAnsi="Garamond" w:cs="Times New Roman"/>
      <w:b w:val="0"/>
      <w:lang w:eastAsia="cs-CZ"/>
    </w:rPr>
  </w:style>
  <w:style w:type="character" w:customStyle="1" w:styleId="StylodstavecslovanChar">
    <w:name w:val="Styl odstavec číslovaný Char"/>
    <w:basedOn w:val="Standardnpsmoodstavce"/>
    <w:link w:val="Stylodstavecslovan"/>
    <w:rsid w:val="00536880"/>
    <w:rPr>
      <w:rFonts w:ascii="Garamond" w:eastAsia="Times New Roman" w:hAnsi="Garamond" w:cs="Times New Roman"/>
      <w:bCs/>
      <w:sz w:val="24"/>
      <w:szCs w:val="20"/>
      <w:lang w:eastAsia="cs-CZ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536880"/>
    <w:pPr>
      <w:widowControl/>
      <w:numPr>
        <w:numId w:val="12"/>
      </w:numPr>
      <w:spacing w:after="360" w:line="240" w:lineRule="auto"/>
    </w:pPr>
    <w:rPr>
      <w:rFonts w:ascii="Arial" w:hAnsi="Arial" w:cs="Times New Roman"/>
      <w:bCs/>
      <w:szCs w:val="20"/>
    </w:rPr>
  </w:style>
  <w:style w:type="character" w:styleId="Siln">
    <w:name w:val="Strong"/>
    <w:basedOn w:val="Standardnpsmoodstavce"/>
    <w:qFormat/>
    <w:rsid w:val="00536880"/>
    <w:rPr>
      <w:b/>
      <w:bCs/>
    </w:rPr>
  </w:style>
  <w:style w:type="paragraph" w:customStyle="1" w:styleId="RLTEXTODSTAVCE">
    <w:name w:val="RL TEXT ODSTAVCE"/>
    <w:basedOn w:val="Normln"/>
    <w:qFormat/>
    <w:rsid w:val="00536880"/>
    <w:pPr>
      <w:widowControl/>
      <w:spacing w:before="0" w:after="120" w:line="320" w:lineRule="exact"/>
      <w:ind w:left="737"/>
    </w:pPr>
    <w:rPr>
      <w:rFonts w:ascii="Arial" w:hAnsi="Arial" w:cs="Arial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536880"/>
    <w:pPr>
      <w:widowControl/>
      <w:spacing w:before="0" w:after="120" w:line="280" w:lineRule="exact"/>
      <w:jc w:val="center"/>
    </w:pPr>
    <w:rPr>
      <w:rFonts w:ascii="Calibri" w:hAnsi="Calibri" w:cs="Times New Roman"/>
      <w:b/>
      <w:snapToGrid w:val="0"/>
    </w:rPr>
  </w:style>
  <w:style w:type="character" w:customStyle="1" w:styleId="doplnuchazeChar">
    <w:name w:val="doplní uchazeč Char"/>
    <w:basedOn w:val="Standardnpsmoodstavce"/>
    <w:link w:val="doplnuchaze"/>
    <w:rsid w:val="00536880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Ploha1">
    <w:name w:val="Příloha 1"/>
    <w:basedOn w:val="Nadpis1"/>
    <w:next w:val="Zkladntext"/>
    <w:uiPriority w:val="99"/>
    <w:rsid w:val="00536880"/>
    <w:pPr>
      <w:pageBreakBefore/>
      <w:widowControl/>
      <w:numPr>
        <w:numId w:val="18"/>
      </w:numPr>
      <w:shd w:val="clear" w:color="auto" w:fill="auto"/>
      <w:spacing w:before="120" w:after="180" w:line="240" w:lineRule="auto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536880"/>
    <w:pPr>
      <w:keepNext/>
      <w:widowControl/>
      <w:numPr>
        <w:numId w:val="18"/>
      </w:numPr>
      <w:spacing w:line="240" w:lineRule="auto"/>
      <w:outlineLvl w:val="2"/>
    </w:pPr>
    <w:rPr>
      <w:rFonts w:ascii="Times New Roman" w:hAnsi="Times New Roman" w:cs="Times New Roman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536880"/>
    <w:pPr>
      <w:keepNext/>
      <w:widowControl/>
      <w:numPr>
        <w:numId w:val="18"/>
      </w:numPr>
      <w:spacing w:before="240" w:line="240" w:lineRule="auto"/>
      <w:outlineLvl w:val="3"/>
    </w:pPr>
    <w:rPr>
      <w:rFonts w:ascii="Times New Roman" w:hAnsi="Times New Roman" w:cs="Times New Roman"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536880"/>
    <w:pPr>
      <w:widowControl/>
      <w:numPr>
        <w:numId w:val="18"/>
      </w:numPr>
      <w:spacing w:before="180" w:after="60" w:line="240" w:lineRule="auto"/>
    </w:pPr>
    <w:rPr>
      <w:rFonts w:ascii="Times New Roman" w:hAnsi="Times New Roman" w:cs="Times New Roman"/>
      <w:bCs/>
      <w:szCs w:val="24"/>
      <w:lang w:val="cs-CZ"/>
    </w:rPr>
  </w:style>
  <w:style w:type="paragraph" w:styleId="Titulek">
    <w:name w:val="caption"/>
    <w:aliases w:val="Caption Char,Caption Char1 Char,Caption Char Char Char,Caption Char1 Char Char Char,Caption Char Char Char Char Char,Caption Char Char1 Char,Caption Char1 Char1,Caption Char Char Char1"/>
    <w:basedOn w:val="Normln"/>
    <w:next w:val="Normln"/>
    <w:uiPriority w:val="35"/>
    <w:qFormat/>
    <w:rsid w:val="00536880"/>
    <w:pPr>
      <w:widowControl/>
      <w:spacing w:before="60" w:after="360" w:line="240" w:lineRule="auto"/>
      <w:jc w:val="center"/>
    </w:pPr>
    <w:rPr>
      <w:rFonts w:ascii="Arial" w:hAnsi="Arial" w:cs="Times New Roman"/>
      <w:i/>
      <w:sz w:val="16"/>
      <w:szCs w:val="20"/>
      <w:lang w:eastAsia="en-US"/>
    </w:rPr>
  </w:style>
  <w:style w:type="character" w:customStyle="1" w:styleId="B06Indent1Char">
    <w:name w:val="B06_Indent_1 Char"/>
    <w:link w:val="B06Indent1"/>
    <w:locked/>
    <w:rsid w:val="00536880"/>
    <w:rPr>
      <w:rFonts w:ascii="Arial" w:hAnsi="Arial" w:cs="Arial"/>
    </w:rPr>
  </w:style>
  <w:style w:type="paragraph" w:customStyle="1" w:styleId="B06Indent1">
    <w:name w:val="B06_Indent_1"/>
    <w:basedOn w:val="Normln"/>
    <w:link w:val="B06Indent1Char"/>
    <w:rsid w:val="00536880"/>
    <w:pPr>
      <w:widowControl/>
      <w:numPr>
        <w:numId w:val="19"/>
      </w:numPr>
      <w:spacing w:after="60" w:line="240" w:lineRule="auto"/>
      <w:jc w:val="left"/>
    </w:pPr>
    <w:rPr>
      <w:rFonts w:ascii="Arial" w:eastAsia="Calibri" w:hAnsi="Arial" w:cs="Arial"/>
      <w:lang w:eastAsia="en-US"/>
    </w:rPr>
  </w:style>
  <w:style w:type="paragraph" w:customStyle="1" w:styleId="OdrazkaIcislovana">
    <w:name w:val="Odrazka_I_cislovana"/>
    <w:basedOn w:val="Normln"/>
    <w:rsid w:val="00536880"/>
    <w:pPr>
      <w:widowControl/>
      <w:numPr>
        <w:numId w:val="20"/>
      </w:numPr>
      <w:spacing w:before="60" w:after="60" w:line="360" w:lineRule="auto"/>
    </w:pPr>
    <w:rPr>
      <w:rFonts w:ascii="Arial" w:hAnsi="Arial" w:cs="Arial"/>
      <w:sz w:val="18"/>
      <w:szCs w:val="18"/>
    </w:rPr>
  </w:style>
  <w:style w:type="paragraph" w:styleId="Podnadpis">
    <w:name w:val="Subtitle"/>
    <w:basedOn w:val="Nzev"/>
    <w:next w:val="Normln"/>
    <w:link w:val="PodnadpisChar"/>
    <w:uiPriority w:val="11"/>
    <w:qFormat/>
    <w:rsid w:val="00536880"/>
    <w:pPr>
      <w:widowControl/>
      <w:spacing w:after="0" w:line="360" w:lineRule="auto"/>
      <w:ind w:left="573" w:hanging="431"/>
      <w:contextualSpacing/>
      <w:jc w:val="left"/>
    </w:pPr>
    <w:rPr>
      <w:rFonts w:eastAsiaTheme="majorEastAsia" w:cs="Times New Roman"/>
      <w:b w:val="0"/>
      <w:spacing w:val="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36880"/>
    <w:rPr>
      <w:rFonts w:ascii="Times New Roman" w:eastAsiaTheme="majorEastAsia" w:hAnsi="Times New Roman" w:cs="Times New Roman"/>
      <w:spacing w:val="5"/>
      <w:kern w:val="28"/>
      <w:sz w:val="32"/>
      <w:szCs w:val="24"/>
    </w:rPr>
  </w:style>
  <w:style w:type="paragraph" w:styleId="Bezmezer">
    <w:name w:val="No Spacing"/>
    <w:link w:val="BezmezerChar"/>
    <w:uiPriority w:val="1"/>
    <w:qFormat/>
    <w:rsid w:val="0053688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36880"/>
    <w:rPr>
      <w:rFonts w:eastAsiaTheme="minorEastAsia"/>
      <w:lang w:eastAsia="cs-CZ"/>
    </w:rPr>
  </w:style>
  <w:style w:type="paragraph" w:customStyle="1" w:styleId="odstavec2">
    <w:name w:val="odstavec2"/>
    <w:basedOn w:val="Normln"/>
    <w:rsid w:val="00536880"/>
    <w:pPr>
      <w:keepLines/>
      <w:widowControl/>
      <w:tabs>
        <w:tab w:val="left" w:pos="2041"/>
      </w:tabs>
      <w:spacing w:after="120" w:line="240" w:lineRule="auto"/>
      <w:ind w:left="2041" w:hanging="680"/>
    </w:pPr>
    <w:rPr>
      <w:rFonts w:ascii="Arial" w:hAnsi="Arial" w:cs="Arial"/>
      <w:sz w:val="24"/>
      <w:szCs w:val="20"/>
      <w:lang w:val="en-GB"/>
    </w:rPr>
  </w:style>
  <w:style w:type="paragraph" w:customStyle="1" w:styleId="Normln0">
    <w:name w:val="Normální~"/>
    <w:basedOn w:val="Normln"/>
    <w:rsid w:val="00536880"/>
    <w:pPr>
      <w:spacing w:before="0" w:line="240" w:lineRule="auto"/>
    </w:pPr>
    <w:rPr>
      <w:rFonts w:ascii="Arial" w:hAnsi="Arial" w:cs="Times New Roman"/>
      <w:sz w:val="24"/>
      <w:szCs w:val="20"/>
    </w:rPr>
  </w:style>
  <w:style w:type="paragraph" w:customStyle="1" w:styleId="text">
    <w:name w:val="text"/>
    <w:rsid w:val="00536880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536880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customStyle="1" w:styleId="slovan">
    <w:name w:val="Číslovaný"/>
    <w:basedOn w:val="Normln"/>
    <w:rsid w:val="00536880"/>
    <w:pPr>
      <w:widowControl/>
      <w:numPr>
        <w:numId w:val="29"/>
      </w:numPr>
      <w:spacing w:before="60" w:line="240" w:lineRule="auto"/>
    </w:pPr>
    <w:rPr>
      <w:rFonts w:ascii="Arial" w:hAnsi="Arial" w:cs="Times New Roman"/>
      <w:szCs w:val="20"/>
    </w:rPr>
  </w:style>
  <w:style w:type="paragraph" w:customStyle="1" w:styleId="ab">
    <w:name w:val="a)b)"/>
    <w:basedOn w:val="Normln"/>
    <w:link w:val="abChar"/>
    <w:qFormat/>
    <w:rsid w:val="00536880"/>
    <w:pPr>
      <w:widowControl/>
      <w:spacing w:before="200" w:after="120" w:line="360" w:lineRule="auto"/>
      <w:ind w:left="510"/>
      <w:outlineLvl w:val="1"/>
    </w:pPr>
    <w:rPr>
      <w:rFonts w:ascii="Arial" w:hAnsi="Arial" w:cs="Times New Roman"/>
      <w:szCs w:val="20"/>
    </w:rPr>
  </w:style>
  <w:style w:type="character" w:customStyle="1" w:styleId="abChar">
    <w:name w:val="a)b) Char"/>
    <w:basedOn w:val="Standardnpsmoodstavce"/>
    <w:link w:val="ab"/>
    <w:rsid w:val="00536880"/>
    <w:rPr>
      <w:rFonts w:ascii="Arial" w:eastAsia="Times New Roman" w:hAnsi="Arial" w:cs="Times New Roman"/>
      <w:szCs w:val="20"/>
      <w:lang w:eastAsia="cs-CZ"/>
    </w:rPr>
  </w:style>
  <w:style w:type="paragraph" w:customStyle="1" w:styleId="Standard">
    <w:name w:val="Standard"/>
    <w:rsid w:val="00536880"/>
    <w:pPr>
      <w:suppressAutoHyphens/>
      <w:textAlignment w:val="baseline"/>
    </w:pPr>
    <w:rPr>
      <w:rFonts w:ascii="Courier New" w:eastAsia="Arial" w:hAnsi="Courier New" w:cs="Calibri"/>
      <w:kern w:val="1"/>
      <w:sz w:val="20"/>
      <w:szCs w:val="20"/>
      <w:lang w:eastAsia="ne-IN" w:bidi="ne-IN"/>
    </w:rPr>
  </w:style>
  <w:style w:type="character" w:customStyle="1" w:styleId="st1">
    <w:name w:val="st1"/>
    <w:basedOn w:val="Standardnpsmoodstavce"/>
    <w:rsid w:val="00536880"/>
  </w:style>
  <w:style w:type="table" w:customStyle="1" w:styleId="Mkatabulky1">
    <w:name w:val="Mřížka tabulky1"/>
    <w:basedOn w:val="Normlntabulka"/>
    <w:next w:val="Mkatabulky"/>
    <w:uiPriority w:val="59"/>
    <w:rsid w:val="00536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D5BFD"/>
    <w:pPr>
      <w:spacing w:before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D5BFD"/>
    <w:rPr>
      <w:rFonts w:eastAsia="Times New Roman" w:cstheme="minorHAnsi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D5B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3E4188-A732-4077-BD18-9163D71606E9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7C992235-37C0-41D8-B204-F75870787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621B15-4F2F-46CB-A1D7-20E1B9368C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078FC1-56EA-4301-9E75-E9C7A08AD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982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2022-08-01T12:10:00Z</dcterms:created>
  <dcterms:modified xsi:type="dcterms:W3CDTF">2022-08-03T09:02:00Z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