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4A415" w14:textId="1FF77CDD" w:rsidR="00A37B62" w:rsidRPr="002A278E" w:rsidRDefault="00A37B62" w:rsidP="00A37B62">
      <w:pPr>
        <w:rPr>
          <w:rFonts w:cs="Arial"/>
          <w:b/>
          <w:bCs/>
          <w:snapToGrid w:val="0"/>
          <w:sz w:val="20"/>
          <w:rPrChange w:id="0" w:author="Popelková, Lenka" w:date="2022-08-02T11:07:00Z">
            <w:rPr>
              <w:rFonts w:ascii="Arial Narrow" w:hAnsi="Arial Narrow" w:cs="Arial"/>
              <w:b/>
              <w:bCs/>
              <w:snapToGrid w:val="0"/>
              <w:szCs w:val="24"/>
            </w:rPr>
          </w:rPrChange>
        </w:rPr>
      </w:pPr>
      <w:r w:rsidRPr="002A278E">
        <w:rPr>
          <w:rFonts w:cs="Arial"/>
          <w:b/>
          <w:bCs/>
          <w:snapToGrid w:val="0"/>
          <w:sz w:val="20"/>
          <w:rPrChange w:id="1" w:author="Popelková, Lenka" w:date="2022-08-02T11:07:00Z">
            <w:rPr>
              <w:rFonts w:ascii="Arial Narrow" w:hAnsi="Arial Narrow" w:cs="Arial"/>
              <w:b/>
              <w:bCs/>
              <w:snapToGrid w:val="0"/>
              <w:szCs w:val="24"/>
            </w:rPr>
          </w:rPrChange>
        </w:rPr>
        <w:t>Pro účely zařazení dodavatele do Systému kvalifikace „</w:t>
      </w:r>
      <w:ins w:id="2" w:author="Popelková, Lenka" w:date="2022-08-02T09:54:00Z">
        <w:r w:rsidR="00845D0C" w:rsidRPr="002A278E">
          <w:rPr>
            <w:rFonts w:cs="Arial"/>
            <w:b/>
            <w:bCs/>
            <w:snapToGrid w:val="0"/>
            <w:sz w:val="20"/>
            <w:rPrChange w:id="3" w:author="Popelková, Lenka" w:date="2022-08-02T11:07:00Z">
              <w:rPr>
                <w:rFonts w:ascii="Arial Narrow" w:hAnsi="Arial Narrow" w:cs="Arial"/>
                <w:b/>
                <w:bCs/>
                <w:snapToGrid w:val="0"/>
                <w:szCs w:val="24"/>
              </w:rPr>
            </w:rPrChange>
          </w:rPr>
          <w:t xml:space="preserve">Systém kvalifikace - </w:t>
        </w:r>
      </w:ins>
      <w:r w:rsidRPr="002A278E">
        <w:rPr>
          <w:rFonts w:cs="Arial"/>
          <w:b/>
          <w:bCs/>
          <w:snapToGrid w:val="0"/>
          <w:sz w:val="20"/>
          <w:rPrChange w:id="4" w:author="Popelková, Lenka" w:date="2022-08-02T11:07:00Z">
            <w:rPr>
              <w:rFonts w:ascii="Arial Narrow" w:hAnsi="Arial Narrow" w:cs="Arial"/>
              <w:b/>
              <w:bCs/>
              <w:snapToGrid w:val="0"/>
              <w:szCs w:val="24"/>
            </w:rPr>
          </w:rPrChange>
        </w:rPr>
        <w:t>Výstavba, montáž a doplnění optických tras na linky VN“</w:t>
      </w:r>
    </w:p>
    <w:p w14:paraId="4D57A500" w14:textId="77777777" w:rsidR="00A37B62" w:rsidRPr="002A278E" w:rsidRDefault="00A37B62" w:rsidP="00A37B62">
      <w:pPr>
        <w:rPr>
          <w:rFonts w:cs="Arial"/>
          <w:sz w:val="20"/>
          <w:rPrChange w:id="5" w:author="Popelková, Lenka" w:date="2022-08-02T11:07:00Z">
            <w:rPr>
              <w:rFonts w:ascii="Arial Narrow" w:hAnsi="Arial Narrow" w:cs="Arial"/>
              <w:sz w:val="20"/>
            </w:rPr>
          </w:rPrChange>
        </w:rPr>
      </w:pPr>
    </w:p>
    <w:p w14:paraId="66CEDC7A" w14:textId="78B45A82" w:rsidR="005212F3" w:rsidRPr="002A278E" w:rsidRDefault="005212F3" w:rsidP="005212F3">
      <w:pPr>
        <w:rPr>
          <w:rFonts w:cs="Arial"/>
          <w:b/>
          <w:bCs/>
          <w:snapToGrid w:val="0"/>
          <w:sz w:val="20"/>
          <w:rPrChange w:id="6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2A278E">
        <w:rPr>
          <w:rFonts w:cs="Arial"/>
          <w:b/>
          <w:bCs/>
          <w:snapToGrid w:val="0"/>
          <w:sz w:val="20"/>
          <w:rPrChange w:id="7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                                                   </w:t>
      </w:r>
    </w:p>
    <w:p w14:paraId="28ED23D1" w14:textId="77777777" w:rsidR="005212F3" w:rsidRPr="002A278E" w:rsidRDefault="005212F3" w:rsidP="005212F3">
      <w:pPr>
        <w:rPr>
          <w:rFonts w:cs="Arial"/>
          <w:i/>
          <w:snapToGrid w:val="0"/>
          <w:sz w:val="20"/>
          <w:highlight w:val="yellow"/>
          <w:rPrChange w:id="8" w:author="Popelková, Lenka" w:date="2022-08-02T11:07:00Z">
            <w:rPr>
              <w:rFonts w:ascii="Arial Narrow" w:hAnsi="Arial Narrow" w:cs="Arial"/>
              <w:i/>
              <w:snapToGrid w:val="0"/>
              <w:sz w:val="20"/>
              <w:highlight w:val="yellow"/>
            </w:rPr>
          </w:rPrChange>
        </w:rPr>
      </w:pPr>
      <w:r w:rsidRPr="002A278E">
        <w:rPr>
          <w:rFonts w:cs="Arial"/>
          <w:i/>
          <w:snapToGrid w:val="0"/>
          <w:sz w:val="20"/>
          <w:highlight w:val="yellow"/>
          <w:rPrChange w:id="9" w:author="Popelková, Lenka" w:date="2022-08-02T11:07:00Z">
            <w:rPr>
              <w:rFonts w:ascii="Arial Narrow" w:hAnsi="Arial Narrow" w:cs="Arial"/>
              <w:i/>
              <w:snapToGrid w:val="0"/>
              <w:sz w:val="20"/>
              <w:highlight w:val="yellow"/>
            </w:rPr>
          </w:rPrChange>
        </w:rPr>
        <w:t>obchodní firma / jméno a příjmení</w:t>
      </w:r>
      <w:r w:rsidRPr="002A278E">
        <w:rPr>
          <w:rFonts w:cs="Arial"/>
          <w:i/>
          <w:snapToGrid w:val="0"/>
          <w:sz w:val="20"/>
          <w:highlight w:val="yellow"/>
          <w:vertAlign w:val="superscript"/>
          <w:rPrChange w:id="10" w:author="Popelková, Lenka" w:date="2022-08-02T11:07:00Z">
            <w:rPr>
              <w:rFonts w:ascii="Arial Narrow" w:hAnsi="Arial Narrow" w:cs="Arial"/>
              <w:i/>
              <w:snapToGrid w:val="0"/>
              <w:sz w:val="20"/>
              <w:highlight w:val="yellow"/>
              <w:vertAlign w:val="superscript"/>
            </w:rPr>
          </w:rPrChange>
        </w:rPr>
        <w:footnoteReference w:id="1"/>
      </w:r>
    </w:p>
    <w:p w14:paraId="2C83C731" w14:textId="77777777" w:rsidR="005212F3" w:rsidRPr="002A278E" w:rsidRDefault="005212F3" w:rsidP="005212F3">
      <w:pPr>
        <w:rPr>
          <w:rFonts w:cs="Arial"/>
          <w:snapToGrid w:val="0"/>
          <w:sz w:val="20"/>
          <w:highlight w:val="yellow"/>
          <w:rPrChange w:id="11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</w:pPr>
      <w:r w:rsidRPr="002A278E">
        <w:rPr>
          <w:rFonts w:cs="Arial"/>
          <w:snapToGrid w:val="0"/>
          <w:sz w:val="20"/>
          <w:highlight w:val="yellow"/>
          <w:rPrChange w:id="12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t>se sídlem</w:t>
      </w:r>
      <w:r w:rsidRPr="002A278E">
        <w:rPr>
          <w:rFonts w:cs="Arial"/>
          <w:snapToGrid w:val="0"/>
          <w:sz w:val="20"/>
          <w:highlight w:val="yellow"/>
          <w:rPrChange w:id="13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softHyphen/>
      </w:r>
      <w:r w:rsidRPr="002A278E">
        <w:rPr>
          <w:rFonts w:cs="Arial"/>
          <w:snapToGrid w:val="0"/>
          <w:sz w:val="20"/>
          <w:highlight w:val="yellow"/>
          <w:rPrChange w:id="14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softHyphen/>
        <w:t xml:space="preserve"> / trvale bytem……</w:t>
      </w:r>
    </w:p>
    <w:p w14:paraId="567D7A77" w14:textId="77777777" w:rsidR="005212F3" w:rsidRPr="002A278E" w:rsidRDefault="005212F3" w:rsidP="005212F3">
      <w:pPr>
        <w:rPr>
          <w:rFonts w:cs="Arial"/>
          <w:snapToGrid w:val="0"/>
          <w:sz w:val="20"/>
          <w:highlight w:val="yellow"/>
          <w:rPrChange w:id="15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</w:pPr>
      <w:r w:rsidRPr="002A278E">
        <w:rPr>
          <w:rFonts w:cs="Arial"/>
          <w:snapToGrid w:val="0"/>
          <w:sz w:val="20"/>
          <w:highlight w:val="yellow"/>
          <w:rPrChange w:id="16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t>IČO:……</w:t>
      </w:r>
    </w:p>
    <w:p w14:paraId="26D01501" w14:textId="77777777" w:rsidR="005212F3" w:rsidRPr="002A278E" w:rsidRDefault="005212F3" w:rsidP="005212F3">
      <w:pPr>
        <w:rPr>
          <w:rFonts w:cs="Arial"/>
          <w:snapToGrid w:val="0"/>
          <w:sz w:val="20"/>
          <w:highlight w:val="yellow"/>
          <w:rPrChange w:id="17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</w:pPr>
      <w:r w:rsidRPr="002A278E">
        <w:rPr>
          <w:rFonts w:cs="Arial"/>
          <w:snapToGrid w:val="0"/>
          <w:sz w:val="20"/>
          <w:highlight w:val="yellow"/>
          <w:rPrChange w:id="18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t>společnost zapsaná v obchodním rejstříku vedeném ……,</w:t>
      </w:r>
    </w:p>
    <w:p w14:paraId="17C27ED0" w14:textId="77777777" w:rsidR="005212F3" w:rsidRPr="002A278E" w:rsidRDefault="005212F3" w:rsidP="005212F3">
      <w:pPr>
        <w:rPr>
          <w:rFonts w:cs="Arial"/>
          <w:snapToGrid w:val="0"/>
          <w:sz w:val="20"/>
          <w:highlight w:val="yellow"/>
          <w:rPrChange w:id="19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</w:pPr>
      <w:r w:rsidRPr="002A278E">
        <w:rPr>
          <w:rFonts w:cs="Arial"/>
          <w:snapToGrid w:val="0"/>
          <w:sz w:val="20"/>
          <w:highlight w:val="yellow"/>
          <w:rPrChange w:id="20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t xml:space="preserve">oddíl ……, vložka </w:t>
      </w:r>
      <w:r w:rsidRPr="002A278E">
        <w:rPr>
          <w:rFonts w:cs="Arial"/>
          <w:snapToGrid w:val="0"/>
          <w:sz w:val="20"/>
          <w:highlight w:val="yellow"/>
          <w:rPrChange w:id="21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softHyphen/>
      </w:r>
      <w:r w:rsidRPr="002A278E">
        <w:rPr>
          <w:rFonts w:cs="Arial"/>
          <w:snapToGrid w:val="0"/>
          <w:sz w:val="20"/>
          <w:highlight w:val="yellow"/>
          <w:rPrChange w:id="22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softHyphen/>
        <w:t>……</w:t>
      </w:r>
    </w:p>
    <w:p w14:paraId="1B87B4ED" w14:textId="77777777" w:rsidR="005212F3" w:rsidRPr="002A278E" w:rsidRDefault="005212F3" w:rsidP="005212F3">
      <w:pPr>
        <w:rPr>
          <w:rFonts w:cs="Arial"/>
          <w:snapToGrid w:val="0"/>
          <w:sz w:val="20"/>
          <w:rPrChange w:id="23" w:author="Popelková, Lenka" w:date="2022-08-02T11:07:00Z">
            <w:rPr>
              <w:rFonts w:ascii="Arial Narrow" w:hAnsi="Arial Narrow" w:cs="Arial"/>
              <w:snapToGrid w:val="0"/>
              <w:sz w:val="20"/>
            </w:rPr>
          </w:rPrChange>
        </w:rPr>
      </w:pPr>
      <w:r w:rsidRPr="002A278E">
        <w:rPr>
          <w:rFonts w:cs="Arial"/>
          <w:snapToGrid w:val="0"/>
          <w:sz w:val="20"/>
          <w:highlight w:val="yellow"/>
          <w:rPrChange w:id="24" w:author="Popelková, Lenka" w:date="2022-08-02T11:07:00Z">
            <w:rPr>
              <w:rFonts w:ascii="Arial Narrow" w:hAnsi="Arial Narrow" w:cs="Arial"/>
              <w:snapToGrid w:val="0"/>
              <w:sz w:val="20"/>
              <w:highlight w:val="yellow"/>
            </w:rPr>
          </w:rPrChange>
        </w:rPr>
        <w:t>zastoupená: ……</w:t>
      </w:r>
    </w:p>
    <w:p w14:paraId="358B66F8" w14:textId="77777777" w:rsidR="005212F3" w:rsidRPr="002A278E" w:rsidRDefault="005212F3" w:rsidP="005212F3">
      <w:pPr>
        <w:rPr>
          <w:rFonts w:cs="Arial"/>
          <w:b/>
          <w:bCs/>
          <w:snapToGrid w:val="0"/>
          <w:sz w:val="20"/>
          <w:rPrChange w:id="25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</w:pPr>
    </w:p>
    <w:p w14:paraId="005E5B1F" w14:textId="7BCCD8BA" w:rsidR="007F1960" w:rsidRPr="002A278E" w:rsidRDefault="005212F3" w:rsidP="007F1960">
      <w:pPr>
        <w:rPr>
          <w:rFonts w:cs="Arial"/>
          <w:b/>
          <w:bCs/>
          <w:snapToGrid w:val="0"/>
          <w:sz w:val="20"/>
          <w:rPrChange w:id="26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2A278E">
        <w:rPr>
          <w:rFonts w:cs="Arial"/>
          <w:b/>
          <w:bCs/>
          <w:snapToGrid w:val="0"/>
          <w:sz w:val="20"/>
          <w:rPrChange w:id="27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  <w:t>zadávanou zadavatelem</w:t>
      </w:r>
      <w:del w:id="28" w:author="Horčičková, Blanka" w:date="2022-08-01T14:40:00Z">
        <w:r w:rsidRPr="002A278E" w:rsidDel="00856F12">
          <w:rPr>
            <w:rFonts w:cs="Arial"/>
            <w:b/>
            <w:bCs/>
            <w:snapToGrid w:val="0"/>
            <w:sz w:val="20"/>
            <w:rPrChange w:id="29" w:author="Popelková, Lenka" w:date="2022-08-02T11:07:00Z">
              <w:rPr>
                <w:rFonts w:ascii="Arial Narrow" w:hAnsi="Arial Narrow" w:cs="Arial"/>
                <w:b/>
                <w:bCs/>
                <w:snapToGrid w:val="0"/>
              </w:rPr>
            </w:rPrChange>
          </w:rPr>
          <w:delText xml:space="preserve"> E.ON Distribuce, a.s</w:delText>
        </w:r>
      </w:del>
      <w:ins w:id="30" w:author="Horčičková, Blanka" w:date="2022-08-01T14:40:00Z">
        <w:r w:rsidR="00856F12" w:rsidRPr="002A278E">
          <w:rPr>
            <w:rFonts w:cs="Arial"/>
            <w:b/>
            <w:bCs/>
            <w:snapToGrid w:val="0"/>
            <w:sz w:val="20"/>
            <w:rPrChange w:id="31" w:author="Popelková, Lenka" w:date="2022-08-02T11:07:00Z">
              <w:rPr>
                <w:rFonts w:ascii="Arial Narrow" w:hAnsi="Arial Narrow" w:cs="Arial"/>
                <w:b/>
                <w:bCs/>
                <w:snapToGrid w:val="0"/>
              </w:rPr>
            </w:rPrChange>
          </w:rPr>
          <w:t xml:space="preserve"> EG.D, a.s.</w:t>
        </w:r>
      </w:ins>
      <w:r w:rsidRPr="002A278E">
        <w:rPr>
          <w:rFonts w:cs="Arial"/>
          <w:b/>
          <w:bCs/>
          <w:snapToGrid w:val="0"/>
          <w:sz w:val="20"/>
          <w:rPrChange w:id="32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  <w:t>., tímto čestně prohlašuje, že</w:t>
      </w:r>
      <w:r w:rsidR="007F1960" w:rsidRPr="002A278E">
        <w:rPr>
          <w:rFonts w:cs="Arial"/>
          <w:b/>
          <w:bCs/>
          <w:snapToGrid w:val="0"/>
          <w:sz w:val="20"/>
          <w:rPrChange w:id="33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  <w:t>:</w:t>
      </w:r>
    </w:p>
    <w:p w14:paraId="6BA1B166" w14:textId="77777777" w:rsidR="007F1960" w:rsidRPr="002A278E" w:rsidRDefault="007F1960" w:rsidP="007F1960">
      <w:pPr>
        <w:rPr>
          <w:rFonts w:cs="Arial"/>
          <w:b/>
          <w:bCs/>
          <w:snapToGrid w:val="0"/>
          <w:sz w:val="20"/>
          <w:rPrChange w:id="34" w:author="Popelková, Lenka" w:date="2022-08-02T11:07:00Z">
            <w:rPr>
              <w:rFonts w:ascii="Arial Narrow" w:hAnsi="Arial Narrow" w:cs="Arial"/>
              <w:b/>
              <w:bCs/>
              <w:snapToGrid w:val="0"/>
            </w:rPr>
          </w:rPrChange>
        </w:rPr>
      </w:pPr>
    </w:p>
    <w:p w14:paraId="03398E1B" w14:textId="6D5EB963" w:rsidR="00A32418" w:rsidRPr="002A278E" w:rsidRDefault="00372586" w:rsidP="00A32418">
      <w:pPr>
        <w:pStyle w:val="odstavec2"/>
        <w:keepLines w:val="0"/>
        <w:numPr>
          <w:ilvl w:val="12"/>
          <w:numId w:val="0"/>
        </w:numPr>
        <w:tabs>
          <w:tab w:val="clear" w:pos="2041"/>
        </w:tabs>
        <w:spacing w:before="0"/>
        <w:rPr>
          <w:sz w:val="20"/>
          <w:lang w:val="cs-CZ"/>
          <w:rPrChange w:id="35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</w:pPr>
      <w:r w:rsidRPr="002A278E">
        <w:rPr>
          <w:sz w:val="20"/>
          <w:lang w:val="cs-CZ"/>
          <w:rPrChange w:id="36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 xml:space="preserve">si </w:t>
      </w:r>
      <w:r w:rsidR="00A32418" w:rsidRPr="002A278E">
        <w:rPr>
          <w:sz w:val="20"/>
          <w:lang w:val="cs-CZ"/>
          <w:rPrChange w:id="37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 xml:space="preserve">na základě požadavku zadavatele před realizací konkrétní stavby zřídí sklad pro umístění materiálu zadavatele a zároveň poskytne v rámci součinnosti před podpisem jednotlivých dílčích smluv zadavateli seznam administrativně - technických pracovníků, kteří budou proškoleni na aplikace zadavatele. </w:t>
      </w:r>
    </w:p>
    <w:p w14:paraId="5EA707FF" w14:textId="3FD63A66" w:rsidR="00A32418" w:rsidRPr="002A278E" w:rsidRDefault="00A32418" w:rsidP="00A32418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rPr>
          <w:sz w:val="20"/>
          <w:lang w:val="cs-CZ"/>
          <w:rPrChange w:id="38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</w:pPr>
      <w:r w:rsidRPr="002A278E">
        <w:rPr>
          <w:sz w:val="20"/>
          <w:lang w:val="cs-CZ"/>
          <w:rPrChange w:id="39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 xml:space="preserve">Po proškolení těchto pracovníků zadavatelem, budou tito pracovnicí v těchto aplikacích zajišťovat  příjem a výdej materiálu, vykazovat provedené výkony (rozsah skutečně provedených </w:t>
      </w:r>
      <w:proofErr w:type="spellStart"/>
      <w:r w:rsidRPr="002A278E">
        <w:rPr>
          <w:sz w:val="20"/>
          <w:lang w:val="cs-CZ"/>
          <w:rPrChange w:id="40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>prácí</w:t>
      </w:r>
      <w:proofErr w:type="spellEnd"/>
      <w:r w:rsidRPr="002A278E">
        <w:rPr>
          <w:sz w:val="20"/>
          <w:lang w:val="cs-CZ"/>
          <w:rPrChange w:id="41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>) na konkrétní stavbě a administrativně zajišťovat (</w:t>
      </w:r>
      <w:proofErr w:type="spellStart"/>
      <w:r w:rsidRPr="002A278E">
        <w:rPr>
          <w:sz w:val="20"/>
          <w:lang w:val="cs-CZ"/>
          <w:rPrChange w:id="42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>zdokumentovávat</w:t>
      </w:r>
      <w:proofErr w:type="spellEnd"/>
      <w:r w:rsidRPr="002A278E">
        <w:rPr>
          <w:sz w:val="20"/>
          <w:lang w:val="cs-CZ"/>
          <w:rPrChange w:id="43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 xml:space="preserve"> a </w:t>
      </w:r>
      <w:proofErr w:type="spellStart"/>
      <w:r w:rsidRPr="002A278E">
        <w:rPr>
          <w:sz w:val="20"/>
          <w:lang w:val="cs-CZ"/>
          <w:rPrChange w:id="44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>zúřadovávat</w:t>
      </w:r>
      <w:proofErr w:type="spellEnd"/>
      <w:r w:rsidRPr="002A278E">
        <w:rPr>
          <w:sz w:val="20"/>
          <w:lang w:val="cs-CZ"/>
          <w:rPrChange w:id="45" w:author="Popelková, Lenka" w:date="2022-08-02T11:07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 xml:space="preserve"> ) celý průběh stavby.    </w:t>
      </w:r>
    </w:p>
    <w:p w14:paraId="48EAB95F" w14:textId="77777777" w:rsidR="00A32418" w:rsidRPr="002A278E" w:rsidRDefault="00A32418" w:rsidP="00A32418">
      <w:pPr>
        <w:rPr>
          <w:rFonts w:cs="Arial"/>
          <w:sz w:val="20"/>
          <w:highlight w:val="yellow"/>
          <w:u w:val="single"/>
          <w:rPrChange w:id="46" w:author="Popelková, Lenka" w:date="2022-08-02T11:07:00Z">
            <w:rPr>
              <w:szCs w:val="24"/>
              <w:highlight w:val="yellow"/>
              <w:u w:val="single"/>
            </w:rPr>
          </w:rPrChange>
        </w:rPr>
      </w:pPr>
    </w:p>
    <w:p w14:paraId="42B0928C" w14:textId="6ABF2100" w:rsidR="00E90C10" w:rsidRPr="007160E5" w:rsidRDefault="007160E5" w:rsidP="007160E5">
      <w:pPr>
        <w:pStyle w:val="text"/>
        <w:tabs>
          <w:tab w:val="left" w:pos="6180"/>
        </w:tabs>
        <w:spacing w:line="276" w:lineRule="auto"/>
        <w:rPr>
          <w:sz w:val="20"/>
          <w:szCs w:val="20"/>
          <w:lang w:eastAsia="cs-CZ"/>
          <w:rPrChange w:id="47" w:author="Popelková, Lenka" w:date="2022-08-03T11:10:00Z">
            <w:rPr>
              <w:sz w:val="20"/>
              <w:szCs w:val="20"/>
              <w:lang w:eastAsia="cs-CZ"/>
            </w:rPr>
          </w:rPrChange>
        </w:rPr>
      </w:pPr>
      <w:ins w:id="48" w:author="Popelková, Lenka" w:date="2022-08-03T11:09:00Z">
        <w:r w:rsidRPr="007160E5">
          <w:rPr>
            <w:sz w:val="20"/>
            <w:szCs w:val="20"/>
            <w:lang w:eastAsia="cs-CZ"/>
            <w:rPrChange w:id="49" w:author="Popelková, Lenka" w:date="2022-08-03T11:10:00Z">
              <w:rPr>
                <w:sz w:val="20"/>
                <w:szCs w:val="20"/>
                <w:lang w:eastAsia="cs-CZ"/>
              </w:rPr>
            </w:rPrChange>
          </w:rPr>
          <w:t xml:space="preserve">Seznam pracovníků: </w:t>
        </w:r>
        <w:r w:rsidRPr="007160E5">
          <w:rPr>
            <w:i/>
            <w:iCs/>
            <w:sz w:val="20"/>
            <w:szCs w:val="20"/>
            <w:highlight w:val="yellow"/>
            <w:lang w:eastAsia="cs-CZ"/>
            <w:rPrChange w:id="50" w:author="Popelková, Lenka" w:date="2022-08-03T11:10:00Z">
              <w:rPr>
                <w:sz w:val="20"/>
                <w:szCs w:val="20"/>
                <w:lang w:eastAsia="cs-CZ"/>
              </w:rPr>
            </w:rPrChange>
          </w:rPr>
          <w:t>bude doplněno vybraným dodav</w:t>
        </w:r>
      </w:ins>
      <w:ins w:id="51" w:author="Popelková, Lenka" w:date="2022-08-03T11:10:00Z">
        <w:r w:rsidRPr="007160E5">
          <w:rPr>
            <w:i/>
            <w:iCs/>
            <w:sz w:val="20"/>
            <w:szCs w:val="20"/>
            <w:highlight w:val="yellow"/>
            <w:lang w:eastAsia="cs-CZ"/>
            <w:rPrChange w:id="52" w:author="Popelková, Lenka" w:date="2022-08-03T11:10:00Z">
              <w:rPr>
                <w:sz w:val="20"/>
                <w:szCs w:val="20"/>
                <w:lang w:eastAsia="cs-CZ"/>
              </w:rPr>
            </w:rPrChange>
          </w:rPr>
          <w:t>atelem v rámci součinnosti před podpisem smlouvy u jednotlivých veřejných zakázek.</w:t>
        </w:r>
      </w:ins>
      <w:r w:rsidR="002A278E" w:rsidRPr="007160E5">
        <w:rPr>
          <w:sz w:val="20"/>
          <w:szCs w:val="20"/>
          <w:lang w:eastAsia="cs-CZ"/>
          <w:rPrChange w:id="53" w:author="Popelková, Lenka" w:date="2022-08-03T11:10:00Z">
            <w:rPr>
              <w:sz w:val="20"/>
              <w:szCs w:val="20"/>
              <w:lang w:eastAsia="cs-CZ"/>
            </w:rPr>
          </w:rPrChange>
        </w:rPr>
        <w:tab/>
      </w:r>
    </w:p>
    <w:p w14:paraId="015D03DD" w14:textId="77777777" w:rsidR="003301B7" w:rsidRPr="002A278E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  <w:rPrChange w:id="54" w:author="Popelková, Lenka" w:date="2022-08-02T11:07:00Z">
            <w:rPr>
              <w:rFonts w:ascii="Arial Narrow" w:hAnsi="Arial Narrow"/>
              <w:sz w:val="20"/>
              <w:szCs w:val="20"/>
            </w:rPr>
          </w:rPrChange>
        </w:rPr>
      </w:pPr>
    </w:p>
    <w:p w14:paraId="40CE8120" w14:textId="77777777" w:rsidR="00ED43A3" w:rsidRPr="002A278E" w:rsidRDefault="00ED43A3" w:rsidP="007254DC">
      <w:pPr>
        <w:spacing w:line="360" w:lineRule="auto"/>
        <w:jc w:val="center"/>
        <w:rPr>
          <w:rFonts w:cs="Arial"/>
          <w:b/>
          <w:sz w:val="20"/>
          <w:rPrChange w:id="55" w:author="Popelková, Lenka" w:date="2022-08-02T11:07:00Z">
            <w:rPr>
              <w:rFonts w:ascii="Arial Narrow" w:hAnsi="Arial Narrow" w:cs="Arial"/>
              <w:b/>
              <w:sz w:val="20"/>
            </w:rPr>
          </w:rPrChange>
        </w:rPr>
      </w:pPr>
    </w:p>
    <w:p w14:paraId="4D3C92CC" w14:textId="77777777" w:rsidR="004433D6" w:rsidRPr="002A278E" w:rsidRDefault="004433D6" w:rsidP="007254DC">
      <w:pPr>
        <w:spacing w:line="360" w:lineRule="auto"/>
        <w:jc w:val="center"/>
        <w:rPr>
          <w:rFonts w:cs="Arial"/>
          <w:b/>
          <w:sz w:val="20"/>
          <w:rPrChange w:id="56" w:author="Popelková, Lenka" w:date="2022-08-02T11:07:00Z">
            <w:rPr>
              <w:rFonts w:ascii="Arial Narrow" w:hAnsi="Arial Narrow" w:cs="Arial"/>
              <w:b/>
              <w:sz w:val="20"/>
            </w:rPr>
          </w:rPrChange>
        </w:rPr>
      </w:pPr>
    </w:p>
    <w:p w14:paraId="38680379" w14:textId="5A57E557" w:rsidR="004433D6" w:rsidRPr="002A278E" w:rsidRDefault="009D4745" w:rsidP="00715F6A">
      <w:pPr>
        <w:spacing w:line="360" w:lineRule="auto"/>
        <w:jc w:val="left"/>
        <w:rPr>
          <w:rFonts w:cs="Arial"/>
          <w:b/>
          <w:sz w:val="20"/>
          <w:rPrChange w:id="57" w:author="Popelková, Lenka" w:date="2022-08-02T11:07:00Z">
            <w:rPr>
              <w:rFonts w:ascii="Arial Narrow" w:hAnsi="Arial Narrow" w:cs="Arial"/>
              <w:b/>
              <w:sz w:val="20"/>
            </w:rPr>
          </w:rPrChange>
        </w:rPr>
      </w:pPr>
      <w:proofErr w:type="spellStart"/>
      <w:r w:rsidRPr="002A278E">
        <w:rPr>
          <w:rFonts w:cs="Arial"/>
          <w:sz w:val="20"/>
          <w:highlight w:val="yellow"/>
          <w:rPrChange w:id="58" w:author="Popelková, Lenka" w:date="2022-08-02T11:07:00Z">
            <w:rPr>
              <w:rFonts w:ascii="Arial Narrow" w:hAnsi="Arial Narrow" w:cs="Arial"/>
              <w:sz w:val="20"/>
              <w:highlight w:val="yellow"/>
            </w:rPr>
          </w:rPrChange>
        </w:rPr>
        <w:t>V____________________dne</w:t>
      </w:r>
      <w:proofErr w:type="spellEnd"/>
      <w:r w:rsidRPr="002A278E">
        <w:rPr>
          <w:rFonts w:cs="Arial"/>
          <w:sz w:val="20"/>
          <w:highlight w:val="yellow"/>
          <w:rPrChange w:id="59" w:author="Popelková, Lenka" w:date="2022-08-02T11:07:00Z">
            <w:rPr>
              <w:rFonts w:ascii="Arial Narrow" w:hAnsi="Arial Narrow" w:cs="Arial"/>
              <w:sz w:val="20"/>
              <w:highlight w:val="yellow"/>
            </w:rPr>
          </w:rPrChange>
        </w:rPr>
        <w:t>___________________</w:t>
      </w:r>
    </w:p>
    <w:p w14:paraId="095A0C22" w14:textId="77777777" w:rsidR="004433D6" w:rsidRPr="002A278E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2A278E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88B2D" w14:textId="77777777" w:rsidR="0093678A" w:rsidRDefault="0093678A" w:rsidP="007254DC">
      <w:r>
        <w:separator/>
      </w:r>
    </w:p>
  </w:endnote>
  <w:endnote w:type="continuationSeparator" w:id="0">
    <w:p w14:paraId="710D6153" w14:textId="77777777" w:rsidR="0093678A" w:rsidRDefault="0093678A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78831" w14:textId="77777777" w:rsidR="0093678A" w:rsidRDefault="0093678A" w:rsidP="007254DC">
      <w:r>
        <w:separator/>
      </w:r>
    </w:p>
  </w:footnote>
  <w:footnote w:type="continuationSeparator" w:id="0">
    <w:p w14:paraId="2B2CFE99" w14:textId="77777777" w:rsidR="0093678A" w:rsidRDefault="0093678A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69E5111E" w:rsidR="00CB7722" w:rsidRPr="00A32418" w:rsidRDefault="00A32418" w:rsidP="00A32418">
    <w:pPr>
      <w:pStyle w:val="Zhlav"/>
      <w:jc w:val="right"/>
    </w:pPr>
    <w:r w:rsidRPr="00A32418">
      <w:rPr>
        <w:rFonts w:ascii="Arial Narrow" w:hAnsi="Arial Narrow" w:cs="Arial"/>
        <w:sz w:val="22"/>
        <w:szCs w:val="22"/>
      </w:rPr>
      <w:t>Priloha_8_SK_</w:t>
    </w:r>
    <w:r w:rsidR="00845D0C">
      <w:rPr>
        <w:rFonts w:ascii="Arial Narrow" w:hAnsi="Arial Narrow" w:cs="Arial"/>
        <w:sz w:val="22"/>
        <w:szCs w:val="22"/>
      </w:rPr>
      <w:t>C</w:t>
    </w:r>
    <w:r w:rsidRPr="00A32418">
      <w:rPr>
        <w:rFonts w:ascii="Arial Narrow" w:hAnsi="Arial Narrow" w:cs="Arial"/>
        <w:sz w:val="22"/>
        <w:szCs w:val="22"/>
      </w:rPr>
      <w:t>P</w:t>
    </w:r>
    <w:r w:rsidR="00845D0C">
      <w:rPr>
        <w:rFonts w:ascii="Arial Narrow" w:hAnsi="Arial Narrow" w:cs="Arial"/>
        <w:sz w:val="22"/>
        <w:szCs w:val="22"/>
      </w:rPr>
      <w:t>_</w:t>
    </w:r>
    <w:r w:rsidRPr="00A32418">
      <w:rPr>
        <w:rFonts w:ascii="Arial Narrow" w:hAnsi="Arial Narrow" w:cs="Arial"/>
        <w:sz w:val="22"/>
        <w:szCs w:val="22"/>
      </w:rPr>
      <w:t>z</w:t>
    </w:r>
    <w:r w:rsidR="00845D0C">
      <w:rPr>
        <w:rFonts w:ascii="Arial Narrow" w:hAnsi="Arial Narrow" w:cs="Arial"/>
        <w:sz w:val="22"/>
        <w:szCs w:val="22"/>
      </w:rPr>
      <w:t>ri</w:t>
    </w:r>
    <w:r w:rsidRPr="00A32418">
      <w:rPr>
        <w:rFonts w:ascii="Arial Narrow" w:hAnsi="Arial Narrow" w:cs="Arial"/>
        <w:sz w:val="22"/>
        <w:szCs w:val="22"/>
      </w:rPr>
      <w:t>zen</w:t>
    </w:r>
    <w:r w:rsidR="00845D0C">
      <w:rPr>
        <w:rFonts w:ascii="Arial Narrow" w:hAnsi="Arial Narrow" w:cs="Arial"/>
        <w:sz w:val="22"/>
        <w:szCs w:val="22"/>
      </w:rPr>
      <w:t>i_</w:t>
    </w:r>
    <w:r w:rsidRPr="00A32418">
      <w:rPr>
        <w:rFonts w:ascii="Arial Narrow" w:hAnsi="Arial Narrow" w:cs="Arial"/>
        <w:sz w:val="22"/>
        <w:szCs w:val="22"/>
      </w:rPr>
      <w:t xml:space="preserve"> skladu</w:t>
    </w:r>
    <w:r w:rsidR="00845D0C">
      <w:rPr>
        <w:rFonts w:ascii="Arial Narrow" w:hAnsi="Arial Narrow" w:cs="Arial"/>
        <w:sz w:val="22"/>
        <w:szCs w:val="22"/>
      </w:rPr>
      <w:t>_2_8_2022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46B1CFD"/>
    <w:multiLevelType w:val="hybridMultilevel"/>
    <w:tmpl w:val="9BE068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34"/>
  </w:num>
  <w:num w:numId="5">
    <w:abstractNumId w:val="45"/>
  </w:num>
  <w:num w:numId="6">
    <w:abstractNumId w:val="26"/>
  </w:num>
  <w:num w:numId="7">
    <w:abstractNumId w:val="16"/>
  </w:num>
  <w:num w:numId="8">
    <w:abstractNumId w:val="44"/>
  </w:num>
  <w:num w:numId="9">
    <w:abstractNumId w:val="31"/>
  </w:num>
  <w:num w:numId="10">
    <w:abstractNumId w:val="5"/>
  </w:num>
  <w:num w:numId="11">
    <w:abstractNumId w:val="6"/>
  </w:num>
  <w:num w:numId="12">
    <w:abstractNumId w:val="32"/>
  </w:num>
  <w:num w:numId="13">
    <w:abstractNumId w:val="47"/>
  </w:num>
  <w:num w:numId="14">
    <w:abstractNumId w:val="11"/>
  </w:num>
  <w:num w:numId="15">
    <w:abstractNumId w:val="2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20"/>
  </w:num>
  <w:num w:numId="20">
    <w:abstractNumId w:val="28"/>
  </w:num>
  <w:num w:numId="21">
    <w:abstractNumId w:val="36"/>
  </w:num>
  <w:num w:numId="22">
    <w:abstractNumId w:val="4"/>
  </w:num>
  <w:num w:numId="23">
    <w:abstractNumId w:val="47"/>
    <w:lvlOverride w:ilvl="0">
      <w:startOverride w:val="1"/>
    </w:lvlOverride>
  </w:num>
  <w:num w:numId="24">
    <w:abstractNumId w:val="14"/>
  </w:num>
  <w:num w:numId="25">
    <w:abstractNumId w:val="10"/>
  </w:num>
  <w:num w:numId="26">
    <w:abstractNumId w:val="8"/>
  </w:num>
  <w:num w:numId="27">
    <w:abstractNumId w:val="27"/>
  </w:num>
  <w:num w:numId="28">
    <w:abstractNumId w:val="18"/>
  </w:num>
  <w:num w:numId="29">
    <w:abstractNumId w:val="33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2"/>
  </w:num>
  <w:num w:numId="34">
    <w:abstractNumId w:val="38"/>
  </w:num>
  <w:num w:numId="35">
    <w:abstractNumId w:val="7"/>
  </w:num>
  <w:num w:numId="36">
    <w:abstractNumId w:val="41"/>
  </w:num>
  <w:num w:numId="37">
    <w:abstractNumId w:val="40"/>
  </w:num>
  <w:num w:numId="38">
    <w:abstractNumId w:val="43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17"/>
  </w:num>
  <w:num w:numId="43">
    <w:abstractNumId w:val="19"/>
  </w:num>
  <w:num w:numId="44">
    <w:abstractNumId w:val="42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9"/>
  </w:num>
  <w:num w:numId="48">
    <w:abstractNumId w:val="25"/>
  </w:num>
  <w:num w:numId="49">
    <w:abstractNumId w:val="23"/>
  </w:num>
  <w:num w:numId="50">
    <w:abstractNumId w:val="3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  <w15:person w15:author="Horčičková, Blanka">
    <w15:presenceInfo w15:providerId="AD" w15:userId="S::B6893@eon.com::94d573c4-904b-44db-934a-5b8442d80c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6A7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A278E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2586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1B0F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160E5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5D0C"/>
    <w:rsid w:val="00847157"/>
    <w:rsid w:val="0084720B"/>
    <w:rsid w:val="008504CE"/>
    <w:rsid w:val="00850EFD"/>
    <w:rsid w:val="00855BE7"/>
    <w:rsid w:val="00856974"/>
    <w:rsid w:val="00856F12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3678A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2418"/>
    <w:rsid w:val="00A37B62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1002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262BE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B7CA-03AE-4FFF-ACF0-6CCD7BAC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Popelková, Lenka</cp:lastModifiedBy>
  <cp:revision>5</cp:revision>
  <cp:lastPrinted>2019-06-04T11:19:00Z</cp:lastPrinted>
  <dcterms:created xsi:type="dcterms:W3CDTF">2022-08-01T12:41:00Z</dcterms:created>
  <dcterms:modified xsi:type="dcterms:W3CDTF">2022-08-03T09:10:00Z</dcterms:modified>
</cp:coreProperties>
</file>