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7A3D3" w14:textId="636D22FF" w:rsidR="007A5CA7" w:rsidRDefault="007F52E8">
      <w:pPr>
        <w:pStyle w:val="Zkladntext"/>
        <w:rPr>
          <w:rFonts w:ascii="Times New Roman"/>
          <w:sz w:val="20"/>
        </w:rPr>
      </w:pPr>
      <w:r>
        <w:rPr>
          <w:noProof/>
        </w:rPr>
        <mc:AlternateContent>
          <mc:Choice Requires="wps">
            <w:drawing>
              <wp:anchor distT="0" distB="0" distL="114300" distR="114300" simplePos="0" relativeHeight="15728640" behindDoc="0" locked="0" layoutInCell="1" allowOverlap="1" wp14:anchorId="1947E1A0" wp14:editId="514F1F35">
                <wp:simplePos x="0" y="0"/>
                <wp:positionH relativeFrom="page">
                  <wp:posOffset>240665</wp:posOffset>
                </wp:positionH>
                <wp:positionV relativeFrom="page">
                  <wp:posOffset>10059670</wp:posOffset>
                </wp:positionV>
                <wp:extent cx="419100" cy="6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6350"/>
                        </a:xfrm>
                        <a:prstGeom prst="rect">
                          <a:avLst/>
                        </a:prstGeom>
                        <a:solidFill>
                          <a:srgbClr val="7E7E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8BAE2" id="Rectangle 4" o:spid="_x0000_s1026" style="position:absolute;margin-left:18.95pt;margin-top:792.1pt;width:33pt;height:.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" fillcolor="#7e7e7e" stroked="f">
                <w10:wrap anchorx="page" anchory="page"/>
              </v:rect>
            </w:pict>
          </mc:Fallback>
        </mc:AlternateContent>
      </w:r>
    </w:p>
    <w:p w14:paraId="5F14A154" w14:textId="77777777" w:rsidR="007A5CA7" w:rsidRDefault="007A5CA7">
      <w:pPr>
        <w:pStyle w:val="Zkladntext"/>
        <w:rPr>
          <w:rFonts w:ascii="Times New Roman"/>
          <w:sz w:val="20"/>
        </w:rPr>
      </w:pPr>
    </w:p>
    <w:p w14:paraId="357DFEE4" w14:textId="47AA3BEE" w:rsidR="007A5CA7" w:rsidRDefault="007162BC">
      <w:pPr>
        <w:spacing w:before="201" w:line="259" w:lineRule="auto"/>
        <w:ind w:left="300" w:right="303" w:firstLine="1"/>
        <w:jc w:val="center"/>
        <w:rPr>
          <w:b/>
          <w:sz w:val="32"/>
        </w:rPr>
      </w:pPr>
      <w:r>
        <w:rPr>
          <w:b/>
          <w:sz w:val="32"/>
        </w:rPr>
        <w:t>Systém kvalifikace</w:t>
      </w:r>
      <w:del w:id="0" w:author="Petrů, Kateřina" w:date="2022-07-12T09:24:00Z">
        <w:r w:rsidDel="00D4306E">
          <w:rPr>
            <w:b/>
            <w:sz w:val="32"/>
          </w:rPr>
          <w:delText xml:space="preserve"> pro sektorovou veřejnou zakázku</w:delText>
        </w:r>
      </w:del>
      <w:del w:id="1" w:author="Popelková, Lenka" w:date="2022-08-02T09:39:00Z">
        <w:r w:rsidDel="004A4D83">
          <w:rPr>
            <w:b/>
            <w:sz w:val="32"/>
          </w:rPr>
          <w:delText xml:space="preserve"> společnosti </w:delText>
        </w:r>
        <w:r w:rsidR="00A202C1" w:rsidDel="004A4D83">
          <w:rPr>
            <w:b/>
            <w:sz w:val="32"/>
          </w:rPr>
          <w:delText>EG.D, a.s</w:delText>
        </w:r>
      </w:del>
      <w:r w:rsidR="00A202C1">
        <w:rPr>
          <w:b/>
          <w:sz w:val="32"/>
        </w:rPr>
        <w:t>.</w:t>
      </w:r>
      <w:r>
        <w:rPr>
          <w:b/>
          <w:sz w:val="32"/>
        </w:rPr>
        <w:t xml:space="preserve"> „</w:t>
      </w:r>
      <w:ins w:id="2" w:author="Petrů, Kateřina" w:date="2022-07-12T09:24:00Z">
        <w:r w:rsidR="00D4306E">
          <w:rPr>
            <w:b/>
            <w:sz w:val="32"/>
          </w:rPr>
          <w:t xml:space="preserve">Systém kvalifikace - </w:t>
        </w:r>
      </w:ins>
      <w:r>
        <w:rPr>
          <w:b/>
          <w:sz w:val="32"/>
        </w:rPr>
        <w:t>Výstavba, montáž a doplnění optických</w:t>
      </w:r>
      <w:r>
        <w:rPr>
          <w:b/>
          <w:spacing w:val="-29"/>
          <w:sz w:val="32"/>
        </w:rPr>
        <w:t xml:space="preserve"> </w:t>
      </w:r>
      <w:r>
        <w:rPr>
          <w:b/>
          <w:sz w:val="32"/>
        </w:rPr>
        <w:t>tras na linky</w:t>
      </w:r>
      <w:r>
        <w:rPr>
          <w:b/>
          <w:spacing w:val="-2"/>
          <w:sz w:val="32"/>
        </w:rPr>
        <w:t xml:space="preserve"> </w:t>
      </w:r>
      <w:r>
        <w:rPr>
          <w:b/>
          <w:sz w:val="32"/>
        </w:rPr>
        <w:t>VN“</w:t>
      </w:r>
    </w:p>
    <w:p w14:paraId="3DA82F78" w14:textId="77777777" w:rsidR="007A5CA7" w:rsidRDefault="007A5CA7">
      <w:pPr>
        <w:pStyle w:val="Zkladntext"/>
        <w:rPr>
          <w:b/>
          <w:sz w:val="32"/>
        </w:rPr>
      </w:pPr>
    </w:p>
    <w:p w14:paraId="7831E2BC" w14:textId="77777777" w:rsidR="007A5CA7" w:rsidRDefault="007162BC">
      <w:pPr>
        <w:spacing w:before="218"/>
        <w:ind w:left="3814" w:right="3818"/>
        <w:jc w:val="center"/>
        <w:rPr>
          <w:b/>
          <w:sz w:val="32"/>
        </w:rPr>
      </w:pPr>
      <w:r>
        <w:rPr>
          <w:b/>
          <w:sz w:val="32"/>
        </w:rPr>
        <w:t>Obecná</w:t>
      </w:r>
      <w:r>
        <w:rPr>
          <w:b/>
          <w:spacing w:val="-7"/>
          <w:sz w:val="32"/>
        </w:rPr>
        <w:t xml:space="preserve"> </w:t>
      </w:r>
      <w:r>
        <w:rPr>
          <w:b/>
          <w:sz w:val="32"/>
        </w:rPr>
        <w:t>část</w:t>
      </w:r>
    </w:p>
    <w:sdt>
      <w:sdtPr>
        <w:id w:val="683947058"/>
        <w:docPartObj>
          <w:docPartGallery w:val="Table of Contents"/>
          <w:docPartUnique/>
        </w:docPartObj>
      </w:sdtPr>
      <w:sdtEndPr/>
      <w:sdtContent>
        <w:p w14:paraId="2CD445D4" w14:textId="77777777" w:rsidR="007A5CA7" w:rsidRDefault="008A774C">
          <w:pPr>
            <w:pStyle w:val="Obsah1"/>
            <w:numPr>
              <w:ilvl w:val="0"/>
              <w:numId w:val="14"/>
            </w:numPr>
            <w:tabs>
              <w:tab w:val="left" w:pos="775"/>
              <w:tab w:val="left" w:pos="776"/>
              <w:tab w:val="right" w:leader="dot" w:pos="9178"/>
            </w:tabs>
            <w:spacing w:before="773"/>
            <w:ind w:hanging="661"/>
          </w:pPr>
          <w:hyperlink w:anchor="_bookmark0" w:history="1">
            <w:r w:rsidR="007162BC">
              <w:t>ZKRATKY</w:t>
            </w:r>
            <w:r w:rsidR="007162BC">
              <w:rPr>
                <w:spacing w:val="-2"/>
              </w:rPr>
              <w:t xml:space="preserve"> </w:t>
            </w:r>
            <w:r w:rsidR="007162BC">
              <w:t>A</w:t>
            </w:r>
            <w:r w:rsidR="007162BC">
              <w:rPr>
                <w:spacing w:val="-1"/>
              </w:rPr>
              <w:t xml:space="preserve"> </w:t>
            </w:r>
            <w:r w:rsidR="007162BC">
              <w:t>VYSVĚTLIVKY</w:t>
            </w:r>
            <w:r w:rsidR="007162BC">
              <w:tab/>
              <w:t>2</w:t>
            </w:r>
          </w:hyperlink>
        </w:p>
        <w:p w14:paraId="66878F7C" w14:textId="77777777" w:rsidR="007A5CA7" w:rsidRDefault="008A774C">
          <w:pPr>
            <w:pStyle w:val="Obsah1"/>
            <w:numPr>
              <w:ilvl w:val="0"/>
              <w:numId w:val="14"/>
            </w:numPr>
            <w:tabs>
              <w:tab w:val="left" w:pos="775"/>
              <w:tab w:val="left" w:pos="776"/>
              <w:tab w:val="right" w:leader="dot" w:pos="9178"/>
            </w:tabs>
            <w:ind w:hanging="661"/>
          </w:pPr>
          <w:hyperlink w:anchor="_bookmark1" w:history="1">
            <w:r w:rsidR="007162BC">
              <w:t>ÚVOD</w:t>
            </w:r>
            <w:r w:rsidR="007162BC">
              <w:tab/>
              <w:t>4</w:t>
            </w:r>
          </w:hyperlink>
        </w:p>
        <w:p w14:paraId="79986E19" w14:textId="77777777" w:rsidR="007A5CA7" w:rsidRDefault="008A774C">
          <w:pPr>
            <w:pStyle w:val="Obsah1"/>
            <w:numPr>
              <w:ilvl w:val="0"/>
              <w:numId w:val="14"/>
            </w:numPr>
            <w:tabs>
              <w:tab w:val="left" w:pos="775"/>
              <w:tab w:val="left" w:pos="776"/>
              <w:tab w:val="right" w:leader="dot" w:pos="9178"/>
            </w:tabs>
            <w:ind w:hanging="661"/>
          </w:pPr>
          <w:hyperlink w:anchor="_bookmark2" w:history="1">
            <w:r w:rsidR="007162BC">
              <w:t>ZPŮSOB</w:t>
            </w:r>
            <w:r w:rsidR="007162BC">
              <w:rPr>
                <w:spacing w:val="-1"/>
              </w:rPr>
              <w:t xml:space="preserve"> </w:t>
            </w:r>
            <w:r w:rsidR="007162BC">
              <w:t>KOMUNIKACE</w:t>
            </w:r>
            <w:r w:rsidR="007162BC">
              <w:tab/>
              <w:t>5</w:t>
            </w:r>
          </w:hyperlink>
        </w:p>
        <w:p w14:paraId="67C49E0E" w14:textId="77777777" w:rsidR="007A5CA7" w:rsidRDefault="008A774C">
          <w:pPr>
            <w:pStyle w:val="Obsah1"/>
            <w:numPr>
              <w:ilvl w:val="0"/>
              <w:numId w:val="14"/>
            </w:numPr>
            <w:tabs>
              <w:tab w:val="left" w:pos="774"/>
              <w:tab w:val="left" w:pos="776"/>
              <w:tab w:val="right" w:leader="dot" w:pos="9177"/>
            </w:tabs>
            <w:spacing w:before="145"/>
            <w:ind w:hanging="661"/>
          </w:pPr>
          <w:hyperlink w:anchor="_bookmark3" w:history="1">
            <w:r w:rsidR="007162BC">
              <w:t>ŽÁDOST O ZAŘAZENÍ DO</w:t>
            </w:r>
            <w:r w:rsidR="007162BC">
              <w:rPr>
                <w:spacing w:val="-10"/>
              </w:rPr>
              <w:t xml:space="preserve"> </w:t>
            </w:r>
            <w:r w:rsidR="007162BC">
              <w:t>SYSTÉMU</w:t>
            </w:r>
            <w:r w:rsidR="007162BC">
              <w:rPr>
                <w:spacing w:val="-2"/>
              </w:rPr>
              <w:t xml:space="preserve"> </w:t>
            </w:r>
            <w:r w:rsidR="007162BC">
              <w:t>KVALIFIKACE</w:t>
            </w:r>
            <w:r w:rsidR="007162BC">
              <w:tab/>
              <w:t>6</w:t>
            </w:r>
          </w:hyperlink>
        </w:p>
        <w:p w14:paraId="7CF06B5B" w14:textId="77777777" w:rsidR="007A5CA7" w:rsidRDefault="008A774C">
          <w:pPr>
            <w:pStyle w:val="Obsah1"/>
            <w:numPr>
              <w:ilvl w:val="0"/>
              <w:numId w:val="14"/>
            </w:numPr>
            <w:tabs>
              <w:tab w:val="left" w:pos="774"/>
              <w:tab w:val="left" w:pos="775"/>
              <w:tab w:val="right" w:leader="dot" w:pos="9177"/>
            </w:tabs>
            <w:ind w:left="774" w:hanging="661"/>
          </w:pPr>
          <w:hyperlink w:anchor="_bookmark4" w:history="1">
            <w:r w:rsidR="007162BC">
              <w:t>JAZYK A FORMA</w:t>
            </w:r>
            <w:r w:rsidR="007162BC">
              <w:rPr>
                <w:spacing w:val="-4"/>
              </w:rPr>
              <w:t xml:space="preserve"> </w:t>
            </w:r>
            <w:r w:rsidR="007162BC">
              <w:t>DOKUMENTŮ,</w:t>
            </w:r>
            <w:r w:rsidR="007162BC">
              <w:rPr>
                <w:spacing w:val="-2"/>
              </w:rPr>
              <w:t xml:space="preserve"> </w:t>
            </w:r>
            <w:r w:rsidR="007162BC">
              <w:t>VYSVĚTLENÍ</w:t>
            </w:r>
            <w:r w:rsidR="007162BC">
              <w:tab/>
              <w:t>8</w:t>
            </w:r>
          </w:hyperlink>
        </w:p>
        <w:p w14:paraId="2E536DF5" w14:textId="77777777" w:rsidR="007A5CA7" w:rsidRDefault="008A774C">
          <w:pPr>
            <w:pStyle w:val="Obsah1"/>
            <w:numPr>
              <w:ilvl w:val="0"/>
              <w:numId w:val="14"/>
            </w:numPr>
            <w:tabs>
              <w:tab w:val="left" w:pos="773"/>
              <w:tab w:val="left" w:pos="774"/>
              <w:tab w:val="right" w:leader="dot" w:pos="9176"/>
            </w:tabs>
            <w:ind w:left="773"/>
          </w:pPr>
          <w:hyperlink w:anchor="_bookmark5" w:history="1">
            <w:r w:rsidR="007162BC">
              <w:t>JINÉ</w:t>
            </w:r>
            <w:r w:rsidR="007162BC">
              <w:rPr>
                <w:spacing w:val="-3"/>
              </w:rPr>
              <w:t xml:space="preserve"> </w:t>
            </w:r>
            <w:r w:rsidR="007162BC">
              <w:t>OSOBY,</w:t>
            </w:r>
            <w:r w:rsidR="007162BC">
              <w:rPr>
                <w:spacing w:val="-2"/>
              </w:rPr>
              <w:t xml:space="preserve"> </w:t>
            </w:r>
            <w:r w:rsidR="007162BC">
              <w:t>PODDODAVATELÉ</w:t>
            </w:r>
            <w:r w:rsidR="007162BC">
              <w:tab/>
              <w:t>9</w:t>
            </w:r>
          </w:hyperlink>
        </w:p>
        <w:p w14:paraId="51AE190F" w14:textId="77777777" w:rsidR="007A5CA7" w:rsidRDefault="008A774C">
          <w:pPr>
            <w:pStyle w:val="Obsah1"/>
            <w:numPr>
              <w:ilvl w:val="0"/>
              <w:numId w:val="14"/>
            </w:numPr>
            <w:tabs>
              <w:tab w:val="left" w:pos="773"/>
              <w:tab w:val="left" w:pos="774"/>
              <w:tab w:val="right" w:leader="dot" w:pos="9175"/>
            </w:tabs>
            <w:spacing w:before="146"/>
            <w:ind w:left="773" w:hanging="661"/>
          </w:pPr>
          <w:hyperlink w:anchor="_bookmark6" w:history="1">
            <w:r w:rsidR="007162BC">
              <w:t>ROZHODNUTÍ ZADAVATELE</w:t>
            </w:r>
            <w:r w:rsidR="007162BC">
              <w:rPr>
                <w:spacing w:val="-5"/>
              </w:rPr>
              <w:t xml:space="preserve"> </w:t>
            </w:r>
            <w:r w:rsidR="007162BC">
              <w:t>O</w:t>
            </w:r>
            <w:r w:rsidR="007162BC">
              <w:rPr>
                <w:spacing w:val="-2"/>
              </w:rPr>
              <w:t xml:space="preserve"> </w:t>
            </w:r>
            <w:r w:rsidR="007162BC">
              <w:t>ŽÁDOSTI</w:t>
            </w:r>
            <w:r w:rsidR="007162BC">
              <w:tab/>
              <w:t>10</w:t>
            </w:r>
          </w:hyperlink>
        </w:p>
        <w:p w14:paraId="1F04321D" w14:textId="77777777" w:rsidR="007A5CA7" w:rsidRDefault="008A774C">
          <w:pPr>
            <w:pStyle w:val="Obsah1"/>
            <w:numPr>
              <w:ilvl w:val="0"/>
              <w:numId w:val="14"/>
            </w:numPr>
            <w:tabs>
              <w:tab w:val="left" w:pos="774"/>
              <w:tab w:val="right" w:leader="dot" w:pos="9175"/>
            </w:tabs>
            <w:ind w:left="773" w:hanging="661"/>
          </w:pPr>
          <w:hyperlink w:anchor="_bookmark7" w:history="1">
            <w:r w:rsidR="007162BC">
              <w:t>PLATNOST ÚDAJŮ V RÁMCI</w:t>
            </w:r>
            <w:r w:rsidR="007162BC">
              <w:rPr>
                <w:spacing w:val="-8"/>
              </w:rPr>
              <w:t xml:space="preserve"> </w:t>
            </w:r>
            <w:r w:rsidR="007162BC">
              <w:t>SYSTÉMU</w:t>
            </w:r>
            <w:r w:rsidR="007162BC">
              <w:rPr>
                <w:spacing w:val="-2"/>
              </w:rPr>
              <w:t xml:space="preserve"> </w:t>
            </w:r>
            <w:r w:rsidR="007162BC">
              <w:t>KVALIFIKACE</w:t>
            </w:r>
            <w:r w:rsidR="007162BC">
              <w:tab/>
              <w:t>11</w:t>
            </w:r>
          </w:hyperlink>
        </w:p>
        <w:p w14:paraId="7F0337F5" w14:textId="77777777" w:rsidR="007A5CA7" w:rsidRDefault="008A774C">
          <w:pPr>
            <w:pStyle w:val="Obsah1"/>
            <w:numPr>
              <w:ilvl w:val="0"/>
              <w:numId w:val="14"/>
            </w:numPr>
            <w:tabs>
              <w:tab w:val="left" w:pos="773"/>
              <w:tab w:val="left" w:pos="774"/>
              <w:tab w:val="right" w:leader="dot" w:pos="9175"/>
            </w:tabs>
            <w:ind w:left="773" w:hanging="661"/>
          </w:pPr>
          <w:hyperlink w:anchor="_bookmark8" w:history="1">
            <w:r w:rsidR="007162BC">
              <w:t>ZVLÁŠTNÍ</w:t>
            </w:r>
            <w:r w:rsidR="007162BC">
              <w:rPr>
                <w:spacing w:val="-3"/>
              </w:rPr>
              <w:t xml:space="preserve"> </w:t>
            </w:r>
            <w:r w:rsidR="007162BC">
              <w:t>ČÁST</w:t>
            </w:r>
            <w:r w:rsidR="007162BC">
              <w:tab/>
              <w:t>12</w:t>
            </w:r>
          </w:hyperlink>
        </w:p>
        <w:p w14:paraId="39869F66" w14:textId="25BB521F" w:rsidR="007A5CA7" w:rsidRDefault="008A774C">
          <w:pPr>
            <w:pStyle w:val="Obsah1"/>
            <w:numPr>
              <w:ilvl w:val="0"/>
              <w:numId w:val="14"/>
            </w:numPr>
            <w:tabs>
              <w:tab w:val="left" w:pos="772"/>
              <w:tab w:val="left" w:pos="774"/>
              <w:tab w:val="right" w:leader="dot" w:pos="9175"/>
            </w:tabs>
            <w:spacing w:before="147"/>
            <w:ind w:left="773" w:hanging="661"/>
          </w:pPr>
          <w:hyperlink w:anchor="_bookmark9" w:history="1">
            <w:r w:rsidR="007162BC">
              <w:t>VÝZVA K PODÁNÍ</w:t>
            </w:r>
            <w:r w:rsidR="007162BC">
              <w:rPr>
                <w:spacing w:val="-6"/>
              </w:rPr>
              <w:t xml:space="preserve"> </w:t>
            </w:r>
            <w:r w:rsidR="007162BC">
              <w:t>PŘEDBĚŽNÝCH</w:t>
            </w:r>
            <w:r w:rsidR="007162BC">
              <w:rPr>
                <w:spacing w:val="-1"/>
              </w:rPr>
              <w:t xml:space="preserve"> </w:t>
            </w:r>
            <w:r w:rsidR="007162BC">
              <w:t>NABÍDEK/NABÍDEK</w:t>
            </w:r>
            <w:r w:rsidR="007162BC">
              <w:tab/>
              <w:t>12</w:t>
            </w:r>
          </w:hyperlink>
        </w:p>
      </w:sdtContent>
    </w:sdt>
    <w:p w14:paraId="7C9DED62" w14:textId="77777777" w:rsidR="007A5CA7" w:rsidRDefault="007A5CA7">
      <w:pPr>
        <w:pStyle w:val="Zkladntext"/>
        <w:rPr>
          <w:b/>
          <w:sz w:val="32"/>
        </w:rPr>
      </w:pPr>
    </w:p>
    <w:p w14:paraId="51A8C6EE" w14:textId="77777777" w:rsidR="007A5CA7" w:rsidRDefault="007A5CA7">
      <w:pPr>
        <w:pStyle w:val="Zkladntext"/>
        <w:rPr>
          <w:b/>
          <w:sz w:val="32"/>
        </w:rPr>
      </w:pPr>
    </w:p>
    <w:p w14:paraId="52E47BE4" w14:textId="77777777" w:rsidR="007A5CA7" w:rsidRDefault="007A5CA7">
      <w:pPr>
        <w:pStyle w:val="Zkladntext"/>
        <w:rPr>
          <w:b/>
          <w:sz w:val="32"/>
        </w:rPr>
      </w:pPr>
    </w:p>
    <w:p w14:paraId="2271B518" w14:textId="77777777" w:rsidR="007A5CA7" w:rsidRDefault="007A5CA7">
      <w:pPr>
        <w:pStyle w:val="Zkladntext"/>
        <w:rPr>
          <w:b/>
          <w:sz w:val="32"/>
        </w:rPr>
      </w:pPr>
    </w:p>
    <w:p w14:paraId="7F3D1655" w14:textId="77777777" w:rsidR="007A5CA7" w:rsidRDefault="007A5CA7">
      <w:pPr>
        <w:pStyle w:val="Zkladntext"/>
        <w:rPr>
          <w:b/>
          <w:sz w:val="32"/>
        </w:rPr>
      </w:pPr>
    </w:p>
    <w:p w14:paraId="658EB90E" w14:textId="77777777" w:rsidR="007A5CA7" w:rsidRDefault="007A5CA7">
      <w:pPr>
        <w:pStyle w:val="Zkladntext"/>
        <w:rPr>
          <w:b/>
          <w:sz w:val="32"/>
        </w:rPr>
      </w:pPr>
    </w:p>
    <w:p w14:paraId="2F5E49CB" w14:textId="77777777" w:rsidR="007A5CA7" w:rsidRDefault="007A5CA7">
      <w:pPr>
        <w:pStyle w:val="Zkladntext"/>
        <w:rPr>
          <w:b/>
          <w:sz w:val="32"/>
        </w:rPr>
      </w:pPr>
    </w:p>
    <w:p w14:paraId="4F41C650" w14:textId="77777777" w:rsidR="007A5CA7" w:rsidRDefault="007A5CA7">
      <w:pPr>
        <w:pStyle w:val="Zkladntext"/>
        <w:spacing w:before="5"/>
        <w:rPr>
          <w:b/>
          <w:sz w:val="44"/>
        </w:rPr>
      </w:pPr>
    </w:p>
    <w:p w14:paraId="2961D58A" w14:textId="77777777" w:rsidR="007A5CA7" w:rsidRDefault="007162BC">
      <w:pPr>
        <w:tabs>
          <w:tab w:val="left" w:pos="1817"/>
        </w:tabs>
        <w:spacing w:line="276" w:lineRule="auto"/>
        <w:ind w:left="116" w:right="597" w:hanging="1"/>
        <w:rPr>
          <w:b/>
          <w:sz w:val="18"/>
        </w:rPr>
      </w:pPr>
      <w:r>
        <w:rPr>
          <w:b/>
          <w:sz w:val="18"/>
        </w:rPr>
        <w:t>Veřejné zakázky z tohoto systému kvalifikace jsou spolufinancovány ze zdrojů Evropské Unie, a to v rámci projektu: Název</w:t>
      </w:r>
      <w:r>
        <w:rPr>
          <w:b/>
          <w:spacing w:val="-4"/>
          <w:sz w:val="18"/>
        </w:rPr>
        <w:t xml:space="preserve"> </w:t>
      </w:r>
      <w:r>
        <w:rPr>
          <w:b/>
          <w:sz w:val="18"/>
        </w:rPr>
        <w:t>projektu:</w:t>
      </w:r>
      <w:r>
        <w:rPr>
          <w:b/>
          <w:sz w:val="18"/>
        </w:rPr>
        <w:tab/>
        <w:t>ACON Smart</w:t>
      </w:r>
      <w:r>
        <w:rPr>
          <w:b/>
          <w:spacing w:val="-1"/>
          <w:sz w:val="18"/>
        </w:rPr>
        <w:t xml:space="preserve"> </w:t>
      </w:r>
      <w:proofErr w:type="spellStart"/>
      <w:r>
        <w:rPr>
          <w:b/>
          <w:sz w:val="18"/>
        </w:rPr>
        <w:t>Grids</w:t>
      </w:r>
      <w:proofErr w:type="spellEnd"/>
    </w:p>
    <w:p w14:paraId="2949C6E2" w14:textId="77777777" w:rsidR="007A5CA7" w:rsidRDefault="007162BC">
      <w:pPr>
        <w:tabs>
          <w:tab w:val="left" w:pos="1817"/>
        </w:tabs>
        <w:spacing w:line="218" w:lineRule="exact"/>
        <w:ind w:left="116"/>
        <w:rPr>
          <w:b/>
          <w:sz w:val="18"/>
        </w:rPr>
      </w:pPr>
      <w:r>
        <w:rPr>
          <w:b/>
          <w:sz w:val="18"/>
        </w:rPr>
        <w:t>Číslo</w:t>
      </w:r>
      <w:r>
        <w:rPr>
          <w:b/>
          <w:spacing w:val="-3"/>
          <w:sz w:val="18"/>
        </w:rPr>
        <w:t xml:space="preserve"> </w:t>
      </w:r>
      <w:r>
        <w:rPr>
          <w:b/>
          <w:sz w:val="18"/>
        </w:rPr>
        <w:t>smlouvy:</w:t>
      </w:r>
      <w:r>
        <w:rPr>
          <w:b/>
          <w:sz w:val="18"/>
        </w:rPr>
        <w:tab/>
        <w:t>INEA/CEF/ENER/M2018/1749672</w:t>
      </w:r>
    </w:p>
    <w:p w14:paraId="0E5F84FA" w14:textId="77777777" w:rsidR="007A5CA7" w:rsidRDefault="007A5CA7">
      <w:pPr>
        <w:pStyle w:val="Zkladntext"/>
        <w:rPr>
          <w:b/>
          <w:sz w:val="20"/>
        </w:rPr>
      </w:pPr>
    </w:p>
    <w:p w14:paraId="017D1921" w14:textId="77777777" w:rsidR="007A5CA7" w:rsidRDefault="007A5CA7">
      <w:pPr>
        <w:pStyle w:val="Zkladntext"/>
        <w:rPr>
          <w:b/>
          <w:sz w:val="20"/>
        </w:rPr>
      </w:pPr>
    </w:p>
    <w:p w14:paraId="3739C435" w14:textId="77777777" w:rsidR="007A5CA7" w:rsidRDefault="007A5CA7">
      <w:pPr>
        <w:pStyle w:val="Zkladntext"/>
        <w:rPr>
          <w:b/>
          <w:sz w:val="20"/>
        </w:rPr>
      </w:pPr>
    </w:p>
    <w:p w14:paraId="3E28E817" w14:textId="77777777" w:rsidR="007A5CA7" w:rsidRDefault="007A5CA7">
      <w:pPr>
        <w:pStyle w:val="Zkladntext"/>
        <w:rPr>
          <w:b/>
          <w:sz w:val="20"/>
        </w:rPr>
      </w:pPr>
    </w:p>
    <w:p w14:paraId="425CA08F" w14:textId="77777777" w:rsidR="007A5CA7" w:rsidRDefault="007A5CA7">
      <w:pPr>
        <w:pStyle w:val="Zkladntext"/>
        <w:spacing w:before="6"/>
        <w:rPr>
          <w:b/>
          <w:sz w:val="26"/>
        </w:rPr>
      </w:pPr>
    </w:p>
    <w:p w14:paraId="76885E7E" w14:textId="77777777" w:rsidR="007A5CA7" w:rsidRDefault="007A5CA7">
      <w:pPr>
        <w:spacing w:line="41" w:lineRule="exact"/>
        <w:rPr>
          <w:sz w:val="20"/>
        </w:rPr>
        <w:sectPr w:rsidR="007A5CA7">
          <w:headerReference w:type="even" r:id="rId8"/>
          <w:headerReference w:type="default" r:id="rId9"/>
          <w:footerReference w:type="even" r:id="rId10"/>
          <w:footerReference w:type="default" r:id="rId11"/>
          <w:headerReference w:type="first" r:id="rId12"/>
          <w:footerReference w:type="first" r:id="rId13"/>
          <w:type w:val="continuous"/>
          <w:pgSz w:w="11910" w:h="16840"/>
          <w:pgMar w:top="1580" w:right="1300" w:bottom="1400" w:left="1300" w:header="864" w:footer="1207" w:gutter="0"/>
          <w:cols w:space="708"/>
        </w:sectPr>
      </w:pPr>
    </w:p>
    <w:p w14:paraId="689E1217" w14:textId="77777777" w:rsidR="007A5CA7" w:rsidRDefault="007162BC">
      <w:pPr>
        <w:pStyle w:val="Nadpis1"/>
        <w:numPr>
          <w:ilvl w:val="1"/>
          <w:numId w:val="14"/>
        </w:numPr>
        <w:tabs>
          <w:tab w:val="left" w:pos="3480"/>
          <w:tab w:val="left" w:pos="3481"/>
        </w:tabs>
        <w:jc w:val="left"/>
      </w:pPr>
      <w:bookmarkStart w:id="11" w:name="I._Zkratky_a_vysvětlivky"/>
      <w:bookmarkStart w:id="12" w:name="_bookmark0"/>
      <w:bookmarkEnd w:id="11"/>
      <w:bookmarkEnd w:id="12"/>
      <w:r>
        <w:lastRenderedPageBreak/>
        <w:t>Zkratky a</w:t>
      </w:r>
      <w:r>
        <w:rPr>
          <w:spacing w:val="-2"/>
        </w:rPr>
        <w:t xml:space="preserve"> </w:t>
      </w:r>
      <w:r>
        <w:t>vysvětlivky</w:t>
      </w:r>
    </w:p>
    <w:p w14:paraId="1328E230" w14:textId="3499EA88" w:rsidR="007A5CA7" w:rsidRDefault="007162BC">
      <w:pPr>
        <w:pStyle w:val="Zkladntext"/>
        <w:tabs>
          <w:tab w:val="left" w:pos="3660"/>
        </w:tabs>
        <w:spacing w:before="192" w:line="259" w:lineRule="auto"/>
        <w:ind w:left="3655" w:right="114" w:hanging="3540"/>
        <w:jc w:val="both"/>
      </w:pPr>
      <w:r w:rsidRPr="00243D39">
        <w:rPr>
          <w:b/>
          <w:bCs/>
        </w:rPr>
        <w:t>Dodavatel</w:t>
      </w:r>
      <w:r>
        <w:tab/>
      </w:r>
      <w:r w:rsidR="00F24132">
        <w:t>Dodavatelem</w:t>
      </w:r>
      <w:r w:rsidR="00BF6D7E">
        <w:t xml:space="preserve"> </w:t>
      </w:r>
      <w:r>
        <w:t>se</w:t>
      </w:r>
      <w:r>
        <w:rPr>
          <w:spacing w:val="-8"/>
        </w:rPr>
        <w:t xml:space="preserve"> </w:t>
      </w:r>
      <w:r>
        <w:t>rozumí</w:t>
      </w:r>
      <w:r>
        <w:rPr>
          <w:spacing w:val="-8"/>
        </w:rPr>
        <w:t xml:space="preserve"> </w:t>
      </w:r>
      <w:r>
        <w:t>osoba,</w:t>
      </w:r>
      <w:r>
        <w:rPr>
          <w:spacing w:val="-10"/>
        </w:rPr>
        <w:t xml:space="preserve"> </w:t>
      </w:r>
      <w:r>
        <w:t>která</w:t>
      </w:r>
      <w:r>
        <w:rPr>
          <w:spacing w:val="-8"/>
        </w:rPr>
        <w:t xml:space="preserve"> </w:t>
      </w:r>
      <w:r>
        <w:t>nabízí</w:t>
      </w:r>
      <w:r>
        <w:rPr>
          <w:spacing w:val="-8"/>
        </w:rPr>
        <w:t xml:space="preserve"> </w:t>
      </w:r>
      <w:r>
        <w:t>poskytnutí</w:t>
      </w:r>
      <w:r>
        <w:rPr>
          <w:spacing w:val="-10"/>
        </w:rPr>
        <w:t xml:space="preserve"> </w:t>
      </w:r>
      <w:r>
        <w:t>dodávek,</w:t>
      </w:r>
      <w:r>
        <w:rPr>
          <w:spacing w:val="-8"/>
        </w:rPr>
        <w:t xml:space="preserve"> </w:t>
      </w:r>
      <w:r>
        <w:t>služeb</w:t>
      </w:r>
      <w:r>
        <w:rPr>
          <w:spacing w:val="-9"/>
        </w:rPr>
        <w:t xml:space="preserve"> </w:t>
      </w:r>
      <w:r>
        <w:t>nebo stavebních prací, nebo více těchto osob společně. Za dodavatele se považuje i pobočka závodu; v takovém případě se za sídlo dodavatele považuje sídlo pobočky</w:t>
      </w:r>
      <w:r>
        <w:rPr>
          <w:spacing w:val="-3"/>
        </w:rPr>
        <w:t xml:space="preserve"> </w:t>
      </w:r>
      <w:r>
        <w:t>závodu.</w:t>
      </w:r>
    </w:p>
    <w:p w14:paraId="2279F925" w14:textId="77777777" w:rsidR="007A5CA7" w:rsidRDefault="007162BC" w:rsidP="00243D39">
      <w:pPr>
        <w:pStyle w:val="Zkladntext"/>
        <w:tabs>
          <w:tab w:val="left" w:pos="3661"/>
        </w:tabs>
        <w:spacing w:before="180" w:line="259" w:lineRule="auto"/>
        <w:ind w:left="3657" w:right="113" w:hanging="3544"/>
        <w:jc w:val="both"/>
        <w:rPr>
          <w:b/>
        </w:rPr>
      </w:pPr>
      <w:r>
        <w:rPr>
          <w:b/>
        </w:rPr>
        <w:t>DNS</w:t>
      </w:r>
      <w:r>
        <w:rPr>
          <w:b/>
        </w:rPr>
        <w:tab/>
      </w:r>
      <w:r>
        <w:t xml:space="preserve">Dynamický nákupní systém ve smyslu </w:t>
      </w:r>
      <w:proofErr w:type="spellStart"/>
      <w:r>
        <w:t>ust</w:t>
      </w:r>
      <w:proofErr w:type="spellEnd"/>
      <w:r>
        <w:t xml:space="preserve">. § 138 ZZVZ. Jedná se o zvláštní postup dle ZZVZ za účelem zadávání veřejných zakázek jejichž předmětem je pořízení běžného, obecně dostupného zboží, služeb nebo stavebních prací. </w:t>
      </w:r>
      <w:r>
        <w:rPr>
          <w:b/>
        </w:rPr>
        <w:t>Realizace DNS je obdobná Systému</w:t>
      </w:r>
      <w:r>
        <w:rPr>
          <w:b/>
          <w:spacing w:val="-7"/>
        </w:rPr>
        <w:t xml:space="preserve"> </w:t>
      </w:r>
      <w:r>
        <w:rPr>
          <w:b/>
        </w:rPr>
        <w:t>kvalifikace.</w:t>
      </w:r>
    </w:p>
    <w:p w14:paraId="3C57D2A3" w14:textId="77777777" w:rsidR="007A5CA7" w:rsidRDefault="007162BC">
      <w:pPr>
        <w:pStyle w:val="Zkladntext"/>
        <w:tabs>
          <w:tab w:val="left" w:pos="3661"/>
        </w:tabs>
        <w:spacing w:before="160"/>
        <w:ind w:left="116"/>
      </w:pPr>
      <w:r>
        <w:rPr>
          <w:b/>
        </w:rPr>
        <w:t>Kategorie</w:t>
      </w:r>
      <w:r>
        <w:rPr>
          <w:b/>
        </w:rPr>
        <w:tab/>
      </w:r>
      <w:r>
        <w:t>se rozumí část sektorové veřejné</w:t>
      </w:r>
      <w:r>
        <w:rPr>
          <w:spacing w:val="-1"/>
        </w:rPr>
        <w:t xml:space="preserve"> </w:t>
      </w:r>
      <w:r>
        <w:t>zakázky</w:t>
      </w:r>
    </w:p>
    <w:p w14:paraId="10389B06" w14:textId="77777777" w:rsidR="007A5CA7" w:rsidRDefault="007162BC" w:rsidP="008B7A16">
      <w:pPr>
        <w:pStyle w:val="Zkladntext"/>
        <w:tabs>
          <w:tab w:val="left" w:pos="3661"/>
        </w:tabs>
        <w:spacing w:before="180" w:line="259" w:lineRule="auto"/>
        <w:ind w:left="3657" w:right="113" w:hanging="3544"/>
        <w:jc w:val="both"/>
      </w:pPr>
      <w:r>
        <w:rPr>
          <w:b/>
        </w:rPr>
        <w:t>E-ZAK</w:t>
      </w:r>
      <w:r>
        <w:rPr>
          <w:b/>
        </w:rPr>
        <w:tab/>
      </w:r>
      <w:r>
        <w:rPr>
          <w:b/>
        </w:rPr>
        <w:tab/>
      </w:r>
      <w:r>
        <w:t xml:space="preserve">Certifikovaný elektronický nástroj ve smyslu </w:t>
      </w:r>
      <w:proofErr w:type="spellStart"/>
      <w:r>
        <w:t>ust</w:t>
      </w:r>
      <w:proofErr w:type="spellEnd"/>
      <w:r>
        <w:t>. § 213 ZZVZ, který je využíván Zadavatelem za účelem zadávání veřejných zakázek, zejména přijímání předběžných nabídek/nabídek Dodavatelů ale také při správě celého Systému kvalifikace ve všech jeho</w:t>
      </w:r>
      <w:r>
        <w:rPr>
          <w:spacing w:val="-5"/>
        </w:rPr>
        <w:t xml:space="preserve"> </w:t>
      </w:r>
      <w:r>
        <w:t>fázích.</w:t>
      </w:r>
    </w:p>
    <w:p w14:paraId="669FE68E" w14:textId="77777777" w:rsidR="007A5CA7" w:rsidRDefault="007162BC">
      <w:pPr>
        <w:pStyle w:val="Zkladntext"/>
        <w:tabs>
          <w:tab w:val="left" w:pos="3660"/>
        </w:tabs>
        <w:spacing w:before="160"/>
        <w:ind w:left="116"/>
      </w:pPr>
      <w:r>
        <w:rPr>
          <w:b/>
        </w:rPr>
        <w:t>JŘSU</w:t>
      </w:r>
      <w:r>
        <w:rPr>
          <w:b/>
        </w:rPr>
        <w:tab/>
      </w:r>
      <w:r>
        <w:t xml:space="preserve">Jednací řízení s uveřejněním ve smyslu </w:t>
      </w:r>
      <w:proofErr w:type="spellStart"/>
      <w:r>
        <w:t>ust</w:t>
      </w:r>
      <w:proofErr w:type="spellEnd"/>
      <w:r>
        <w:t>. § 60 - § 62</w:t>
      </w:r>
      <w:r>
        <w:rPr>
          <w:spacing w:val="-18"/>
        </w:rPr>
        <w:t xml:space="preserve"> </w:t>
      </w:r>
      <w:r>
        <w:t>ZZVZ.</w:t>
      </w:r>
    </w:p>
    <w:p w14:paraId="1F5CCA54" w14:textId="77777777" w:rsidR="007A5CA7" w:rsidRDefault="007A5CA7">
      <w:pPr>
        <w:pStyle w:val="Zkladntext"/>
        <w:spacing w:before="3"/>
        <w:rPr>
          <w:sz w:val="21"/>
        </w:rPr>
      </w:pPr>
    </w:p>
    <w:p w14:paraId="45CAABD7" w14:textId="77777777" w:rsidR="007A5CA7" w:rsidRDefault="007162BC">
      <w:pPr>
        <w:pStyle w:val="Zkladntext"/>
        <w:tabs>
          <w:tab w:val="left" w:pos="3660"/>
        </w:tabs>
        <w:ind w:left="116"/>
      </w:pPr>
      <w:r>
        <w:rPr>
          <w:b/>
        </w:rPr>
        <w:t>NN</w:t>
      </w:r>
      <w:r>
        <w:rPr>
          <w:b/>
        </w:rPr>
        <w:tab/>
      </w:r>
      <w:r>
        <w:t>Nízké napětí (50 V až 1000</w:t>
      </w:r>
      <w:r>
        <w:rPr>
          <w:spacing w:val="-6"/>
        </w:rPr>
        <w:t xml:space="preserve"> </w:t>
      </w:r>
      <w:r>
        <w:t>V).</w:t>
      </w:r>
    </w:p>
    <w:p w14:paraId="0B2F4135" w14:textId="77777777" w:rsidR="007A5CA7" w:rsidRDefault="007A5CA7">
      <w:pPr>
        <w:pStyle w:val="Zkladntext"/>
        <w:spacing w:before="5"/>
        <w:rPr>
          <w:sz w:val="21"/>
        </w:rPr>
      </w:pPr>
    </w:p>
    <w:p w14:paraId="2EE54986" w14:textId="77777777" w:rsidR="007A5CA7" w:rsidRDefault="007162BC">
      <w:pPr>
        <w:pStyle w:val="Zkladntext"/>
        <w:tabs>
          <w:tab w:val="left" w:pos="3660"/>
        </w:tabs>
        <w:ind w:left="115"/>
      </w:pPr>
      <w:r>
        <w:rPr>
          <w:b/>
        </w:rPr>
        <w:t>VN</w:t>
      </w:r>
      <w:r>
        <w:rPr>
          <w:b/>
        </w:rPr>
        <w:tab/>
      </w:r>
      <w:r>
        <w:t>Vysoké napětí (1000 V až 52</w:t>
      </w:r>
      <w:r>
        <w:rPr>
          <w:spacing w:val="-3"/>
        </w:rPr>
        <w:t xml:space="preserve"> </w:t>
      </w:r>
      <w:proofErr w:type="spellStart"/>
      <w:r>
        <w:t>kV</w:t>
      </w:r>
      <w:proofErr w:type="spellEnd"/>
      <w:r>
        <w:t>).</w:t>
      </w:r>
    </w:p>
    <w:p w14:paraId="2D426728" w14:textId="77777777" w:rsidR="007A5CA7" w:rsidRDefault="007A5CA7">
      <w:pPr>
        <w:pStyle w:val="Zkladntext"/>
        <w:spacing w:before="6"/>
        <w:rPr>
          <w:sz w:val="21"/>
        </w:rPr>
      </w:pPr>
    </w:p>
    <w:p w14:paraId="677C3C53" w14:textId="77777777" w:rsidR="007A5CA7" w:rsidRDefault="007162BC">
      <w:pPr>
        <w:pStyle w:val="Zkladntext"/>
        <w:tabs>
          <w:tab w:val="left" w:pos="3705"/>
        </w:tabs>
        <w:ind w:left="115"/>
      </w:pPr>
      <w:r>
        <w:rPr>
          <w:b/>
        </w:rPr>
        <w:t>VVN</w:t>
      </w:r>
      <w:r>
        <w:rPr>
          <w:b/>
        </w:rPr>
        <w:tab/>
      </w:r>
      <w:r>
        <w:t>Velmi vysoké napětí ( nad 52</w:t>
      </w:r>
      <w:r>
        <w:rPr>
          <w:spacing w:val="-12"/>
        </w:rPr>
        <w:t xml:space="preserve"> </w:t>
      </w:r>
      <w:proofErr w:type="spellStart"/>
      <w:r>
        <w:t>kV</w:t>
      </w:r>
      <w:proofErr w:type="spellEnd"/>
      <w:r>
        <w:t>).</w:t>
      </w:r>
    </w:p>
    <w:p w14:paraId="24233158" w14:textId="77777777" w:rsidR="007A5CA7" w:rsidRDefault="007A5CA7">
      <w:pPr>
        <w:pStyle w:val="Zkladntext"/>
        <w:spacing w:before="5"/>
        <w:rPr>
          <w:sz w:val="21"/>
        </w:rPr>
      </w:pPr>
    </w:p>
    <w:p w14:paraId="7528B3BD" w14:textId="77777777" w:rsidR="007A5CA7" w:rsidRDefault="007162BC" w:rsidP="008B7A16">
      <w:pPr>
        <w:pStyle w:val="Zkladntext"/>
        <w:tabs>
          <w:tab w:val="left" w:pos="3660"/>
        </w:tabs>
        <w:spacing w:line="259" w:lineRule="auto"/>
        <w:ind w:left="3660" w:right="117" w:hanging="3545"/>
        <w:jc w:val="both"/>
      </w:pPr>
      <w:r>
        <w:rPr>
          <w:b/>
        </w:rPr>
        <w:t>Obecná</w:t>
      </w:r>
      <w:r>
        <w:rPr>
          <w:b/>
          <w:spacing w:val="-1"/>
        </w:rPr>
        <w:t xml:space="preserve"> </w:t>
      </w:r>
      <w:r>
        <w:rPr>
          <w:b/>
        </w:rPr>
        <w:t>část</w:t>
      </w:r>
      <w:r>
        <w:rPr>
          <w:b/>
        </w:rPr>
        <w:tab/>
      </w:r>
      <w:r>
        <w:t>Zadavatelem stanovená objektivní pravidla pro provoz Systému</w:t>
      </w:r>
      <w:r>
        <w:rPr>
          <w:spacing w:val="-15"/>
        </w:rPr>
        <w:t xml:space="preserve"> </w:t>
      </w:r>
      <w:r>
        <w:t>kvalifikace</w:t>
      </w:r>
      <w:r>
        <w:rPr>
          <w:spacing w:val="-13"/>
        </w:rPr>
        <w:t xml:space="preserve"> </w:t>
      </w:r>
      <w:r>
        <w:t>a</w:t>
      </w:r>
      <w:r>
        <w:rPr>
          <w:spacing w:val="-14"/>
        </w:rPr>
        <w:t xml:space="preserve"> </w:t>
      </w:r>
      <w:r>
        <w:t>objektivní</w:t>
      </w:r>
      <w:r>
        <w:rPr>
          <w:spacing w:val="-12"/>
        </w:rPr>
        <w:t xml:space="preserve"> </w:t>
      </w:r>
      <w:r>
        <w:t>pravidla</w:t>
      </w:r>
      <w:r>
        <w:rPr>
          <w:spacing w:val="-12"/>
        </w:rPr>
        <w:t xml:space="preserve"> </w:t>
      </w:r>
      <w:r>
        <w:t>a</w:t>
      </w:r>
      <w:r>
        <w:rPr>
          <w:spacing w:val="-13"/>
        </w:rPr>
        <w:t xml:space="preserve"> </w:t>
      </w:r>
      <w:r>
        <w:t>důvody</w:t>
      </w:r>
      <w:r>
        <w:rPr>
          <w:spacing w:val="-13"/>
        </w:rPr>
        <w:t xml:space="preserve"> </w:t>
      </w:r>
      <w:r>
        <w:t>pro</w:t>
      </w:r>
      <w:r>
        <w:rPr>
          <w:spacing w:val="-15"/>
        </w:rPr>
        <w:t xml:space="preserve"> </w:t>
      </w:r>
      <w:r>
        <w:t>zařazení Dodavatelů do Systému kvalifikace nebo vyřazení z něj, dále pravidla fungování a doba použitelnosti</w:t>
      </w:r>
      <w:r>
        <w:rPr>
          <w:spacing w:val="-7"/>
        </w:rPr>
        <w:t xml:space="preserve"> </w:t>
      </w:r>
      <w:r>
        <w:t>tohoto</w:t>
      </w:r>
    </w:p>
    <w:p w14:paraId="35845166" w14:textId="77777777" w:rsidR="007A5CA7" w:rsidRDefault="007162BC" w:rsidP="008B7A16">
      <w:pPr>
        <w:pStyle w:val="Zkladntext"/>
        <w:spacing w:line="267" w:lineRule="exact"/>
        <w:ind w:left="3660"/>
        <w:jc w:val="both"/>
      </w:pPr>
      <w:r>
        <w:t xml:space="preserve">Systému kvalifikace ve smyslu </w:t>
      </w:r>
      <w:proofErr w:type="spellStart"/>
      <w:r>
        <w:t>ust</w:t>
      </w:r>
      <w:proofErr w:type="spellEnd"/>
      <w:r>
        <w:t>. § 165 odst. 2 ZZVZ.</w:t>
      </w:r>
    </w:p>
    <w:p w14:paraId="303373B9" w14:textId="77777777" w:rsidR="007A5CA7" w:rsidRDefault="007162BC" w:rsidP="00243D39">
      <w:pPr>
        <w:tabs>
          <w:tab w:val="left" w:pos="3659"/>
        </w:tabs>
        <w:spacing w:before="181"/>
        <w:ind w:left="115"/>
        <w:jc w:val="both"/>
      </w:pPr>
      <w:r>
        <w:rPr>
          <w:b/>
        </w:rPr>
        <w:t>Sektorová</w:t>
      </w:r>
      <w:r>
        <w:rPr>
          <w:b/>
          <w:spacing w:val="-2"/>
        </w:rPr>
        <w:t xml:space="preserve"> </w:t>
      </w:r>
      <w:r>
        <w:rPr>
          <w:b/>
        </w:rPr>
        <w:t>veřejná</w:t>
      </w:r>
      <w:r>
        <w:rPr>
          <w:b/>
          <w:spacing w:val="-2"/>
        </w:rPr>
        <w:t xml:space="preserve"> </w:t>
      </w:r>
      <w:r>
        <w:rPr>
          <w:b/>
        </w:rPr>
        <w:t>zakázka</w:t>
      </w:r>
      <w:r>
        <w:rPr>
          <w:b/>
        </w:rPr>
        <w:tab/>
      </w:r>
      <w:r>
        <w:t>Sektorovou veřejnou zakázkou je veřejná</w:t>
      </w:r>
      <w:r>
        <w:rPr>
          <w:spacing w:val="17"/>
        </w:rPr>
        <w:t xml:space="preserve"> </w:t>
      </w:r>
      <w:r>
        <w:t>zakázka, kterou</w:t>
      </w:r>
    </w:p>
    <w:p w14:paraId="40EB467D" w14:textId="77777777" w:rsidR="007A5CA7" w:rsidRDefault="007162BC" w:rsidP="00243D39">
      <w:pPr>
        <w:pStyle w:val="Zkladntext"/>
        <w:spacing w:before="22" w:line="259" w:lineRule="auto"/>
        <w:ind w:left="3660"/>
        <w:jc w:val="both"/>
      </w:pPr>
      <w:r>
        <w:t xml:space="preserve">zadává veřejný zadavatel při výkonu relevantní činnosti nebo jiná osoba za splnění podmínek dle </w:t>
      </w:r>
      <w:proofErr w:type="spellStart"/>
      <w:r>
        <w:t>ust</w:t>
      </w:r>
      <w:proofErr w:type="spellEnd"/>
      <w:r>
        <w:t>. § 151 ZZVZ.</w:t>
      </w:r>
    </w:p>
    <w:p w14:paraId="1CFC11CA" w14:textId="77777777" w:rsidR="007A5CA7" w:rsidRDefault="007162BC" w:rsidP="00243D39">
      <w:pPr>
        <w:pStyle w:val="Zkladntext"/>
        <w:tabs>
          <w:tab w:val="left" w:pos="3660"/>
        </w:tabs>
        <w:spacing w:before="159" w:line="259" w:lineRule="auto"/>
        <w:ind w:left="3659" w:right="211" w:hanging="3545"/>
        <w:jc w:val="both"/>
      </w:pPr>
      <w:r>
        <w:rPr>
          <w:b/>
        </w:rPr>
        <w:t>Systém</w:t>
      </w:r>
      <w:r>
        <w:rPr>
          <w:b/>
          <w:spacing w:val="-2"/>
        </w:rPr>
        <w:t xml:space="preserve"> </w:t>
      </w:r>
      <w:r>
        <w:rPr>
          <w:b/>
        </w:rPr>
        <w:t>kvalifikace</w:t>
      </w:r>
      <w:r>
        <w:rPr>
          <w:b/>
        </w:rPr>
        <w:tab/>
      </w:r>
      <w:r>
        <w:rPr>
          <w:b/>
        </w:rPr>
        <w:tab/>
      </w:r>
      <w:r>
        <w:t xml:space="preserve">Nástroj Zadavatele ve smyslu </w:t>
      </w:r>
      <w:proofErr w:type="spellStart"/>
      <w:r>
        <w:t>ust</w:t>
      </w:r>
      <w:proofErr w:type="spellEnd"/>
      <w:r>
        <w:t>. § 165 ZZVZ a násl., který umožňuje pro sektorové veřejné zakázky vedení seznamu dodavatelů, kteří splňuji Zadavatelem předem určené požadavky a kteří mohou být Zadavatelem vyzváni k podání předběžných nabídek/nabídek s předmětem plnění odpovídajícím kategoriím specifikovaným</w:t>
      </w:r>
      <w:r>
        <w:rPr>
          <w:spacing w:val="-5"/>
        </w:rPr>
        <w:t xml:space="preserve"> </w:t>
      </w:r>
      <w:r>
        <w:t>Zadavatelem</w:t>
      </w:r>
    </w:p>
    <w:p w14:paraId="0D4326D6" w14:textId="77777777" w:rsidR="007A5CA7" w:rsidRDefault="007162BC" w:rsidP="00243D39">
      <w:pPr>
        <w:pStyle w:val="Zkladntext"/>
        <w:spacing w:line="268" w:lineRule="exact"/>
        <w:ind w:left="3659"/>
        <w:jc w:val="both"/>
      </w:pPr>
      <w:r>
        <w:t>v Obecné a Zvláštní části.</w:t>
      </w:r>
    </w:p>
    <w:p w14:paraId="643598E9" w14:textId="77777777" w:rsidR="007A5CA7" w:rsidRDefault="007162BC">
      <w:pPr>
        <w:pStyle w:val="Zkladntext"/>
        <w:tabs>
          <w:tab w:val="left" w:pos="3659"/>
        </w:tabs>
        <w:spacing w:before="180"/>
        <w:ind w:left="114"/>
      </w:pPr>
      <w:r>
        <w:rPr>
          <w:b/>
        </w:rPr>
        <w:t>TED</w:t>
      </w:r>
      <w:r>
        <w:rPr>
          <w:b/>
        </w:rPr>
        <w:tab/>
      </w:r>
      <w:proofErr w:type="spellStart"/>
      <w:r>
        <w:t>Tenders</w:t>
      </w:r>
      <w:proofErr w:type="spellEnd"/>
      <w:r>
        <w:t xml:space="preserve"> </w:t>
      </w:r>
      <w:proofErr w:type="spellStart"/>
      <w:r>
        <w:t>Electronic</w:t>
      </w:r>
      <w:proofErr w:type="spellEnd"/>
      <w:r>
        <w:t xml:space="preserve"> </w:t>
      </w:r>
      <w:proofErr w:type="spellStart"/>
      <w:r>
        <w:t>Daily</w:t>
      </w:r>
      <w:proofErr w:type="spellEnd"/>
      <w:r>
        <w:t>, elektronický informační</w:t>
      </w:r>
      <w:r>
        <w:rPr>
          <w:spacing w:val="13"/>
        </w:rPr>
        <w:t xml:space="preserve"> </w:t>
      </w:r>
      <w:r>
        <w:t>systém,</w:t>
      </w:r>
    </w:p>
    <w:p w14:paraId="7738132F" w14:textId="77777777" w:rsidR="007A5CA7" w:rsidRDefault="007162BC">
      <w:pPr>
        <w:pStyle w:val="Zkladntext"/>
        <w:spacing w:before="22"/>
        <w:ind w:left="3659"/>
      </w:pPr>
      <w:r>
        <w:t>evropská databáze veřejných zakázek.</w:t>
      </w:r>
    </w:p>
    <w:p w14:paraId="3D44EB89" w14:textId="77777777" w:rsidR="007A5CA7" w:rsidRDefault="007A5CA7">
      <w:pPr>
        <w:sectPr w:rsidR="007A5CA7">
          <w:headerReference w:type="default" r:id="rId14"/>
          <w:footerReference w:type="default" r:id="rId15"/>
          <w:pgSz w:w="11910" w:h="16840"/>
          <w:pgMar w:top="1580" w:right="1300" w:bottom="1400" w:left="1300" w:header="864" w:footer="1207" w:gutter="0"/>
          <w:cols w:space="708"/>
        </w:sectPr>
      </w:pPr>
    </w:p>
    <w:p w14:paraId="180CAB2F" w14:textId="77777777" w:rsidR="007A5CA7" w:rsidRDefault="007162BC">
      <w:pPr>
        <w:pStyle w:val="Zkladntext"/>
        <w:tabs>
          <w:tab w:val="left" w:pos="3660"/>
        </w:tabs>
        <w:spacing w:before="77" w:line="259" w:lineRule="auto"/>
        <w:ind w:left="3660" w:right="113" w:hanging="3545"/>
        <w:jc w:val="both"/>
      </w:pPr>
      <w:r>
        <w:rPr>
          <w:b/>
        </w:rPr>
        <w:lastRenderedPageBreak/>
        <w:t>ÚOHS</w:t>
      </w:r>
      <w:r>
        <w:rPr>
          <w:b/>
        </w:rPr>
        <w:tab/>
      </w:r>
      <w:r>
        <w:t>Úřad pro ochranu hospodářské soutěže, orgán dozoru nad zadáváním veřejných zakázek a nad dodržováním pravidel stanovených ZZVZ (§ 248</w:t>
      </w:r>
      <w:r>
        <w:rPr>
          <w:spacing w:val="-3"/>
        </w:rPr>
        <w:t xml:space="preserve"> </w:t>
      </w:r>
      <w:r>
        <w:t>ZZVZ).</w:t>
      </w:r>
    </w:p>
    <w:p w14:paraId="390FD755" w14:textId="77777777" w:rsidR="007A5CA7" w:rsidRDefault="007162BC">
      <w:pPr>
        <w:pStyle w:val="Zkladntext"/>
        <w:tabs>
          <w:tab w:val="left" w:pos="3660"/>
        </w:tabs>
        <w:spacing w:before="159"/>
        <w:ind w:left="115"/>
      </w:pPr>
      <w:r>
        <w:rPr>
          <w:b/>
        </w:rPr>
        <w:t>UŘ</w:t>
      </w:r>
      <w:r>
        <w:rPr>
          <w:b/>
        </w:rPr>
        <w:tab/>
      </w:r>
      <w:r>
        <w:t xml:space="preserve">Užší řízení ve smyslu </w:t>
      </w:r>
      <w:proofErr w:type="spellStart"/>
      <w:r>
        <w:t>ust</w:t>
      </w:r>
      <w:proofErr w:type="spellEnd"/>
      <w:r>
        <w:t>. § 58 - § 59</w:t>
      </w:r>
      <w:r>
        <w:rPr>
          <w:spacing w:val="-11"/>
        </w:rPr>
        <w:t xml:space="preserve"> </w:t>
      </w:r>
      <w:r>
        <w:t>ZZVZ.</w:t>
      </w:r>
    </w:p>
    <w:p w14:paraId="2FC4A6A1" w14:textId="77777777" w:rsidR="007A5CA7" w:rsidRDefault="007162BC">
      <w:pPr>
        <w:pStyle w:val="Zkladntext"/>
        <w:tabs>
          <w:tab w:val="left" w:pos="3660"/>
        </w:tabs>
        <w:spacing w:before="183"/>
        <w:ind w:left="115"/>
      </w:pPr>
      <w:r>
        <w:rPr>
          <w:b/>
        </w:rPr>
        <w:t>VVZ</w:t>
      </w:r>
      <w:r>
        <w:rPr>
          <w:b/>
        </w:rPr>
        <w:tab/>
      </w:r>
      <w:r>
        <w:t>Věstník veřejných zakázek (§ 225</w:t>
      </w:r>
      <w:r>
        <w:rPr>
          <w:spacing w:val="-7"/>
        </w:rPr>
        <w:t xml:space="preserve"> </w:t>
      </w:r>
      <w:r>
        <w:t>ZZVZ).</w:t>
      </w:r>
    </w:p>
    <w:p w14:paraId="263944A8" w14:textId="77777777" w:rsidR="007A5CA7" w:rsidRDefault="007162BC" w:rsidP="00243D39">
      <w:pPr>
        <w:pStyle w:val="Zkladntext"/>
        <w:tabs>
          <w:tab w:val="left" w:pos="3660"/>
        </w:tabs>
        <w:spacing w:before="77" w:line="259" w:lineRule="auto"/>
        <w:ind w:left="3657" w:right="113" w:hanging="3544"/>
        <w:jc w:val="both"/>
      </w:pPr>
      <w:r>
        <w:rPr>
          <w:b/>
        </w:rPr>
        <w:t>Zadavatel</w:t>
      </w:r>
      <w:r>
        <w:rPr>
          <w:b/>
        </w:rPr>
        <w:tab/>
      </w:r>
      <w:r>
        <w:t>Společnost</w:t>
      </w:r>
      <w:r>
        <w:rPr>
          <w:spacing w:val="-11"/>
        </w:rPr>
        <w:t xml:space="preserve"> </w:t>
      </w:r>
      <w:r w:rsidR="00A202C1">
        <w:t>EG.D, a.s.</w:t>
      </w:r>
      <w:r>
        <w:t>,</w:t>
      </w:r>
      <w:r>
        <w:rPr>
          <w:spacing w:val="-10"/>
        </w:rPr>
        <w:t xml:space="preserve"> </w:t>
      </w:r>
      <w:r>
        <w:t>se</w:t>
      </w:r>
      <w:r>
        <w:rPr>
          <w:spacing w:val="-10"/>
        </w:rPr>
        <w:t xml:space="preserve"> </w:t>
      </w:r>
      <w:r>
        <w:t>sídlem</w:t>
      </w:r>
      <w:r w:rsidR="00A202C1">
        <w:t xml:space="preserve"> </w:t>
      </w:r>
      <w:r w:rsidR="00A202C1" w:rsidRPr="00A202C1">
        <w:t>Lidická 1873/36, 602 00</w:t>
      </w:r>
      <w:r>
        <w:t>, IČO 28085400, společnost je</w:t>
      </w:r>
      <w:r w:rsidR="00A202C1">
        <w:t xml:space="preserve"> </w:t>
      </w:r>
      <w:r>
        <w:t xml:space="preserve">zapsaná </w:t>
      </w:r>
      <w:r w:rsidR="00A202C1" w:rsidRPr="00A202C1">
        <w:t>v obchodním rejstříku vedeném u Krajského soudu v Brně, oddíl B, vložka 8477</w:t>
      </w:r>
      <w:r>
        <w:t>.</w:t>
      </w:r>
    </w:p>
    <w:p w14:paraId="416DEB4E" w14:textId="77777777" w:rsidR="007A5CA7" w:rsidRDefault="007162BC" w:rsidP="00243D39">
      <w:pPr>
        <w:tabs>
          <w:tab w:val="left" w:pos="3659"/>
        </w:tabs>
        <w:ind w:left="115"/>
        <w:jc w:val="both"/>
      </w:pPr>
      <w:r>
        <w:rPr>
          <w:b/>
        </w:rPr>
        <w:t>Jiná osoba dle §</w:t>
      </w:r>
      <w:r>
        <w:rPr>
          <w:b/>
          <w:spacing w:val="-6"/>
        </w:rPr>
        <w:t xml:space="preserve"> </w:t>
      </w:r>
      <w:r>
        <w:rPr>
          <w:b/>
        </w:rPr>
        <w:t>83</w:t>
      </w:r>
      <w:r>
        <w:rPr>
          <w:b/>
          <w:spacing w:val="-2"/>
        </w:rPr>
        <w:t xml:space="preserve"> </w:t>
      </w:r>
      <w:r>
        <w:rPr>
          <w:b/>
        </w:rPr>
        <w:t>zákona</w:t>
      </w:r>
      <w:r>
        <w:rPr>
          <w:b/>
        </w:rPr>
        <w:tab/>
      </w:r>
      <w:r>
        <w:t>osoba, pomocí které může účastník prokázat</w:t>
      </w:r>
      <w:r>
        <w:rPr>
          <w:spacing w:val="45"/>
        </w:rPr>
        <w:t xml:space="preserve"> </w:t>
      </w:r>
      <w:r>
        <w:t>kvalifikaci pro</w:t>
      </w:r>
    </w:p>
    <w:p w14:paraId="30E8EE32" w14:textId="77777777" w:rsidR="007A5CA7" w:rsidRDefault="007162BC" w:rsidP="00243D39">
      <w:pPr>
        <w:pStyle w:val="Zkladntext"/>
        <w:spacing w:before="22" w:line="259" w:lineRule="auto"/>
        <w:ind w:left="3655"/>
        <w:jc w:val="both"/>
      </w:pPr>
      <w:r>
        <w:t>určitou část veřejné zakázky nebo která má poskytnout účastníkovi k plnění veřejné zakázky určité věci či práva.</w:t>
      </w:r>
    </w:p>
    <w:p w14:paraId="69F4EF10" w14:textId="77777777" w:rsidR="007A5CA7" w:rsidRDefault="007162BC" w:rsidP="00243D39">
      <w:pPr>
        <w:tabs>
          <w:tab w:val="left" w:pos="3659"/>
        </w:tabs>
        <w:spacing w:before="1"/>
        <w:ind w:left="115"/>
        <w:jc w:val="both"/>
      </w:pPr>
      <w:r>
        <w:rPr>
          <w:b/>
        </w:rPr>
        <w:t>Poddodavatel dle §</w:t>
      </w:r>
      <w:r>
        <w:rPr>
          <w:b/>
          <w:spacing w:val="-5"/>
        </w:rPr>
        <w:t xml:space="preserve"> </w:t>
      </w:r>
      <w:r>
        <w:rPr>
          <w:b/>
        </w:rPr>
        <w:t>85</w:t>
      </w:r>
      <w:r>
        <w:rPr>
          <w:b/>
          <w:spacing w:val="-2"/>
        </w:rPr>
        <w:t xml:space="preserve"> </w:t>
      </w:r>
      <w:r>
        <w:rPr>
          <w:b/>
        </w:rPr>
        <w:t>zákona</w:t>
      </w:r>
      <w:r>
        <w:rPr>
          <w:b/>
        </w:rPr>
        <w:tab/>
      </w:r>
      <w:r>
        <w:t>osoba, pomocí které má účastník plnit určitou část</w:t>
      </w:r>
      <w:r>
        <w:rPr>
          <w:spacing w:val="-14"/>
        </w:rPr>
        <w:t xml:space="preserve"> </w:t>
      </w:r>
      <w:r>
        <w:t>veřejné</w:t>
      </w:r>
    </w:p>
    <w:p w14:paraId="74842528" w14:textId="77777777" w:rsidR="007A5CA7" w:rsidRDefault="007162BC" w:rsidP="00243D39">
      <w:pPr>
        <w:pStyle w:val="Zkladntext"/>
        <w:spacing w:before="19" w:line="259" w:lineRule="auto"/>
        <w:ind w:left="3655" w:right="211"/>
        <w:jc w:val="both"/>
      </w:pPr>
      <w:r>
        <w:t>zakázky nebo která má poskytnout účastníkovi k plnění veřejné zakázky určité věci či práva.</w:t>
      </w:r>
    </w:p>
    <w:p w14:paraId="0C926266" w14:textId="77777777" w:rsidR="007A5CA7" w:rsidRDefault="007162BC">
      <w:pPr>
        <w:pStyle w:val="Zkladntext"/>
        <w:tabs>
          <w:tab w:val="left" w:pos="3659"/>
        </w:tabs>
        <w:spacing w:before="161"/>
        <w:ind w:left="115"/>
      </w:pPr>
      <w:r>
        <w:rPr>
          <w:b/>
        </w:rPr>
        <w:t>ZŘ</w:t>
      </w:r>
      <w:r>
        <w:rPr>
          <w:b/>
        </w:rPr>
        <w:tab/>
      </w:r>
      <w:r>
        <w:t>Zadávací řízení (§ 3</w:t>
      </w:r>
      <w:r>
        <w:rPr>
          <w:spacing w:val="-5"/>
        </w:rPr>
        <w:t xml:space="preserve"> </w:t>
      </w:r>
      <w:r>
        <w:t>ZZVZ).</w:t>
      </w:r>
    </w:p>
    <w:p w14:paraId="66D5A810" w14:textId="77777777" w:rsidR="007A5CA7" w:rsidRDefault="007162BC">
      <w:pPr>
        <w:pStyle w:val="Zkladntext"/>
        <w:tabs>
          <w:tab w:val="left" w:pos="3659"/>
        </w:tabs>
        <w:spacing w:before="181"/>
        <w:ind w:left="115"/>
      </w:pPr>
      <w:r>
        <w:rPr>
          <w:b/>
        </w:rPr>
        <w:t>Zvláštní</w:t>
      </w:r>
      <w:r>
        <w:rPr>
          <w:b/>
          <w:spacing w:val="-1"/>
        </w:rPr>
        <w:t xml:space="preserve"> </w:t>
      </w:r>
      <w:r>
        <w:rPr>
          <w:b/>
        </w:rPr>
        <w:t>část</w:t>
      </w:r>
      <w:r>
        <w:rPr>
          <w:b/>
        </w:rPr>
        <w:tab/>
      </w:r>
      <w:r>
        <w:t>Konkrétní podmínky kvalifikace a požadavků Zadavatele</w:t>
      </w:r>
      <w:r>
        <w:rPr>
          <w:spacing w:val="-22"/>
        </w:rPr>
        <w:t xml:space="preserve"> </w:t>
      </w:r>
      <w:r>
        <w:rPr>
          <w:spacing w:val="-3"/>
        </w:rPr>
        <w:t>pro</w:t>
      </w:r>
    </w:p>
    <w:p w14:paraId="2D9D52D1" w14:textId="77777777" w:rsidR="007A5CA7" w:rsidRDefault="007162BC">
      <w:pPr>
        <w:pStyle w:val="Zkladntext"/>
        <w:spacing w:before="22"/>
        <w:ind w:left="3660"/>
      </w:pPr>
      <w:r>
        <w:t>Dodavatele pro jednotlivé kategorie Systému kvalifikace.</w:t>
      </w:r>
    </w:p>
    <w:p w14:paraId="077EF013" w14:textId="77777777" w:rsidR="007A5CA7" w:rsidRDefault="007162BC">
      <w:pPr>
        <w:pStyle w:val="Zkladntext"/>
        <w:tabs>
          <w:tab w:val="left" w:pos="3660"/>
        </w:tabs>
        <w:spacing w:before="180" w:line="259" w:lineRule="auto"/>
        <w:ind w:left="3660" w:right="114" w:hanging="3545"/>
        <w:jc w:val="both"/>
      </w:pPr>
      <w:r>
        <w:rPr>
          <w:b/>
        </w:rPr>
        <w:t>ZZVZ,</w:t>
      </w:r>
      <w:r>
        <w:rPr>
          <w:b/>
          <w:spacing w:val="-3"/>
        </w:rPr>
        <w:t xml:space="preserve"> </w:t>
      </w:r>
      <w:r>
        <w:rPr>
          <w:b/>
        </w:rPr>
        <w:t>zákon</w:t>
      </w:r>
      <w:r>
        <w:rPr>
          <w:b/>
        </w:rPr>
        <w:tab/>
      </w:r>
      <w:proofErr w:type="spellStart"/>
      <w:r>
        <w:t>Zákon</w:t>
      </w:r>
      <w:proofErr w:type="spellEnd"/>
      <w:r>
        <w:t xml:space="preserve"> č. 134/2016 Sb., o zadávání veřejných zakázek, ve</w:t>
      </w:r>
      <w:r>
        <w:rPr>
          <w:spacing w:val="-26"/>
        </w:rPr>
        <w:t xml:space="preserve"> </w:t>
      </w:r>
      <w:r>
        <w:t>znění pozdějších</w:t>
      </w:r>
      <w:r>
        <w:rPr>
          <w:spacing w:val="-2"/>
        </w:rPr>
        <w:t xml:space="preserve"> </w:t>
      </w:r>
      <w:r>
        <w:t>předpisů.</w:t>
      </w:r>
    </w:p>
    <w:p w14:paraId="2BCCBBB5" w14:textId="77777777" w:rsidR="007A5CA7" w:rsidRDefault="007A5CA7">
      <w:pPr>
        <w:spacing w:line="259" w:lineRule="auto"/>
        <w:jc w:val="both"/>
        <w:sectPr w:rsidR="007A5CA7">
          <w:pgSz w:w="11910" w:h="16840"/>
          <w:pgMar w:top="1580" w:right="1300" w:bottom="1400" w:left="1300" w:header="864" w:footer="1207" w:gutter="0"/>
          <w:cols w:space="708"/>
        </w:sectPr>
      </w:pPr>
    </w:p>
    <w:p w14:paraId="6849C812" w14:textId="77777777" w:rsidR="007A5CA7" w:rsidRDefault="007162BC">
      <w:pPr>
        <w:pStyle w:val="Nadpis1"/>
        <w:numPr>
          <w:ilvl w:val="1"/>
          <w:numId w:val="14"/>
        </w:numPr>
        <w:tabs>
          <w:tab w:val="left" w:pos="4513"/>
        </w:tabs>
        <w:ind w:left="4512" w:hanging="426"/>
        <w:jc w:val="left"/>
      </w:pPr>
      <w:bookmarkStart w:id="15" w:name="II._Úvod"/>
      <w:bookmarkStart w:id="16" w:name="_bookmark1"/>
      <w:bookmarkEnd w:id="15"/>
      <w:bookmarkEnd w:id="16"/>
      <w:r>
        <w:lastRenderedPageBreak/>
        <w:t>Úvod</w:t>
      </w:r>
    </w:p>
    <w:p w14:paraId="718D5904" w14:textId="77777777" w:rsidR="007A5CA7" w:rsidRDefault="007162BC">
      <w:pPr>
        <w:pStyle w:val="Zkladntext"/>
        <w:spacing w:before="151" w:line="259" w:lineRule="auto"/>
        <w:ind w:left="115" w:right="111"/>
        <w:jc w:val="both"/>
      </w:pPr>
      <w:r>
        <w:t>Aktuální znění pravidel pro Systém kvalifikace zavedený Zadavatelem je neomezeným a přímým dálkovým přístupem bezplatně dostupný na profilu Zadavatele umístěném v elektronickém nástroji E- ZAK.</w:t>
      </w:r>
    </w:p>
    <w:p w14:paraId="569CDFAB" w14:textId="5BEA64B6" w:rsidR="007A5CA7" w:rsidRDefault="007162BC">
      <w:pPr>
        <w:pStyle w:val="Zkladntext"/>
        <w:spacing w:before="159" w:line="259" w:lineRule="auto"/>
        <w:ind w:left="115" w:right="113"/>
        <w:jc w:val="both"/>
      </w:pPr>
      <w:r>
        <w:t>Zadavatel bude vést interně písemný seznam Dodavatelů zařazených v</w:t>
      </w:r>
      <w:r w:rsidR="008B7A16">
        <w:t> </w:t>
      </w:r>
      <w:r>
        <w:t>Systému</w:t>
      </w:r>
      <w:r w:rsidR="008B7A16">
        <w:t xml:space="preserve"> </w:t>
      </w:r>
      <w:r>
        <w:t>kvalifikace</w:t>
      </w:r>
      <w:r w:rsidR="008B7A16">
        <w:t xml:space="preserve"> </w:t>
      </w:r>
      <w:r>
        <w:t>pro</w:t>
      </w:r>
      <w:r>
        <w:rPr>
          <w:spacing w:val="-2"/>
        </w:rPr>
        <w:t xml:space="preserve"> </w:t>
      </w:r>
      <w:r>
        <w:t>jednotlivé</w:t>
      </w:r>
      <w:r>
        <w:rPr>
          <w:spacing w:val="-4"/>
        </w:rPr>
        <w:t xml:space="preserve"> </w:t>
      </w:r>
      <w:r>
        <w:t>kategorie.</w:t>
      </w:r>
      <w:r>
        <w:rPr>
          <w:spacing w:val="-5"/>
        </w:rPr>
        <w:t xml:space="preserve"> </w:t>
      </w:r>
      <w:r>
        <w:t>Tento</w:t>
      </w:r>
      <w:r>
        <w:rPr>
          <w:spacing w:val="-3"/>
        </w:rPr>
        <w:t xml:space="preserve"> </w:t>
      </w:r>
      <w:r>
        <w:t>seznam</w:t>
      </w:r>
      <w:r>
        <w:rPr>
          <w:spacing w:val="-3"/>
        </w:rPr>
        <w:t xml:space="preserve"> </w:t>
      </w:r>
      <w:r>
        <w:t>bude</w:t>
      </w:r>
      <w:r>
        <w:rPr>
          <w:spacing w:val="-5"/>
        </w:rPr>
        <w:t xml:space="preserve"> </w:t>
      </w:r>
      <w:r>
        <w:t>veden</w:t>
      </w:r>
      <w:r>
        <w:rPr>
          <w:spacing w:val="-6"/>
        </w:rPr>
        <w:t xml:space="preserve"> </w:t>
      </w:r>
      <w:r>
        <w:t>pouze</w:t>
      </w:r>
      <w:r>
        <w:rPr>
          <w:spacing w:val="-1"/>
        </w:rPr>
        <w:t xml:space="preserve"> </w:t>
      </w:r>
      <w:r>
        <w:t>pro</w:t>
      </w:r>
      <w:r>
        <w:rPr>
          <w:spacing w:val="-3"/>
        </w:rPr>
        <w:t xml:space="preserve"> </w:t>
      </w:r>
      <w:r>
        <w:t>potřeby</w:t>
      </w:r>
      <w:r>
        <w:rPr>
          <w:spacing w:val="-3"/>
        </w:rPr>
        <w:t xml:space="preserve"> </w:t>
      </w:r>
      <w:r>
        <w:t>Zadavatele</w:t>
      </w:r>
      <w:r>
        <w:rPr>
          <w:spacing w:val="-1"/>
        </w:rPr>
        <w:t xml:space="preserve"> </w:t>
      </w:r>
      <w:r>
        <w:t>a</w:t>
      </w:r>
      <w:r>
        <w:rPr>
          <w:spacing w:val="-5"/>
        </w:rPr>
        <w:t xml:space="preserve"> </w:t>
      </w:r>
      <w:r>
        <w:t>provozu</w:t>
      </w:r>
      <w:r>
        <w:rPr>
          <w:spacing w:val="-3"/>
        </w:rPr>
        <w:t xml:space="preserve"> </w:t>
      </w:r>
      <w:r>
        <w:t>Systému kvalifikace a bude</w:t>
      </w:r>
      <w:r>
        <w:rPr>
          <w:spacing w:val="-1"/>
        </w:rPr>
        <w:t xml:space="preserve"> </w:t>
      </w:r>
      <w:r>
        <w:t>neveřejný.</w:t>
      </w:r>
    </w:p>
    <w:p w14:paraId="5B3D8EA4" w14:textId="25FF9DD1" w:rsidR="007A5CA7" w:rsidRDefault="007162BC">
      <w:pPr>
        <w:spacing w:before="159" w:line="259" w:lineRule="auto"/>
        <w:ind w:left="115" w:right="113"/>
        <w:jc w:val="both"/>
      </w:pPr>
      <w:r>
        <w:t xml:space="preserve">Systém kvalifikace funguje jako nástroj umožňující flexibilnější zadávání a realizaci sektorových veřejných zakázek především tím, že fáze prokazování kvalifikace probíhá mimo samotná konkrétní zadávací řízení. </w:t>
      </w:r>
      <w:r>
        <w:rPr>
          <w:b/>
        </w:rPr>
        <w:t>V okamžiku, kdy se Zadavatel rozhodne realizovat veřejno</w:t>
      </w:r>
      <w:r w:rsidR="008B7A16">
        <w:rPr>
          <w:b/>
        </w:rPr>
        <w:t>u</w:t>
      </w:r>
      <w:r>
        <w:rPr>
          <w:b/>
        </w:rPr>
        <w:t xml:space="preserve"> zakázku, pro niž je zaveden Systém kvalifikace, tak pouze osloví výzvou k podání předběžných nabídek/nabídek ty Dodavatele, kteří jsou Zadavatelem vedeni v Systému kvalifikace </w:t>
      </w:r>
      <w:r>
        <w:t>v rámci kategorie odpovídající realizované veřejné zakázce či její části. Prostřednictvím Systému kvalifikace je Zadavatel oprávněn odeslat</w:t>
      </w:r>
      <w:r>
        <w:rPr>
          <w:spacing w:val="-11"/>
        </w:rPr>
        <w:t xml:space="preserve"> </w:t>
      </w:r>
      <w:r>
        <w:t>výzvu</w:t>
      </w:r>
      <w:r>
        <w:rPr>
          <w:spacing w:val="-10"/>
        </w:rPr>
        <w:t xml:space="preserve"> </w:t>
      </w:r>
      <w:r>
        <w:t>k</w:t>
      </w:r>
      <w:r>
        <w:rPr>
          <w:spacing w:val="-1"/>
        </w:rPr>
        <w:t xml:space="preserve"> </w:t>
      </w:r>
      <w:r>
        <w:t>podání</w:t>
      </w:r>
      <w:r>
        <w:rPr>
          <w:spacing w:val="-7"/>
        </w:rPr>
        <w:t xml:space="preserve"> </w:t>
      </w:r>
      <w:r>
        <w:t>nabídek</w:t>
      </w:r>
      <w:r>
        <w:rPr>
          <w:spacing w:val="-9"/>
        </w:rPr>
        <w:t xml:space="preserve"> </w:t>
      </w:r>
      <w:r>
        <w:t>v</w:t>
      </w:r>
      <w:r>
        <w:rPr>
          <w:spacing w:val="-1"/>
        </w:rPr>
        <w:t xml:space="preserve"> </w:t>
      </w:r>
      <w:r>
        <w:t>UŘ</w:t>
      </w:r>
      <w:r>
        <w:rPr>
          <w:spacing w:val="-9"/>
        </w:rPr>
        <w:t xml:space="preserve"> </w:t>
      </w:r>
      <w:r>
        <w:t>nebo</w:t>
      </w:r>
      <w:r>
        <w:rPr>
          <w:spacing w:val="-5"/>
        </w:rPr>
        <w:t xml:space="preserve"> </w:t>
      </w:r>
      <w:r>
        <w:t>předběžných</w:t>
      </w:r>
      <w:r>
        <w:rPr>
          <w:spacing w:val="-7"/>
        </w:rPr>
        <w:t xml:space="preserve"> </w:t>
      </w:r>
      <w:r>
        <w:t>nabídek</w:t>
      </w:r>
      <w:r>
        <w:rPr>
          <w:spacing w:val="-9"/>
        </w:rPr>
        <w:t xml:space="preserve"> </w:t>
      </w:r>
      <w:r>
        <w:t>v</w:t>
      </w:r>
      <w:r>
        <w:rPr>
          <w:spacing w:val="-1"/>
        </w:rPr>
        <w:t xml:space="preserve"> </w:t>
      </w:r>
      <w:r>
        <w:t>JŘSU</w:t>
      </w:r>
      <w:r>
        <w:rPr>
          <w:spacing w:val="-9"/>
        </w:rPr>
        <w:t xml:space="preserve"> </w:t>
      </w:r>
      <w:r>
        <w:t>všem</w:t>
      </w:r>
      <w:r>
        <w:rPr>
          <w:spacing w:val="-8"/>
        </w:rPr>
        <w:t xml:space="preserve"> </w:t>
      </w:r>
      <w:r>
        <w:t>Dodavatelům</w:t>
      </w:r>
      <w:r>
        <w:rPr>
          <w:spacing w:val="-8"/>
        </w:rPr>
        <w:t xml:space="preserve"> </w:t>
      </w:r>
      <w:r>
        <w:t>zařazeným v Systému</w:t>
      </w:r>
      <w:r>
        <w:rPr>
          <w:spacing w:val="-1"/>
        </w:rPr>
        <w:t xml:space="preserve"> </w:t>
      </w:r>
      <w:r>
        <w:t>kvalifikace.</w:t>
      </w:r>
    </w:p>
    <w:p w14:paraId="63961C84" w14:textId="77777777" w:rsidR="007A5CA7" w:rsidRDefault="007A5CA7">
      <w:pPr>
        <w:pStyle w:val="Zkladntext"/>
        <w:spacing w:before="6"/>
        <w:rPr>
          <w:sz w:val="19"/>
        </w:rPr>
      </w:pPr>
    </w:p>
    <w:p w14:paraId="10D0E639" w14:textId="77777777" w:rsidR="007A5CA7" w:rsidRDefault="007162BC">
      <w:pPr>
        <w:pStyle w:val="Nadpis4"/>
        <w:jc w:val="left"/>
      </w:pPr>
      <w:r>
        <w:t>Kategorie</w:t>
      </w:r>
    </w:p>
    <w:p w14:paraId="391CCC42" w14:textId="5754ED6F" w:rsidR="007A5CA7" w:rsidRDefault="007162BC">
      <w:pPr>
        <w:pStyle w:val="Zkladntext"/>
        <w:spacing w:before="142" w:line="259" w:lineRule="auto"/>
        <w:ind w:left="115" w:right="113"/>
        <w:jc w:val="both"/>
      </w:pPr>
      <w:r>
        <w:t xml:space="preserve">Systém kvalifikace může být v souladu se ZZVZ případně rozdělen do několika kategorií, které odpovídají jednotlivým částem budoucí Sektorové veřejné zakázky a u kterých by platily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w:t>
      </w:r>
    </w:p>
    <w:p w14:paraId="20D4D89E" w14:textId="70258F51" w:rsidR="007A5CA7" w:rsidRDefault="007162BC">
      <w:pPr>
        <w:pStyle w:val="Zkladntext"/>
        <w:spacing w:before="156" w:line="259" w:lineRule="auto"/>
        <w:ind w:left="115" w:right="113" w:hanging="1"/>
        <w:jc w:val="both"/>
      </w:pPr>
      <w:r>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reagovat a nebude ji</w:t>
      </w:r>
      <w:r>
        <w:rPr>
          <w:spacing w:val="-4"/>
        </w:rPr>
        <w:t xml:space="preserve"> </w:t>
      </w:r>
      <w:r>
        <w:t>posuzovat.</w:t>
      </w:r>
    </w:p>
    <w:p w14:paraId="2086FAAB" w14:textId="6BF80804" w:rsidR="007A5CA7" w:rsidRDefault="007162BC">
      <w:pPr>
        <w:pStyle w:val="Zkladntext"/>
        <w:spacing w:before="160" w:line="259" w:lineRule="auto"/>
        <w:ind w:left="115" w:right="113"/>
        <w:jc w:val="both"/>
      </w:pPr>
      <w:r>
        <w:t>Zadavatel uvádí, že po dobu trvání Systému kvalifikace jsou Dodavatelé oprávněni podávat žádosti do libovolných Zadavatelem stanovených kategorií Systému kvalifikace uveřejněných v elektronickém nástroji E-ZAK. Pokud se kvalifikační požadavky či podmínky Zadavatele pro jednotlivé kategorie shodují, může Dodavatel prokázat jejich splnění odkazem na konkrétní kategorii, kde je již v Systému kvalifikace zařazen a Zadavatel takový odkaz, je-li relevantní,</w:t>
      </w:r>
      <w:r>
        <w:rPr>
          <w:spacing w:val="-6"/>
        </w:rPr>
        <w:t xml:space="preserve"> </w:t>
      </w:r>
      <w:r>
        <w:t>akceptuje.</w:t>
      </w:r>
    </w:p>
    <w:p w14:paraId="754B40B8" w14:textId="77777777" w:rsidR="007A5CA7" w:rsidRDefault="007A5CA7">
      <w:pPr>
        <w:pStyle w:val="Zkladntext"/>
        <w:spacing w:before="5"/>
        <w:rPr>
          <w:sz w:val="19"/>
        </w:rPr>
      </w:pPr>
    </w:p>
    <w:p w14:paraId="62FEC170" w14:textId="77777777" w:rsidR="007A5CA7" w:rsidRDefault="007162BC">
      <w:pPr>
        <w:pStyle w:val="Nadpis4"/>
      </w:pPr>
      <w:r>
        <w:t>Doba použitelnosti, změny Systému kvalifikace</w:t>
      </w:r>
    </w:p>
    <w:p w14:paraId="624FC36C" w14:textId="77777777" w:rsidR="007A5CA7" w:rsidRDefault="007162BC">
      <w:pPr>
        <w:pStyle w:val="Zkladntext"/>
        <w:spacing w:before="142" w:line="259" w:lineRule="auto"/>
        <w:ind w:left="115" w:right="113"/>
        <w:jc w:val="both"/>
      </w:pPr>
      <w:r>
        <w:t>Doba použitelnosti Systému kvalifikace je Zadavatelem stanovena na dobu neurčitou. Po celou tuto dobu jsou Dodavatelé oprávněni požádat o zařazení do Systému kvalifikace prostřednictvím podání písemné žádosti o zařazení do Systému kvalifikace. Jakékoli změny nebo rozšíření stávajícího Systému kvalifikace budou Zadavatelem oznámeny jak stávajícím Dodavatelům, zařazeným do příslušných kategorií, tak blíže neurčenému okruhu subjektů prostřednictvím formuláře uveřejněného ve VVZ, případně prostřednictvím elektronického nástroje E-ZAK.</w:t>
      </w:r>
    </w:p>
    <w:p w14:paraId="2908E8FE" w14:textId="77777777" w:rsidR="007A5CA7" w:rsidRDefault="007A5CA7">
      <w:pPr>
        <w:spacing w:line="259" w:lineRule="auto"/>
        <w:jc w:val="both"/>
        <w:sectPr w:rsidR="007A5CA7">
          <w:pgSz w:w="11910" w:h="16840"/>
          <w:pgMar w:top="1580" w:right="1300" w:bottom="1400" w:left="1300" w:header="864" w:footer="1207" w:gutter="0"/>
          <w:cols w:space="708"/>
        </w:sectPr>
      </w:pPr>
    </w:p>
    <w:p w14:paraId="55DF1B2F" w14:textId="74BFDD75" w:rsidR="007A5CA7" w:rsidRDefault="007162BC">
      <w:pPr>
        <w:pStyle w:val="Zkladntext"/>
        <w:spacing w:before="77" w:line="259" w:lineRule="auto"/>
        <w:ind w:left="115" w:right="113"/>
        <w:jc w:val="both"/>
      </w:pPr>
      <w:r>
        <w:lastRenderedPageBreak/>
        <w:t>Lhůta</w:t>
      </w:r>
      <w:r>
        <w:rPr>
          <w:spacing w:val="-12"/>
        </w:rPr>
        <w:t xml:space="preserve"> </w:t>
      </w:r>
      <w:r>
        <w:t>pro</w:t>
      </w:r>
      <w:r>
        <w:rPr>
          <w:spacing w:val="-9"/>
        </w:rPr>
        <w:t xml:space="preserve"> </w:t>
      </w:r>
      <w:r>
        <w:t>splnění</w:t>
      </w:r>
      <w:r>
        <w:rPr>
          <w:spacing w:val="-12"/>
        </w:rPr>
        <w:t xml:space="preserve"> </w:t>
      </w:r>
      <w:r>
        <w:t>nových</w:t>
      </w:r>
      <w:r>
        <w:rPr>
          <w:spacing w:val="-11"/>
        </w:rPr>
        <w:t xml:space="preserve"> </w:t>
      </w:r>
      <w:r>
        <w:t>požadavků</w:t>
      </w:r>
      <w:r>
        <w:rPr>
          <w:spacing w:val="-12"/>
        </w:rPr>
        <w:t xml:space="preserve"> </w:t>
      </w:r>
      <w:r>
        <w:t>Zadavatele</w:t>
      </w:r>
      <w:r>
        <w:rPr>
          <w:spacing w:val="-10"/>
        </w:rPr>
        <w:t xml:space="preserve"> </w:t>
      </w:r>
      <w:r>
        <w:t>v</w:t>
      </w:r>
      <w:r>
        <w:rPr>
          <w:spacing w:val="-3"/>
        </w:rPr>
        <w:t xml:space="preserve"> </w:t>
      </w:r>
      <w:r>
        <w:t>rámci</w:t>
      </w:r>
      <w:r>
        <w:rPr>
          <w:spacing w:val="-12"/>
        </w:rPr>
        <w:t xml:space="preserve"> </w:t>
      </w:r>
      <w:r>
        <w:t>změn</w:t>
      </w:r>
      <w:r>
        <w:rPr>
          <w:spacing w:val="-11"/>
        </w:rPr>
        <w:t xml:space="preserve"> </w:t>
      </w:r>
      <w:r>
        <w:t>dle</w:t>
      </w:r>
      <w:r>
        <w:rPr>
          <w:spacing w:val="-11"/>
        </w:rPr>
        <w:t xml:space="preserve"> </w:t>
      </w:r>
      <w:r>
        <w:t>předchozího</w:t>
      </w:r>
      <w:r>
        <w:rPr>
          <w:spacing w:val="-12"/>
        </w:rPr>
        <w:t xml:space="preserve"> </w:t>
      </w:r>
      <w:r>
        <w:t>odstavce</w:t>
      </w:r>
      <w:r>
        <w:rPr>
          <w:spacing w:val="-10"/>
        </w:rPr>
        <w:t xml:space="preserve"> </w:t>
      </w:r>
      <w:r>
        <w:t>bude</w:t>
      </w:r>
      <w:r>
        <w:rPr>
          <w:spacing w:val="-11"/>
        </w:rPr>
        <w:t xml:space="preserve"> </w:t>
      </w:r>
      <w:r>
        <w:t>uvedena v rámci aktualizovaného dokumentu a dále v rámci oznámení pro stávající již zařazené Dodavatele. Podmínky stanovené v aktualizované verzi tak budou kontrolovány a vyžadovány Zadavatelem po</w:t>
      </w:r>
      <w:r>
        <w:rPr>
          <w:spacing w:val="-2"/>
        </w:rPr>
        <w:t xml:space="preserve"> </w:t>
      </w:r>
      <w:r>
        <w:t>uplynutí</w:t>
      </w:r>
      <w:r>
        <w:rPr>
          <w:spacing w:val="-6"/>
        </w:rPr>
        <w:t xml:space="preserve"> </w:t>
      </w:r>
      <w:r>
        <w:t>této</w:t>
      </w:r>
      <w:r>
        <w:rPr>
          <w:spacing w:val="-3"/>
        </w:rPr>
        <w:t xml:space="preserve"> </w:t>
      </w:r>
      <w:r>
        <w:t>lhůty.</w:t>
      </w:r>
      <w:r>
        <w:rPr>
          <w:spacing w:val="-6"/>
        </w:rPr>
        <w:t xml:space="preserve"> </w:t>
      </w:r>
      <w:r>
        <w:t>Nepředložení</w:t>
      </w:r>
      <w:r>
        <w:rPr>
          <w:spacing w:val="-4"/>
        </w:rPr>
        <w:t xml:space="preserve"> </w:t>
      </w:r>
      <w:r>
        <w:t>dokladů</w:t>
      </w:r>
      <w:r>
        <w:rPr>
          <w:spacing w:val="-6"/>
        </w:rPr>
        <w:t xml:space="preserve"> </w:t>
      </w:r>
      <w:r>
        <w:t>dle</w:t>
      </w:r>
      <w:r>
        <w:rPr>
          <w:spacing w:val="-5"/>
        </w:rPr>
        <w:t xml:space="preserve"> </w:t>
      </w:r>
      <w:r>
        <w:t>aktualizovaných</w:t>
      </w:r>
      <w:r>
        <w:rPr>
          <w:spacing w:val="-5"/>
        </w:rPr>
        <w:t xml:space="preserve"> </w:t>
      </w:r>
      <w:r>
        <w:t>podmínek</w:t>
      </w:r>
      <w:r>
        <w:rPr>
          <w:spacing w:val="-5"/>
        </w:rPr>
        <w:t xml:space="preserve"> </w:t>
      </w:r>
      <w:r>
        <w:t>je</w:t>
      </w:r>
      <w:r>
        <w:rPr>
          <w:spacing w:val="-4"/>
        </w:rPr>
        <w:t xml:space="preserve"> </w:t>
      </w:r>
      <w:r>
        <w:t>nesplněním</w:t>
      </w:r>
      <w:r>
        <w:rPr>
          <w:spacing w:val="-4"/>
        </w:rPr>
        <w:t xml:space="preserve"> </w:t>
      </w:r>
      <w:r>
        <w:t>požadavků Zadavatele pro zařazení do Systému kvalifikace a je tak důvodem pro vyřazení Dodavatele, který původně v seznamu pro konkrétní kategorii Systému kvalifikace již</w:t>
      </w:r>
      <w:r>
        <w:rPr>
          <w:spacing w:val="-6"/>
        </w:rPr>
        <w:t xml:space="preserve"> </w:t>
      </w:r>
      <w:r>
        <w:t>byl.</w:t>
      </w:r>
    </w:p>
    <w:p w14:paraId="6B22BBC7" w14:textId="77777777" w:rsidR="007A5CA7" w:rsidRDefault="007A5CA7">
      <w:pPr>
        <w:pStyle w:val="Zkladntext"/>
        <w:spacing w:before="7"/>
        <w:rPr>
          <w:sz w:val="19"/>
        </w:rPr>
      </w:pPr>
    </w:p>
    <w:p w14:paraId="2E8ABC1A" w14:textId="77777777" w:rsidR="007A5CA7" w:rsidRDefault="007162BC">
      <w:pPr>
        <w:pStyle w:val="Nadpis4"/>
        <w:spacing w:before="1"/>
      </w:pPr>
      <w:r>
        <w:t>Poplatek za Systém kvalifikace</w:t>
      </w:r>
    </w:p>
    <w:p w14:paraId="1B5F0033" w14:textId="46B9B754" w:rsidR="007A5CA7" w:rsidRDefault="007162BC">
      <w:pPr>
        <w:pStyle w:val="Zkladntext"/>
        <w:spacing w:before="141" w:line="259" w:lineRule="auto"/>
        <w:ind w:left="114" w:right="113"/>
        <w:jc w:val="both"/>
      </w:pPr>
      <w:r>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uvedena dodatečná informace, je zavedení do Systému kvalifikace provedeno Zadavatelem bez související</w:t>
      </w:r>
      <w:r>
        <w:rPr>
          <w:spacing w:val="-4"/>
        </w:rPr>
        <w:t xml:space="preserve"> </w:t>
      </w:r>
      <w:r>
        <w:t>platby.</w:t>
      </w:r>
    </w:p>
    <w:p w14:paraId="26975455" w14:textId="77777777" w:rsidR="007A5CA7" w:rsidRDefault="007A5CA7">
      <w:pPr>
        <w:pStyle w:val="Zkladntext"/>
        <w:spacing w:before="4"/>
        <w:rPr>
          <w:sz w:val="29"/>
        </w:rPr>
      </w:pPr>
    </w:p>
    <w:p w14:paraId="168B1660" w14:textId="77777777" w:rsidR="007A5CA7" w:rsidRDefault="007162BC">
      <w:pPr>
        <w:pStyle w:val="Nadpis1"/>
        <w:numPr>
          <w:ilvl w:val="1"/>
          <w:numId w:val="14"/>
        </w:numPr>
        <w:tabs>
          <w:tab w:val="left" w:pos="3537"/>
        </w:tabs>
        <w:spacing w:before="0"/>
        <w:ind w:left="3536" w:hanging="426"/>
        <w:jc w:val="left"/>
      </w:pPr>
      <w:bookmarkStart w:id="17" w:name="III._Způsob_komunikace"/>
      <w:bookmarkStart w:id="18" w:name="_bookmark2"/>
      <w:bookmarkEnd w:id="17"/>
      <w:bookmarkEnd w:id="18"/>
      <w:r>
        <w:t>Způsob</w:t>
      </w:r>
      <w:r>
        <w:rPr>
          <w:spacing w:val="-3"/>
        </w:rPr>
        <w:t xml:space="preserve"> </w:t>
      </w:r>
      <w:r>
        <w:t>komunikace</w:t>
      </w:r>
    </w:p>
    <w:p w14:paraId="471A61AF" w14:textId="5DBAED87" w:rsidR="007A5CA7" w:rsidRDefault="007162BC" w:rsidP="00243D39">
      <w:pPr>
        <w:pStyle w:val="Zkladntext"/>
        <w:spacing w:before="151" w:line="259" w:lineRule="auto"/>
        <w:ind w:left="115" w:right="114"/>
        <w:jc w:val="both"/>
      </w:pPr>
      <w:r>
        <w:t xml:space="preserve">Systém kvalifikace bude provozován prostřednictvím platformy E-ZAK na adrese </w:t>
      </w:r>
      <w:hyperlink r:id="rId16">
        <w:r>
          <w:rPr>
            <w:color w:val="0562C1"/>
            <w:u w:val="single" w:color="0562C1"/>
          </w:rPr>
          <w:t>https://ezak.eon.cz/dns_index.html</w:t>
        </w:r>
        <w:r>
          <w:t>.</w:t>
        </w:r>
        <w:r>
          <w:rPr>
            <w:spacing w:val="-16"/>
          </w:rPr>
          <w:t xml:space="preserve"> </w:t>
        </w:r>
      </w:hyperlink>
      <w:r>
        <w:t>Zadavatel</w:t>
      </w:r>
      <w:r>
        <w:rPr>
          <w:spacing w:val="-16"/>
        </w:rPr>
        <w:t xml:space="preserve"> </w:t>
      </w:r>
      <w:r>
        <w:t>upozorňuje,</w:t>
      </w:r>
      <w:r>
        <w:rPr>
          <w:spacing w:val="-15"/>
        </w:rPr>
        <w:t xml:space="preserve"> </w:t>
      </w:r>
      <w:r>
        <w:t>že</w:t>
      </w:r>
      <w:r>
        <w:rPr>
          <w:spacing w:val="-15"/>
        </w:rPr>
        <w:t xml:space="preserve"> </w:t>
      </w:r>
      <w:r>
        <w:t>přestože</w:t>
      </w:r>
      <w:r>
        <w:rPr>
          <w:spacing w:val="-17"/>
        </w:rPr>
        <w:t xml:space="preserve"> </w:t>
      </w:r>
      <w:r>
        <w:t>výše</w:t>
      </w:r>
      <w:r>
        <w:rPr>
          <w:spacing w:val="-17"/>
        </w:rPr>
        <w:t xml:space="preserve"> </w:t>
      </w:r>
      <w:r>
        <w:t>uvedené</w:t>
      </w:r>
      <w:r>
        <w:rPr>
          <w:spacing w:val="-15"/>
        </w:rPr>
        <w:t xml:space="preserve"> </w:t>
      </w:r>
      <w:r>
        <w:t>rozhraní</w:t>
      </w:r>
      <w:r>
        <w:rPr>
          <w:spacing w:val="-16"/>
        </w:rPr>
        <w:t xml:space="preserve"> </w:t>
      </w:r>
      <w:r>
        <w:t xml:space="preserve">existuje s </w:t>
      </w:r>
      <w:r>
        <w:rPr>
          <w:b/>
        </w:rPr>
        <w:t>popisem DNS</w:t>
      </w:r>
      <w:r>
        <w:t xml:space="preserve">, tedy dynamický nákupní systém ve smyslu </w:t>
      </w:r>
      <w:proofErr w:type="spellStart"/>
      <w:r>
        <w:t>ust</w:t>
      </w:r>
      <w:proofErr w:type="spellEnd"/>
      <w:r>
        <w:t>. § 138 a násl. ZZVZ, jedná se</w:t>
      </w:r>
      <w:r>
        <w:rPr>
          <w:spacing w:val="35"/>
        </w:rPr>
        <w:t xml:space="preserve"> </w:t>
      </w:r>
      <w:r>
        <w:t>pouze</w:t>
      </w:r>
      <w:r w:rsidR="00BE4B81">
        <w:t xml:space="preserve"> </w:t>
      </w:r>
      <w:r w:rsidR="00BE4B81">
        <w:br/>
      </w:r>
      <w:r>
        <w:t xml:space="preserve">o </w:t>
      </w:r>
      <w:r>
        <w:rPr>
          <w:b/>
        </w:rPr>
        <w:t>interní označení provozovatele systému E-ZAK</w:t>
      </w:r>
      <w:r>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w:t>
      </w:r>
      <w:r>
        <w:rPr>
          <w:spacing w:val="-7"/>
        </w:rPr>
        <w:t xml:space="preserve"> </w:t>
      </w:r>
      <w:r>
        <w:t>Zadavatele.</w:t>
      </w:r>
    </w:p>
    <w:p w14:paraId="5A225582" w14:textId="77777777" w:rsidR="007A5CA7" w:rsidRDefault="007162BC">
      <w:pPr>
        <w:pStyle w:val="Zkladntext"/>
        <w:spacing w:before="159" w:line="259" w:lineRule="auto"/>
        <w:ind w:left="115" w:right="113"/>
        <w:jc w:val="both"/>
      </w:pPr>
      <w:r>
        <w:t>Veškerá</w:t>
      </w:r>
      <w:r>
        <w:rPr>
          <w:spacing w:val="-8"/>
        </w:rPr>
        <w:t xml:space="preserve"> </w:t>
      </w:r>
      <w:r>
        <w:t>komunikace</w:t>
      </w:r>
      <w:r>
        <w:rPr>
          <w:spacing w:val="-6"/>
        </w:rPr>
        <w:t xml:space="preserve"> </w:t>
      </w:r>
      <w:r>
        <w:t>mezi</w:t>
      </w:r>
      <w:r>
        <w:rPr>
          <w:spacing w:val="-5"/>
        </w:rPr>
        <w:t xml:space="preserve"> </w:t>
      </w:r>
      <w:r>
        <w:t>zadavatelem</w:t>
      </w:r>
      <w:r>
        <w:rPr>
          <w:spacing w:val="-6"/>
        </w:rPr>
        <w:t xml:space="preserve"> </w:t>
      </w:r>
      <w:r>
        <w:t>a</w:t>
      </w:r>
      <w:r>
        <w:rPr>
          <w:spacing w:val="-4"/>
        </w:rPr>
        <w:t xml:space="preserve"> </w:t>
      </w:r>
      <w:r>
        <w:t>dodavateli</w:t>
      </w:r>
      <w:r>
        <w:rPr>
          <w:spacing w:val="-7"/>
        </w:rPr>
        <w:t xml:space="preserve"> </w:t>
      </w:r>
      <w:r>
        <w:t>bude</w:t>
      </w:r>
      <w:r>
        <w:rPr>
          <w:spacing w:val="-5"/>
        </w:rPr>
        <w:t xml:space="preserve"> </w:t>
      </w:r>
      <w:r>
        <w:t>probíhat</w:t>
      </w:r>
      <w:r>
        <w:rPr>
          <w:spacing w:val="-6"/>
        </w:rPr>
        <w:t xml:space="preserve"> </w:t>
      </w:r>
      <w:r>
        <w:t>v</w:t>
      </w:r>
      <w:r>
        <w:rPr>
          <w:spacing w:val="-3"/>
        </w:rPr>
        <w:t xml:space="preserve"> </w:t>
      </w:r>
      <w:r>
        <w:t>českém</w:t>
      </w:r>
      <w:r>
        <w:rPr>
          <w:spacing w:val="-4"/>
        </w:rPr>
        <w:t xml:space="preserve"> </w:t>
      </w:r>
      <w:r>
        <w:t>nebo</w:t>
      </w:r>
      <w:r>
        <w:rPr>
          <w:spacing w:val="-3"/>
        </w:rPr>
        <w:t xml:space="preserve"> </w:t>
      </w:r>
      <w:r>
        <w:t>slovenském</w:t>
      </w:r>
      <w:r>
        <w:rPr>
          <w:spacing w:val="-6"/>
        </w:rPr>
        <w:t xml:space="preserve"> </w:t>
      </w:r>
      <w:r>
        <w:t>jazyce. Přístup do Systému kvalifikace je tedy umožněn prostřednictvím adresy uvedené v předchozím odstavci. Subjekt, který je registrovaný v rámci systému E-ZAK jako dodavatel, si vyhledá předmětný Systém</w:t>
      </w:r>
      <w:r>
        <w:rPr>
          <w:spacing w:val="-10"/>
        </w:rPr>
        <w:t xml:space="preserve"> </w:t>
      </w:r>
      <w:r>
        <w:t>kvalifikace</w:t>
      </w:r>
      <w:r>
        <w:rPr>
          <w:spacing w:val="-8"/>
        </w:rPr>
        <w:t xml:space="preserve"> </w:t>
      </w:r>
      <w:r>
        <w:t>a</w:t>
      </w:r>
      <w:r>
        <w:rPr>
          <w:spacing w:val="-11"/>
        </w:rPr>
        <w:t xml:space="preserve"> </w:t>
      </w:r>
      <w:r>
        <w:t>zvolí</w:t>
      </w:r>
      <w:r>
        <w:rPr>
          <w:spacing w:val="-12"/>
        </w:rPr>
        <w:t xml:space="preserve"> </w:t>
      </w:r>
      <w:r>
        <w:t>možnost</w:t>
      </w:r>
      <w:r>
        <w:rPr>
          <w:spacing w:val="-12"/>
        </w:rPr>
        <w:t xml:space="preserve"> </w:t>
      </w:r>
      <w:r>
        <w:t>„</w:t>
      </w:r>
      <w:r>
        <w:rPr>
          <w:b/>
        </w:rPr>
        <w:t>podat</w:t>
      </w:r>
      <w:r>
        <w:rPr>
          <w:b/>
          <w:spacing w:val="-9"/>
        </w:rPr>
        <w:t xml:space="preserve"> </w:t>
      </w:r>
      <w:r>
        <w:rPr>
          <w:b/>
        </w:rPr>
        <w:t>žádost</w:t>
      </w:r>
      <w:r>
        <w:rPr>
          <w:b/>
          <w:spacing w:val="-10"/>
        </w:rPr>
        <w:t xml:space="preserve"> </w:t>
      </w:r>
      <w:r>
        <w:rPr>
          <w:b/>
        </w:rPr>
        <w:t>o</w:t>
      </w:r>
      <w:r>
        <w:rPr>
          <w:b/>
          <w:spacing w:val="-10"/>
        </w:rPr>
        <w:t xml:space="preserve"> </w:t>
      </w:r>
      <w:r>
        <w:rPr>
          <w:b/>
        </w:rPr>
        <w:t>účast</w:t>
      </w:r>
      <w:r>
        <w:t>“.</w:t>
      </w:r>
      <w:r>
        <w:rPr>
          <w:spacing w:val="-12"/>
        </w:rPr>
        <w:t xml:space="preserve"> </w:t>
      </w:r>
      <w:r>
        <w:t>Po</w:t>
      </w:r>
      <w:r>
        <w:rPr>
          <w:spacing w:val="-9"/>
        </w:rPr>
        <w:t xml:space="preserve"> </w:t>
      </w:r>
      <w:r>
        <w:t>zvolení</w:t>
      </w:r>
      <w:r>
        <w:rPr>
          <w:spacing w:val="-12"/>
        </w:rPr>
        <w:t xml:space="preserve"> </w:t>
      </w:r>
      <w:r>
        <w:t>požadované</w:t>
      </w:r>
      <w:r>
        <w:rPr>
          <w:spacing w:val="-12"/>
        </w:rPr>
        <w:t xml:space="preserve"> </w:t>
      </w:r>
      <w:r>
        <w:t>kategorie</w:t>
      </w:r>
      <w:r>
        <w:rPr>
          <w:spacing w:val="-11"/>
        </w:rPr>
        <w:t xml:space="preserve"> </w:t>
      </w:r>
      <w:r>
        <w:t>Dodavatel nahraje Zadavatelem ve Zvláštní části specifikované dokumenty, odpovídající Dodavatelem zvolené kategorii. Podrobný popis průběhu podání žádostí o účast je také rozepsán v manuálu systému E-ZAK dostupném např. prostřednictvím adresy uvedené</w:t>
      </w:r>
      <w:r>
        <w:rPr>
          <w:spacing w:val="-1"/>
        </w:rPr>
        <w:t xml:space="preserve"> </w:t>
      </w:r>
      <w:r>
        <w:t>níže.</w:t>
      </w:r>
    </w:p>
    <w:p w14:paraId="72373B62" w14:textId="40DCCC11" w:rsidR="007A5CA7" w:rsidRDefault="007162BC" w:rsidP="0007666F">
      <w:pPr>
        <w:pStyle w:val="Zkladntext"/>
        <w:spacing w:before="158" w:line="259" w:lineRule="auto"/>
        <w:ind w:left="113" w:right="113"/>
        <w:jc w:val="both"/>
      </w:pPr>
      <w:r>
        <w:t xml:space="preserve">Dodavatelé budou vyjadřovat svoji vůli být zařazeni do Systému kvalifikace prostřednictvím žádosti </w:t>
      </w:r>
      <w:r w:rsidR="00BE4B81">
        <w:br/>
      </w:r>
      <w:r>
        <w:t>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w:t>
      </w:r>
      <w:r>
        <w:rPr>
          <w:spacing w:val="1"/>
        </w:rPr>
        <w:t xml:space="preserve"> </w:t>
      </w:r>
      <w:r>
        <w:t>článku.</w:t>
      </w:r>
    </w:p>
    <w:p w14:paraId="29471B58" w14:textId="77777777" w:rsidR="00BE4B81" w:rsidRDefault="00BE4B81">
      <w:pPr>
        <w:keepLines/>
        <w:ind w:left="116"/>
        <w:jc w:val="both"/>
      </w:pPr>
    </w:p>
    <w:p w14:paraId="5D2C89C4" w14:textId="0060209A" w:rsidR="00F24132" w:rsidRDefault="00F24132" w:rsidP="002D2809">
      <w:pPr>
        <w:keepLines/>
        <w:ind w:left="116"/>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4BEE12AA" w14:textId="77777777" w:rsidR="007A5CA7" w:rsidRDefault="007162BC">
      <w:pPr>
        <w:pStyle w:val="Zkladntext"/>
        <w:spacing w:before="158" w:line="259" w:lineRule="auto"/>
        <w:ind w:left="116" w:right="112"/>
        <w:jc w:val="both"/>
      </w:pPr>
      <w:r>
        <w:t>Zadavatel</w:t>
      </w:r>
      <w:r>
        <w:rPr>
          <w:spacing w:val="-8"/>
        </w:rPr>
        <w:t xml:space="preserve"> </w:t>
      </w:r>
      <w:r>
        <w:t>bude</w:t>
      </w:r>
      <w:r>
        <w:rPr>
          <w:spacing w:val="-5"/>
        </w:rPr>
        <w:t xml:space="preserve"> </w:t>
      </w:r>
      <w:r>
        <w:t>jednotlivé</w:t>
      </w:r>
      <w:r>
        <w:rPr>
          <w:spacing w:val="-8"/>
        </w:rPr>
        <w:t xml:space="preserve"> </w:t>
      </w:r>
      <w:r>
        <w:t>veřejné</w:t>
      </w:r>
      <w:r>
        <w:rPr>
          <w:spacing w:val="-5"/>
        </w:rPr>
        <w:t xml:space="preserve"> </w:t>
      </w:r>
      <w:r>
        <w:t>zakázky</w:t>
      </w:r>
      <w:r>
        <w:rPr>
          <w:spacing w:val="-6"/>
        </w:rPr>
        <w:t xml:space="preserve"> </w:t>
      </w:r>
      <w:r>
        <w:t>navazující</w:t>
      </w:r>
      <w:r>
        <w:rPr>
          <w:spacing w:val="-8"/>
        </w:rPr>
        <w:t xml:space="preserve"> </w:t>
      </w:r>
      <w:r>
        <w:t>na</w:t>
      </w:r>
      <w:r>
        <w:rPr>
          <w:spacing w:val="-5"/>
        </w:rPr>
        <w:t xml:space="preserve"> </w:t>
      </w:r>
      <w:r>
        <w:t>Systém</w:t>
      </w:r>
      <w:r>
        <w:rPr>
          <w:spacing w:val="-5"/>
        </w:rPr>
        <w:t xml:space="preserve"> </w:t>
      </w:r>
      <w:r>
        <w:t>kvalifikace</w:t>
      </w:r>
      <w:r>
        <w:rPr>
          <w:spacing w:val="-4"/>
        </w:rPr>
        <w:t xml:space="preserve"> </w:t>
      </w:r>
      <w:r>
        <w:t>realizovat</w:t>
      </w:r>
      <w:r>
        <w:rPr>
          <w:spacing w:val="-5"/>
        </w:rPr>
        <w:t xml:space="preserve"> </w:t>
      </w:r>
      <w:r>
        <w:t>na</w:t>
      </w:r>
      <w:r>
        <w:rPr>
          <w:spacing w:val="-4"/>
        </w:rPr>
        <w:t xml:space="preserve"> </w:t>
      </w:r>
      <w:r>
        <w:t>základě</w:t>
      </w:r>
      <w:r>
        <w:rPr>
          <w:spacing w:val="-7"/>
        </w:rPr>
        <w:t xml:space="preserve"> </w:t>
      </w:r>
      <w:r>
        <w:t>výzev k podání předběžných nabídek/nabídek na konkrétní plnění s tím, že zadávací řízení ve smyslu ZZVZ bude</w:t>
      </w:r>
      <w:r>
        <w:rPr>
          <w:spacing w:val="-14"/>
        </w:rPr>
        <w:t xml:space="preserve"> </w:t>
      </w:r>
      <w:r>
        <w:t>zahájeno</w:t>
      </w:r>
      <w:r>
        <w:rPr>
          <w:spacing w:val="-13"/>
        </w:rPr>
        <w:t xml:space="preserve"> </w:t>
      </w:r>
      <w:r>
        <w:t>odesláním</w:t>
      </w:r>
      <w:r>
        <w:rPr>
          <w:spacing w:val="-13"/>
        </w:rPr>
        <w:t xml:space="preserve"> </w:t>
      </w:r>
      <w:r>
        <w:t>předmětných</w:t>
      </w:r>
      <w:r>
        <w:rPr>
          <w:spacing w:val="-16"/>
        </w:rPr>
        <w:t xml:space="preserve"> </w:t>
      </w:r>
      <w:r>
        <w:t>výzev</w:t>
      </w:r>
      <w:r>
        <w:rPr>
          <w:spacing w:val="-13"/>
        </w:rPr>
        <w:t xml:space="preserve"> </w:t>
      </w:r>
      <w:r>
        <w:t>a</w:t>
      </w:r>
      <w:r>
        <w:rPr>
          <w:spacing w:val="-3"/>
        </w:rPr>
        <w:t xml:space="preserve"> </w:t>
      </w:r>
      <w:r>
        <w:t>jednotlivá</w:t>
      </w:r>
      <w:r>
        <w:rPr>
          <w:spacing w:val="-14"/>
        </w:rPr>
        <w:t xml:space="preserve"> </w:t>
      </w:r>
      <w:r>
        <w:t>zadávací</w:t>
      </w:r>
      <w:r>
        <w:rPr>
          <w:spacing w:val="-14"/>
        </w:rPr>
        <w:t xml:space="preserve"> </w:t>
      </w:r>
      <w:r>
        <w:t>řízení</w:t>
      </w:r>
      <w:r>
        <w:rPr>
          <w:spacing w:val="-14"/>
        </w:rPr>
        <w:t xml:space="preserve"> </w:t>
      </w:r>
      <w:r>
        <w:t>budou</w:t>
      </w:r>
      <w:r>
        <w:rPr>
          <w:spacing w:val="-14"/>
        </w:rPr>
        <w:t xml:space="preserve"> </w:t>
      </w:r>
      <w:r>
        <w:t>realizována</w:t>
      </w:r>
      <w:r>
        <w:rPr>
          <w:spacing w:val="-14"/>
        </w:rPr>
        <w:t xml:space="preserve"> </w:t>
      </w:r>
      <w:r>
        <w:t>postupem obdobným</w:t>
      </w:r>
      <w:r>
        <w:rPr>
          <w:spacing w:val="-8"/>
        </w:rPr>
        <w:t xml:space="preserve"> </w:t>
      </w:r>
      <w:r>
        <w:t>pro</w:t>
      </w:r>
      <w:r>
        <w:rPr>
          <w:spacing w:val="-8"/>
        </w:rPr>
        <w:t xml:space="preserve"> </w:t>
      </w:r>
      <w:r>
        <w:t>UŘ,</w:t>
      </w:r>
      <w:r>
        <w:rPr>
          <w:spacing w:val="-8"/>
        </w:rPr>
        <w:t xml:space="preserve"> </w:t>
      </w:r>
      <w:r>
        <w:t>resp.</w:t>
      </w:r>
      <w:r>
        <w:rPr>
          <w:spacing w:val="-10"/>
        </w:rPr>
        <w:t xml:space="preserve"> </w:t>
      </w:r>
      <w:r>
        <w:t>JŘSU</w:t>
      </w:r>
      <w:r>
        <w:rPr>
          <w:spacing w:val="-8"/>
        </w:rPr>
        <w:t xml:space="preserve"> </w:t>
      </w:r>
      <w:r>
        <w:t>podle</w:t>
      </w:r>
      <w:r>
        <w:rPr>
          <w:spacing w:val="-10"/>
        </w:rPr>
        <w:t xml:space="preserve"> </w:t>
      </w:r>
      <w:r>
        <w:t>toho,</w:t>
      </w:r>
      <w:r>
        <w:rPr>
          <w:spacing w:val="-11"/>
        </w:rPr>
        <w:t xml:space="preserve"> </w:t>
      </w:r>
      <w:r>
        <w:t>kterou</w:t>
      </w:r>
      <w:r>
        <w:rPr>
          <w:spacing w:val="-9"/>
        </w:rPr>
        <w:t xml:space="preserve"> </w:t>
      </w:r>
      <w:r>
        <w:t>podobu</w:t>
      </w:r>
      <w:r>
        <w:rPr>
          <w:spacing w:val="-10"/>
        </w:rPr>
        <w:t xml:space="preserve"> </w:t>
      </w:r>
      <w:r>
        <w:t>Zadavatel</w:t>
      </w:r>
      <w:r>
        <w:rPr>
          <w:spacing w:val="-11"/>
        </w:rPr>
        <w:t xml:space="preserve"> </w:t>
      </w:r>
      <w:r>
        <w:t>v</w:t>
      </w:r>
      <w:r>
        <w:rPr>
          <w:spacing w:val="-3"/>
        </w:rPr>
        <w:t xml:space="preserve"> </w:t>
      </w:r>
      <w:r>
        <w:t>rámci</w:t>
      </w:r>
      <w:r>
        <w:rPr>
          <w:spacing w:val="-11"/>
        </w:rPr>
        <w:t xml:space="preserve"> </w:t>
      </w:r>
      <w:r>
        <w:t>výzvy</w:t>
      </w:r>
      <w:r>
        <w:rPr>
          <w:spacing w:val="-11"/>
        </w:rPr>
        <w:t xml:space="preserve"> </w:t>
      </w:r>
      <w:r>
        <w:t>zvolí.</w:t>
      </w:r>
      <w:r>
        <w:rPr>
          <w:spacing w:val="-8"/>
        </w:rPr>
        <w:t xml:space="preserve"> </w:t>
      </w:r>
      <w:r>
        <w:t>Výzvy</w:t>
      </w:r>
      <w:r>
        <w:rPr>
          <w:spacing w:val="-8"/>
        </w:rPr>
        <w:t xml:space="preserve"> </w:t>
      </w:r>
      <w:r>
        <w:t>k</w:t>
      </w:r>
      <w:r>
        <w:rPr>
          <w:spacing w:val="-1"/>
        </w:rPr>
        <w:t xml:space="preserve"> </w:t>
      </w:r>
      <w:r>
        <w:t xml:space="preserve">podání předběžných nabídek/nabídek budou v souladu s </w:t>
      </w:r>
      <w:proofErr w:type="spellStart"/>
      <w:r>
        <w:t>ust</w:t>
      </w:r>
      <w:proofErr w:type="spellEnd"/>
      <w:r>
        <w:t xml:space="preserve">. § 211 ZZVZ a násl. rozesílány prostřednictvím </w:t>
      </w:r>
      <w:r>
        <w:lastRenderedPageBreak/>
        <w:t>certifikovaného elektronického nástroje Zadavatele E-ZAK. Podrobné podmínky registrace na E-ZAK jsou dostupné na</w:t>
      </w:r>
      <w:r>
        <w:rPr>
          <w:spacing w:val="-2"/>
        </w:rPr>
        <w:t xml:space="preserve"> </w:t>
      </w:r>
      <w:hyperlink r:id="rId17">
        <w:r>
          <w:rPr>
            <w:color w:val="0562C1"/>
            <w:u w:val="single" w:color="0562C1"/>
          </w:rPr>
          <w:t>https://ezak.eon.cz/manual_2/ezak-manual-dodavatele-pdf</w:t>
        </w:r>
        <w:r>
          <w:t>.</w:t>
        </w:r>
      </w:hyperlink>
    </w:p>
    <w:p w14:paraId="79AEB032" w14:textId="552055F1" w:rsidR="007A5CA7" w:rsidRDefault="007162BC" w:rsidP="00F24132">
      <w:pPr>
        <w:spacing w:before="77" w:line="259" w:lineRule="auto"/>
        <w:ind w:left="115" w:right="114"/>
        <w:jc w:val="both"/>
      </w:pPr>
      <w:r w:rsidRPr="00826C8C">
        <w:rPr>
          <w:bCs/>
        </w:rPr>
        <w:t xml:space="preserve">Zadavatel </w:t>
      </w:r>
      <w:r w:rsidR="00BE4B81" w:rsidRPr="00826C8C">
        <w:rPr>
          <w:bCs/>
        </w:rPr>
        <w:t xml:space="preserve">tedy </w:t>
      </w:r>
      <w:r w:rsidRPr="00826C8C">
        <w:rPr>
          <w:bCs/>
        </w:rPr>
        <w:t>upozorňuje, že pro úspěšné zařazení do Systému kvalifikace musí být Dodavatel řádně registrován ve výše uvedeném systému</w:t>
      </w:r>
      <w:r>
        <w:t>, prostřednictvím kterého bude Zadavatel Systém kvalifikace provozovat.</w:t>
      </w:r>
    </w:p>
    <w:p w14:paraId="4E645D61" w14:textId="77777777" w:rsidR="007A5CA7" w:rsidRDefault="007A5CA7">
      <w:pPr>
        <w:pStyle w:val="Zkladntext"/>
        <w:spacing w:before="11"/>
        <w:rPr>
          <w:sz w:val="8"/>
        </w:rPr>
      </w:pPr>
    </w:p>
    <w:p w14:paraId="7B5F221C" w14:textId="77777777" w:rsidR="007A5CA7" w:rsidRDefault="007162BC">
      <w:pPr>
        <w:spacing w:before="56"/>
        <w:ind w:left="115"/>
      </w:pPr>
      <w:r>
        <w:t xml:space="preserve">Zadavatel požaduje </w:t>
      </w:r>
      <w:r>
        <w:rPr>
          <w:b/>
        </w:rPr>
        <w:t>zaručený elektronický podpis pro registraci dodavatele</w:t>
      </w:r>
      <w:r>
        <w:t>.</w:t>
      </w:r>
    </w:p>
    <w:p w14:paraId="0BAC7E24" w14:textId="77777777" w:rsidR="007A5CA7" w:rsidRDefault="007162BC">
      <w:pPr>
        <w:pStyle w:val="Zkladntext"/>
        <w:spacing w:before="180"/>
        <w:ind w:left="116"/>
      </w:pPr>
      <w:r>
        <w:t>V případě technických požadavků a dotazů k nástroji E-ZAK, prosím, kontaktujte technickou podporu:</w:t>
      </w:r>
    </w:p>
    <w:p w14:paraId="736FE931" w14:textId="77777777" w:rsidR="007A5CA7" w:rsidRDefault="007162BC">
      <w:pPr>
        <w:pStyle w:val="Zkladntext"/>
        <w:spacing w:before="22"/>
        <w:ind w:left="115"/>
      </w:pPr>
      <w:r>
        <w:t xml:space="preserve">e-mail: </w:t>
      </w:r>
      <w:hyperlink r:id="rId18">
        <w:r>
          <w:t xml:space="preserve">podpora@ezak.cz, </w:t>
        </w:r>
      </w:hyperlink>
      <w:r>
        <w:t>telefon: +420 538 702 719, v pracovních dnech: 8.00 - 17.00.</w:t>
      </w:r>
    </w:p>
    <w:p w14:paraId="2751ECE5" w14:textId="77777777" w:rsidR="007A5CA7" w:rsidRDefault="007A5CA7">
      <w:pPr>
        <w:pStyle w:val="Zkladntext"/>
      </w:pPr>
    </w:p>
    <w:p w14:paraId="689A012A" w14:textId="77777777" w:rsidR="007A5CA7" w:rsidRDefault="007A5CA7">
      <w:pPr>
        <w:pStyle w:val="Zkladntext"/>
        <w:spacing w:before="1"/>
        <w:rPr>
          <w:sz w:val="24"/>
        </w:rPr>
      </w:pPr>
    </w:p>
    <w:p w14:paraId="772B9906" w14:textId="77777777" w:rsidR="007A5CA7" w:rsidRDefault="007162BC">
      <w:pPr>
        <w:pStyle w:val="Nadpis1"/>
        <w:numPr>
          <w:ilvl w:val="1"/>
          <w:numId w:val="14"/>
        </w:numPr>
        <w:tabs>
          <w:tab w:val="left" w:pos="2159"/>
        </w:tabs>
        <w:spacing w:before="0"/>
        <w:ind w:left="2158" w:hanging="426"/>
        <w:jc w:val="left"/>
      </w:pPr>
      <w:bookmarkStart w:id="19" w:name="IV._Žádost_o_zařazení_do_Systému_kvalifi"/>
      <w:bookmarkStart w:id="20" w:name="_bookmark3"/>
      <w:bookmarkEnd w:id="19"/>
      <w:bookmarkEnd w:id="20"/>
      <w:r>
        <w:t>Žádost o zařazení do Systému</w:t>
      </w:r>
      <w:r>
        <w:rPr>
          <w:spacing w:val="-3"/>
        </w:rPr>
        <w:t xml:space="preserve"> </w:t>
      </w:r>
      <w:r>
        <w:t>kvalifikace</w:t>
      </w:r>
    </w:p>
    <w:p w14:paraId="63DBBA0B" w14:textId="58FA2487" w:rsidR="007A5CA7" w:rsidRDefault="007162BC" w:rsidP="00826C8C">
      <w:pPr>
        <w:pStyle w:val="Zkladntext"/>
        <w:spacing w:before="151" w:line="259" w:lineRule="auto"/>
        <w:ind w:left="115" w:right="114"/>
        <w:jc w:val="both"/>
        <w:rPr>
          <w:b/>
        </w:rPr>
      </w:pPr>
      <w:r>
        <w:t>Dodavatel, který hodlá projevit zájem o zařazení do konkrétní kategorie Systému kvalifikace či jeho kategorie, tak může učinit prostřednictvím formalizované písemné elektronicky podané žádosti</w:t>
      </w:r>
      <w:r w:rsidR="007E6B98">
        <w:t xml:space="preserve"> </w:t>
      </w:r>
      <w:r w:rsidR="007E6B98">
        <w:br/>
      </w:r>
      <w:r>
        <w:t>o</w:t>
      </w:r>
      <w:r>
        <w:rPr>
          <w:spacing w:val="-2"/>
        </w:rPr>
        <w:t xml:space="preserve"> </w:t>
      </w:r>
      <w:r>
        <w:t>zařazení</w:t>
      </w:r>
      <w:r>
        <w:rPr>
          <w:spacing w:val="-12"/>
        </w:rPr>
        <w:t xml:space="preserve"> </w:t>
      </w:r>
      <w:r>
        <w:t>do</w:t>
      </w:r>
      <w:r>
        <w:rPr>
          <w:spacing w:val="-10"/>
        </w:rPr>
        <w:t xml:space="preserve"> </w:t>
      </w:r>
      <w:r>
        <w:t>Systému</w:t>
      </w:r>
      <w:r>
        <w:rPr>
          <w:spacing w:val="-12"/>
        </w:rPr>
        <w:t xml:space="preserve"> </w:t>
      </w:r>
      <w:r>
        <w:t>kvalifikace,</w:t>
      </w:r>
      <w:r>
        <w:rPr>
          <w:spacing w:val="-14"/>
        </w:rPr>
        <w:t xml:space="preserve"> </w:t>
      </w:r>
      <w:r>
        <w:t>která</w:t>
      </w:r>
      <w:r>
        <w:rPr>
          <w:spacing w:val="-14"/>
        </w:rPr>
        <w:t xml:space="preserve"> </w:t>
      </w:r>
      <w:r>
        <w:t>bude</w:t>
      </w:r>
      <w:r>
        <w:rPr>
          <w:spacing w:val="-11"/>
        </w:rPr>
        <w:t xml:space="preserve"> </w:t>
      </w:r>
      <w:r>
        <w:t>obsahovat,</w:t>
      </w:r>
      <w:r>
        <w:rPr>
          <w:spacing w:val="-11"/>
        </w:rPr>
        <w:t xml:space="preserve"> </w:t>
      </w:r>
      <w:r>
        <w:t>krom</w:t>
      </w:r>
      <w:r>
        <w:rPr>
          <w:spacing w:val="-12"/>
        </w:rPr>
        <w:t xml:space="preserve"> </w:t>
      </w:r>
      <w:r>
        <w:rPr>
          <w:b/>
        </w:rPr>
        <w:t>krycího</w:t>
      </w:r>
      <w:r>
        <w:rPr>
          <w:b/>
          <w:spacing w:val="-12"/>
        </w:rPr>
        <w:t xml:space="preserve"> </w:t>
      </w:r>
      <w:r>
        <w:rPr>
          <w:b/>
        </w:rPr>
        <w:t>listu</w:t>
      </w:r>
      <w:r>
        <w:t>,</w:t>
      </w:r>
      <w:r>
        <w:rPr>
          <w:spacing w:val="-11"/>
        </w:rPr>
        <w:t xml:space="preserve"> </w:t>
      </w:r>
      <w:r>
        <w:t>jehož</w:t>
      </w:r>
      <w:r>
        <w:rPr>
          <w:spacing w:val="-12"/>
        </w:rPr>
        <w:t xml:space="preserve"> </w:t>
      </w:r>
      <w:r>
        <w:t>vzor</w:t>
      </w:r>
      <w:r>
        <w:rPr>
          <w:spacing w:val="-12"/>
        </w:rPr>
        <w:t xml:space="preserve"> </w:t>
      </w:r>
      <w:r>
        <w:t>je</w:t>
      </w:r>
      <w:r>
        <w:rPr>
          <w:spacing w:val="-11"/>
        </w:rPr>
        <w:t xml:space="preserve"> </w:t>
      </w:r>
      <w:r>
        <w:t>obsažen</w:t>
      </w:r>
      <w:r>
        <w:rPr>
          <w:spacing w:val="-12"/>
        </w:rPr>
        <w:t xml:space="preserve"> </w:t>
      </w:r>
      <w:r>
        <w:t xml:space="preserve">jako příloha č. 1 této dokumentace, také </w:t>
      </w:r>
      <w:r>
        <w:rPr>
          <w:b/>
        </w:rPr>
        <w:t>doklady prokazující kvalifikaci</w:t>
      </w:r>
      <w:r>
        <w:t xml:space="preserve">, příp. další náležitosti stanovené Zadavatelem dle Zvláštní části pro předmětnou kategorii Systému kvalifikace. </w:t>
      </w:r>
      <w:r>
        <w:rPr>
          <w:b/>
        </w:rPr>
        <w:t xml:space="preserve">Žádost o zařazení do Systému kvalifikace bude Zadavatel přijímat výhradně prostřednictvím elektronického nástroje </w:t>
      </w:r>
      <w:r w:rsidR="007E6B98">
        <w:rPr>
          <w:b/>
        </w:rPr>
        <w:br/>
      </w:r>
      <w:r>
        <w:rPr>
          <w:b/>
        </w:rPr>
        <w:t xml:space="preserve">E-ZAK </w:t>
      </w:r>
      <w:r>
        <w:t xml:space="preserve">(dodavatel zvolí možnost „podat žádost o účast“) </w:t>
      </w:r>
      <w:r>
        <w:rPr>
          <w:b/>
        </w:rPr>
        <w:t xml:space="preserve">na adrese </w:t>
      </w:r>
      <w:hyperlink r:id="rId19">
        <w:r>
          <w:rPr>
            <w:b/>
            <w:color w:val="0562C1"/>
            <w:u w:val="single" w:color="0562C1"/>
          </w:rPr>
          <w:t>https://ezak.eon.cz/dns_index.html</w:t>
        </w:r>
        <w:r>
          <w:rPr>
            <w:b/>
          </w:rPr>
          <w:t>.</w:t>
        </w:r>
      </w:hyperlink>
    </w:p>
    <w:p w14:paraId="7F7D2C22" w14:textId="77777777" w:rsidR="007A5CA7" w:rsidRDefault="007A5CA7">
      <w:pPr>
        <w:pStyle w:val="Zkladntext"/>
        <w:spacing w:before="5"/>
        <w:rPr>
          <w:b/>
          <w:sz w:val="8"/>
        </w:rPr>
      </w:pPr>
    </w:p>
    <w:p w14:paraId="00130306" w14:textId="77777777" w:rsidR="007A5CA7" w:rsidRDefault="007162BC">
      <w:pPr>
        <w:pStyle w:val="Zkladntext"/>
        <w:spacing w:before="57" w:line="259" w:lineRule="auto"/>
        <w:ind w:left="115" w:right="113"/>
        <w:jc w:val="both"/>
      </w:pPr>
      <w:r>
        <w:t>Dodavatel následně prostřednictvím elektronického nástroje E-ZAK nahraje Zadavatelem požadované dokumenty</w:t>
      </w:r>
      <w:r>
        <w:rPr>
          <w:spacing w:val="-7"/>
        </w:rPr>
        <w:t xml:space="preserve"> </w:t>
      </w:r>
      <w:r>
        <w:t>pro</w:t>
      </w:r>
      <w:r>
        <w:rPr>
          <w:spacing w:val="-5"/>
        </w:rPr>
        <w:t xml:space="preserve"> </w:t>
      </w:r>
      <w:r>
        <w:t>zařazení</w:t>
      </w:r>
      <w:r>
        <w:rPr>
          <w:spacing w:val="-8"/>
        </w:rPr>
        <w:t xml:space="preserve"> </w:t>
      </w:r>
      <w:r>
        <w:t>do</w:t>
      </w:r>
      <w:r>
        <w:rPr>
          <w:spacing w:val="-8"/>
        </w:rPr>
        <w:t xml:space="preserve"> </w:t>
      </w:r>
      <w:r>
        <w:t>Systému</w:t>
      </w:r>
      <w:r>
        <w:rPr>
          <w:spacing w:val="-7"/>
        </w:rPr>
        <w:t xml:space="preserve"> </w:t>
      </w:r>
      <w:r>
        <w:t>kvalifikace</w:t>
      </w:r>
      <w:r>
        <w:rPr>
          <w:spacing w:val="-7"/>
        </w:rPr>
        <w:t xml:space="preserve"> </w:t>
      </w:r>
      <w:r>
        <w:t>v</w:t>
      </w:r>
      <w:r>
        <w:rPr>
          <w:spacing w:val="-3"/>
        </w:rPr>
        <w:t xml:space="preserve"> </w:t>
      </w:r>
      <w:r>
        <w:t>závislosti</w:t>
      </w:r>
      <w:r>
        <w:rPr>
          <w:spacing w:val="-8"/>
        </w:rPr>
        <w:t xml:space="preserve"> </w:t>
      </w:r>
      <w:r>
        <w:t>na</w:t>
      </w:r>
      <w:r>
        <w:rPr>
          <w:spacing w:val="-7"/>
        </w:rPr>
        <w:t xml:space="preserve"> </w:t>
      </w:r>
      <w:r>
        <w:t>kategorii</w:t>
      </w:r>
      <w:r>
        <w:rPr>
          <w:spacing w:val="-7"/>
        </w:rPr>
        <w:t xml:space="preserve"> </w:t>
      </w:r>
      <w:r>
        <w:t>Systému</w:t>
      </w:r>
      <w:r>
        <w:rPr>
          <w:spacing w:val="-8"/>
        </w:rPr>
        <w:t xml:space="preserve"> </w:t>
      </w:r>
      <w:r>
        <w:t>kvalifikace.</w:t>
      </w:r>
      <w:r>
        <w:rPr>
          <w:spacing w:val="-7"/>
        </w:rPr>
        <w:t xml:space="preserve"> </w:t>
      </w:r>
      <w:r>
        <w:t>Konkrétní dokumenty a jejich případná forma jsou stanoveny v této Obecné části a zejména Zvláštní části. Zadavatel následně posoudí žádost o zařazení do Systému</w:t>
      </w:r>
      <w:r>
        <w:rPr>
          <w:spacing w:val="-4"/>
        </w:rPr>
        <w:t xml:space="preserve"> </w:t>
      </w:r>
      <w:r>
        <w:t>kvalifikace.</w:t>
      </w:r>
    </w:p>
    <w:p w14:paraId="7467BB98" w14:textId="77777777" w:rsidR="007A5CA7" w:rsidRDefault="007162BC">
      <w:pPr>
        <w:pStyle w:val="Zkladntext"/>
        <w:spacing w:before="157" w:line="259" w:lineRule="auto"/>
        <w:ind w:left="116" w:right="113"/>
        <w:jc w:val="both"/>
      </w:pPr>
      <w:r>
        <w:t xml:space="preserve">Dodavatel musí dbát pokynů a požadavků Zadavatele uvedených v Obecné nebo Zvláštní části </w:t>
      </w:r>
      <w:r>
        <w:rPr>
          <w:spacing w:val="-3"/>
        </w:rPr>
        <w:t xml:space="preserve">pro </w:t>
      </w:r>
      <w:r>
        <w:t>konkrétní kategorii, o kterou projeví Dodavatel zájem, případně dodatečného vysvětlení podmínek, které</w:t>
      </w:r>
      <w:r>
        <w:rPr>
          <w:spacing w:val="-11"/>
        </w:rPr>
        <w:t xml:space="preserve"> </w:t>
      </w:r>
      <w:r>
        <w:t>bude</w:t>
      </w:r>
      <w:r>
        <w:rPr>
          <w:spacing w:val="-8"/>
        </w:rPr>
        <w:t xml:space="preserve"> </w:t>
      </w:r>
      <w:r>
        <w:t>Zadavatel</w:t>
      </w:r>
      <w:r>
        <w:rPr>
          <w:spacing w:val="-8"/>
        </w:rPr>
        <w:t xml:space="preserve"> </w:t>
      </w:r>
      <w:r>
        <w:t>uveřejňovat</w:t>
      </w:r>
      <w:r>
        <w:rPr>
          <w:spacing w:val="-9"/>
        </w:rPr>
        <w:t xml:space="preserve"> </w:t>
      </w:r>
      <w:r>
        <w:t>postupem</w:t>
      </w:r>
      <w:r>
        <w:rPr>
          <w:spacing w:val="-7"/>
        </w:rPr>
        <w:t xml:space="preserve"> </w:t>
      </w:r>
      <w:r>
        <w:t>dle</w:t>
      </w:r>
      <w:r>
        <w:rPr>
          <w:spacing w:val="-11"/>
        </w:rPr>
        <w:t xml:space="preserve"> </w:t>
      </w:r>
      <w:r>
        <w:t>Obecné</w:t>
      </w:r>
      <w:r>
        <w:rPr>
          <w:spacing w:val="-7"/>
        </w:rPr>
        <w:t xml:space="preserve"> </w:t>
      </w:r>
      <w:r>
        <w:t>části</w:t>
      </w:r>
      <w:r>
        <w:rPr>
          <w:spacing w:val="-9"/>
        </w:rPr>
        <w:t xml:space="preserve"> </w:t>
      </w:r>
      <w:r>
        <w:t>a</w:t>
      </w:r>
      <w:r>
        <w:rPr>
          <w:spacing w:val="-11"/>
        </w:rPr>
        <w:t xml:space="preserve"> </w:t>
      </w:r>
      <w:r>
        <w:t>konečně</w:t>
      </w:r>
      <w:r>
        <w:rPr>
          <w:spacing w:val="-11"/>
        </w:rPr>
        <w:t xml:space="preserve"> </w:t>
      </w:r>
      <w:r>
        <w:t>informací</w:t>
      </w:r>
      <w:r>
        <w:rPr>
          <w:spacing w:val="-13"/>
        </w:rPr>
        <w:t xml:space="preserve"> </w:t>
      </w:r>
      <w:r>
        <w:t>dostupných</w:t>
      </w:r>
      <w:r>
        <w:rPr>
          <w:spacing w:val="-12"/>
        </w:rPr>
        <w:t xml:space="preserve"> </w:t>
      </w:r>
      <w:r>
        <w:t>ve</w:t>
      </w:r>
      <w:r>
        <w:rPr>
          <w:spacing w:val="-10"/>
        </w:rPr>
        <w:t xml:space="preserve"> </w:t>
      </w:r>
      <w:r>
        <w:t>VVZ, resp. formulářích vztahujících se k Systému</w:t>
      </w:r>
      <w:r>
        <w:rPr>
          <w:spacing w:val="-6"/>
        </w:rPr>
        <w:t xml:space="preserve"> </w:t>
      </w:r>
      <w:r>
        <w:t>kvalifikace.</w:t>
      </w:r>
    </w:p>
    <w:p w14:paraId="4A949BD3" w14:textId="52422B51" w:rsidR="007A5CA7" w:rsidRDefault="007162BC">
      <w:pPr>
        <w:pStyle w:val="Zkladntext"/>
        <w:spacing w:before="160" w:line="259" w:lineRule="auto"/>
        <w:ind w:left="116" w:right="112" w:hanging="1"/>
        <w:jc w:val="both"/>
      </w:pPr>
      <w:r>
        <w:t>Jiný,</w:t>
      </w:r>
      <w:r>
        <w:rPr>
          <w:spacing w:val="-6"/>
        </w:rPr>
        <w:t xml:space="preserve"> </w:t>
      </w:r>
      <w:r>
        <w:t>než</w:t>
      </w:r>
      <w:r>
        <w:rPr>
          <w:spacing w:val="-8"/>
        </w:rPr>
        <w:t xml:space="preserve"> </w:t>
      </w:r>
      <w:r>
        <w:t>výše</w:t>
      </w:r>
      <w:r>
        <w:rPr>
          <w:spacing w:val="-5"/>
        </w:rPr>
        <w:t xml:space="preserve"> </w:t>
      </w:r>
      <w:r>
        <w:t>uvedený</w:t>
      </w:r>
      <w:r>
        <w:rPr>
          <w:spacing w:val="-6"/>
        </w:rPr>
        <w:t xml:space="preserve"> </w:t>
      </w:r>
      <w:r>
        <w:t>způsob</w:t>
      </w:r>
      <w:r>
        <w:rPr>
          <w:spacing w:val="-6"/>
        </w:rPr>
        <w:t xml:space="preserve"> </w:t>
      </w:r>
      <w:r>
        <w:t>podání</w:t>
      </w:r>
      <w:r>
        <w:rPr>
          <w:spacing w:val="-7"/>
        </w:rPr>
        <w:t xml:space="preserve"> </w:t>
      </w:r>
      <w:r>
        <w:t>žádosti</w:t>
      </w:r>
      <w:r>
        <w:rPr>
          <w:spacing w:val="-8"/>
        </w:rPr>
        <w:t xml:space="preserve"> </w:t>
      </w:r>
      <w:r>
        <w:t>o</w:t>
      </w:r>
      <w:r>
        <w:rPr>
          <w:spacing w:val="-5"/>
        </w:rPr>
        <w:t xml:space="preserve"> </w:t>
      </w:r>
      <w:r>
        <w:t>zařazení</w:t>
      </w:r>
      <w:r>
        <w:rPr>
          <w:spacing w:val="-7"/>
        </w:rPr>
        <w:t xml:space="preserve"> </w:t>
      </w:r>
      <w:r>
        <w:t>do</w:t>
      </w:r>
      <w:r>
        <w:rPr>
          <w:spacing w:val="-4"/>
        </w:rPr>
        <w:t xml:space="preserve"> </w:t>
      </w:r>
      <w:r>
        <w:t>Systému</w:t>
      </w:r>
      <w:r>
        <w:rPr>
          <w:spacing w:val="-7"/>
        </w:rPr>
        <w:t xml:space="preserve"> </w:t>
      </w:r>
      <w:r>
        <w:t>kvalifikace,</w:t>
      </w:r>
      <w:r>
        <w:rPr>
          <w:spacing w:val="-6"/>
        </w:rPr>
        <w:t xml:space="preserve"> </w:t>
      </w:r>
      <w:r>
        <w:t>Zadavatel</w:t>
      </w:r>
      <w:r>
        <w:rPr>
          <w:spacing w:val="-6"/>
        </w:rPr>
        <w:t xml:space="preserve"> </w:t>
      </w:r>
      <w:r>
        <w:t>nepřipouští a žádosti Dodavatelů podané mimo výše zmíněný elektronický nástroj E-ZAK nebude brát v potaz</w:t>
      </w:r>
      <w:r w:rsidR="007E6B98">
        <w:t xml:space="preserve"> </w:t>
      </w:r>
      <w:r w:rsidR="007E6B98">
        <w:br/>
      </w:r>
      <w:r>
        <w:t>a nebudou tedy Zadavatelem vůbec</w:t>
      </w:r>
      <w:r>
        <w:rPr>
          <w:spacing w:val="-2"/>
        </w:rPr>
        <w:t xml:space="preserve"> </w:t>
      </w:r>
      <w:r>
        <w:t>posuzovány.</w:t>
      </w:r>
    </w:p>
    <w:p w14:paraId="422ABA9B" w14:textId="131C24A3" w:rsidR="007A5CA7" w:rsidRDefault="007A5CA7">
      <w:pPr>
        <w:pStyle w:val="Zkladntext"/>
        <w:spacing w:before="6"/>
        <w:rPr>
          <w:sz w:val="19"/>
        </w:rPr>
      </w:pPr>
    </w:p>
    <w:p w14:paraId="219F72FA" w14:textId="35DCAB64" w:rsidR="00DF3F5F" w:rsidRDefault="00DF3F5F" w:rsidP="00826C8C">
      <w:pPr>
        <w:ind w:left="115"/>
        <w:jc w:val="both"/>
      </w:pPr>
      <w:r w:rsidRPr="00892DB2">
        <w:t xml:space="preserve">Zadavatel jako </w:t>
      </w:r>
      <w:r>
        <w:t xml:space="preserve">přílohu č. </w:t>
      </w:r>
      <w:r w:rsidR="00826C8C">
        <w:t>9</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39B64C72" w14:textId="77777777" w:rsidR="00DF3F5F" w:rsidRDefault="00DF3F5F">
      <w:pPr>
        <w:pStyle w:val="Zkladntext"/>
        <w:spacing w:before="6"/>
        <w:rPr>
          <w:sz w:val="19"/>
        </w:rPr>
      </w:pPr>
    </w:p>
    <w:p w14:paraId="7C4594B0" w14:textId="77777777" w:rsidR="007A5CA7" w:rsidRDefault="007162BC">
      <w:pPr>
        <w:pStyle w:val="Nadpis4"/>
        <w:ind w:left="116"/>
      </w:pPr>
      <w:r>
        <w:t>Více Dodavatelů v rámci jedné žádosti</w:t>
      </w:r>
    </w:p>
    <w:p w14:paraId="14660F9D" w14:textId="7636B7C5" w:rsidR="007A5CA7" w:rsidRDefault="007162BC">
      <w:pPr>
        <w:pStyle w:val="Zkladntext"/>
        <w:spacing w:before="142" w:line="259" w:lineRule="auto"/>
        <w:ind w:left="115" w:right="113"/>
        <w:jc w:val="both"/>
      </w:pPr>
      <w:r>
        <w:t xml:space="preserve">Pokud podává více subjektů jednu žádost o zařazení do Systému kvalifikace, je povinen každý subjekt </w:t>
      </w:r>
      <w:r>
        <w:rPr>
          <w:b/>
        </w:rPr>
        <w:t>samostatně prokazovat</w:t>
      </w:r>
      <w:r>
        <w:t xml:space="preserve">, bude-li Zadavatelem v rámci kategorie požadována, splnění </w:t>
      </w:r>
      <w:r>
        <w:rPr>
          <w:b/>
        </w:rPr>
        <w:t xml:space="preserve">základní způsobilosti </w:t>
      </w:r>
      <w:r>
        <w:t xml:space="preserve">ve smyslu </w:t>
      </w:r>
      <w:proofErr w:type="spellStart"/>
      <w:r>
        <w:t>ust</w:t>
      </w:r>
      <w:proofErr w:type="spellEnd"/>
      <w:r>
        <w:t xml:space="preserve">. § 74 ZZVZ a </w:t>
      </w:r>
      <w:r>
        <w:rPr>
          <w:b/>
        </w:rPr>
        <w:t xml:space="preserve">profesní způsobilosti </w:t>
      </w:r>
      <w:r>
        <w:t xml:space="preserve">ve smyslu </w:t>
      </w:r>
      <w:proofErr w:type="spellStart"/>
      <w:r>
        <w:t>ust</w:t>
      </w:r>
      <w:proofErr w:type="spellEnd"/>
      <w:r>
        <w:t>. § 77 odst. 1 ZZVZ. 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19977EDF" w14:textId="77777777" w:rsidR="00DF3F5F" w:rsidRDefault="00DF3F5F" w:rsidP="00DF3F5F">
      <w:pPr>
        <w:keepNext/>
        <w:keepLines/>
        <w:ind w:left="115"/>
        <w:jc w:val="both"/>
      </w:pPr>
    </w:p>
    <w:p w14:paraId="6849BC06" w14:textId="18AF5182" w:rsidR="00DF3F5F" w:rsidRDefault="00DF3F5F" w:rsidP="00215003">
      <w:pPr>
        <w:keepNext/>
        <w:keepLines/>
        <w:ind w:left="115"/>
        <w:jc w:val="both"/>
      </w:pPr>
      <w:bookmarkStart w:id="21" w:name="_Hlk86222889"/>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w:t>
      </w:r>
      <w:r w:rsidR="00DC6992">
        <w:t>společné žádosti</w:t>
      </w:r>
      <w:r>
        <w:t xml:space="preserve"> </w:t>
      </w:r>
      <w:r w:rsidRPr="00EC0E8D">
        <w:t xml:space="preserve">a které stanoví, </w:t>
      </w:r>
      <w:r w:rsidR="00DC6992">
        <w:t xml:space="preserve">který subjekt je za dodavatele připraven </w:t>
      </w:r>
      <w:r w:rsidRPr="00EC0E8D">
        <w:t>v zadávacích řízeních navazujících na Systém kvalifikace uzavírat</w:t>
      </w:r>
      <w:r w:rsidR="00DC6992">
        <w:br/>
      </w:r>
      <w:r w:rsidRPr="00EC0E8D">
        <w:t xml:space="preserve"> a předkládat Zadavateli písemný závazek.</w:t>
      </w:r>
    </w:p>
    <w:p w14:paraId="151413D3" w14:textId="77777777" w:rsidR="00DF3F5F" w:rsidRDefault="00DF3F5F" w:rsidP="00DF3F5F">
      <w:pPr>
        <w:keepNext/>
        <w:keepLines/>
        <w:ind w:firstLine="115"/>
        <w:jc w:val="both"/>
      </w:pPr>
    </w:p>
    <w:p w14:paraId="6FBF1502" w14:textId="18D69975" w:rsidR="00DF3F5F" w:rsidRDefault="00DF3F5F" w:rsidP="00DF3F5F">
      <w:pPr>
        <w:keepNext/>
        <w:keepLines/>
        <w:ind w:firstLine="115"/>
        <w:jc w:val="both"/>
      </w:pPr>
      <w:r>
        <w:t xml:space="preserve">Všichni dodavatelé podávající společnou nabídku budou uvedeni v </w:t>
      </w:r>
      <w:r w:rsidR="00DC6992">
        <w:t>K</w:t>
      </w:r>
      <w:r>
        <w:t>rycím listu.</w:t>
      </w:r>
    </w:p>
    <w:bookmarkEnd w:id="21"/>
    <w:p w14:paraId="0042F344" w14:textId="77777777" w:rsidR="00B05EA7" w:rsidRDefault="00B05EA7">
      <w:pPr>
        <w:pStyle w:val="Zkladntext"/>
        <w:spacing w:before="159" w:line="259" w:lineRule="auto"/>
        <w:ind w:left="116" w:right="113" w:hanging="1"/>
        <w:jc w:val="both"/>
      </w:pPr>
    </w:p>
    <w:p w14:paraId="68ACA2A2" w14:textId="278FB1B7" w:rsidR="007A5CA7" w:rsidRDefault="00DC6992" w:rsidP="00215003">
      <w:pPr>
        <w:pStyle w:val="Zkladntext"/>
        <w:spacing w:before="77" w:line="259" w:lineRule="auto"/>
        <w:ind w:left="115" w:right="114"/>
        <w:jc w:val="both"/>
      </w:pPr>
      <w:r>
        <w:t>Z</w:t>
      </w:r>
      <w:r w:rsidR="00B05EA7">
        <w:t xml:space="preserve">adavatel upozorňuje, že do Systému kvalifikace nebudou zařazeni Dodavatelé podávající společnou žádost samostatně, ale subjekt, pod kterým v žádosti o zařazení do Systému kvalifikace vystupovali </w:t>
      </w:r>
      <w:r>
        <w:br/>
      </w:r>
      <w:r w:rsidR="00B05EA7">
        <w:t>a</w:t>
      </w:r>
      <w:r w:rsidR="00B05EA7">
        <w:rPr>
          <w:spacing w:val="-2"/>
        </w:rPr>
        <w:t xml:space="preserve"> </w:t>
      </w:r>
      <w:r w:rsidR="00B05EA7">
        <w:t>prokazovali</w:t>
      </w:r>
      <w:r w:rsidR="00B05EA7">
        <w:rPr>
          <w:spacing w:val="33"/>
        </w:rPr>
        <w:t xml:space="preserve"> </w:t>
      </w:r>
      <w:r w:rsidR="00B05EA7">
        <w:t>splnění</w:t>
      </w:r>
      <w:r w:rsidR="00B05EA7">
        <w:rPr>
          <w:spacing w:val="33"/>
        </w:rPr>
        <w:t xml:space="preserve"> </w:t>
      </w:r>
      <w:r w:rsidR="00B05EA7">
        <w:t>kvalifikace</w:t>
      </w:r>
      <w:r w:rsidR="00B05EA7">
        <w:rPr>
          <w:spacing w:val="34"/>
        </w:rPr>
        <w:t xml:space="preserve"> </w:t>
      </w:r>
      <w:r w:rsidR="00B05EA7">
        <w:t>a</w:t>
      </w:r>
      <w:r w:rsidR="00B05EA7">
        <w:rPr>
          <w:spacing w:val="33"/>
        </w:rPr>
        <w:t xml:space="preserve"> </w:t>
      </w:r>
      <w:r w:rsidR="00B05EA7">
        <w:t>podmínek</w:t>
      </w:r>
      <w:r w:rsidR="00B05EA7">
        <w:rPr>
          <w:spacing w:val="34"/>
        </w:rPr>
        <w:t xml:space="preserve"> </w:t>
      </w:r>
      <w:r w:rsidR="00B05EA7">
        <w:t>Zadavatele.</w:t>
      </w:r>
      <w:r w:rsidR="00B05EA7">
        <w:rPr>
          <w:spacing w:val="34"/>
        </w:rPr>
        <w:t xml:space="preserve"> </w:t>
      </w:r>
      <w:r w:rsidR="00B05EA7">
        <w:t>K</w:t>
      </w:r>
      <w:r w:rsidR="00B05EA7">
        <w:rPr>
          <w:spacing w:val="-3"/>
        </w:rPr>
        <w:t xml:space="preserve"> </w:t>
      </w:r>
      <w:r w:rsidR="00B05EA7">
        <w:t>podání</w:t>
      </w:r>
      <w:r w:rsidR="00B05EA7">
        <w:rPr>
          <w:spacing w:val="33"/>
        </w:rPr>
        <w:t xml:space="preserve"> </w:t>
      </w:r>
      <w:r w:rsidR="00B05EA7">
        <w:t>předběžné</w:t>
      </w:r>
      <w:r w:rsidR="00B05EA7">
        <w:rPr>
          <w:spacing w:val="32"/>
        </w:rPr>
        <w:t xml:space="preserve"> </w:t>
      </w:r>
      <w:r w:rsidR="00B05EA7">
        <w:t xml:space="preserve">nabídky/nabídky tak </w:t>
      </w:r>
      <w:r w:rsidR="007162BC">
        <w:t>bude Zadavatelem vyzván a k jejímu podání tak bude oprávněn toliko tento subjekt. Dodavatel tak např. není oprávněn k podání společné předběžné nabídky/nabídky s jiným Dodavatelem samostatně zařazeným v příslušné kategorii Systému kvalifikace.</w:t>
      </w:r>
    </w:p>
    <w:p w14:paraId="41E81930" w14:textId="44366A59" w:rsidR="007A5CA7" w:rsidRDefault="007162BC">
      <w:pPr>
        <w:pStyle w:val="Zkladntext"/>
        <w:spacing w:before="159" w:line="259" w:lineRule="auto"/>
        <w:ind w:left="115" w:right="111"/>
        <w:jc w:val="both"/>
      </w:pPr>
      <w:r>
        <w:t>Zadavatel</w:t>
      </w:r>
      <w:r>
        <w:rPr>
          <w:spacing w:val="-15"/>
        </w:rPr>
        <w:t xml:space="preserve"> </w:t>
      </w:r>
      <w:r>
        <w:t>upozorňuje,</w:t>
      </w:r>
      <w:r>
        <w:rPr>
          <w:spacing w:val="-15"/>
        </w:rPr>
        <w:t xml:space="preserve"> </w:t>
      </w:r>
      <w:r>
        <w:t>že</w:t>
      </w:r>
      <w:r>
        <w:rPr>
          <w:spacing w:val="-13"/>
        </w:rPr>
        <w:t xml:space="preserve"> </w:t>
      </w:r>
      <w:r>
        <w:t>Systém</w:t>
      </w:r>
      <w:r>
        <w:rPr>
          <w:spacing w:val="-14"/>
        </w:rPr>
        <w:t xml:space="preserve"> </w:t>
      </w:r>
      <w:r>
        <w:t>kvalifikace</w:t>
      </w:r>
      <w:r>
        <w:rPr>
          <w:spacing w:val="-14"/>
        </w:rPr>
        <w:t xml:space="preserve"> </w:t>
      </w:r>
      <w:r>
        <w:t>vede</w:t>
      </w:r>
      <w:r>
        <w:rPr>
          <w:spacing w:val="-14"/>
        </w:rPr>
        <w:t xml:space="preserve"> </w:t>
      </w:r>
      <w:r>
        <w:t>prostřednictvím</w:t>
      </w:r>
      <w:r>
        <w:rPr>
          <w:spacing w:val="-14"/>
        </w:rPr>
        <w:t xml:space="preserve"> </w:t>
      </w:r>
      <w:r>
        <w:t>certifikovaného</w:t>
      </w:r>
      <w:r>
        <w:rPr>
          <w:spacing w:val="-11"/>
        </w:rPr>
        <w:t xml:space="preserve"> </w:t>
      </w:r>
      <w:r>
        <w:t>nástroje</w:t>
      </w:r>
      <w:r>
        <w:rPr>
          <w:spacing w:val="-14"/>
        </w:rPr>
        <w:t xml:space="preserve"> </w:t>
      </w:r>
      <w:r>
        <w:t>EZAK,</w:t>
      </w:r>
      <w:r>
        <w:rPr>
          <w:spacing w:val="-15"/>
        </w:rPr>
        <w:t xml:space="preserve"> </w:t>
      </w:r>
      <w:r>
        <w:t>který funguje</w:t>
      </w:r>
      <w:r>
        <w:rPr>
          <w:spacing w:val="-8"/>
        </w:rPr>
        <w:t xml:space="preserve"> </w:t>
      </w:r>
      <w:r>
        <w:t>na</w:t>
      </w:r>
      <w:r>
        <w:rPr>
          <w:spacing w:val="-9"/>
        </w:rPr>
        <w:t xml:space="preserve"> </w:t>
      </w:r>
      <w:r>
        <w:t>principu</w:t>
      </w:r>
      <w:r>
        <w:rPr>
          <w:spacing w:val="-10"/>
        </w:rPr>
        <w:t xml:space="preserve"> </w:t>
      </w:r>
      <w:r>
        <w:t>tzv.</w:t>
      </w:r>
      <w:r>
        <w:rPr>
          <w:spacing w:val="-9"/>
        </w:rPr>
        <w:t xml:space="preserve"> </w:t>
      </w:r>
      <w:r>
        <w:t>jedinečnosti</w:t>
      </w:r>
      <w:r>
        <w:rPr>
          <w:spacing w:val="-9"/>
        </w:rPr>
        <w:t xml:space="preserve"> </w:t>
      </w:r>
      <w:r>
        <w:t>IČO.</w:t>
      </w:r>
      <w:r>
        <w:rPr>
          <w:spacing w:val="-10"/>
        </w:rPr>
        <w:t xml:space="preserve"> </w:t>
      </w:r>
      <w:r>
        <w:t>Pokud</w:t>
      </w:r>
      <w:r>
        <w:rPr>
          <w:spacing w:val="-10"/>
        </w:rPr>
        <w:t xml:space="preserve"> </w:t>
      </w:r>
      <w:r>
        <w:t>tedy</w:t>
      </w:r>
      <w:r>
        <w:rPr>
          <w:spacing w:val="-7"/>
        </w:rPr>
        <w:t xml:space="preserve"> </w:t>
      </w:r>
      <w:r>
        <w:t>dodavatel</w:t>
      </w:r>
      <w:r>
        <w:rPr>
          <w:spacing w:val="-9"/>
        </w:rPr>
        <w:t xml:space="preserve"> </w:t>
      </w:r>
      <w:r>
        <w:t>již</w:t>
      </w:r>
      <w:r>
        <w:rPr>
          <w:spacing w:val="-10"/>
        </w:rPr>
        <w:t xml:space="preserve"> </w:t>
      </w:r>
      <w:r>
        <w:t>jednu</w:t>
      </w:r>
      <w:r>
        <w:rPr>
          <w:spacing w:val="-9"/>
        </w:rPr>
        <w:t xml:space="preserve"> </w:t>
      </w:r>
      <w:r>
        <w:t>žádost</w:t>
      </w:r>
      <w:r>
        <w:rPr>
          <w:spacing w:val="-9"/>
        </w:rPr>
        <w:t xml:space="preserve"> </w:t>
      </w:r>
      <w:r>
        <w:t>do</w:t>
      </w:r>
      <w:r>
        <w:rPr>
          <w:spacing w:val="-8"/>
        </w:rPr>
        <w:t xml:space="preserve"> </w:t>
      </w:r>
      <w:r>
        <w:t>Systému</w:t>
      </w:r>
      <w:r>
        <w:rPr>
          <w:spacing w:val="-10"/>
        </w:rPr>
        <w:t xml:space="preserve"> </w:t>
      </w:r>
      <w:r>
        <w:t>kvalifikace (konkrétního)</w:t>
      </w:r>
      <w:r>
        <w:rPr>
          <w:spacing w:val="-9"/>
        </w:rPr>
        <w:t xml:space="preserve"> </w:t>
      </w:r>
      <w:r>
        <w:t>podal</w:t>
      </w:r>
      <w:r>
        <w:rPr>
          <w:spacing w:val="-11"/>
        </w:rPr>
        <w:t xml:space="preserve"> </w:t>
      </w:r>
      <w:r>
        <w:t>a</w:t>
      </w:r>
      <w:r>
        <w:rPr>
          <w:spacing w:val="-12"/>
        </w:rPr>
        <w:t xml:space="preserve"> </w:t>
      </w:r>
      <w:r>
        <w:t>má</w:t>
      </w:r>
      <w:r>
        <w:rPr>
          <w:spacing w:val="-11"/>
        </w:rPr>
        <w:t xml:space="preserve"> </w:t>
      </w:r>
      <w:r>
        <w:t>v</w:t>
      </w:r>
      <w:r>
        <w:rPr>
          <w:spacing w:val="-4"/>
        </w:rPr>
        <w:t xml:space="preserve"> </w:t>
      </w:r>
      <w:r>
        <w:t>úmyslu</w:t>
      </w:r>
      <w:r>
        <w:rPr>
          <w:spacing w:val="-10"/>
        </w:rPr>
        <w:t xml:space="preserve"> </w:t>
      </w:r>
      <w:r>
        <w:t>podat</w:t>
      </w:r>
      <w:r>
        <w:rPr>
          <w:spacing w:val="-10"/>
        </w:rPr>
        <w:t xml:space="preserve"> </w:t>
      </w:r>
      <w:r>
        <w:t>další</w:t>
      </w:r>
      <w:r>
        <w:rPr>
          <w:spacing w:val="-9"/>
        </w:rPr>
        <w:t xml:space="preserve"> </w:t>
      </w:r>
      <w:r>
        <w:t>na</w:t>
      </w:r>
      <w:r>
        <w:rPr>
          <w:spacing w:val="-8"/>
        </w:rPr>
        <w:t xml:space="preserve"> </w:t>
      </w:r>
      <w:r>
        <w:t>např.</w:t>
      </w:r>
      <w:r>
        <w:rPr>
          <w:spacing w:val="-12"/>
        </w:rPr>
        <w:t xml:space="preserve"> </w:t>
      </w:r>
      <w:r>
        <w:t>jiné</w:t>
      </w:r>
      <w:r>
        <w:rPr>
          <w:spacing w:val="-7"/>
        </w:rPr>
        <w:t xml:space="preserve"> </w:t>
      </w:r>
      <w:r>
        <w:t>kategorie,</w:t>
      </w:r>
      <w:r>
        <w:rPr>
          <w:spacing w:val="-11"/>
        </w:rPr>
        <w:t xml:space="preserve"> </w:t>
      </w:r>
      <w:r>
        <w:t>ať</w:t>
      </w:r>
      <w:r>
        <w:rPr>
          <w:spacing w:val="-8"/>
        </w:rPr>
        <w:t xml:space="preserve"> </w:t>
      </w:r>
      <w:r>
        <w:t>již</w:t>
      </w:r>
      <w:r>
        <w:rPr>
          <w:spacing w:val="-12"/>
        </w:rPr>
        <w:t xml:space="preserve"> </w:t>
      </w:r>
      <w:r>
        <w:t>samostatně</w:t>
      </w:r>
      <w:r>
        <w:rPr>
          <w:spacing w:val="-7"/>
        </w:rPr>
        <w:t xml:space="preserve"> </w:t>
      </w:r>
      <w:r>
        <w:t>popř.</w:t>
      </w:r>
      <w:r>
        <w:rPr>
          <w:spacing w:val="-9"/>
        </w:rPr>
        <w:t xml:space="preserve"> </w:t>
      </w:r>
      <w:r>
        <w:t>jako</w:t>
      </w:r>
      <w:r>
        <w:rPr>
          <w:spacing w:val="-7"/>
        </w:rPr>
        <w:t xml:space="preserve"> </w:t>
      </w:r>
      <w:r>
        <w:t>člen Společnosti více dodavatelů, musí tato žádost být v systému EZAK podána pod jiným dodavatelem (nelze mít 2x stejné IČO v rámci jednoho systému</w:t>
      </w:r>
      <w:r>
        <w:rPr>
          <w:spacing w:val="-10"/>
        </w:rPr>
        <w:t xml:space="preserve"> </w:t>
      </w:r>
      <w:r>
        <w:t>kvalifikace).</w:t>
      </w:r>
    </w:p>
    <w:p w14:paraId="59102DA5" w14:textId="77777777" w:rsidR="00F50671" w:rsidRDefault="00F50671" w:rsidP="002D2809">
      <w:pPr>
        <w:pStyle w:val="Zkladntext"/>
        <w:spacing w:before="159" w:line="259" w:lineRule="auto"/>
        <w:ind w:left="115" w:right="111"/>
        <w:jc w:val="both"/>
      </w:pPr>
      <w:r w:rsidRPr="00CA25F1">
        <w:t>Zadavatel upozorňuje, že pokud společnost více dodavatelů ve výběrovém řízení uspěje bude založena do účetního systému zadavatele (SAP) prostřednictvím jimi určeného reprezentanta společnosti na stejném principu tzv. jedinečnosti IČO, prostřednictvím kterého budou probíhat veškeré finanční toky mezi sdružením dodavatelů a zadavatelem. Zadavatel doporučuje, aby účastníci ve smlouvě o společnosti sjednali, který subjekt za dodavatele bude připraven v zadávacích řízeních navazujících na Systém kvalifikace uzavírat a předkládat Zadavateli písemný závazek a který subjekt bude zaveden do účetního systému zadavatele (SAP) pokud společnost ve výběrovém řízení uspěje.</w:t>
      </w:r>
    </w:p>
    <w:p w14:paraId="001B1557" w14:textId="77777777" w:rsidR="007A5CA7" w:rsidRDefault="007162BC" w:rsidP="00922A2B">
      <w:pPr>
        <w:pStyle w:val="Zkladntext"/>
        <w:spacing w:before="160"/>
        <w:ind w:firstLine="115"/>
        <w:jc w:val="both"/>
      </w:pPr>
      <w:r>
        <w:t>Výše uvedené se nevztahuje na různé systémy kvalifikace.</w:t>
      </w:r>
    </w:p>
    <w:p w14:paraId="2A0E6859" w14:textId="77777777" w:rsidR="007A5CA7" w:rsidRDefault="007A5CA7">
      <w:pPr>
        <w:pStyle w:val="Zkladntext"/>
        <w:spacing w:before="3"/>
        <w:rPr>
          <w:sz w:val="21"/>
        </w:rPr>
      </w:pPr>
    </w:p>
    <w:p w14:paraId="05C5EB97" w14:textId="77777777" w:rsidR="007A5CA7" w:rsidRDefault="007162BC">
      <w:pPr>
        <w:pStyle w:val="Nadpis4"/>
      </w:pPr>
      <w:r>
        <w:t>Změna ve složení Dodavatele</w:t>
      </w:r>
    </w:p>
    <w:p w14:paraId="14EBA5C6" w14:textId="3EA0E8A6" w:rsidR="007A5CA7" w:rsidRDefault="007162BC">
      <w:pPr>
        <w:pStyle w:val="Zkladntext"/>
        <w:spacing w:before="142" w:line="259" w:lineRule="auto"/>
        <w:ind w:left="115" w:right="113"/>
        <w:jc w:val="both"/>
      </w:pPr>
      <w:r>
        <w:t>Pokud nastane situace spočívající ve změně složení subjektů na straně Dodavatele zařazeného do Systému kvalifikace či Dodavatelů podávajících žádost o zařazení do Systému kvalifikace, jsou Dodavatelé povinni o takovýchto změnách neprodlen  informovat Zadavatele, nejpozději však do 10 pracovních dnů od takovéto změny. Součástí informace Zadavateli budou rovněž dokumenty, které</w:t>
      </w:r>
      <w:r>
        <w:rPr>
          <w:spacing w:val="-14"/>
        </w:rPr>
        <w:t xml:space="preserve"> </w:t>
      </w:r>
      <w:r>
        <w:t>budou</w:t>
      </w:r>
      <w:r>
        <w:rPr>
          <w:spacing w:val="-15"/>
        </w:rPr>
        <w:t xml:space="preserve"> </w:t>
      </w:r>
      <w:r>
        <w:t>potvrzovat</w:t>
      </w:r>
      <w:r>
        <w:rPr>
          <w:spacing w:val="-16"/>
        </w:rPr>
        <w:t xml:space="preserve"> </w:t>
      </w:r>
      <w:r>
        <w:t>skutečnost,</w:t>
      </w:r>
      <w:r>
        <w:rPr>
          <w:spacing w:val="-15"/>
        </w:rPr>
        <w:t xml:space="preserve"> </w:t>
      </w:r>
      <w:r>
        <w:t>že</w:t>
      </w:r>
      <w:r>
        <w:rPr>
          <w:spacing w:val="-16"/>
        </w:rPr>
        <w:t xml:space="preserve"> </w:t>
      </w:r>
      <w:r>
        <w:t>Dodavatel</w:t>
      </w:r>
      <w:r>
        <w:rPr>
          <w:spacing w:val="-14"/>
        </w:rPr>
        <w:t xml:space="preserve"> </w:t>
      </w:r>
      <w:r>
        <w:t>nadále</w:t>
      </w:r>
      <w:r>
        <w:rPr>
          <w:spacing w:val="-14"/>
        </w:rPr>
        <w:t xml:space="preserve"> </w:t>
      </w:r>
      <w:r>
        <w:t>splňuje</w:t>
      </w:r>
      <w:r>
        <w:rPr>
          <w:spacing w:val="-13"/>
        </w:rPr>
        <w:t xml:space="preserve"> </w:t>
      </w:r>
      <w:r>
        <w:t>podmínky</w:t>
      </w:r>
      <w:r>
        <w:rPr>
          <w:spacing w:val="-15"/>
        </w:rPr>
        <w:t xml:space="preserve"> </w:t>
      </w:r>
      <w:r>
        <w:t>kvalifikace,</w:t>
      </w:r>
      <w:r>
        <w:rPr>
          <w:spacing w:val="-15"/>
        </w:rPr>
        <w:t xml:space="preserve"> </w:t>
      </w:r>
      <w:r>
        <w:t>resp.</w:t>
      </w:r>
      <w:r>
        <w:rPr>
          <w:spacing w:val="-14"/>
        </w:rPr>
        <w:t xml:space="preserve"> </w:t>
      </w:r>
      <w:r>
        <w:t>požadavky Zadavatele o zařazení do Systému</w:t>
      </w:r>
      <w:r>
        <w:rPr>
          <w:spacing w:val="-3"/>
        </w:rPr>
        <w:t xml:space="preserve"> </w:t>
      </w:r>
      <w:r>
        <w:t>kvalifikace.</w:t>
      </w:r>
    </w:p>
    <w:p w14:paraId="2F434CF6" w14:textId="77777777" w:rsidR="007A5CA7" w:rsidRDefault="007162BC">
      <w:pPr>
        <w:pStyle w:val="Zkladntext"/>
        <w:spacing w:before="158" w:line="259" w:lineRule="auto"/>
        <w:ind w:left="115" w:right="113"/>
        <w:jc w:val="both"/>
      </w:pPr>
      <w:r>
        <w:t>Pro případy, kdy dojde ke změně v rámci jiné osoby, prostřednictvím které bylo Dodavatelem prokazováno splnění kvalifikace, resp. požadavky Zadavatele o zařazení do Systému kvalifikace, platí informační</w:t>
      </w:r>
      <w:r>
        <w:rPr>
          <w:spacing w:val="-2"/>
        </w:rPr>
        <w:t xml:space="preserve"> </w:t>
      </w:r>
      <w:r>
        <w:t>povinnost</w:t>
      </w:r>
      <w:r>
        <w:rPr>
          <w:spacing w:val="-4"/>
        </w:rPr>
        <w:t xml:space="preserve"> </w:t>
      </w:r>
      <w:r>
        <w:t>dle</w:t>
      </w:r>
      <w:r>
        <w:rPr>
          <w:spacing w:val="-4"/>
        </w:rPr>
        <w:t xml:space="preserve"> </w:t>
      </w:r>
      <w:r>
        <w:t>předchozího</w:t>
      </w:r>
      <w:r>
        <w:rPr>
          <w:spacing w:val="-5"/>
        </w:rPr>
        <w:t xml:space="preserve"> </w:t>
      </w:r>
      <w:r>
        <w:t>odstavce</w:t>
      </w:r>
      <w:r>
        <w:rPr>
          <w:spacing w:val="-6"/>
        </w:rPr>
        <w:t xml:space="preserve"> </w:t>
      </w:r>
      <w:r>
        <w:t>obdobně.</w:t>
      </w:r>
      <w:r>
        <w:rPr>
          <w:spacing w:val="-1"/>
        </w:rPr>
        <w:t xml:space="preserve"> </w:t>
      </w:r>
      <w:r>
        <w:t>Nesplnění</w:t>
      </w:r>
      <w:r>
        <w:rPr>
          <w:spacing w:val="-5"/>
        </w:rPr>
        <w:t xml:space="preserve"> </w:t>
      </w:r>
      <w:r>
        <w:t>informační</w:t>
      </w:r>
      <w:r>
        <w:rPr>
          <w:spacing w:val="-7"/>
        </w:rPr>
        <w:t xml:space="preserve"> </w:t>
      </w:r>
      <w:r>
        <w:t>povinnosti</w:t>
      </w:r>
      <w:r>
        <w:rPr>
          <w:spacing w:val="-2"/>
        </w:rPr>
        <w:t xml:space="preserve"> </w:t>
      </w:r>
      <w:r>
        <w:t>dle</w:t>
      </w:r>
      <w:r>
        <w:rPr>
          <w:spacing w:val="-4"/>
        </w:rPr>
        <w:t xml:space="preserve"> </w:t>
      </w:r>
      <w:r>
        <w:t xml:space="preserve">tohoto </w:t>
      </w:r>
      <w:r>
        <w:lastRenderedPageBreak/>
        <w:t>a předchozího odstavce je důvodem pro zamítnutí žádosti Dodavatele o zařazení do Systému kvalifikace,</w:t>
      </w:r>
      <w:r>
        <w:rPr>
          <w:spacing w:val="-7"/>
        </w:rPr>
        <w:t xml:space="preserve"> </w:t>
      </w:r>
      <w:r>
        <w:t>resp.</w:t>
      </w:r>
      <w:r>
        <w:rPr>
          <w:spacing w:val="-7"/>
        </w:rPr>
        <w:t xml:space="preserve"> </w:t>
      </w:r>
      <w:r>
        <w:t>rozhodnutí</w:t>
      </w:r>
      <w:r>
        <w:rPr>
          <w:spacing w:val="-7"/>
        </w:rPr>
        <w:t xml:space="preserve"> </w:t>
      </w:r>
      <w:r>
        <w:t>o</w:t>
      </w:r>
      <w:r>
        <w:rPr>
          <w:spacing w:val="-5"/>
        </w:rPr>
        <w:t xml:space="preserve"> </w:t>
      </w:r>
      <w:r>
        <w:t>vyřazení</w:t>
      </w:r>
      <w:r>
        <w:rPr>
          <w:spacing w:val="-6"/>
        </w:rPr>
        <w:t xml:space="preserve"> </w:t>
      </w:r>
      <w:r>
        <w:t>ze</w:t>
      </w:r>
      <w:r>
        <w:rPr>
          <w:spacing w:val="-6"/>
        </w:rPr>
        <w:t xml:space="preserve"> </w:t>
      </w:r>
      <w:r>
        <w:t>Systému</w:t>
      </w:r>
      <w:r>
        <w:rPr>
          <w:spacing w:val="-7"/>
        </w:rPr>
        <w:t xml:space="preserve"> </w:t>
      </w:r>
      <w:r>
        <w:t>kvalifikace</w:t>
      </w:r>
      <w:r>
        <w:rPr>
          <w:spacing w:val="-6"/>
        </w:rPr>
        <w:t xml:space="preserve"> </w:t>
      </w:r>
      <w:r>
        <w:t>pro</w:t>
      </w:r>
      <w:r>
        <w:rPr>
          <w:spacing w:val="-8"/>
        </w:rPr>
        <w:t xml:space="preserve"> </w:t>
      </w:r>
      <w:r>
        <w:t>Dodavatele</w:t>
      </w:r>
      <w:r>
        <w:rPr>
          <w:spacing w:val="-5"/>
        </w:rPr>
        <w:t xml:space="preserve"> </w:t>
      </w:r>
      <w:r>
        <w:t>již</w:t>
      </w:r>
      <w:r>
        <w:rPr>
          <w:spacing w:val="-8"/>
        </w:rPr>
        <w:t xml:space="preserve"> </w:t>
      </w:r>
      <w:r>
        <w:t>v</w:t>
      </w:r>
      <w:r>
        <w:rPr>
          <w:spacing w:val="-2"/>
        </w:rPr>
        <w:t xml:space="preserve"> </w:t>
      </w:r>
      <w:r>
        <w:t>Systému</w:t>
      </w:r>
      <w:r>
        <w:rPr>
          <w:spacing w:val="-7"/>
        </w:rPr>
        <w:t xml:space="preserve"> </w:t>
      </w:r>
      <w:r>
        <w:t>kvalifikace zařazeném.</w:t>
      </w:r>
    </w:p>
    <w:p w14:paraId="160EC0AE" w14:textId="77777777" w:rsidR="007A5CA7" w:rsidRDefault="007A5CA7">
      <w:pPr>
        <w:spacing w:line="259" w:lineRule="auto"/>
        <w:jc w:val="both"/>
      </w:pPr>
    </w:p>
    <w:p w14:paraId="163CE29C" w14:textId="1B6CA8A2" w:rsidR="00B05EA7" w:rsidRDefault="00B05EA7" w:rsidP="00B05EA7">
      <w:pPr>
        <w:keepLines/>
        <w:ind w:left="115"/>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t>D</w:t>
      </w:r>
      <w:r w:rsidRPr="00DF5ED6">
        <w:t xml:space="preserve">odavatel bude vyzván k předložení originálů dokladů, tzn. v elektronické formě jako konvertovaný dokument z listinné podoby </w:t>
      </w:r>
      <w:r w:rsidRPr="00724FED">
        <w:t>do elektronické podoby</w:t>
      </w:r>
      <w:r>
        <w:t>.</w:t>
      </w:r>
      <w:r w:rsidRPr="00724FED">
        <w:t xml:space="preserve"> </w:t>
      </w:r>
      <w:r w:rsidRPr="00D8056E">
        <w:t xml:space="preserve">Zadavatel může požadovat, aby doklady prokazující základní způsobilost podle § 74 a profesní způsobilost podle § 77 odst. 1 </w:t>
      </w:r>
      <w:r w:rsidRPr="00D8056E">
        <w:rPr>
          <w:b/>
          <w:bCs/>
        </w:rPr>
        <w:t>nebyly starší 3 měsíců ke dni doložení dokladů vybraným dodavatelem</w:t>
      </w:r>
      <w:r w:rsidRPr="00D8056E">
        <w:t>.</w:t>
      </w:r>
      <w:r w:rsidRPr="00724FED">
        <w:t xml:space="preserve"> </w:t>
      </w:r>
    </w:p>
    <w:p w14:paraId="328DFFDB" w14:textId="0C9D4675" w:rsidR="00F50671" w:rsidRDefault="00F50671" w:rsidP="00B05EA7">
      <w:pPr>
        <w:keepLines/>
        <w:ind w:left="115"/>
        <w:jc w:val="both"/>
      </w:pPr>
    </w:p>
    <w:p w14:paraId="58FC6F8F" w14:textId="77777777" w:rsidR="007A5CA7" w:rsidRDefault="007162BC">
      <w:pPr>
        <w:pStyle w:val="Nadpis1"/>
        <w:numPr>
          <w:ilvl w:val="1"/>
          <w:numId w:val="14"/>
        </w:numPr>
        <w:tabs>
          <w:tab w:val="left" w:pos="2404"/>
        </w:tabs>
        <w:ind w:left="2403" w:hanging="426"/>
        <w:jc w:val="left"/>
      </w:pPr>
      <w:bookmarkStart w:id="22" w:name="V._Jazyk_a_forma_dokumentů,_vysvětlení"/>
      <w:bookmarkStart w:id="23" w:name="_bookmark4"/>
      <w:bookmarkEnd w:id="22"/>
      <w:bookmarkEnd w:id="23"/>
      <w:r>
        <w:t>Jazyk a forma dokumentů,</w:t>
      </w:r>
      <w:r>
        <w:rPr>
          <w:spacing w:val="-1"/>
        </w:rPr>
        <w:t xml:space="preserve"> </w:t>
      </w:r>
      <w:r>
        <w:t>vysvětlení</w:t>
      </w:r>
    </w:p>
    <w:p w14:paraId="6750A44D" w14:textId="77777777" w:rsidR="007A5CA7" w:rsidRDefault="007162BC">
      <w:pPr>
        <w:pStyle w:val="Nadpis4"/>
        <w:spacing w:before="271"/>
      </w:pPr>
      <w:r>
        <w:t>Jazyk dokumentů</w:t>
      </w:r>
    </w:p>
    <w:p w14:paraId="1BBC18A2" w14:textId="523FF56D" w:rsidR="007A5CA7" w:rsidRDefault="007162BC">
      <w:pPr>
        <w:pStyle w:val="Zkladntext"/>
        <w:spacing w:before="142" w:line="259" w:lineRule="auto"/>
        <w:ind w:left="115" w:right="114"/>
        <w:jc w:val="both"/>
      </w:pPr>
      <w:r>
        <w:t>Doklady prokazující splnění kvalifikace a podmínek Zadavatele a rovněž doprovodné dokumenty Zadavatel požaduje předložit v českém jazyce, mimo  dokumentů  a  dokladů  ve  slovenském  jazyce, dokladů o vzdělání v latinském jazyce, případně dalších dokumentů, je-li to výslovně Zadavatelem připuštěno, které je Dodavatel oprávněn předložit bez</w:t>
      </w:r>
      <w:r>
        <w:rPr>
          <w:spacing w:val="-6"/>
        </w:rPr>
        <w:t xml:space="preserve"> </w:t>
      </w:r>
      <w:r>
        <w:t>překladu.</w:t>
      </w:r>
    </w:p>
    <w:p w14:paraId="1A09BF98" w14:textId="77777777" w:rsidR="007A5CA7" w:rsidRDefault="007162BC">
      <w:pPr>
        <w:pStyle w:val="Zkladntext"/>
        <w:spacing w:before="157" w:line="259" w:lineRule="auto"/>
        <w:ind w:left="115" w:right="113"/>
        <w:jc w:val="both"/>
      </w:pPr>
      <w:r>
        <w:t>Ostatní</w:t>
      </w:r>
      <w:r>
        <w:rPr>
          <w:spacing w:val="-3"/>
        </w:rPr>
        <w:t xml:space="preserve"> </w:t>
      </w:r>
      <w:r>
        <w:t>dokumenty,</w:t>
      </w:r>
      <w:r>
        <w:rPr>
          <w:spacing w:val="-4"/>
        </w:rPr>
        <w:t xml:space="preserve"> </w:t>
      </w:r>
      <w:r>
        <w:t>pokud</w:t>
      </w:r>
      <w:r>
        <w:rPr>
          <w:spacing w:val="-7"/>
        </w:rPr>
        <w:t xml:space="preserve"> </w:t>
      </w:r>
      <w:r>
        <w:t>jsou</w:t>
      </w:r>
      <w:r>
        <w:rPr>
          <w:spacing w:val="-3"/>
        </w:rPr>
        <w:t xml:space="preserve"> </w:t>
      </w:r>
      <w:r>
        <w:t>předkládány</w:t>
      </w:r>
      <w:r>
        <w:rPr>
          <w:spacing w:val="-3"/>
        </w:rPr>
        <w:t xml:space="preserve"> </w:t>
      </w:r>
      <w:r>
        <w:t>za</w:t>
      </w:r>
      <w:r>
        <w:rPr>
          <w:spacing w:val="-2"/>
        </w:rPr>
        <w:t xml:space="preserve"> </w:t>
      </w:r>
      <w:r>
        <w:t>účelem</w:t>
      </w:r>
      <w:r>
        <w:rPr>
          <w:spacing w:val="-1"/>
        </w:rPr>
        <w:t xml:space="preserve"> </w:t>
      </w:r>
      <w:r>
        <w:t>zařazení</w:t>
      </w:r>
      <w:r>
        <w:rPr>
          <w:spacing w:val="-2"/>
        </w:rPr>
        <w:t xml:space="preserve"> </w:t>
      </w:r>
      <w:r>
        <w:t>do</w:t>
      </w:r>
      <w:r>
        <w:rPr>
          <w:spacing w:val="-3"/>
        </w:rPr>
        <w:t xml:space="preserve"> </w:t>
      </w:r>
      <w:r>
        <w:t>Systému</w:t>
      </w:r>
      <w:r>
        <w:rPr>
          <w:spacing w:val="-5"/>
        </w:rPr>
        <w:t xml:space="preserve"> </w:t>
      </w:r>
      <w:r>
        <w:t>kvalifikace,</w:t>
      </w:r>
      <w:r>
        <w:rPr>
          <w:spacing w:val="-5"/>
        </w:rPr>
        <w:t xml:space="preserve"> </w:t>
      </w:r>
      <w:r>
        <w:t>v</w:t>
      </w:r>
      <w:r>
        <w:rPr>
          <w:spacing w:val="-3"/>
        </w:rPr>
        <w:t xml:space="preserve"> </w:t>
      </w:r>
      <w:r>
        <w:t>cizím</w:t>
      </w:r>
      <w:r>
        <w:rPr>
          <w:spacing w:val="-3"/>
        </w:rPr>
        <w:t xml:space="preserve"> </w:t>
      </w:r>
      <w:r>
        <w:t>jazyce je potřeba předložit s překlady do českého jazyka. Za správnost překladu odpovídá Dodavatel. Získá-li Zadavatel pochybnost o správnosti překladu, může si od Dodavatele na jeho náklady vyžádat předložení  úředně  ověřeného  překladu  dokladu   do   českého   jazyka   tlumočníkem   zapsaným  do seznamu znalců a tlumočníků ve smyslu zákona č. 36/1967 Sb., o znalcích a tlumočnících, ve znění pozdějších</w:t>
      </w:r>
      <w:r>
        <w:rPr>
          <w:spacing w:val="-2"/>
        </w:rPr>
        <w:t xml:space="preserve"> </w:t>
      </w:r>
      <w:r>
        <w:t>předpisů.</w:t>
      </w:r>
    </w:p>
    <w:p w14:paraId="0307DB4D" w14:textId="77777777" w:rsidR="007A5CA7" w:rsidRDefault="007A5CA7">
      <w:pPr>
        <w:pStyle w:val="Zkladntext"/>
        <w:spacing w:before="7"/>
        <w:rPr>
          <w:sz w:val="19"/>
        </w:rPr>
      </w:pPr>
    </w:p>
    <w:p w14:paraId="5F74CB79" w14:textId="77777777" w:rsidR="007A5CA7" w:rsidRDefault="007162BC">
      <w:pPr>
        <w:pStyle w:val="Nadpis4"/>
        <w:spacing w:before="1"/>
        <w:ind w:left="116"/>
      </w:pPr>
      <w:r>
        <w:t>Forma dokumentů</w:t>
      </w:r>
    </w:p>
    <w:p w14:paraId="1EAECB23" w14:textId="77777777" w:rsidR="007A5CA7" w:rsidRDefault="007162BC">
      <w:pPr>
        <w:pStyle w:val="Zkladntext"/>
        <w:spacing w:before="141" w:line="259" w:lineRule="auto"/>
        <w:ind w:left="115" w:right="111"/>
        <w:jc w:val="both"/>
      </w:pPr>
      <w:r>
        <w:t xml:space="preserve">Kvalifikaci dokládá Dodavatel prostřednictvím </w:t>
      </w:r>
      <w:r>
        <w:rPr>
          <w:b/>
        </w:rPr>
        <w:t xml:space="preserve">písemných elektronických dokumentů v prostých kopiích, není-li Zadavatelem uvedeno v konkrétním případě jinak. </w:t>
      </w:r>
      <w:r>
        <w:t>V případě, že Zadavateli v rámci posuzování</w:t>
      </w:r>
      <w:r>
        <w:rPr>
          <w:spacing w:val="-5"/>
        </w:rPr>
        <w:t xml:space="preserve"> </w:t>
      </w:r>
      <w:r>
        <w:t>pravdivosti</w:t>
      </w:r>
      <w:r>
        <w:rPr>
          <w:spacing w:val="-5"/>
        </w:rPr>
        <w:t xml:space="preserve"> </w:t>
      </w:r>
      <w:r>
        <w:t>předložených</w:t>
      </w:r>
      <w:r>
        <w:rPr>
          <w:spacing w:val="-4"/>
        </w:rPr>
        <w:t xml:space="preserve"> </w:t>
      </w:r>
      <w:r>
        <w:t>dokladů</w:t>
      </w:r>
      <w:r>
        <w:rPr>
          <w:spacing w:val="-5"/>
        </w:rPr>
        <w:t xml:space="preserve"> </w:t>
      </w:r>
      <w:r>
        <w:t>vyvstanou</w:t>
      </w:r>
      <w:r>
        <w:rPr>
          <w:spacing w:val="-5"/>
        </w:rPr>
        <w:t xml:space="preserve"> </w:t>
      </w:r>
      <w:r>
        <w:t>pochybnosti,</w:t>
      </w:r>
      <w:r>
        <w:rPr>
          <w:spacing w:val="-6"/>
        </w:rPr>
        <w:t xml:space="preserve"> </w:t>
      </w:r>
      <w:r>
        <w:t>vyhrazuje</w:t>
      </w:r>
      <w:r>
        <w:rPr>
          <w:spacing w:val="-6"/>
        </w:rPr>
        <w:t xml:space="preserve"> </w:t>
      </w:r>
      <w:r>
        <w:t>si</w:t>
      </w:r>
      <w:r>
        <w:rPr>
          <w:spacing w:val="-5"/>
        </w:rPr>
        <w:t xml:space="preserve"> </w:t>
      </w:r>
      <w:r>
        <w:t>právo</w:t>
      </w:r>
      <w:r>
        <w:rPr>
          <w:spacing w:val="-5"/>
        </w:rPr>
        <w:t xml:space="preserve"> </w:t>
      </w:r>
      <w:r>
        <w:t>vyžádat</w:t>
      </w:r>
      <w:r>
        <w:rPr>
          <w:spacing w:val="-4"/>
        </w:rPr>
        <w:t xml:space="preserve"> </w:t>
      </w:r>
      <w:r>
        <w:t>si</w:t>
      </w:r>
      <w:r>
        <w:rPr>
          <w:spacing w:val="-7"/>
        </w:rPr>
        <w:t xml:space="preserve"> </w:t>
      </w:r>
      <w:r>
        <w:t>od Dodavatele</w:t>
      </w:r>
      <w:r>
        <w:rPr>
          <w:spacing w:val="-14"/>
        </w:rPr>
        <w:t xml:space="preserve"> </w:t>
      </w:r>
      <w:r>
        <w:t>originály</w:t>
      </w:r>
      <w:r>
        <w:rPr>
          <w:spacing w:val="-13"/>
        </w:rPr>
        <w:t xml:space="preserve"> </w:t>
      </w:r>
      <w:r>
        <w:t>dokumentů,</w:t>
      </w:r>
      <w:r>
        <w:rPr>
          <w:spacing w:val="-14"/>
        </w:rPr>
        <w:t xml:space="preserve"> </w:t>
      </w:r>
      <w:r>
        <w:t>na</w:t>
      </w:r>
      <w:r>
        <w:rPr>
          <w:spacing w:val="-13"/>
        </w:rPr>
        <w:t xml:space="preserve"> </w:t>
      </w:r>
      <w:r>
        <w:t>základě</w:t>
      </w:r>
      <w:r>
        <w:rPr>
          <w:spacing w:val="-13"/>
        </w:rPr>
        <w:t xml:space="preserve"> </w:t>
      </w:r>
      <w:r>
        <w:t>kterých</w:t>
      </w:r>
      <w:r>
        <w:rPr>
          <w:spacing w:val="-16"/>
        </w:rPr>
        <w:t xml:space="preserve"> </w:t>
      </w:r>
      <w:r>
        <w:t>Dodavatel</w:t>
      </w:r>
      <w:r>
        <w:rPr>
          <w:spacing w:val="-13"/>
        </w:rPr>
        <w:t xml:space="preserve"> </w:t>
      </w:r>
      <w:r>
        <w:t>žádá</w:t>
      </w:r>
      <w:r>
        <w:rPr>
          <w:spacing w:val="-14"/>
        </w:rPr>
        <w:t xml:space="preserve"> </w:t>
      </w:r>
      <w:r>
        <w:t>o</w:t>
      </w:r>
      <w:r>
        <w:rPr>
          <w:spacing w:val="-13"/>
        </w:rPr>
        <w:t xml:space="preserve"> </w:t>
      </w:r>
      <w:r>
        <w:t>zařazení</w:t>
      </w:r>
      <w:r>
        <w:rPr>
          <w:spacing w:val="-12"/>
        </w:rPr>
        <w:t xml:space="preserve"> </w:t>
      </w:r>
      <w:r>
        <w:t>do</w:t>
      </w:r>
      <w:r>
        <w:rPr>
          <w:spacing w:val="-11"/>
        </w:rPr>
        <w:t xml:space="preserve"> </w:t>
      </w:r>
      <w:r>
        <w:t>Systému</w:t>
      </w:r>
      <w:r>
        <w:rPr>
          <w:spacing w:val="-15"/>
        </w:rPr>
        <w:t xml:space="preserve"> </w:t>
      </w:r>
      <w:r>
        <w:t xml:space="preserve">kvalifikace. Zadavatel připouští rovněž prokázání kvalifikace či splnění podmínek Zadavatele </w:t>
      </w:r>
      <w:r>
        <w:rPr>
          <w:b/>
        </w:rPr>
        <w:t xml:space="preserve">odkazem na originál dokumentu, </w:t>
      </w:r>
      <w:r>
        <w:t xml:space="preserve">ke kterému je umožněn neomezený dálkový přístup (např. výpis z obchodního rejstříku konkrétním odkazem na portál </w:t>
      </w:r>
      <w:hyperlink r:id="rId20">
        <w:r>
          <w:rPr>
            <w:color w:val="0562C1"/>
            <w:u w:val="single" w:color="0562C1"/>
          </w:rPr>
          <w:t>https://or.justice.cz/ias/ui/rejstrik</w:t>
        </w:r>
      </w:hyperlink>
      <w:r>
        <w:t>). Takovýto odkaz musí vést přesně na stránku s požadovaným dokumentem a nesmí po Zadavateli požadovat další kroky, jako třeba přihlášení, registraci</w:t>
      </w:r>
      <w:r>
        <w:rPr>
          <w:spacing w:val="-3"/>
        </w:rPr>
        <w:t xml:space="preserve"> </w:t>
      </w:r>
      <w:r>
        <w:t>apod.</w:t>
      </w:r>
    </w:p>
    <w:p w14:paraId="32B3B098" w14:textId="77777777" w:rsidR="007A5CA7" w:rsidRDefault="007162BC">
      <w:pPr>
        <w:pStyle w:val="Zkladntext"/>
        <w:spacing w:before="158" w:line="259" w:lineRule="auto"/>
        <w:ind w:left="115" w:right="113"/>
        <w:jc w:val="both"/>
      </w:pPr>
      <w:r>
        <w:t xml:space="preserve">Originály či ověřené kopie dokladů v elektronické podobě v souladu s postupem dle </w:t>
      </w:r>
      <w:proofErr w:type="spellStart"/>
      <w:r>
        <w:t>ust</w:t>
      </w:r>
      <w:proofErr w:type="spellEnd"/>
      <w:r>
        <w:t>. § 122 ZZVZ budou také vyžadovány po Dodavatelích, kteří budou vybráni k plnění jednotlivých veřejných zakázek navazujících na Systém kvalifikace zahájených Zadavatelem výzvou k podání předběžných nabídek/nabídek.</w:t>
      </w:r>
    </w:p>
    <w:p w14:paraId="328A7782" w14:textId="77777777" w:rsidR="007A5CA7" w:rsidRDefault="007162BC">
      <w:pPr>
        <w:pStyle w:val="Zkladntext"/>
        <w:spacing w:before="159" w:line="259" w:lineRule="auto"/>
        <w:ind w:left="115" w:right="113"/>
        <w:jc w:val="both"/>
      </w:pPr>
      <w:r>
        <w:t>Pokud Zadavatel vyžaduje předložení dokladu a Dodavatel není z důvodů, které mu nelze přičítat, schopen</w:t>
      </w:r>
      <w:r>
        <w:rPr>
          <w:spacing w:val="-6"/>
        </w:rPr>
        <w:t xml:space="preserve"> </w:t>
      </w:r>
      <w:r>
        <w:t>předložit</w:t>
      </w:r>
      <w:r>
        <w:rPr>
          <w:spacing w:val="-5"/>
        </w:rPr>
        <w:t xml:space="preserve"> </w:t>
      </w:r>
      <w:r>
        <w:t>požadovaný</w:t>
      </w:r>
      <w:r>
        <w:rPr>
          <w:spacing w:val="-4"/>
        </w:rPr>
        <w:t xml:space="preserve"> </w:t>
      </w:r>
      <w:r>
        <w:t>doklad,</w:t>
      </w:r>
      <w:r>
        <w:rPr>
          <w:spacing w:val="-5"/>
        </w:rPr>
        <w:t xml:space="preserve"> </w:t>
      </w:r>
      <w:r>
        <w:t>je</w:t>
      </w:r>
      <w:r>
        <w:rPr>
          <w:spacing w:val="-7"/>
        </w:rPr>
        <w:t xml:space="preserve"> </w:t>
      </w:r>
      <w:r>
        <w:t>oprávněn</w:t>
      </w:r>
      <w:r>
        <w:rPr>
          <w:spacing w:val="-6"/>
        </w:rPr>
        <w:t xml:space="preserve"> </w:t>
      </w:r>
      <w:r>
        <w:t>předložit</w:t>
      </w:r>
      <w:r>
        <w:rPr>
          <w:spacing w:val="-5"/>
        </w:rPr>
        <w:t xml:space="preserve"> </w:t>
      </w:r>
      <w:r>
        <w:t>jiný</w:t>
      </w:r>
      <w:r>
        <w:rPr>
          <w:spacing w:val="-4"/>
        </w:rPr>
        <w:t xml:space="preserve"> </w:t>
      </w:r>
      <w:r>
        <w:t>rovnocenný</w:t>
      </w:r>
      <w:r>
        <w:rPr>
          <w:spacing w:val="-7"/>
        </w:rPr>
        <w:t xml:space="preserve"> </w:t>
      </w:r>
      <w:r>
        <w:t>doklad.</w:t>
      </w:r>
      <w:r>
        <w:rPr>
          <w:spacing w:val="-6"/>
        </w:rPr>
        <w:t xml:space="preserve"> </w:t>
      </w:r>
      <w:r>
        <w:t>Pokud</w:t>
      </w:r>
      <w:r>
        <w:rPr>
          <w:spacing w:val="-6"/>
        </w:rPr>
        <w:t xml:space="preserve"> </w:t>
      </w:r>
      <w:r>
        <w:t>Zadavatel vyžaduje</w:t>
      </w:r>
      <w:r>
        <w:rPr>
          <w:spacing w:val="-5"/>
        </w:rPr>
        <w:t xml:space="preserve"> </w:t>
      </w:r>
      <w:r>
        <w:t>předložení</w:t>
      </w:r>
      <w:r>
        <w:rPr>
          <w:spacing w:val="-4"/>
        </w:rPr>
        <w:t xml:space="preserve"> </w:t>
      </w:r>
      <w:r>
        <w:t>dokladu</w:t>
      </w:r>
      <w:r>
        <w:rPr>
          <w:spacing w:val="-5"/>
        </w:rPr>
        <w:t xml:space="preserve"> </w:t>
      </w:r>
      <w:r>
        <w:t>podle</w:t>
      </w:r>
      <w:r>
        <w:rPr>
          <w:spacing w:val="-4"/>
        </w:rPr>
        <w:t xml:space="preserve"> </w:t>
      </w:r>
      <w:r>
        <w:t>právního</w:t>
      </w:r>
      <w:r>
        <w:rPr>
          <w:spacing w:val="-3"/>
        </w:rPr>
        <w:t xml:space="preserve"> </w:t>
      </w:r>
      <w:r>
        <w:t>řádu</w:t>
      </w:r>
      <w:r>
        <w:rPr>
          <w:spacing w:val="-5"/>
        </w:rPr>
        <w:t xml:space="preserve"> </w:t>
      </w:r>
      <w:r>
        <w:t>České</w:t>
      </w:r>
      <w:r>
        <w:rPr>
          <w:spacing w:val="-4"/>
        </w:rPr>
        <w:t xml:space="preserve"> </w:t>
      </w:r>
      <w:r>
        <w:t>republiky,</w:t>
      </w:r>
      <w:r>
        <w:rPr>
          <w:spacing w:val="-7"/>
        </w:rPr>
        <w:t xml:space="preserve"> </w:t>
      </w:r>
      <w:r>
        <w:t>může</w:t>
      </w:r>
      <w:r>
        <w:rPr>
          <w:spacing w:val="-4"/>
        </w:rPr>
        <w:t xml:space="preserve"> </w:t>
      </w:r>
      <w:r>
        <w:t>dodavatel</w:t>
      </w:r>
      <w:r>
        <w:rPr>
          <w:spacing w:val="-5"/>
        </w:rPr>
        <w:t xml:space="preserve"> </w:t>
      </w:r>
      <w:r>
        <w:t>předložit</w:t>
      </w:r>
      <w:r>
        <w:rPr>
          <w:spacing w:val="-5"/>
        </w:rPr>
        <w:t xml:space="preserve"> </w:t>
      </w:r>
      <w:r>
        <w:t xml:space="preserve">obdobný doklad podle právního řádu státu, ve kterém se tento doklad vydává. Pokud se podle příslušného právního řádu požadovaný doklad nevydává, může být nahrazen čestným prohlášením, v němž </w:t>
      </w:r>
      <w:r>
        <w:lastRenderedPageBreak/>
        <w:t>Dodavatel uvede, že se dle tohoto právního řádu příslušný doklad nevydává a že splňuje požadavky, které jinak požadovaný doklad</w:t>
      </w:r>
      <w:r>
        <w:rPr>
          <w:spacing w:val="-2"/>
        </w:rPr>
        <w:t xml:space="preserve"> </w:t>
      </w:r>
      <w:r>
        <w:t>osvědčuje.</w:t>
      </w:r>
    </w:p>
    <w:p w14:paraId="731E77EF" w14:textId="77777777" w:rsidR="007A5CA7" w:rsidRDefault="007162BC">
      <w:pPr>
        <w:pStyle w:val="Nadpis4"/>
        <w:spacing w:before="77"/>
      </w:pPr>
      <w:r>
        <w:t>Žádost Dodavatele o vysvětlení</w:t>
      </w:r>
    </w:p>
    <w:p w14:paraId="72EBF3BF" w14:textId="48F6FE54" w:rsidR="007A5CA7" w:rsidRDefault="007162BC">
      <w:pPr>
        <w:pStyle w:val="Zkladntext"/>
        <w:spacing w:before="142" w:line="259" w:lineRule="auto"/>
        <w:ind w:left="115" w:right="113"/>
        <w:jc w:val="both"/>
      </w:pPr>
      <w:r>
        <w:t xml:space="preserve">Zadavatel umožňuje Dodavatelům </w:t>
      </w:r>
      <w:r>
        <w:rPr>
          <w:b/>
        </w:rPr>
        <w:t xml:space="preserve">zažádat o vysvětlení </w:t>
      </w:r>
      <w:r>
        <w:t xml:space="preserve">případných nejasností v Obecné či Zvláštní </w:t>
      </w:r>
      <w:r>
        <w:rPr>
          <w:b/>
        </w:rPr>
        <w:t xml:space="preserve">části prostřednictvím e-mailové adresy: </w:t>
      </w:r>
      <w:hyperlink r:id="rId21">
        <w:r>
          <w:rPr>
            <w:color w:val="0562C1"/>
            <w:u w:val="single" w:color="0562C1"/>
          </w:rPr>
          <w:t>ezak@eon.cz</w:t>
        </w:r>
        <w:r>
          <w:t xml:space="preserve">, </w:t>
        </w:r>
      </w:hyperlink>
      <w:r>
        <w:t xml:space="preserve">do předmětu emailu je potřeba uvést Systém kvalifikace a specifikovat kategorii, ke které se dotaz váže. Zadavatel se zavazuje odpovědět na žádost podanou dle předchozí věty do 10 pracovních dní prostřednictvím svého elektronického nástroje </w:t>
      </w:r>
      <w:r w:rsidR="00867B9F">
        <w:br/>
      </w:r>
      <w:r>
        <w:t>E- ZAK,</w:t>
      </w:r>
      <w:r>
        <w:rPr>
          <w:spacing w:val="-7"/>
        </w:rPr>
        <w:t xml:space="preserve"> </w:t>
      </w:r>
      <w:r>
        <w:t>kde</w:t>
      </w:r>
      <w:r>
        <w:rPr>
          <w:spacing w:val="-7"/>
        </w:rPr>
        <w:t xml:space="preserve"> </w:t>
      </w:r>
      <w:r>
        <w:t>uveřejní</w:t>
      </w:r>
      <w:r>
        <w:rPr>
          <w:spacing w:val="-9"/>
        </w:rPr>
        <w:t xml:space="preserve"> </w:t>
      </w:r>
      <w:r>
        <w:t>text</w:t>
      </w:r>
      <w:r>
        <w:rPr>
          <w:spacing w:val="-5"/>
        </w:rPr>
        <w:t xml:space="preserve"> </w:t>
      </w:r>
      <w:r>
        <w:t>dotazu</w:t>
      </w:r>
      <w:r>
        <w:rPr>
          <w:spacing w:val="-7"/>
        </w:rPr>
        <w:t xml:space="preserve"> </w:t>
      </w:r>
      <w:r>
        <w:t>a</w:t>
      </w:r>
      <w:r>
        <w:rPr>
          <w:spacing w:val="-6"/>
        </w:rPr>
        <w:t xml:space="preserve"> </w:t>
      </w:r>
      <w:r>
        <w:t>odpověď</w:t>
      </w:r>
      <w:r>
        <w:rPr>
          <w:spacing w:val="-9"/>
        </w:rPr>
        <w:t xml:space="preserve"> </w:t>
      </w:r>
      <w:r>
        <w:t>na</w:t>
      </w:r>
      <w:r>
        <w:rPr>
          <w:spacing w:val="-7"/>
        </w:rPr>
        <w:t xml:space="preserve"> </w:t>
      </w:r>
      <w:r>
        <w:t>něj</w:t>
      </w:r>
      <w:r>
        <w:rPr>
          <w:spacing w:val="-8"/>
        </w:rPr>
        <w:t xml:space="preserve"> </w:t>
      </w:r>
      <w:r>
        <w:t>blíže</w:t>
      </w:r>
      <w:r>
        <w:rPr>
          <w:spacing w:val="-6"/>
        </w:rPr>
        <w:t xml:space="preserve"> </w:t>
      </w:r>
      <w:r>
        <w:t>neurčenému</w:t>
      </w:r>
      <w:r>
        <w:rPr>
          <w:spacing w:val="-9"/>
        </w:rPr>
        <w:t xml:space="preserve"> </w:t>
      </w:r>
      <w:r>
        <w:t>okruhu</w:t>
      </w:r>
      <w:r>
        <w:rPr>
          <w:spacing w:val="-9"/>
        </w:rPr>
        <w:t xml:space="preserve"> </w:t>
      </w:r>
      <w:r>
        <w:t>Dodavatelů.</w:t>
      </w:r>
      <w:r>
        <w:rPr>
          <w:spacing w:val="-7"/>
        </w:rPr>
        <w:t xml:space="preserve"> </w:t>
      </w:r>
      <w:r>
        <w:t>Zadavatel</w:t>
      </w:r>
      <w:r>
        <w:rPr>
          <w:spacing w:val="-8"/>
        </w:rPr>
        <w:t xml:space="preserve"> </w:t>
      </w:r>
      <w:r>
        <w:t>může poskytnout dodatečné vysvětlení Obecné či Zvláštní části také sám z vlastní iniciativy obdobným způsobem.</w:t>
      </w:r>
    </w:p>
    <w:p w14:paraId="60F2E431" w14:textId="77777777" w:rsidR="007A5CA7" w:rsidRDefault="007A5CA7">
      <w:pPr>
        <w:pStyle w:val="Zkladntext"/>
        <w:spacing w:before="4"/>
        <w:rPr>
          <w:sz w:val="29"/>
        </w:rPr>
      </w:pPr>
    </w:p>
    <w:p w14:paraId="612904BD" w14:textId="77777777" w:rsidR="007A5CA7" w:rsidRDefault="007162BC">
      <w:pPr>
        <w:pStyle w:val="Odstavecseseznamem"/>
        <w:numPr>
          <w:ilvl w:val="1"/>
          <w:numId w:val="14"/>
        </w:numPr>
        <w:tabs>
          <w:tab w:val="left" w:pos="4173"/>
        </w:tabs>
        <w:ind w:left="4172" w:hanging="426"/>
        <w:jc w:val="left"/>
        <w:rPr>
          <w:b/>
          <w:sz w:val="32"/>
        </w:rPr>
      </w:pPr>
      <w:bookmarkStart w:id="24" w:name="VI._Jiné_osoby"/>
      <w:bookmarkStart w:id="25" w:name="_bookmark5"/>
      <w:bookmarkEnd w:id="24"/>
      <w:bookmarkEnd w:id="25"/>
      <w:r>
        <w:rPr>
          <w:b/>
          <w:sz w:val="32"/>
        </w:rPr>
        <w:t>Jiné</w:t>
      </w:r>
      <w:r>
        <w:rPr>
          <w:b/>
          <w:spacing w:val="-2"/>
          <w:sz w:val="32"/>
        </w:rPr>
        <w:t xml:space="preserve"> </w:t>
      </w:r>
      <w:r>
        <w:rPr>
          <w:b/>
          <w:sz w:val="32"/>
        </w:rPr>
        <w:t>osoby</w:t>
      </w:r>
    </w:p>
    <w:p w14:paraId="7DA7B7CC" w14:textId="77777777" w:rsidR="00BE7D9F" w:rsidRPr="00CB675B" w:rsidRDefault="00BE7D9F" w:rsidP="00BE7D9F">
      <w:pPr>
        <w:keepNext/>
        <w:keepLines/>
        <w:spacing w:before="240" w:after="120"/>
        <w:jc w:val="both"/>
        <w:rPr>
          <w:b/>
        </w:rPr>
      </w:pPr>
      <w:bookmarkStart w:id="26" w:name="_Hlk86223110"/>
      <w:r w:rsidRPr="00CB675B">
        <w:rPr>
          <w:b/>
        </w:rPr>
        <w:t>Prokazování kvalifikace prostřednictvím jiné osoby dle § 83 ZZVZ</w:t>
      </w:r>
    </w:p>
    <w:p w14:paraId="264317F4" w14:textId="77777777" w:rsidR="00BE7D9F" w:rsidRPr="00CB675B" w:rsidRDefault="00BE7D9F" w:rsidP="00BE7D9F">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76FAB571"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profesní způsobilosti (výpis z obchodního rejstříku nebo jiné obdobné evidence, pokud jiný právní předpis zápis do takové evidence vyžaduje) pro tuto jinou osobu,</w:t>
      </w:r>
    </w:p>
    <w:p w14:paraId="0B0FAD09"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chybějící části kvalifikace prostřednictvím jiné osoby,</w:t>
      </w:r>
    </w:p>
    <w:p w14:paraId="736DE4D8"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o splnění základní způsobilosti podle § 74 ZZVZ jinou osobou a</w:t>
      </w:r>
    </w:p>
    <w:p w14:paraId="59F1239C"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12EFFC4E" w14:textId="77777777" w:rsidR="00BE7D9F" w:rsidRDefault="00BE7D9F" w:rsidP="00BE7D9F">
      <w:pPr>
        <w:jc w:val="both"/>
      </w:pPr>
      <w:bookmarkStart w:id="27"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26"/>
    <w:bookmarkEnd w:id="27"/>
    <w:p w14:paraId="11223BA8" w14:textId="77777777" w:rsidR="00BF6D7E" w:rsidRDefault="00BF6D7E" w:rsidP="00BE7D9F">
      <w:pPr>
        <w:jc w:val="both"/>
      </w:pPr>
    </w:p>
    <w:p w14:paraId="1BAEEDA4" w14:textId="6A0092A9" w:rsidR="00BE7D9F" w:rsidRPr="00CB675B" w:rsidRDefault="00BE7D9F" w:rsidP="00BE7D9F">
      <w:pPr>
        <w:jc w:val="both"/>
      </w:pPr>
      <w:r w:rsidRPr="00CB675B">
        <w:t xml:space="preserve">Má se za to, že požadavek podle předchozího odstavce je splněn, pokud obsahem písemného závazku jiné osoby je společná a nerozdílná odpovědnost této osoby za plnění veřejné zakázky společně </w:t>
      </w:r>
      <w:r w:rsidR="00195CE8">
        <w:br/>
      </w:r>
      <w:r w:rsidRPr="00CB675B">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560ABA77" w14:textId="77777777" w:rsidR="00BF6D7E" w:rsidRDefault="00BF6D7E" w:rsidP="00BE7D9F">
      <w:pPr>
        <w:jc w:val="both"/>
      </w:pPr>
    </w:p>
    <w:p w14:paraId="20DF73FD" w14:textId="0ED583A8" w:rsidR="00BE7D9F" w:rsidRDefault="00BE7D9F" w:rsidP="00BE7D9F">
      <w:pPr>
        <w:jc w:val="both"/>
      </w:pPr>
      <w:bookmarkStart w:id="28" w:name="_Hlk86223078"/>
      <w:r w:rsidRPr="00B17512">
        <w:t xml:space="preserve">Prokazuje-li </w:t>
      </w:r>
      <w:r w:rsidR="00BF6D7E">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rsidR="00BF6D7E">
        <w:t xml:space="preserve"> dodavatelem </w:t>
      </w:r>
      <w:r w:rsidRPr="00B17512">
        <w:t>.</w:t>
      </w:r>
    </w:p>
    <w:bookmarkEnd w:id="28"/>
    <w:p w14:paraId="24190FDB" w14:textId="77777777" w:rsidR="00BF6D7E" w:rsidRDefault="00BF6D7E" w:rsidP="00BE7D9F">
      <w:pPr>
        <w:jc w:val="both"/>
      </w:pPr>
    </w:p>
    <w:p w14:paraId="3771685C" w14:textId="057CE991" w:rsidR="00BE7D9F" w:rsidRPr="00CB675B" w:rsidRDefault="00BE7D9F" w:rsidP="00BE7D9F">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49A72E4E" w14:textId="77777777" w:rsidR="00BF6D7E" w:rsidRDefault="00BF6D7E" w:rsidP="00BE7D9F">
      <w:pPr>
        <w:pStyle w:val="Stylodstavecslovan"/>
        <w:spacing w:line="276" w:lineRule="auto"/>
        <w:ind w:left="0" w:firstLine="0"/>
        <w:rPr>
          <w:rFonts w:asciiTheme="minorHAnsi" w:hAnsiTheme="minorHAnsi" w:cstheme="minorHAnsi"/>
          <w:lang w:val="cs-CZ"/>
        </w:rPr>
      </w:pPr>
    </w:p>
    <w:p w14:paraId="14BD54C9" w14:textId="317DA7EB" w:rsidR="00BE7D9F" w:rsidRDefault="00BE7D9F" w:rsidP="00BE7D9F">
      <w:pPr>
        <w:pStyle w:val="Stylodstavecslovan"/>
        <w:spacing w:line="276" w:lineRule="auto"/>
        <w:ind w:left="0" w:firstLine="0"/>
        <w:rPr>
          <w:rFonts w:asciiTheme="minorHAnsi" w:hAnsiTheme="minorHAnsi" w:cstheme="minorHAnsi"/>
          <w:lang w:val="cs-CZ"/>
        </w:rPr>
      </w:pPr>
      <w:r w:rsidRPr="002D2809">
        <w:rPr>
          <w:rFonts w:asciiTheme="minorHAnsi" w:hAnsiTheme="minorHAnsi" w:cstheme="minorHAnsi"/>
          <w:lang w:val="cs-CZ"/>
        </w:rPr>
        <w:lastRenderedPageBreak/>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3C9FB431" w14:textId="77777777" w:rsidR="002D2809" w:rsidRPr="002D2809" w:rsidRDefault="002D2809" w:rsidP="00BE7D9F">
      <w:pPr>
        <w:pStyle w:val="Stylodstavecslovan"/>
        <w:spacing w:line="276" w:lineRule="auto"/>
        <w:ind w:left="0" w:firstLine="0"/>
        <w:rPr>
          <w:rFonts w:asciiTheme="minorHAnsi" w:hAnsiTheme="minorHAnsi" w:cstheme="minorHAnsi"/>
          <w:lang w:val="cs-CZ"/>
        </w:rPr>
      </w:pPr>
    </w:p>
    <w:p w14:paraId="4FC09479" w14:textId="77777777" w:rsidR="007A5CA7" w:rsidRDefault="007162BC" w:rsidP="002D2809">
      <w:pPr>
        <w:pStyle w:val="Nadpis1"/>
        <w:numPr>
          <w:ilvl w:val="1"/>
          <w:numId w:val="14"/>
        </w:numPr>
        <w:tabs>
          <w:tab w:val="left" w:pos="2842"/>
          <w:tab w:val="left" w:pos="2843"/>
        </w:tabs>
        <w:ind w:left="2841" w:hanging="709"/>
        <w:jc w:val="left"/>
      </w:pPr>
      <w:bookmarkStart w:id="29" w:name="VII._Rozhodnutí_Zadavatele_o_žádosti"/>
      <w:bookmarkStart w:id="30" w:name="_bookmark6"/>
      <w:bookmarkEnd w:id="29"/>
      <w:bookmarkEnd w:id="30"/>
      <w:r>
        <w:t>Rozhodnutí Zadavatele o</w:t>
      </w:r>
      <w:r>
        <w:rPr>
          <w:spacing w:val="-3"/>
        </w:rPr>
        <w:t xml:space="preserve"> </w:t>
      </w:r>
      <w:r>
        <w:t>žádosti</w:t>
      </w:r>
    </w:p>
    <w:p w14:paraId="2A0CD1DB" w14:textId="77777777" w:rsidR="007A5CA7" w:rsidRDefault="007162BC">
      <w:pPr>
        <w:pStyle w:val="Nadpis4"/>
        <w:spacing w:before="271"/>
      </w:pPr>
      <w:r>
        <w:t>Lhůta pro rozhodnutí</w:t>
      </w:r>
    </w:p>
    <w:p w14:paraId="48DB879D" w14:textId="7B522697" w:rsidR="007A5CA7" w:rsidRDefault="007162BC">
      <w:pPr>
        <w:pStyle w:val="Zkladntext"/>
        <w:spacing w:before="142" w:line="259" w:lineRule="auto"/>
        <w:ind w:left="115" w:right="113"/>
        <w:jc w:val="both"/>
      </w:pPr>
      <w:r>
        <w:t xml:space="preserve">Zadavatel rozhodne o žádosti Dodavatele o zařazení do Systému kvalifikace do 4 měsíců od jejího úplného a bezvadného podání. Tato </w:t>
      </w:r>
      <w:r w:rsidR="00195CE8">
        <w:t>l</w:t>
      </w:r>
      <w:r>
        <w:t>hůta může být do 2 měsíců od podání žádosti prodloužen</w:t>
      </w:r>
      <w:r w:rsidR="00195CE8">
        <w:t xml:space="preserve">a </w:t>
      </w:r>
      <w:r w:rsidR="00195CE8">
        <w:br/>
      </w:r>
      <w:r>
        <w:t>s</w:t>
      </w:r>
      <w:r>
        <w:rPr>
          <w:spacing w:val="-2"/>
        </w:rPr>
        <w:t xml:space="preserve"> </w:t>
      </w:r>
      <w:r>
        <w:t>odůvodněním</w:t>
      </w:r>
      <w:r>
        <w:rPr>
          <w:spacing w:val="-2"/>
        </w:rPr>
        <w:t xml:space="preserve"> </w:t>
      </w:r>
      <w:r>
        <w:t>a</w:t>
      </w:r>
      <w:r>
        <w:rPr>
          <w:spacing w:val="-4"/>
        </w:rPr>
        <w:t xml:space="preserve"> </w:t>
      </w:r>
      <w:r>
        <w:t>s</w:t>
      </w:r>
      <w:r>
        <w:rPr>
          <w:spacing w:val="-1"/>
        </w:rPr>
        <w:t xml:space="preserve"> </w:t>
      </w:r>
      <w:r>
        <w:t>uvedením</w:t>
      </w:r>
      <w:r>
        <w:rPr>
          <w:spacing w:val="-2"/>
        </w:rPr>
        <w:t xml:space="preserve"> </w:t>
      </w:r>
      <w:r>
        <w:t>informace</w:t>
      </w:r>
      <w:r>
        <w:rPr>
          <w:spacing w:val="-8"/>
        </w:rPr>
        <w:t xml:space="preserve"> </w:t>
      </w:r>
      <w:r>
        <w:t>o</w:t>
      </w:r>
      <w:r>
        <w:rPr>
          <w:spacing w:val="-2"/>
        </w:rPr>
        <w:t xml:space="preserve"> </w:t>
      </w:r>
      <w:r>
        <w:t>datu</w:t>
      </w:r>
      <w:r>
        <w:rPr>
          <w:spacing w:val="-6"/>
        </w:rPr>
        <w:t xml:space="preserve"> </w:t>
      </w:r>
      <w:r>
        <w:t>rozhodnutí.</w:t>
      </w:r>
      <w:r>
        <w:rPr>
          <w:spacing w:val="-5"/>
        </w:rPr>
        <w:t xml:space="preserve"> </w:t>
      </w:r>
      <w:r>
        <w:t>Žádosti</w:t>
      </w:r>
      <w:r>
        <w:rPr>
          <w:spacing w:val="-8"/>
        </w:rPr>
        <w:t xml:space="preserve"> </w:t>
      </w:r>
      <w:r>
        <w:t>Dodavatelů</w:t>
      </w:r>
      <w:r>
        <w:rPr>
          <w:spacing w:val="-6"/>
        </w:rPr>
        <w:t xml:space="preserve"> </w:t>
      </w:r>
      <w:r>
        <w:t>o</w:t>
      </w:r>
      <w:r>
        <w:rPr>
          <w:spacing w:val="-7"/>
        </w:rPr>
        <w:t xml:space="preserve"> </w:t>
      </w:r>
      <w:r>
        <w:t>zařazení</w:t>
      </w:r>
      <w:r>
        <w:rPr>
          <w:spacing w:val="-4"/>
        </w:rPr>
        <w:t xml:space="preserve"> </w:t>
      </w:r>
      <w:r>
        <w:t>do</w:t>
      </w:r>
      <w:r>
        <w:rPr>
          <w:spacing w:val="-5"/>
        </w:rPr>
        <w:t xml:space="preserve"> </w:t>
      </w:r>
      <w:r>
        <w:t>Systému kvalifikace budou vyřízeny nejpozději do 6 měsíců od jejich úplného podání v souladu s podmínkami Obecné a Zvláštní</w:t>
      </w:r>
      <w:r>
        <w:rPr>
          <w:spacing w:val="-2"/>
        </w:rPr>
        <w:t xml:space="preserve"> </w:t>
      </w:r>
      <w:r>
        <w:t>části.</w:t>
      </w:r>
    </w:p>
    <w:p w14:paraId="28EE6FB2" w14:textId="2C95E353" w:rsidR="007A5CA7" w:rsidRDefault="007162BC">
      <w:pPr>
        <w:pStyle w:val="Zkladntext"/>
        <w:spacing w:before="157" w:line="259" w:lineRule="auto"/>
        <w:ind w:left="115" w:right="113"/>
        <w:jc w:val="both"/>
      </w:pPr>
      <w:r>
        <w:t>Žádosti budou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w:t>
      </w:r>
      <w:r>
        <w:rPr>
          <w:spacing w:val="-13"/>
        </w:rPr>
        <w:t xml:space="preserve"> </w:t>
      </w:r>
      <w:r>
        <w:t>Zadavatele,</w:t>
      </w:r>
      <w:r>
        <w:rPr>
          <w:spacing w:val="-14"/>
        </w:rPr>
        <w:t xml:space="preserve"> </w:t>
      </w:r>
      <w:r>
        <w:t>které</w:t>
      </w:r>
      <w:r>
        <w:rPr>
          <w:spacing w:val="-13"/>
        </w:rPr>
        <w:t xml:space="preserve"> </w:t>
      </w:r>
      <w:r>
        <w:t>není</w:t>
      </w:r>
      <w:r>
        <w:rPr>
          <w:spacing w:val="-14"/>
        </w:rPr>
        <w:t xml:space="preserve"> </w:t>
      </w:r>
      <w:r>
        <w:t>třeba</w:t>
      </w:r>
      <w:r>
        <w:rPr>
          <w:spacing w:val="-16"/>
        </w:rPr>
        <w:t xml:space="preserve"> </w:t>
      </w:r>
      <w:r>
        <w:t>doplňovat</w:t>
      </w:r>
      <w:r>
        <w:rPr>
          <w:spacing w:val="-16"/>
        </w:rPr>
        <w:t xml:space="preserve"> </w:t>
      </w:r>
      <w:r>
        <w:t>budou</w:t>
      </w:r>
      <w:r>
        <w:rPr>
          <w:spacing w:val="-14"/>
        </w:rPr>
        <w:t xml:space="preserve"> </w:t>
      </w:r>
      <w:r>
        <w:t>posuzovány</w:t>
      </w:r>
      <w:r>
        <w:rPr>
          <w:spacing w:val="-13"/>
        </w:rPr>
        <w:t xml:space="preserve"> </w:t>
      </w:r>
      <w:r>
        <w:t>přednostně</w:t>
      </w:r>
      <w:r>
        <w:rPr>
          <w:spacing w:val="-16"/>
        </w:rPr>
        <w:t xml:space="preserve"> </w:t>
      </w:r>
      <w:r>
        <w:t>a</w:t>
      </w:r>
      <w:r>
        <w:rPr>
          <w:spacing w:val="-14"/>
        </w:rPr>
        <w:t xml:space="preserve"> </w:t>
      </w:r>
      <w:r>
        <w:t>zpravidla</w:t>
      </w:r>
      <w:r>
        <w:rPr>
          <w:spacing w:val="-14"/>
        </w:rPr>
        <w:t xml:space="preserve"> </w:t>
      </w:r>
      <w:r>
        <w:t>v</w:t>
      </w:r>
      <w:r>
        <w:rPr>
          <w:spacing w:val="-3"/>
        </w:rPr>
        <w:t xml:space="preserve"> </w:t>
      </w:r>
      <w:r>
        <w:t>kratších časech) a dále dle pořadí doručení žádostí</w:t>
      </w:r>
      <w:r>
        <w:rPr>
          <w:spacing w:val="-5"/>
        </w:rPr>
        <w:t xml:space="preserve"> </w:t>
      </w:r>
      <w:r>
        <w:t>Zadavateli.</w:t>
      </w:r>
    </w:p>
    <w:p w14:paraId="5E3FDB73" w14:textId="77777777" w:rsidR="007A5CA7" w:rsidRDefault="007A5CA7">
      <w:pPr>
        <w:pStyle w:val="Zkladntext"/>
        <w:spacing w:before="7"/>
        <w:rPr>
          <w:sz w:val="19"/>
        </w:rPr>
      </w:pPr>
    </w:p>
    <w:p w14:paraId="52D2B82C" w14:textId="77777777" w:rsidR="007A5CA7" w:rsidRDefault="007162BC">
      <w:pPr>
        <w:pStyle w:val="Nadpis4"/>
        <w:spacing w:before="1"/>
      </w:pPr>
      <w:r>
        <w:t>Počátek běhu lhůt</w:t>
      </w:r>
    </w:p>
    <w:p w14:paraId="78F05150" w14:textId="77777777" w:rsidR="007A5CA7" w:rsidRDefault="007162BC">
      <w:pPr>
        <w:pStyle w:val="Zkladntext"/>
        <w:spacing w:before="141" w:line="259" w:lineRule="auto"/>
        <w:ind w:left="115" w:right="113"/>
        <w:jc w:val="both"/>
      </w:pPr>
      <w:r>
        <w:t>Lhůta dle předchozího odstavce počíná běžet dnem, kdy je žádost o zařazení do Systému kvalifikace doručena Zadavateli prostřednictvím elektronického nástroje E-ZAK. Zadavatel upozorňuje, že pokud Dodavatel k podání žádosti o zařazení do Systému kvalifikace nevyužije výše uvedený elektronický nástroj E-ZAK, Zadavatel není povinen jeho žádost posuzovat a ani o ní rozhodovat.</w:t>
      </w:r>
    </w:p>
    <w:p w14:paraId="366C6864" w14:textId="77777777" w:rsidR="007A5CA7" w:rsidRDefault="007162BC">
      <w:pPr>
        <w:pStyle w:val="Zkladntext"/>
        <w:spacing w:before="158" w:line="259" w:lineRule="auto"/>
        <w:ind w:left="116" w:right="113" w:hanging="1"/>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77EDA7C1" w14:textId="77777777" w:rsidR="007A5CA7" w:rsidRDefault="007A5CA7">
      <w:pPr>
        <w:pStyle w:val="Zkladntext"/>
        <w:spacing w:before="7"/>
        <w:rPr>
          <w:sz w:val="19"/>
        </w:rPr>
      </w:pPr>
    </w:p>
    <w:p w14:paraId="734998BD" w14:textId="77777777" w:rsidR="007A5CA7" w:rsidRDefault="007162BC">
      <w:pPr>
        <w:pStyle w:val="Nadpis4"/>
        <w:ind w:left="116"/>
      </w:pPr>
      <w:r>
        <w:t>Zamítnutí žádosti a vyřazení ze Systému kvalifikace</w:t>
      </w:r>
    </w:p>
    <w:p w14:paraId="69756DCA" w14:textId="77777777" w:rsidR="007A5CA7" w:rsidRDefault="007162BC">
      <w:pPr>
        <w:pStyle w:val="Zkladntext"/>
        <w:spacing w:before="142"/>
        <w:ind w:left="116"/>
        <w:jc w:val="both"/>
      </w:pPr>
      <w:r>
        <w:t>Zadavatel zamítne žádost o zařazení do Systému kvalifikace Dodavatele, který:</w:t>
      </w:r>
    </w:p>
    <w:p w14:paraId="5901C436" w14:textId="77777777" w:rsidR="007A5CA7" w:rsidRDefault="007162BC">
      <w:pPr>
        <w:pStyle w:val="Odstavecseseznamem"/>
        <w:numPr>
          <w:ilvl w:val="0"/>
          <w:numId w:val="12"/>
        </w:numPr>
        <w:tabs>
          <w:tab w:val="left" w:pos="830"/>
        </w:tabs>
        <w:spacing w:before="182" w:line="256" w:lineRule="auto"/>
        <w:ind w:right="116"/>
        <w:jc w:val="both"/>
      </w:pPr>
      <w:r>
        <w:t>nesplňuje</w:t>
      </w:r>
      <w:r>
        <w:rPr>
          <w:spacing w:val="-12"/>
        </w:rPr>
        <w:t xml:space="preserve"> </w:t>
      </w:r>
      <w:r>
        <w:t>požadavky</w:t>
      </w:r>
      <w:r>
        <w:rPr>
          <w:spacing w:val="-11"/>
        </w:rPr>
        <w:t xml:space="preserve"> </w:t>
      </w:r>
      <w:r>
        <w:t>Zadavatele</w:t>
      </w:r>
      <w:r>
        <w:rPr>
          <w:spacing w:val="-14"/>
        </w:rPr>
        <w:t xml:space="preserve"> </w:t>
      </w:r>
      <w:r>
        <w:t>uvedené</w:t>
      </w:r>
      <w:r>
        <w:rPr>
          <w:spacing w:val="-13"/>
        </w:rPr>
        <w:t xml:space="preserve"> </w:t>
      </w:r>
      <w:r>
        <w:t>v</w:t>
      </w:r>
      <w:r>
        <w:rPr>
          <w:spacing w:val="-4"/>
        </w:rPr>
        <w:t xml:space="preserve"> </w:t>
      </w:r>
      <w:r>
        <w:t>Obecné</w:t>
      </w:r>
      <w:r>
        <w:rPr>
          <w:spacing w:val="-13"/>
        </w:rPr>
        <w:t xml:space="preserve"> </w:t>
      </w:r>
      <w:r>
        <w:t>nebo</w:t>
      </w:r>
      <w:r>
        <w:rPr>
          <w:spacing w:val="-11"/>
        </w:rPr>
        <w:t xml:space="preserve"> </w:t>
      </w:r>
      <w:r>
        <w:t>Zvláštní</w:t>
      </w:r>
      <w:r>
        <w:rPr>
          <w:spacing w:val="-14"/>
        </w:rPr>
        <w:t xml:space="preserve"> </w:t>
      </w:r>
      <w:r>
        <w:t>části</w:t>
      </w:r>
      <w:r>
        <w:rPr>
          <w:spacing w:val="-15"/>
        </w:rPr>
        <w:t xml:space="preserve"> </w:t>
      </w:r>
      <w:r>
        <w:t>pro</w:t>
      </w:r>
      <w:r>
        <w:rPr>
          <w:spacing w:val="-12"/>
        </w:rPr>
        <w:t xml:space="preserve"> </w:t>
      </w:r>
      <w:r>
        <w:t>konkrétní</w:t>
      </w:r>
      <w:r>
        <w:rPr>
          <w:spacing w:val="-12"/>
        </w:rPr>
        <w:t xml:space="preserve"> </w:t>
      </w:r>
      <w:r>
        <w:t>kategorie Systému</w:t>
      </w:r>
      <w:r>
        <w:rPr>
          <w:spacing w:val="-2"/>
        </w:rPr>
        <w:t xml:space="preserve"> </w:t>
      </w:r>
      <w:r>
        <w:t>kvalifikace;</w:t>
      </w:r>
    </w:p>
    <w:p w14:paraId="33D11FB0" w14:textId="77777777" w:rsidR="007A5CA7" w:rsidRDefault="007162BC">
      <w:pPr>
        <w:pStyle w:val="Odstavecseseznamem"/>
        <w:numPr>
          <w:ilvl w:val="0"/>
          <w:numId w:val="12"/>
        </w:numPr>
        <w:tabs>
          <w:tab w:val="left" w:pos="830"/>
        </w:tabs>
        <w:spacing w:before="64"/>
        <w:ind w:hanging="539"/>
        <w:jc w:val="both"/>
      </w:pPr>
      <w:r>
        <w:t>předložil</w:t>
      </w:r>
      <w:r>
        <w:rPr>
          <w:spacing w:val="13"/>
        </w:rPr>
        <w:t xml:space="preserve"> </w:t>
      </w:r>
      <w:r>
        <w:t>neúplnou</w:t>
      </w:r>
      <w:r>
        <w:rPr>
          <w:spacing w:val="12"/>
        </w:rPr>
        <w:t xml:space="preserve"> </w:t>
      </w:r>
      <w:r>
        <w:t>žádost</w:t>
      </w:r>
      <w:r>
        <w:rPr>
          <w:spacing w:val="11"/>
        </w:rPr>
        <w:t xml:space="preserve"> </w:t>
      </w:r>
      <w:r>
        <w:t>o</w:t>
      </w:r>
      <w:r>
        <w:rPr>
          <w:spacing w:val="14"/>
        </w:rPr>
        <w:t xml:space="preserve"> </w:t>
      </w:r>
      <w:r>
        <w:t>zařazení</w:t>
      </w:r>
      <w:r>
        <w:rPr>
          <w:spacing w:val="13"/>
        </w:rPr>
        <w:t xml:space="preserve"> </w:t>
      </w:r>
      <w:r>
        <w:t>do</w:t>
      </w:r>
      <w:r>
        <w:rPr>
          <w:spacing w:val="15"/>
        </w:rPr>
        <w:t xml:space="preserve"> </w:t>
      </w:r>
      <w:r>
        <w:t>Systému</w:t>
      </w:r>
      <w:r>
        <w:rPr>
          <w:spacing w:val="10"/>
        </w:rPr>
        <w:t xml:space="preserve"> </w:t>
      </w:r>
      <w:r>
        <w:t>kvalifikace</w:t>
      </w:r>
      <w:r>
        <w:rPr>
          <w:spacing w:val="14"/>
        </w:rPr>
        <w:t xml:space="preserve"> </w:t>
      </w:r>
      <w:r>
        <w:t>a</w:t>
      </w:r>
      <w:r>
        <w:rPr>
          <w:spacing w:val="11"/>
        </w:rPr>
        <w:t xml:space="preserve"> </w:t>
      </w:r>
      <w:r>
        <w:t>ta</w:t>
      </w:r>
      <w:r>
        <w:rPr>
          <w:spacing w:val="13"/>
        </w:rPr>
        <w:t xml:space="preserve"> </w:t>
      </w:r>
      <w:r>
        <w:t>nebyla</w:t>
      </w:r>
      <w:r>
        <w:rPr>
          <w:spacing w:val="13"/>
        </w:rPr>
        <w:t xml:space="preserve"> </w:t>
      </w:r>
      <w:r>
        <w:t>doplněna</w:t>
      </w:r>
      <w:r>
        <w:rPr>
          <w:spacing w:val="14"/>
        </w:rPr>
        <w:t xml:space="preserve"> </w:t>
      </w:r>
      <w:r>
        <w:t>ani</w:t>
      </w:r>
    </w:p>
    <w:p w14:paraId="78B97521" w14:textId="77777777" w:rsidR="007A5CA7" w:rsidRDefault="007162BC">
      <w:pPr>
        <w:pStyle w:val="Zkladntext"/>
        <w:spacing w:before="22"/>
        <w:ind w:left="829"/>
        <w:jc w:val="both"/>
      </w:pPr>
      <w:r>
        <w:t>v dodatečné lhůtě stanovené Zadavatelem;</w:t>
      </w:r>
    </w:p>
    <w:p w14:paraId="7DCF7D27" w14:textId="77777777" w:rsidR="007A5CA7" w:rsidRDefault="007162BC">
      <w:pPr>
        <w:pStyle w:val="Odstavecseseznamem"/>
        <w:numPr>
          <w:ilvl w:val="0"/>
          <w:numId w:val="12"/>
        </w:numPr>
        <w:tabs>
          <w:tab w:val="left" w:pos="830"/>
        </w:tabs>
        <w:spacing w:before="81" w:line="256" w:lineRule="auto"/>
        <w:ind w:right="112" w:hanging="517"/>
        <w:jc w:val="both"/>
      </w:pPr>
      <w:r>
        <w:t>poskytne nepravdivé či zavádějící informace v rámci své žádosti o zařazení do Systému kvalifikace;</w:t>
      </w:r>
    </w:p>
    <w:p w14:paraId="1C013F46" w14:textId="77777777" w:rsidR="007A5CA7" w:rsidRDefault="007162BC">
      <w:pPr>
        <w:pStyle w:val="Odstavecseseznamem"/>
        <w:numPr>
          <w:ilvl w:val="0"/>
          <w:numId w:val="12"/>
        </w:numPr>
        <w:tabs>
          <w:tab w:val="left" w:pos="830"/>
        </w:tabs>
        <w:spacing w:before="64"/>
        <w:ind w:hanging="539"/>
        <w:jc w:val="both"/>
      </w:pPr>
      <w:r>
        <w:t>projeví vůli spočívající ve stáhnutí své</w:t>
      </w:r>
      <w:r>
        <w:rPr>
          <w:spacing w:val="-9"/>
        </w:rPr>
        <w:t xml:space="preserve"> </w:t>
      </w:r>
      <w:r>
        <w:t>žádosti;</w:t>
      </w:r>
    </w:p>
    <w:p w14:paraId="0186B43A" w14:textId="7CBBBAD8" w:rsidR="00BF6D7E" w:rsidRDefault="007162BC" w:rsidP="00BF6D7E">
      <w:pPr>
        <w:pStyle w:val="Odstavecseseznamem"/>
        <w:numPr>
          <w:ilvl w:val="0"/>
          <w:numId w:val="12"/>
        </w:numPr>
        <w:tabs>
          <w:tab w:val="left" w:pos="830"/>
        </w:tabs>
        <w:spacing w:before="82" w:line="259" w:lineRule="auto"/>
        <w:ind w:right="112" w:hanging="533"/>
        <w:jc w:val="both"/>
      </w:pPr>
      <w: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w:t>
      </w:r>
      <w:r>
        <w:rPr>
          <w:spacing w:val="-4"/>
        </w:rPr>
        <w:t xml:space="preserve"> </w:t>
      </w:r>
      <w:r>
        <w:t>poddodavatel.</w:t>
      </w:r>
    </w:p>
    <w:p w14:paraId="05EAB59D" w14:textId="77777777" w:rsidR="00BF6D7E" w:rsidRPr="0077070B" w:rsidRDefault="00BF6D7E" w:rsidP="00BF6D7E">
      <w:pPr>
        <w:pStyle w:val="Odstavecseseznamem"/>
        <w:keepNext/>
        <w:keepLines/>
        <w:widowControl/>
        <w:numPr>
          <w:ilvl w:val="0"/>
          <w:numId w:val="12"/>
        </w:numPr>
        <w:autoSpaceDE/>
        <w:autoSpaceDN/>
        <w:spacing w:before="60" w:after="60" w:line="259" w:lineRule="auto"/>
        <w:jc w:val="both"/>
      </w:pPr>
      <w:bookmarkStart w:id="31" w:name="_Hlk86223173"/>
      <w:r w:rsidRPr="0077070B">
        <w:rPr>
          <w:rFonts w:cstheme="minorHAnsi"/>
        </w:rPr>
        <w:lastRenderedPageBreak/>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bookmarkEnd w:id="31"/>
    <w:p w14:paraId="51444E65" w14:textId="4FFCAC4D" w:rsidR="007A5CA7" w:rsidRDefault="007162BC">
      <w:pPr>
        <w:pStyle w:val="Zkladntext"/>
        <w:spacing w:before="119" w:line="259" w:lineRule="auto"/>
        <w:ind w:left="116" w:right="110"/>
        <w:jc w:val="both"/>
      </w:pPr>
      <w:r>
        <w:t>O zamítnutí žádosti Dodavatele o zařazení do Systému kvalifikace Zadavatel informuje Dodavatele do</w:t>
      </w:r>
      <w:r>
        <w:rPr>
          <w:spacing w:val="-13"/>
        </w:rPr>
        <w:t xml:space="preserve"> </w:t>
      </w:r>
      <w:r>
        <w:t>15</w:t>
      </w:r>
      <w:r>
        <w:rPr>
          <w:spacing w:val="-12"/>
        </w:rPr>
        <w:t xml:space="preserve"> </w:t>
      </w:r>
      <w:r>
        <w:t>dnů</w:t>
      </w:r>
      <w:r>
        <w:rPr>
          <w:spacing w:val="-14"/>
        </w:rPr>
        <w:t xml:space="preserve"> </w:t>
      </w:r>
      <w:r>
        <w:t>od</w:t>
      </w:r>
      <w:r>
        <w:rPr>
          <w:spacing w:val="-14"/>
        </w:rPr>
        <w:t xml:space="preserve"> </w:t>
      </w:r>
      <w:r>
        <w:t>rozhodnutí</w:t>
      </w:r>
      <w:r>
        <w:rPr>
          <w:spacing w:val="-13"/>
        </w:rPr>
        <w:t xml:space="preserve"> </w:t>
      </w:r>
      <w:r>
        <w:t>o</w:t>
      </w:r>
      <w:r>
        <w:rPr>
          <w:spacing w:val="-2"/>
        </w:rPr>
        <w:t xml:space="preserve"> </w:t>
      </w:r>
      <w:r>
        <w:t>žádosti</w:t>
      </w:r>
      <w:r>
        <w:rPr>
          <w:spacing w:val="-13"/>
        </w:rPr>
        <w:t xml:space="preserve"> </w:t>
      </w:r>
      <w:r>
        <w:t>s</w:t>
      </w:r>
      <w:r>
        <w:rPr>
          <w:spacing w:val="-3"/>
        </w:rPr>
        <w:t xml:space="preserve"> </w:t>
      </w:r>
      <w:r>
        <w:t>odůvodněním,</w:t>
      </w:r>
      <w:r>
        <w:rPr>
          <w:spacing w:val="-13"/>
        </w:rPr>
        <w:t xml:space="preserve"> </w:t>
      </w:r>
      <w:r>
        <w:t>které</w:t>
      </w:r>
      <w:r>
        <w:rPr>
          <w:spacing w:val="-12"/>
        </w:rPr>
        <w:t xml:space="preserve"> </w:t>
      </w:r>
      <w:r>
        <w:t>mu</w:t>
      </w:r>
      <w:r>
        <w:rPr>
          <w:spacing w:val="-14"/>
        </w:rPr>
        <w:t xml:space="preserve"> </w:t>
      </w:r>
      <w:r>
        <w:t>bude</w:t>
      </w:r>
      <w:r>
        <w:rPr>
          <w:spacing w:val="-10"/>
        </w:rPr>
        <w:t xml:space="preserve"> </w:t>
      </w:r>
      <w:r>
        <w:t>doručeno</w:t>
      </w:r>
      <w:r>
        <w:rPr>
          <w:spacing w:val="-9"/>
        </w:rPr>
        <w:t xml:space="preserve"> </w:t>
      </w:r>
      <w:r>
        <w:t>prostřednictvím</w:t>
      </w:r>
      <w:r>
        <w:rPr>
          <w:spacing w:val="-13"/>
        </w:rPr>
        <w:t xml:space="preserve"> </w:t>
      </w:r>
      <w:r>
        <w:t>kontaktní osoby Dodavatele specifikované v rámci jeho žádosti o zařazení do Systému</w:t>
      </w:r>
      <w:r>
        <w:rPr>
          <w:spacing w:val="-13"/>
        </w:rPr>
        <w:t xml:space="preserve"> </w:t>
      </w:r>
      <w:r>
        <w:t>kvalifikace.</w:t>
      </w:r>
    </w:p>
    <w:p w14:paraId="0BC267DF" w14:textId="5ED592DA" w:rsidR="007A5CA7" w:rsidRDefault="007162BC">
      <w:pPr>
        <w:pStyle w:val="Zkladntext"/>
        <w:spacing w:before="77" w:line="259" w:lineRule="auto"/>
        <w:ind w:left="115" w:right="114"/>
        <w:jc w:val="both"/>
      </w:pPr>
      <w:r>
        <w:t xml:space="preserve">Pokud se Zadavatel dozví, že Dodavatel přestane splňovat požadavky Zadavatele uvedené v Obecné nebo Zvláštní části pro konkrétní kategorie, popřípadě se Zadavatel dozví o naplnění některého </w:t>
      </w:r>
      <w:r w:rsidR="00CF7520">
        <w:br/>
      </w:r>
      <w:r>
        <w:t>z důvodů pro zamítnutí žádosti dle písm. a) – e) výše, rozhodne Zadavatel o vyřazení Dodavatele ze Systému</w:t>
      </w:r>
      <w:r>
        <w:rPr>
          <w:spacing w:val="-7"/>
        </w:rPr>
        <w:t xml:space="preserve"> </w:t>
      </w:r>
      <w:r>
        <w:t>kvalifikace.</w:t>
      </w:r>
      <w:r>
        <w:rPr>
          <w:spacing w:val="-7"/>
        </w:rPr>
        <w:t xml:space="preserve"> </w:t>
      </w:r>
      <w:r>
        <w:t>Dodavatel</w:t>
      </w:r>
      <w:r>
        <w:rPr>
          <w:spacing w:val="-7"/>
        </w:rPr>
        <w:t xml:space="preserve"> </w:t>
      </w:r>
      <w:r>
        <w:t>může</w:t>
      </w:r>
      <w:r>
        <w:rPr>
          <w:spacing w:val="-4"/>
        </w:rPr>
        <w:t xml:space="preserve"> </w:t>
      </w:r>
      <w:r>
        <w:t>být</w:t>
      </w:r>
      <w:r>
        <w:rPr>
          <w:spacing w:val="-5"/>
        </w:rPr>
        <w:t xml:space="preserve"> </w:t>
      </w:r>
      <w:r>
        <w:t>a</w:t>
      </w:r>
      <w:r>
        <w:rPr>
          <w:spacing w:val="-4"/>
        </w:rPr>
        <w:t xml:space="preserve"> </w:t>
      </w:r>
      <w:r>
        <w:t>bude</w:t>
      </w:r>
      <w:r>
        <w:rPr>
          <w:spacing w:val="-4"/>
        </w:rPr>
        <w:t xml:space="preserve"> </w:t>
      </w:r>
      <w:r>
        <w:t>ze</w:t>
      </w:r>
      <w:r>
        <w:rPr>
          <w:spacing w:val="-4"/>
        </w:rPr>
        <w:t xml:space="preserve"> </w:t>
      </w:r>
      <w:r>
        <w:t>Systému</w:t>
      </w:r>
      <w:r>
        <w:rPr>
          <w:spacing w:val="-7"/>
        </w:rPr>
        <w:t xml:space="preserve"> </w:t>
      </w:r>
      <w:r>
        <w:t>kvalifikace</w:t>
      </w:r>
      <w:r>
        <w:rPr>
          <w:spacing w:val="-6"/>
        </w:rPr>
        <w:t xml:space="preserve"> </w:t>
      </w:r>
      <w:r>
        <w:t>vyřazen</w:t>
      </w:r>
      <w:r>
        <w:rPr>
          <w:spacing w:val="-5"/>
        </w:rPr>
        <w:t xml:space="preserve"> </w:t>
      </w:r>
      <w:r>
        <w:t>pouze</w:t>
      </w:r>
      <w:r>
        <w:rPr>
          <w:spacing w:val="-3"/>
        </w:rPr>
        <w:t xml:space="preserve"> </w:t>
      </w:r>
      <w:r>
        <w:t>tehdy,</w:t>
      </w:r>
      <w:r>
        <w:rPr>
          <w:spacing w:val="-7"/>
        </w:rPr>
        <w:t xml:space="preserve"> </w:t>
      </w:r>
      <w:r>
        <w:t>pokud</w:t>
      </w:r>
      <w:r>
        <w:rPr>
          <w:spacing w:val="-7"/>
        </w:rPr>
        <w:t xml:space="preserve"> </w:t>
      </w:r>
      <w:r>
        <w:t>je mu odůvodnění vyřazení písemně oznámeno nejméně 15 dnů přede dnem</w:t>
      </w:r>
      <w:r>
        <w:rPr>
          <w:spacing w:val="-11"/>
        </w:rPr>
        <w:t xml:space="preserve"> </w:t>
      </w:r>
      <w:r>
        <w:t>vyřazení.</w:t>
      </w:r>
    </w:p>
    <w:p w14:paraId="3C1797B9" w14:textId="77777777" w:rsidR="007A5CA7" w:rsidRDefault="007162BC">
      <w:pPr>
        <w:pStyle w:val="Zkladntext"/>
        <w:spacing w:before="119" w:line="259" w:lineRule="auto"/>
        <w:ind w:left="115" w:right="113"/>
        <w:jc w:val="both"/>
      </w:pPr>
      <w:r>
        <w:t>V případě rozhodnutí o zamítnutí žádosti o zařazení do Systému kvalifikace či vyřazení ze Systému kvalifikace je Dodavatel oprávněn podat novou žádost o zařazení do příslušné kategorie Systému kvalifikace</w:t>
      </w:r>
      <w:r>
        <w:rPr>
          <w:spacing w:val="-6"/>
        </w:rPr>
        <w:t xml:space="preserve"> </w:t>
      </w:r>
      <w:r>
        <w:t>ihned</w:t>
      </w:r>
      <w:r>
        <w:rPr>
          <w:spacing w:val="-5"/>
        </w:rPr>
        <w:t xml:space="preserve"> </w:t>
      </w:r>
      <w:r>
        <w:t>po</w:t>
      </w:r>
      <w:r>
        <w:rPr>
          <w:spacing w:val="-3"/>
        </w:rPr>
        <w:t xml:space="preserve"> </w:t>
      </w:r>
      <w:r>
        <w:t>přijetí</w:t>
      </w:r>
      <w:r>
        <w:rPr>
          <w:spacing w:val="-7"/>
        </w:rPr>
        <w:t xml:space="preserve"> </w:t>
      </w:r>
      <w:r>
        <w:t>rozhodnutí</w:t>
      </w:r>
      <w:r>
        <w:rPr>
          <w:spacing w:val="-5"/>
        </w:rPr>
        <w:t xml:space="preserve"> </w:t>
      </w:r>
      <w:r>
        <w:t>Zadavatele</w:t>
      </w:r>
      <w:r>
        <w:rPr>
          <w:spacing w:val="-6"/>
        </w:rPr>
        <w:t xml:space="preserve"> </w:t>
      </w:r>
      <w:r>
        <w:t>v</w:t>
      </w:r>
      <w:r>
        <w:rPr>
          <w:spacing w:val="-3"/>
        </w:rPr>
        <w:t xml:space="preserve"> </w:t>
      </w:r>
      <w:r>
        <w:t>dané</w:t>
      </w:r>
      <w:r>
        <w:rPr>
          <w:spacing w:val="-4"/>
        </w:rPr>
        <w:t xml:space="preserve"> </w:t>
      </w:r>
      <w:r>
        <w:t>věci</w:t>
      </w:r>
      <w:r>
        <w:rPr>
          <w:spacing w:val="-7"/>
        </w:rPr>
        <w:t xml:space="preserve"> </w:t>
      </w:r>
      <w:r>
        <w:t>s</w:t>
      </w:r>
      <w:r>
        <w:rPr>
          <w:spacing w:val="-2"/>
        </w:rPr>
        <w:t xml:space="preserve"> </w:t>
      </w:r>
      <w:r>
        <w:t>tím,</w:t>
      </w:r>
      <w:r>
        <w:rPr>
          <w:spacing w:val="-7"/>
        </w:rPr>
        <w:t xml:space="preserve"> </w:t>
      </w:r>
      <w:r>
        <w:t>že</w:t>
      </w:r>
      <w:r>
        <w:rPr>
          <w:spacing w:val="-6"/>
        </w:rPr>
        <w:t xml:space="preserve"> </w:t>
      </w:r>
      <w:r>
        <w:t>lhůty</w:t>
      </w:r>
      <w:r>
        <w:rPr>
          <w:spacing w:val="-6"/>
        </w:rPr>
        <w:t xml:space="preserve"> </w:t>
      </w:r>
      <w:r>
        <w:t>pro</w:t>
      </w:r>
      <w:r>
        <w:rPr>
          <w:spacing w:val="-5"/>
        </w:rPr>
        <w:t xml:space="preserve"> </w:t>
      </w:r>
      <w:r>
        <w:t>posouzení</w:t>
      </w:r>
      <w:r>
        <w:rPr>
          <w:spacing w:val="-7"/>
        </w:rPr>
        <w:t xml:space="preserve"> </w:t>
      </w:r>
      <w:r>
        <w:t>předmětné žádosti platí a běží nanovo v souladu s Obecnou částí a</w:t>
      </w:r>
      <w:r>
        <w:rPr>
          <w:spacing w:val="-11"/>
        </w:rPr>
        <w:t xml:space="preserve"> </w:t>
      </w:r>
      <w:r>
        <w:t>ZZVZ.</w:t>
      </w:r>
    </w:p>
    <w:p w14:paraId="70247982" w14:textId="77777777" w:rsidR="007A5CA7" w:rsidRDefault="007A5CA7">
      <w:pPr>
        <w:pStyle w:val="Zkladntext"/>
        <w:spacing w:before="7"/>
        <w:rPr>
          <w:sz w:val="19"/>
        </w:rPr>
      </w:pPr>
    </w:p>
    <w:p w14:paraId="4256603F" w14:textId="77777777" w:rsidR="007A5CA7" w:rsidRDefault="007162BC">
      <w:pPr>
        <w:pStyle w:val="Nadpis4"/>
      </w:pPr>
      <w:r>
        <w:t>Náklady Dodavatelů spojené se Systémem kvalifikace</w:t>
      </w:r>
    </w:p>
    <w:p w14:paraId="607780CF" w14:textId="77777777" w:rsidR="00911F3F" w:rsidRDefault="007162BC" w:rsidP="00911F3F">
      <w:pPr>
        <w:pStyle w:val="Zkladntext"/>
        <w:spacing w:before="142" w:line="259" w:lineRule="auto"/>
        <w:ind w:left="115" w:right="110"/>
        <w:jc w:val="both"/>
      </w:pPr>
      <w:r>
        <w:t>Veškeré náklady spojené s žádostmi o zařazení do Systému kvalifikace nese Dodavatel sám za sebe. Dodavatelé tak nemají nárok na úhradu jakýchkoliv nákladů spojených s podáním a vyřízením žádosti o zařazení do Systému kvalifikace, a to ani v případě, že na základě Systému kvalifikace nedojde k</w:t>
      </w:r>
      <w:r>
        <w:rPr>
          <w:spacing w:val="-1"/>
        </w:rPr>
        <w:t xml:space="preserve"> </w:t>
      </w:r>
      <w:r>
        <w:t>zadání</w:t>
      </w:r>
      <w:r>
        <w:rPr>
          <w:spacing w:val="-9"/>
        </w:rPr>
        <w:t xml:space="preserve"> </w:t>
      </w:r>
      <w:r>
        <w:t>žádné</w:t>
      </w:r>
      <w:r>
        <w:rPr>
          <w:spacing w:val="-8"/>
        </w:rPr>
        <w:t xml:space="preserve"> </w:t>
      </w:r>
      <w:r>
        <w:t>veřejné</w:t>
      </w:r>
      <w:r>
        <w:rPr>
          <w:spacing w:val="-7"/>
        </w:rPr>
        <w:t xml:space="preserve"> </w:t>
      </w:r>
      <w:r>
        <w:t>zakázky</w:t>
      </w:r>
      <w:r>
        <w:rPr>
          <w:spacing w:val="-8"/>
        </w:rPr>
        <w:t xml:space="preserve"> </w:t>
      </w:r>
      <w:r>
        <w:t>nebo</w:t>
      </w:r>
      <w:r>
        <w:rPr>
          <w:spacing w:val="-7"/>
        </w:rPr>
        <w:t xml:space="preserve"> </w:t>
      </w:r>
      <w:r>
        <w:t>dojde</w:t>
      </w:r>
      <w:r>
        <w:rPr>
          <w:spacing w:val="-8"/>
        </w:rPr>
        <w:t xml:space="preserve"> </w:t>
      </w:r>
      <w:r>
        <w:t>k</w:t>
      </w:r>
      <w:r>
        <w:rPr>
          <w:spacing w:val="-1"/>
        </w:rPr>
        <w:t xml:space="preserve"> </w:t>
      </w:r>
      <w:r>
        <w:t>nezařazení</w:t>
      </w:r>
      <w:r>
        <w:rPr>
          <w:spacing w:val="-8"/>
        </w:rPr>
        <w:t xml:space="preserve"> </w:t>
      </w:r>
      <w:r>
        <w:t>či</w:t>
      </w:r>
      <w:r>
        <w:rPr>
          <w:spacing w:val="-9"/>
        </w:rPr>
        <w:t xml:space="preserve"> </w:t>
      </w:r>
      <w:r>
        <w:t>vyřazení</w:t>
      </w:r>
      <w:r>
        <w:rPr>
          <w:spacing w:val="-8"/>
        </w:rPr>
        <w:t xml:space="preserve"> </w:t>
      </w:r>
      <w:r>
        <w:t>Dodavatele</w:t>
      </w:r>
      <w:r>
        <w:rPr>
          <w:spacing w:val="-8"/>
        </w:rPr>
        <w:t xml:space="preserve"> </w:t>
      </w:r>
      <w:r>
        <w:t>ze</w:t>
      </w:r>
      <w:r>
        <w:rPr>
          <w:spacing w:val="-11"/>
        </w:rPr>
        <w:t xml:space="preserve"> </w:t>
      </w:r>
      <w:r>
        <w:t>Systému</w:t>
      </w:r>
      <w:r>
        <w:rPr>
          <w:spacing w:val="-9"/>
        </w:rPr>
        <w:t xml:space="preserve"> </w:t>
      </w:r>
      <w:r>
        <w:t xml:space="preserve">kvalifikace, </w:t>
      </w:r>
      <w:r w:rsidR="00CF7520">
        <w:br/>
      </w:r>
      <w:r>
        <w:t>a</w:t>
      </w:r>
      <w:r>
        <w:rPr>
          <w:spacing w:val="-8"/>
        </w:rPr>
        <w:t xml:space="preserve"> </w:t>
      </w:r>
      <w:r>
        <w:t>to</w:t>
      </w:r>
      <w:r>
        <w:rPr>
          <w:spacing w:val="-8"/>
        </w:rPr>
        <w:t xml:space="preserve"> </w:t>
      </w:r>
      <w:r>
        <w:t>z</w:t>
      </w:r>
      <w:r>
        <w:rPr>
          <w:spacing w:val="-4"/>
        </w:rPr>
        <w:t xml:space="preserve"> </w:t>
      </w:r>
      <w:r>
        <w:t>jakéhokoliv</w:t>
      </w:r>
      <w:r>
        <w:rPr>
          <w:spacing w:val="-8"/>
        </w:rPr>
        <w:t xml:space="preserve"> </w:t>
      </w:r>
      <w:r>
        <w:t>důvodu.</w:t>
      </w:r>
      <w:r>
        <w:rPr>
          <w:spacing w:val="-8"/>
        </w:rPr>
        <w:t xml:space="preserve"> </w:t>
      </w:r>
      <w:r>
        <w:t>Zařazením</w:t>
      </w:r>
      <w:r>
        <w:rPr>
          <w:spacing w:val="-7"/>
        </w:rPr>
        <w:t xml:space="preserve"> </w:t>
      </w:r>
      <w:r>
        <w:t>Dodavatele</w:t>
      </w:r>
      <w:r>
        <w:rPr>
          <w:spacing w:val="-6"/>
        </w:rPr>
        <w:t xml:space="preserve"> </w:t>
      </w:r>
      <w:r>
        <w:t>do</w:t>
      </w:r>
      <w:r>
        <w:rPr>
          <w:spacing w:val="-6"/>
        </w:rPr>
        <w:t xml:space="preserve"> </w:t>
      </w:r>
      <w:r>
        <w:t>Systému</w:t>
      </w:r>
      <w:r>
        <w:rPr>
          <w:spacing w:val="-10"/>
        </w:rPr>
        <w:t xml:space="preserve"> </w:t>
      </w:r>
      <w:r>
        <w:t>kvalifikace</w:t>
      </w:r>
      <w:r>
        <w:rPr>
          <w:spacing w:val="-7"/>
        </w:rPr>
        <w:t xml:space="preserve"> </w:t>
      </w:r>
      <w:r>
        <w:t>nevzniká</w:t>
      </w:r>
      <w:r>
        <w:rPr>
          <w:spacing w:val="-7"/>
        </w:rPr>
        <w:t xml:space="preserve"> </w:t>
      </w:r>
      <w:r>
        <w:t>Dodavateli</w:t>
      </w:r>
      <w:r>
        <w:rPr>
          <w:spacing w:val="-7"/>
        </w:rPr>
        <w:t xml:space="preserve"> </w:t>
      </w:r>
      <w:r>
        <w:t>nárok</w:t>
      </w:r>
      <w:r>
        <w:rPr>
          <w:spacing w:val="-7"/>
        </w:rPr>
        <w:t xml:space="preserve"> </w:t>
      </w:r>
      <w:r>
        <w:t>na uzavření jakékoliv smlouvy se</w:t>
      </w:r>
      <w:r>
        <w:rPr>
          <w:spacing w:val="-2"/>
        </w:rPr>
        <w:t xml:space="preserve"> </w:t>
      </w:r>
      <w:r>
        <w:t>Zadavatelem.</w:t>
      </w:r>
    </w:p>
    <w:p w14:paraId="22401BD8" w14:textId="755D4970" w:rsidR="007A5CA7" w:rsidRDefault="00BF6D7E" w:rsidP="00911F3F">
      <w:pPr>
        <w:pStyle w:val="Nadpis1"/>
        <w:numPr>
          <w:ilvl w:val="1"/>
          <w:numId w:val="14"/>
        </w:numPr>
        <w:tabs>
          <w:tab w:val="left" w:pos="2178"/>
        </w:tabs>
        <w:spacing w:before="0"/>
        <w:ind w:left="2178" w:hanging="709"/>
        <w:jc w:val="left"/>
      </w:pPr>
      <w:r>
        <w:rPr>
          <w:sz w:val="29"/>
        </w:rPr>
        <w:br w:type="page"/>
      </w:r>
      <w:bookmarkStart w:id="32" w:name="VIII._Platnost_údajů_v_rámci_Systému_kva"/>
      <w:bookmarkStart w:id="33" w:name="_bookmark7"/>
      <w:bookmarkEnd w:id="32"/>
      <w:bookmarkEnd w:id="33"/>
      <w:r w:rsidR="007162BC">
        <w:lastRenderedPageBreak/>
        <w:t>Platnost údajů v rámci Systému</w:t>
      </w:r>
      <w:r w:rsidR="007162BC">
        <w:rPr>
          <w:spacing w:val="-6"/>
        </w:rPr>
        <w:t xml:space="preserve"> </w:t>
      </w:r>
      <w:r w:rsidR="007162BC">
        <w:t>kvalifikace</w:t>
      </w:r>
    </w:p>
    <w:p w14:paraId="1078F301" w14:textId="696E9CD6" w:rsidR="007A5CA7" w:rsidRPr="00911F3F" w:rsidRDefault="007162BC">
      <w:pPr>
        <w:pStyle w:val="Zkladntext"/>
        <w:spacing w:before="151" w:line="259" w:lineRule="auto"/>
        <w:ind w:left="115" w:right="113"/>
        <w:jc w:val="both"/>
      </w:pPr>
      <w:r>
        <w:t>Zadavatel tímto stanoví obecnou platnost dokladů, na základě kterých provedl rozhodnutí o zařazení D</w:t>
      </w:r>
      <w:r w:rsidRPr="00911F3F">
        <w:t xml:space="preserve">odavatele do seznamu kvalifikace pro konkrétní kategorii, </w:t>
      </w:r>
      <w:bookmarkStart w:id="34" w:name="_Hlk86223209"/>
      <w:r w:rsidR="00BF6D7E" w:rsidRPr="00911F3F">
        <w:rPr>
          <w:b/>
          <w:bCs/>
        </w:rPr>
        <w:t xml:space="preserve">do doby uvedené ve Výzvě Zadavatele k aktualizaci dokladů. </w:t>
      </w:r>
      <w:bookmarkEnd w:id="34"/>
    </w:p>
    <w:p w14:paraId="0B0F366C" w14:textId="390CE2B5" w:rsidR="007A5CA7" w:rsidRPr="00911F3F" w:rsidRDefault="007162BC">
      <w:pPr>
        <w:spacing w:before="160" w:line="259" w:lineRule="auto"/>
        <w:ind w:left="115" w:right="112"/>
        <w:jc w:val="both"/>
      </w:pPr>
      <w:r w:rsidRPr="00911F3F">
        <w:t xml:space="preserve">Pokud má Dodavatel zájem o setrvání v seznamu Dodavatelů zařazených do Systému kvalifikace je povinen </w:t>
      </w:r>
      <w:bookmarkStart w:id="35" w:name="_Hlk86223228"/>
      <w:r w:rsidR="00BF6D7E" w:rsidRPr="00911F3F">
        <w:rPr>
          <w:b/>
          <w:bCs/>
        </w:rPr>
        <w:t>nejpozději do doby uvedené ve Výzvě Zadavatele k aktualizaci dokladů odeslat Zadavateli aktualizované dokumenty</w:t>
      </w:r>
      <w:r w:rsidR="00BF6D7E" w:rsidRPr="00911F3F" w:rsidDel="00BF6D7E">
        <w:rPr>
          <w:b/>
        </w:rPr>
        <w:t xml:space="preserve"> </w:t>
      </w:r>
      <w:bookmarkEnd w:id="35"/>
      <w:r w:rsidRPr="00911F3F">
        <w:t>prokazující nadále splnění kvalifikace, resp. požadavků Zadavatele pro zařazení do Systému kvalifikace pro konkrétní kategorii.</w:t>
      </w:r>
    </w:p>
    <w:p w14:paraId="61A78488" w14:textId="262DE789" w:rsidR="007A5CA7" w:rsidRDefault="007162BC">
      <w:pPr>
        <w:pStyle w:val="Zkladntext"/>
        <w:spacing w:before="160" w:line="259" w:lineRule="auto"/>
        <w:ind w:left="115" w:right="114"/>
        <w:jc w:val="both"/>
      </w:pPr>
      <w:r w:rsidRPr="00911F3F">
        <w:t xml:space="preserve">Dokumenty odeslané po lhůtě dle předchozího odstavce bude Zadavatel považovat za novou žádost </w:t>
      </w:r>
      <w:r w:rsidR="00A1573C" w:rsidRPr="00911F3F">
        <w:br/>
      </w:r>
      <w:r w:rsidRPr="00911F3F">
        <w:t xml:space="preserve">o zařazení do Systému kvalifikace a budou posouzeny v zákonné lhůtě dle čl. </w:t>
      </w:r>
      <w:hyperlink w:anchor="_bookmark6" w:history="1">
        <w:r w:rsidRPr="00911F3F">
          <w:t xml:space="preserve">VII </w:t>
        </w:r>
      </w:hyperlink>
      <w:r w:rsidRPr="00911F3F">
        <w:t xml:space="preserve">Obecné části. Pokud </w:t>
      </w:r>
      <w:r w:rsidR="00A1573C" w:rsidRPr="00911F3F">
        <w:br/>
      </w:r>
      <w:r w:rsidRPr="00911F3F">
        <w:t>v</w:t>
      </w:r>
      <w:r w:rsidRPr="00911F3F">
        <w:rPr>
          <w:spacing w:val="-3"/>
        </w:rPr>
        <w:t xml:space="preserve"> </w:t>
      </w:r>
      <w:r w:rsidRPr="00911F3F">
        <w:t>době</w:t>
      </w:r>
      <w:r w:rsidRPr="00911F3F">
        <w:rPr>
          <w:spacing w:val="-11"/>
        </w:rPr>
        <w:t xml:space="preserve"> </w:t>
      </w:r>
      <w:r w:rsidRPr="00911F3F">
        <w:t>posuzování</w:t>
      </w:r>
      <w:r w:rsidRPr="00911F3F">
        <w:rPr>
          <w:spacing w:val="-13"/>
        </w:rPr>
        <w:t xml:space="preserve"> </w:t>
      </w:r>
      <w:r w:rsidRPr="00911F3F">
        <w:t>nové</w:t>
      </w:r>
      <w:r w:rsidRPr="00911F3F">
        <w:rPr>
          <w:spacing w:val="-13"/>
        </w:rPr>
        <w:t xml:space="preserve"> </w:t>
      </w:r>
      <w:r w:rsidRPr="00911F3F">
        <w:t>žádosti</w:t>
      </w:r>
      <w:r w:rsidRPr="00911F3F">
        <w:rPr>
          <w:spacing w:val="-12"/>
        </w:rPr>
        <w:t xml:space="preserve"> </w:t>
      </w:r>
      <w:r w:rsidRPr="00911F3F">
        <w:t>Zadavatelem</w:t>
      </w:r>
      <w:r w:rsidRPr="00911F3F">
        <w:rPr>
          <w:spacing w:val="-14"/>
        </w:rPr>
        <w:t xml:space="preserve"> </w:t>
      </w:r>
      <w:r w:rsidRPr="00911F3F">
        <w:t>vyp</w:t>
      </w:r>
      <w:r>
        <w:t>rší</w:t>
      </w:r>
      <w:r>
        <w:rPr>
          <w:spacing w:val="-12"/>
        </w:rPr>
        <w:t xml:space="preserve"> </w:t>
      </w:r>
      <w:r>
        <w:t>platnost</w:t>
      </w:r>
      <w:r>
        <w:rPr>
          <w:spacing w:val="-13"/>
        </w:rPr>
        <w:t xml:space="preserve"> </w:t>
      </w:r>
      <w:r>
        <w:t>dokumentů</w:t>
      </w:r>
      <w:r>
        <w:rPr>
          <w:spacing w:val="-13"/>
        </w:rPr>
        <w:t xml:space="preserve"> </w:t>
      </w:r>
      <w:r>
        <w:t>stanovená</w:t>
      </w:r>
      <w:r>
        <w:rPr>
          <w:spacing w:val="-12"/>
        </w:rPr>
        <w:t xml:space="preserve"> </w:t>
      </w:r>
      <w:r>
        <w:t>prvním</w:t>
      </w:r>
      <w:r>
        <w:rPr>
          <w:spacing w:val="-16"/>
        </w:rPr>
        <w:t xml:space="preserve"> </w:t>
      </w:r>
      <w:r>
        <w:t xml:space="preserve">odstavcem tohoto článku bude Dodavatel ze Systému kvalifikace vyřazen a k případnému znovu zařazení dojde na základě nového rozhodnutí Zadavatele v souladu s čl. </w:t>
      </w:r>
      <w:hyperlink w:anchor="_bookmark6" w:history="1">
        <w:r>
          <w:t xml:space="preserve">VII </w:t>
        </w:r>
      </w:hyperlink>
      <w:r>
        <w:t>Obecné</w:t>
      </w:r>
      <w:r>
        <w:rPr>
          <w:spacing w:val="-5"/>
        </w:rPr>
        <w:t xml:space="preserve"> </w:t>
      </w:r>
      <w:r>
        <w:t>části.</w:t>
      </w:r>
    </w:p>
    <w:p w14:paraId="660719B9" w14:textId="4B58E537" w:rsidR="00BE7D9F" w:rsidRDefault="007162BC" w:rsidP="002D2809">
      <w:pPr>
        <w:pStyle w:val="Zkladntext"/>
        <w:spacing w:before="157" w:line="259" w:lineRule="auto"/>
        <w:ind w:left="115" w:right="113"/>
        <w:jc w:val="both"/>
        <w:sectPr w:rsidR="00BE7D9F">
          <w:pgSz w:w="11910" w:h="16840"/>
          <w:pgMar w:top="1580" w:right="1300" w:bottom="1400" w:left="1300" w:header="864" w:footer="1207" w:gutter="0"/>
          <w:cols w:space="708"/>
        </w:sectPr>
      </w:pPr>
      <w:r>
        <w:t>Zadavatel si dále vyhrazuje právo Dodavatele zařazené v Systému kvalifikace mimořádně, maximálně však jednou za kalendářní rok, vyzvat k obnovení dokumentů, na základě, kterých bylo rozhodnuto</w:t>
      </w:r>
      <w:r w:rsidR="00A1573C">
        <w:t xml:space="preserve"> </w:t>
      </w:r>
      <w:r w:rsidR="00A1573C">
        <w:br/>
      </w:r>
      <w:r>
        <w:t>o jejich zařazení do Systému kvalifikace v konkrétní kategorii. Zadavatel bude této možnosti využívat výjimečně v případech, kdy se bude chystat realizace sektorové veřejné zakázky v dané kategorii</w:t>
      </w:r>
      <w:r w:rsidR="00A1573C">
        <w:t xml:space="preserve"> </w:t>
      </w:r>
      <w:r w:rsidR="00A1573C">
        <w:br/>
      </w:r>
      <w:r>
        <w:t>a dokumenty Dodavatelů nebudou pro účely realizace této veřejné zakázky</w:t>
      </w:r>
      <w:r>
        <w:rPr>
          <w:spacing w:val="-11"/>
        </w:rPr>
        <w:t xml:space="preserve"> </w:t>
      </w:r>
      <w:r>
        <w:t>aktuální.</w:t>
      </w:r>
    </w:p>
    <w:p w14:paraId="3972C1E6" w14:textId="77777777" w:rsidR="007A5CA7" w:rsidRDefault="007162BC">
      <w:pPr>
        <w:pStyle w:val="Nadpis1"/>
        <w:numPr>
          <w:ilvl w:val="1"/>
          <w:numId w:val="14"/>
        </w:numPr>
        <w:tabs>
          <w:tab w:val="left" w:pos="4048"/>
        </w:tabs>
        <w:ind w:left="4047" w:hanging="426"/>
        <w:jc w:val="left"/>
      </w:pPr>
      <w:bookmarkStart w:id="36" w:name="IX._Zvláštní_část"/>
      <w:bookmarkStart w:id="37" w:name="_bookmark8"/>
      <w:bookmarkEnd w:id="36"/>
      <w:bookmarkEnd w:id="37"/>
      <w:r>
        <w:lastRenderedPageBreak/>
        <w:t>Zvláštní</w:t>
      </w:r>
      <w:r>
        <w:rPr>
          <w:spacing w:val="-1"/>
        </w:rPr>
        <w:t xml:space="preserve"> </w:t>
      </w:r>
      <w:r>
        <w:t>část</w:t>
      </w:r>
    </w:p>
    <w:p w14:paraId="0285596B" w14:textId="426DCCA9" w:rsidR="007A5CA7" w:rsidRDefault="007162BC">
      <w:pPr>
        <w:pStyle w:val="Zkladntext"/>
        <w:spacing w:before="151" w:line="259" w:lineRule="auto"/>
        <w:ind w:left="116" w:right="114"/>
        <w:jc w:val="both"/>
      </w:pPr>
      <w:r>
        <w:t>Nad rámec Obecné části Zadavatel za účelem realizace Systému kvalifikace vytvořil Zvláštní část.</w:t>
      </w:r>
      <w:r w:rsidR="00A1573C">
        <w:t xml:space="preserve"> </w:t>
      </w:r>
      <w:r w:rsidR="00A1573C">
        <w:br/>
      </w:r>
      <w:r>
        <w:t>V</w:t>
      </w:r>
      <w:r>
        <w:rPr>
          <w:spacing w:val="-4"/>
        </w:rPr>
        <w:t xml:space="preserve"> </w:t>
      </w:r>
      <w:r>
        <w:t>rámci</w:t>
      </w:r>
      <w:r>
        <w:rPr>
          <w:spacing w:val="-12"/>
        </w:rPr>
        <w:t xml:space="preserve"> </w:t>
      </w:r>
      <w:r>
        <w:t>Zvláštní</w:t>
      </w:r>
      <w:r>
        <w:rPr>
          <w:spacing w:val="-10"/>
        </w:rPr>
        <w:t xml:space="preserve"> </w:t>
      </w:r>
      <w:r>
        <w:t>části</w:t>
      </w:r>
      <w:r>
        <w:rPr>
          <w:spacing w:val="-9"/>
        </w:rPr>
        <w:t xml:space="preserve"> </w:t>
      </w:r>
      <w:r>
        <w:t>Zadavatel</w:t>
      </w:r>
      <w:r>
        <w:rPr>
          <w:spacing w:val="-10"/>
        </w:rPr>
        <w:t xml:space="preserve"> </w:t>
      </w:r>
      <w:r>
        <w:t>podrobně</w:t>
      </w:r>
      <w:r>
        <w:rPr>
          <w:spacing w:val="-8"/>
        </w:rPr>
        <w:t xml:space="preserve"> </w:t>
      </w:r>
      <w:r>
        <w:t>rozepisuje</w:t>
      </w:r>
      <w:r>
        <w:rPr>
          <w:spacing w:val="-9"/>
        </w:rPr>
        <w:t xml:space="preserve"> </w:t>
      </w:r>
      <w:r>
        <w:t>jednotlivé</w:t>
      </w:r>
      <w:r>
        <w:rPr>
          <w:spacing w:val="-9"/>
        </w:rPr>
        <w:t xml:space="preserve"> </w:t>
      </w:r>
      <w:r>
        <w:t>konkrétní</w:t>
      </w:r>
      <w:r>
        <w:rPr>
          <w:spacing w:val="-10"/>
        </w:rPr>
        <w:t xml:space="preserve"> </w:t>
      </w:r>
      <w:r>
        <w:t>kvalifikační</w:t>
      </w:r>
      <w:r>
        <w:rPr>
          <w:spacing w:val="-10"/>
        </w:rPr>
        <w:t xml:space="preserve"> </w:t>
      </w:r>
      <w:r>
        <w:t>požadavky,</w:t>
      </w:r>
      <w:r>
        <w:rPr>
          <w:spacing w:val="-10"/>
        </w:rPr>
        <w:t xml:space="preserve"> </w:t>
      </w:r>
      <w:r>
        <w:t>které je potřeba splnit, aby byl Dodavatel úspěšně zařazen do příslušné kategorie Systému</w:t>
      </w:r>
      <w:r>
        <w:rPr>
          <w:spacing w:val="-21"/>
        </w:rPr>
        <w:t xml:space="preserve"> </w:t>
      </w:r>
      <w:r>
        <w:t>kvalifikace.</w:t>
      </w:r>
    </w:p>
    <w:p w14:paraId="50C40E93" w14:textId="77777777" w:rsidR="007A5CA7" w:rsidRDefault="007162BC">
      <w:pPr>
        <w:pStyle w:val="Zkladntext"/>
        <w:spacing w:before="159" w:line="259" w:lineRule="auto"/>
        <w:ind w:left="115" w:right="111"/>
        <w:jc w:val="both"/>
      </w:pPr>
      <w:r>
        <w:t>V rámci všech kategorií Systému kvalifikace bude Zadavatelem požadováno splnění základní způsobilosti dle § 74 ZZVZ a profesní způsobilosti dle § 77 odst. 1 ZZVZ. Případnou další profesní způsobilost, ekonomickou či technickou kvalifikaci či další podmínky Zadavatele pak Zadavatel podrobně specifikuje ve Zvláštní části.</w:t>
      </w:r>
    </w:p>
    <w:p w14:paraId="3ECEA9CD" w14:textId="7A753BA2" w:rsidR="007A5CA7" w:rsidRDefault="007162BC" w:rsidP="002D2809">
      <w:pPr>
        <w:pStyle w:val="Zkladntext"/>
        <w:spacing w:before="160" w:line="259" w:lineRule="auto"/>
        <w:ind w:left="115" w:right="114"/>
        <w:jc w:val="both"/>
      </w:pPr>
      <w:r>
        <w:t xml:space="preserve">K prokázání základní způsobilosti podle § 74 ZZVZ a profesní způsobilosti podle § 77 ZZVZ může Dodavatel využít </w:t>
      </w:r>
      <w:r>
        <w:rPr>
          <w:b/>
        </w:rPr>
        <w:t xml:space="preserve">výpisu ze seznamu kvalifikovaných dodavatelů </w:t>
      </w:r>
      <w:r>
        <w:t xml:space="preserve">ve smyslu </w:t>
      </w:r>
      <w:proofErr w:type="spellStart"/>
      <w:r>
        <w:t>ust</w:t>
      </w:r>
      <w:proofErr w:type="spellEnd"/>
      <w:r>
        <w:t>. § 226 a násl. ZZVZ. Zadavatel přijme výpis ze seznamu kvalifikovaných dodavatelů, pokud není ke dni podání žádosti</w:t>
      </w:r>
      <w:r w:rsidR="00A1573C">
        <w:t xml:space="preserve"> </w:t>
      </w:r>
      <w:r w:rsidR="00A1573C">
        <w:br/>
      </w:r>
      <w:r>
        <w:t>o zařazení do Systému kvalifikace</w:t>
      </w:r>
      <w:ins w:id="38" w:author="Petrů, Kateřina" w:date="2022-07-12T13:15:00Z">
        <w:r w:rsidR="00A1573C">
          <w:rPr>
            <w:bCs/>
          </w:rPr>
          <w:t>/</w:t>
        </w:r>
        <w:r w:rsidR="00A1573C">
          <w:t>nebo vyzve-li zadavatel dodavatele k aktualizaci dokladů, pak nebo vyzve-li zadavatel dodavatele k aktualizaci dokladů, pak</w:t>
        </w:r>
      </w:ins>
      <w:ins w:id="39" w:author="Jiroušková, Anna" w:date="2021-10-27T09:20:00Z">
        <w:r w:rsidR="003115E8">
          <w:t xml:space="preserve"> </w:t>
        </w:r>
        <w:bookmarkStart w:id="40" w:name="_Hlk86225519"/>
        <w:r w:rsidR="003115E8">
          <w:t>před dnem zaslání Výzvy Zadavatele k aktualizaci dokladů v Systému kvalifikace</w:t>
        </w:r>
      </w:ins>
      <w:r>
        <w:t xml:space="preserve"> </w:t>
      </w:r>
      <w:bookmarkEnd w:id="40"/>
      <w:r>
        <w:t>starší než 3 měsíce. Zadavatel nemusí přijmout výpis ze seznamu kvalifikovaných dodavatelů, na kterém je vyznačeno zahájení řízení podle § 231 odst. 4 ZZVZ.</w:t>
      </w:r>
    </w:p>
    <w:p w14:paraId="1954FB23" w14:textId="77777777" w:rsidR="007A5CA7" w:rsidRDefault="007162BC">
      <w:pPr>
        <w:pStyle w:val="Zkladntext"/>
        <w:spacing w:before="157" w:line="259" w:lineRule="auto"/>
        <w:ind w:left="115" w:right="112"/>
        <w:jc w:val="both"/>
      </w:pPr>
      <w:r>
        <w:t>Zadavatel</w:t>
      </w:r>
      <w:r>
        <w:rPr>
          <w:spacing w:val="-13"/>
        </w:rPr>
        <w:t xml:space="preserve"> </w:t>
      </w:r>
      <w:r>
        <w:t>výslovně</w:t>
      </w:r>
      <w:r>
        <w:rPr>
          <w:spacing w:val="-12"/>
        </w:rPr>
        <w:t xml:space="preserve"> </w:t>
      </w:r>
      <w:r>
        <w:t>vylučuje</w:t>
      </w:r>
      <w:r>
        <w:rPr>
          <w:spacing w:val="-9"/>
        </w:rPr>
        <w:t xml:space="preserve"> </w:t>
      </w:r>
      <w:r>
        <w:t>možnost</w:t>
      </w:r>
      <w:r>
        <w:rPr>
          <w:spacing w:val="-9"/>
        </w:rPr>
        <w:t xml:space="preserve"> </w:t>
      </w:r>
      <w:r>
        <w:t>nahradit</w:t>
      </w:r>
      <w:r>
        <w:rPr>
          <w:spacing w:val="-10"/>
        </w:rPr>
        <w:t xml:space="preserve"> </w:t>
      </w:r>
      <w:r>
        <w:t>doklady</w:t>
      </w:r>
      <w:r>
        <w:rPr>
          <w:spacing w:val="-9"/>
        </w:rPr>
        <w:t xml:space="preserve"> </w:t>
      </w:r>
      <w:r>
        <w:t>k</w:t>
      </w:r>
      <w:r>
        <w:rPr>
          <w:spacing w:val="-2"/>
        </w:rPr>
        <w:t xml:space="preserve"> </w:t>
      </w:r>
      <w:r>
        <w:t>prokázání</w:t>
      </w:r>
      <w:r>
        <w:rPr>
          <w:spacing w:val="-10"/>
        </w:rPr>
        <w:t xml:space="preserve"> </w:t>
      </w:r>
      <w:r>
        <w:t>kvalifikace</w:t>
      </w:r>
      <w:r>
        <w:rPr>
          <w:spacing w:val="-9"/>
        </w:rPr>
        <w:t xml:space="preserve"> </w:t>
      </w:r>
      <w:r>
        <w:t>či</w:t>
      </w:r>
      <w:r>
        <w:rPr>
          <w:spacing w:val="-14"/>
        </w:rPr>
        <w:t xml:space="preserve"> </w:t>
      </w:r>
      <w:r>
        <w:t>požadavků</w:t>
      </w:r>
      <w:r>
        <w:rPr>
          <w:spacing w:val="-11"/>
        </w:rPr>
        <w:t xml:space="preserve"> </w:t>
      </w:r>
      <w:r>
        <w:t>Zadavatele pro zařazení do Systému kvalifikace v žádosti Dodavatele o zařazení do Systému kvalifikace čestným prohlášením vyjma případů, kdy v Obecné či Zvláštních části stanoví</w:t>
      </w:r>
      <w:r>
        <w:rPr>
          <w:spacing w:val="-10"/>
        </w:rPr>
        <w:t xml:space="preserve"> </w:t>
      </w:r>
      <w:r>
        <w:t>jinak.</w:t>
      </w:r>
    </w:p>
    <w:p w14:paraId="6C332323" w14:textId="77777777" w:rsidR="007A5CA7" w:rsidRDefault="007A5CA7">
      <w:pPr>
        <w:pStyle w:val="Zkladntext"/>
        <w:spacing w:before="7"/>
        <w:rPr>
          <w:sz w:val="19"/>
        </w:rPr>
      </w:pPr>
    </w:p>
    <w:p w14:paraId="00D7E31D" w14:textId="77777777" w:rsidR="007A5CA7" w:rsidRDefault="007162BC">
      <w:pPr>
        <w:pStyle w:val="Nadpis4"/>
      </w:pPr>
      <w:r>
        <w:t>Aktualizace Zvláštní části</w:t>
      </w:r>
    </w:p>
    <w:p w14:paraId="75308A80" w14:textId="77777777" w:rsidR="007A5CA7" w:rsidRDefault="007162BC">
      <w:pPr>
        <w:pStyle w:val="Zkladntext"/>
        <w:spacing w:before="142" w:line="259" w:lineRule="auto"/>
        <w:ind w:left="115" w:right="114"/>
        <w:jc w:val="both"/>
      </w:pPr>
      <w:r>
        <w:t>V</w:t>
      </w:r>
      <w:r>
        <w:rPr>
          <w:spacing w:val="-3"/>
        </w:rPr>
        <w:t xml:space="preserve"> </w:t>
      </w:r>
      <w:r>
        <w:t>případě,</w:t>
      </w:r>
      <w:r>
        <w:rPr>
          <w:spacing w:val="-7"/>
        </w:rPr>
        <w:t xml:space="preserve"> </w:t>
      </w:r>
      <w:r>
        <w:t>že</w:t>
      </w:r>
      <w:r>
        <w:rPr>
          <w:spacing w:val="-6"/>
        </w:rPr>
        <w:t xml:space="preserve"> </w:t>
      </w:r>
      <w:r>
        <w:t>Zadavatel</w:t>
      </w:r>
      <w:r>
        <w:rPr>
          <w:spacing w:val="-7"/>
        </w:rPr>
        <w:t xml:space="preserve"> </w:t>
      </w:r>
      <w:r>
        <w:t>stanoví</w:t>
      </w:r>
      <w:r>
        <w:rPr>
          <w:spacing w:val="-7"/>
        </w:rPr>
        <w:t xml:space="preserve"> </w:t>
      </w:r>
      <w:r>
        <w:t>rovněž</w:t>
      </w:r>
      <w:r>
        <w:rPr>
          <w:spacing w:val="-7"/>
        </w:rPr>
        <w:t xml:space="preserve"> </w:t>
      </w:r>
      <w:r>
        <w:t>pravidla</w:t>
      </w:r>
      <w:r>
        <w:rPr>
          <w:spacing w:val="-7"/>
        </w:rPr>
        <w:t xml:space="preserve"> </w:t>
      </w:r>
      <w:r>
        <w:t>týkající</w:t>
      </w:r>
      <w:r>
        <w:rPr>
          <w:spacing w:val="-7"/>
        </w:rPr>
        <w:t xml:space="preserve"> </w:t>
      </w:r>
      <w:r>
        <w:t>se</w:t>
      </w:r>
      <w:r>
        <w:rPr>
          <w:spacing w:val="-6"/>
        </w:rPr>
        <w:t xml:space="preserve"> </w:t>
      </w:r>
      <w:r>
        <w:t>technických</w:t>
      </w:r>
      <w:r>
        <w:rPr>
          <w:spacing w:val="-7"/>
        </w:rPr>
        <w:t xml:space="preserve"> </w:t>
      </w:r>
      <w:r>
        <w:t>specifikací,</w:t>
      </w:r>
      <w:r>
        <w:rPr>
          <w:spacing w:val="-9"/>
        </w:rPr>
        <w:t xml:space="preserve"> </w:t>
      </w:r>
      <w:r>
        <w:t>může</w:t>
      </w:r>
      <w:r>
        <w:rPr>
          <w:spacing w:val="-6"/>
        </w:rPr>
        <w:t xml:space="preserve"> </w:t>
      </w:r>
      <w:r>
        <w:t>Zadavatel</w:t>
      </w:r>
      <w:r>
        <w:rPr>
          <w:spacing w:val="-9"/>
        </w:rPr>
        <w:t xml:space="preserve"> </w:t>
      </w:r>
      <w:r>
        <w:t>tyto technické specifikace aktualizovat. Aktualizovaná pravidla Zadavatel oznámí všem Dodavatelům zařazeným do Systému kvalifikace prostřednictvím elektronického nástroje E-ZAK, více podrobností ve Zvláštní</w:t>
      </w:r>
      <w:r>
        <w:rPr>
          <w:spacing w:val="-3"/>
        </w:rPr>
        <w:t xml:space="preserve"> </w:t>
      </w:r>
      <w:r>
        <w:t>části.</w:t>
      </w:r>
    </w:p>
    <w:p w14:paraId="623E4ED4" w14:textId="788F48DC" w:rsidR="003115E8" w:rsidRDefault="003115E8">
      <w:pPr>
        <w:rPr>
          <w:sz w:val="29"/>
        </w:rPr>
      </w:pPr>
      <w:r>
        <w:rPr>
          <w:sz w:val="29"/>
        </w:rPr>
        <w:br w:type="page"/>
      </w:r>
    </w:p>
    <w:p w14:paraId="0B6309D7" w14:textId="77777777" w:rsidR="007A5CA7" w:rsidRDefault="007162BC">
      <w:pPr>
        <w:pStyle w:val="Nadpis1"/>
        <w:numPr>
          <w:ilvl w:val="1"/>
          <w:numId w:val="14"/>
        </w:numPr>
        <w:tabs>
          <w:tab w:val="left" w:pos="1804"/>
        </w:tabs>
        <w:spacing w:before="0"/>
        <w:ind w:left="1803" w:hanging="426"/>
        <w:jc w:val="left"/>
      </w:pPr>
      <w:bookmarkStart w:id="41" w:name="X._Výzva_k_podání_předběžných_nabídek/na"/>
      <w:bookmarkStart w:id="42" w:name="_bookmark9"/>
      <w:bookmarkEnd w:id="41"/>
      <w:bookmarkEnd w:id="42"/>
      <w:r>
        <w:lastRenderedPageBreak/>
        <w:t>Výzva k podání předběžných</w:t>
      </w:r>
      <w:r>
        <w:rPr>
          <w:spacing w:val="-1"/>
        </w:rPr>
        <w:t xml:space="preserve"> </w:t>
      </w:r>
      <w:r>
        <w:t>nabídek/nabídek</w:t>
      </w:r>
    </w:p>
    <w:p w14:paraId="717D2304" w14:textId="77777777" w:rsidR="007A5CA7" w:rsidRDefault="007162BC">
      <w:pPr>
        <w:pStyle w:val="Zkladntext"/>
        <w:spacing w:before="151" w:line="259" w:lineRule="auto"/>
        <w:ind w:left="115" w:right="113"/>
        <w:jc w:val="both"/>
      </w:pPr>
      <w:r>
        <w:t>Rozhodne-li se Zadavatel realizovat veřejnou zakázku navazující na Systém kvalifikace, splňující definiční</w:t>
      </w:r>
      <w:r>
        <w:rPr>
          <w:spacing w:val="-8"/>
        </w:rPr>
        <w:t xml:space="preserve"> </w:t>
      </w:r>
      <w:r>
        <w:t>znaky</w:t>
      </w:r>
      <w:r>
        <w:rPr>
          <w:spacing w:val="-9"/>
        </w:rPr>
        <w:t xml:space="preserve"> </w:t>
      </w:r>
      <w:r>
        <w:t>Sektorové</w:t>
      </w:r>
      <w:r>
        <w:rPr>
          <w:spacing w:val="-8"/>
        </w:rPr>
        <w:t xml:space="preserve"> </w:t>
      </w:r>
      <w:r>
        <w:t>veřejné</w:t>
      </w:r>
      <w:r>
        <w:rPr>
          <w:spacing w:val="-9"/>
        </w:rPr>
        <w:t xml:space="preserve"> </w:t>
      </w:r>
      <w:r>
        <w:t>zakázky,</w:t>
      </w:r>
      <w:r>
        <w:rPr>
          <w:spacing w:val="-9"/>
        </w:rPr>
        <w:t xml:space="preserve"> </w:t>
      </w:r>
      <w:r>
        <w:t>vyzve</w:t>
      </w:r>
      <w:r>
        <w:rPr>
          <w:spacing w:val="-9"/>
        </w:rPr>
        <w:t xml:space="preserve"> </w:t>
      </w:r>
      <w:r>
        <w:t>prostřednictvím</w:t>
      </w:r>
      <w:r>
        <w:rPr>
          <w:spacing w:val="-9"/>
        </w:rPr>
        <w:t xml:space="preserve"> </w:t>
      </w:r>
      <w:r>
        <w:t>svého</w:t>
      </w:r>
      <w:r>
        <w:rPr>
          <w:spacing w:val="-8"/>
        </w:rPr>
        <w:t xml:space="preserve"> </w:t>
      </w:r>
      <w:r>
        <w:t>elektronického</w:t>
      </w:r>
      <w:r>
        <w:rPr>
          <w:spacing w:val="-9"/>
        </w:rPr>
        <w:t xml:space="preserve"> </w:t>
      </w:r>
      <w:r>
        <w:t>nástroje</w:t>
      </w:r>
      <w:r>
        <w:rPr>
          <w:spacing w:val="-9"/>
        </w:rPr>
        <w:t xml:space="preserve"> </w:t>
      </w:r>
      <w:r>
        <w:t>E-ZAK všechny Dodavatele, kteří jsou zavedeni v příslušné kategorii Systému kvalifikace odpovídající předmětu plnění této veřejné zakázky, k podání předběžných nabídek nebo</w:t>
      </w:r>
      <w:r>
        <w:rPr>
          <w:spacing w:val="-8"/>
        </w:rPr>
        <w:t xml:space="preserve"> </w:t>
      </w:r>
      <w:r>
        <w:t>nabídek.</w:t>
      </w:r>
    </w:p>
    <w:p w14:paraId="68B54D35" w14:textId="77777777" w:rsidR="007A5CA7" w:rsidRDefault="007A5CA7">
      <w:pPr>
        <w:pStyle w:val="Zkladntext"/>
        <w:spacing w:before="5"/>
        <w:rPr>
          <w:sz w:val="19"/>
        </w:rPr>
      </w:pPr>
    </w:p>
    <w:p w14:paraId="0E5FD4BB" w14:textId="77777777" w:rsidR="007A5CA7" w:rsidRDefault="007162BC">
      <w:pPr>
        <w:pStyle w:val="Nadpis4"/>
        <w:ind w:left="116"/>
      </w:pPr>
      <w:r>
        <w:t>Předběžné nabídky/nabídky mimo Systém kvalifikace</w:t>
      </w:r>
    </w:p>
    <w:p w14:paraId="0D70C1AF" w14:textId="76253E67" w:rsidR="007A5CA7" w:rsidRDefault="007162BC">
      <w:pPr>
        <w:spacing w:before="144" w:line="259" w:lineRule="auto"/>
        <w:ind w:left="115" w:right="113"/>
        <w:jc w:val="both"/>
      </w:pPr>
      <w:r>
        <w:t xml:space="preserve">Zadavatel upozorňuje, že osloveni výzvou k podání předběžných nabídek/nabídek budou jen </w:t>
      </w:r>
      <w:r>
        <w:rPr>
          <w:b/>
        </w:rPr>
        <w:t>Dodavatelé,</w:t>
      </w:r>
      <w:r>
        <w:rPr>
          <w:b/>
          <w:spacing w:val="-5"/>
        </w:rPr>
        <w:t xml:space="preserve"> </w:t>
      </w:r>
      <w:r>
        <w:rPr>
          <w:b/>
        </w:rPr>
        <w:t>kteří</w:t>
      </w:r>
      <w:r>
        <w:rPr>
          <w:b/>
          <w:spacing w:val="-6"/>
        </w:rPr>
        <w:t xml:space="preserve"> </w:t>
      </w:r>
      <w:r>
        <w:rPr>
          <w:b/>
        </w:rPr>
        <w:t>podali</w:t>
      </w:r>
      <w:r>
        <w:rPr>
          <w:b/>
          <w:spacing w:val="-6"/>
        </w:rPr>
        <w:t xml:space="preserve"> </w:t>
      </w:r>
      <w:r>
        <w:rPr>
          <w:b/>
        </w:rPr>
        <w:t>žádost</w:t>
      </w:r>
      <w:r>
        <w:rPr>
          <w:b/>
          <w:spacing w:val="-4"/>
        </w:rPr>
        <w:t xml:space="preserve"> </w:t>
      </w:r>
      <w:r>
        <w:rPr>
          <w:b/>
        </w:rPr>
        <w:t>o</w:t>
      </w:r>
      <w:r>
        <w:rPr>
          <w:b/>
          <w:spacing w:val="-8"/>
        </w:rPr>
        <w:t xml:space="preserve"> </w:t>
      </w:r>
      <w:r>
        <w:rPr>
          <w:b/>
        </w:rPr>
        <w:t>zařazení</w:t>
      </w:r>
      <w:r>
        <w:rPr>
          <w:b/>
          <w:spacing w:val="-6"/>
        </w:rPr>
        <w:t xml:space="preserve"> </w:t>
      </w:r>
      <w:r>
        <w:rPr>
          <w:b/>
        </w:rPr>
        <w:t>do</w:t>
      </w:r>
      <w:r>
        <w:rPr>
          <w:b/>
          <w:spacing w:val="-7"/>
        </w:rPr>
        <w:t xml:space="preserve"> </w:t>
      </w:r>
      <w:r>
        <w:rPr>
          <w:b/>
        </w:rPr>
        <w:t>Systému</w:t>
      </w:r>
      <w:r>
        <w:rPr>
          <w:b/>
          <w:spacing w:val="-5"/>
        </w:rPr>
        <w:t xml:space="preserve"> </w:t>
      </w:r>
      <w:r>
        <w:rPr>
          <w:b/>
        </w:rPr>
        <w:t>kvalifikace</w:t>
      </w:r>
      <w:r>
        <w:rPr>
          <w:b/>
          <w:spacing w:val="-5"/>
        </w:rPr>
        <w:t xml:space="preserve"> </w:t>
      </w:r>
      <w:r>
        <w:rPr>
          <w:b/>
        </w:rPr>
        <w:t>pro</w:t>
      </w:r>
      <w:r>
        <w:rPr>
          <w:b/>
          <w:spacing w:val="-8"/>
        </w:rPr>
        <w:t xml:space="preserve"> </w:t>
      </w:r>
      <w:r>
        <w:rPr>
          <w:b/>
        </w:rPr>
        <w:t>příslušnou</w:t>
      </w:r>
      <w:r>
        <w:rPr>
          <w:b/>
          <w:spacing w:val="-5"/>
        </w:rPr>
        <w:t xml:space="preserve"> </w:t>
      </w:r>
      <w:r>
        <w:rPr>
          <w:b/>
        </w:rPr>
        <w:t>kategorii</w:t>
      </w:r>
      <w:r>
        <w:rPr>
          <w:b/>
          <w:spacing w:val="-6"/>
        </w:rPr>
        <w:t xml:space="preserve"> </w:t>
      </w:r>
      <w:r>
        <w:rPr>
          <w:b/>
        </w:rPr>
        <w:t>a</w:t>
      </w:r>
      <w:r>
        <w:rPr>
          <w:b/>
          <w:spacing w:val="-5"/>
        </w:rPr>
        <w:t xml:space="preserve"> </w:t>
      </w:r>
      <w:r>
        <w:rPr>
          <w:b/>
        </w:rPr>
        <w:t>bylo</w:t>
      </w:r>
      <w:r>
        <w:rPr>
          <w:b/>
          <w:spacing w:val="-8"/>
        </w:rPr>
        <w:t xml:space="preserve"> </w:t>
      </w:r>
      <w:r>
        <w:rPr>
          <w:b/>
        </w:rPr>
        <w:t xml:space="preserve">jim Zadavatelem doručeno rozhodnutí o zařazení do Systému kvalifikace ve lhůtách uvedených výše. </w:t>
      </w:r>
      <w:r>
        <w:t>Na předběžné nabídky/nabídky podané subjektem mimo zavedený Systém kvalifikace nebude Zadavatelem brán zřetel a nebudou v ZŘ</w:t>
      </w:r>
      <w:r>
        <w:rPr>
          <w:spacing w:val="-5"/>
        </w:rPr>
        <w:t xml:space="preserve"> </w:t>
      </w:r>
      <w:r>
        <w:t>otevírány.</w:t>
      </w:r>
    </w:p>
    <w:p w14:paraId="78EA9AAE" w14:textId="77777777" w:rsidR="003115E8" w:rsidRDefault="003115E8">
      <w:pPr>
        <w:pStyle w:val="Nadpis4"/>
        <w:spacing w:before="77"/>
      </w:pPr>
    </w:p>
    <w:p w14:paraId="0B345D16" w14:textId="3B459ED1" w:rsidR="007A5CA7" w:rsidRDefault="007162BC" w:rsidP="002D2809">
      <w:pPr>
        <w:pStyle w:val="Nadpis4"/>
        <w:spacing w:before="77"/>
        <w:ind w:left="113"/>
      </w:pPr>
      <w:r>
        <w:t>Pravidla ZZVZ, obchodní podmínky</w:t>
      </w:r>
    </w:p>
    <w:p w14:paraId="72E3D235" w14:textId="77777777" w:rsidR="007A5CA7" w:rsidRDefault="007162BC">
      <w:pPr>
        <w:pStyle w:val="Zkladntext"/>
        <w:spacing w:before="142" w:line="259" w:lineRule="auto"/>
        <w:ind w:left="115" w:right="113"/>
        <w:jc w:val="both"/>
      </w:pPr>
      <w:r>
        <w:t>Pro</w:t>
      </w:r>
      <w:r>
        <w:rPr>
          <w:spacing w:val="-14"/>
        </w:rPr>
        <w:t xml:space="preserve"> </w:t>
      </w:r>
      <w:r>
        <w:t>fázi</w:t>
      </w:r>
      <w:r>
        <w:rPr>
          <w:spacing w:val="-14"/>
        </w:rPr>
        <w:t xml:space="preserve"> </w:t>
      </w:r>
      <w:r>
        <w:t>podávání</w:t>
      </w:r>
      <w:r>
        <w:rPr>
          <w:spacing w:val="-12"/>
        </w:rPr>
        <w:t xml:space="preserve"> </w:t>
      </w:r>
      <w:r>
        <w:t>předběžných</w:t>
      </w:r>
      <w:r>
        <w:rPr>
          <w:spacing w:val="-12"/>
        </w:rPr>
        <w:t xml:space="preserve"> </w:t>
      </w:r>
      <w:r>
        <w:t>nabídek/nabídek</w:t>
      </w:r>
      <w:r>
        <w:rPr>
          <w:spacing w:val="-13"/>
        </w:rPr>
        <w:t xml:space="preserve"> </w:t>
      </w:r>
      <w:r>
        <w:t>jsou</w:t>
      </w:r>
      <w:r>
        <w:rPr>
          <w:spacing w:val="-13"/>
        </w:rPr>
        <w:t xml:space="preserve"> </w:t>
      </w:r>
      <w:r>
        <w:t>platná</w:t>
      </w:r>
      <w:r>
        <w:rPr>
          <w:spacing w:val="-12"/>
        </w:rPr>
        <w:t xml:space="preserve"> </w:t>
      </w:r>
      <w:r>
        <w:t>pravidla</w:t>
      </w:r>
      <w:r>
        <w:rPr>
          <w:spacing w:val="-14"/>
        </w:rPr>
        <w:t xml:space="preserve"> </w:t>
      </w:r>
      <w:r>
        <w:t>obdobná</w:t>
      </w:r>
      <w:r>
        <w:rPr>
          <w:spacing w:val="-12"/>
        </w:rPr>
        <w:t xml:space="preserve"> </w:t>
      </w:r>
      <w:r>
        <w:t>pro</w:t>
      </w:r>
      <w:r>
        <w:rPr>
          <w:spacing w:val="-15"/>
        </w:rPr>
        <w:t xml:space="preserve"> </w:t>
      </w:r>
      <w:r>
        <w:t>UŘ,</w:t>
      </w:r>
      <w:r>
        <w:rPr>
          <w:spacing w:val="-12"/>
        </w:rPr>
        <w:t xml:space="preserve"> </w:t>
      </w:r>
      <w:r>
        <w:t>resp.</w:t>
      </w:r>
      <w:r>
        <w:rPr>
          <w:spacing w:val="-12"/>
        </w:rPr>
        <w:t xml:space="preserve"> </w:t>
      </w:r>
      <w:r>
        <w:t>JŘSU</w:t>
      </w:r>
      <w:r>
        <w:rPr>
          <w:spacing w:val="-14"/>
        </w:rPr>
        <w:t xml:space="preserve"> </w:t>
      </w:r>
      <w:r>
        <w:t>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w:t>
      </w:r>
      <w:r>
        <w:rPr>
          <w:spacing w:val="-21"/>
        </w:rPr>
        <w:t xml:space="preserve"> </w:t>
      </w:r>
      <w:r>
        <w:t>smluv.</w:t>
      </w:r>
    </w:p>
    <w:p w14:paraId="29042474" w14:textId="77777777" w:rsidR="007A5CA7" w:rsidRDefault="007A5CA7">
      <w:pPr>
        <w:pStyle w:val="Zkladntext"/>
        <w:spacing w:before="7"/>
        <w:rPr>
          <w:sz w:val="19"/>
        </w:rPr>
      </w:pPr>
    </w:p>
    <w:p w14:paraId="1EF750E2" w14:textId="77777777" w:rsidR="007A5CA7" w:rsidRDefault="007162BC" w:rsidP="002D2809">
      <w:pPr>
        <w:pStyle w:val="Nadpis4"/>
        <w:ind w:left="113"/>
      </w:pPr>
      <w:r>
        <w:t>Závazek jiné osoby</w:t>
      </w:r>
    </w:p>
    <w:p w14:paraId="10E6A04F" w14:textId="77777777" w:rsidR="007A5CA7" w:rsidRDefault="007162BC" w:rsidP="002D2809">
      <w:pPr>
        <w:pStyle w:val="Zkladntext"/>
        <w:spacing w:before="142" w:line="259" w:lineRule="auto"/>
        <w:ind w:left="113" w:right="112"/>
        <w:jc w:val="both"/>
      </w:pPr>
      <w:r>
        <w:t xml:space="preserve">Prokázal-li Dodavatel kvalifikaci, resp. podmínku Zadavatele pro zařazení do Systému kvalifikace jinou osobou, jak je uvedeno výše, je v rámci své předběžné nabídky/nabídky povinen předložit písemný závazek každé jiné osoby ve smyslu čl. </w:t>
      </w:r>
      <w:hyperlink w:anchor="_bookmark5" w:history="1">
        <w:r>
          <w:t xml:space="preserve">VI </w:t>
        </w:r>
      </w:hyperlink>
      <w:r>
        <w:t>Obecné části k poskytnutí plnění určeného k plnění veřejné zakázky</w:t>
      </w:r>
      <w:r>
        <w:rPr>
          <w:spacing w:val="-6"/>
        </w:rPr>
        <w:t xml:space="preserve"> </w:t>
      </w:r>
      <w:r>
        <w:t>nebo</w:t>
      </w:r>
      <w:r>
        <w:rPr>
          <w:spacing w:val="-4"/>
        </w:rPr>
        <w:t xml:space="preserve"> </w:t>
      </w:r>
      <w:r>
        <w:t>k</w:t>
      </w:r>
      <w:r>
        <w:rPr>
          <w:spacing w:val="-6"/>
        </w:rPr>
        <w:t xml:space="preserve"> </w:t>
      </w:r>
      <w:r>
        <w:t>poskytnutí</w:t>
      </w:r>
      <w:r>
        <w:rPr>
          <w:spacing w:val="-8"/>
        </w:rPr>
        <w:t xml:space="preserve"> </w:t>
      </w:r>
      <w:r>
        <w:t>věcí</w:t>
      </w:r>
      <w:r>
        <w:rPr>
          <w:spacing w:val="-7"/>
        </w:rPr>
        <w:t xml:space="preserve"> </w:t>
      </w:r>
      <w:r>
        <w:t>nebo</w:t>
      </w:r>
      <w:r>
        <w:rPr>
          <w:spacing w:val="-4"/>
        </w:rPr>
        <w:t xml:space="preserve"> </w:t>
      </w:r>
      <w:r>
        <w:t>práv,</w:t>
      </w:r>
      <w:r>
        <w:rPr>
          <w:spacing w:val="-6"/>
        </w:rPr>
        <w:t xml:space="preserve"> </w:t>
      </w:r>
      <w:r>
        <w:t>s</w:t>
      </w:r>
      <w:r>
        <w:rPr>
          <w:spacing w:val="-2"/>
        </w:rPr>
        <w:t xml:space="preserve"> </w:t>
      </w:r>
      <w:r>
        <w:t>nimiž</w:t>
      </w:r>
      <w:r>
        <w:rPr>
          <w:spacing w:val="-7"/>
        </w:rPr>
        <w:t xml:space="preserve"> </w:t>
      </w:r>
      <w:r>
        <w:t>bude</w:t>
      </w:r>
      <w:r>
        <w:rPr>
          <w:spacing w:val="-6"/>
        </w:rPr>
        <w:t xml:space="preserve"> </w:t>
      </w:r>
      <w:r>
        <w:t>Dodavatel</w:t>
      </w:r>
      <w:r>
        <w:rPr>
          <w:spacing w:val="-8"/>
        </w:rPr>
        <w:t xml:space="preserve"> </w:t>
      </w:r>
      <w:r>
        <w:t>oprávněn</w:t>
      </w:r>
      <w:r>
        <w:rPr>
          <w:spacing w:val="-6"/>
        </w:rPr>
        <w:t xml:space="preserve"> </w:t>
      </w:r>
      <w:r>
        <w:t>disponovat</w:t>
      </w:r>
      <w:r>
        <w:rPr>
          <w:spacing w:val="-9"/>
        </w:rPr>
        <w:t xml:space="preserve"> </w:t>
      </w:r>
      <w:r>
        <w:t>v</w:t>
      </w:r>
      <w:r>
        <w:rPr>
          <w:spacing w:val="-5"/>
        </w:rPr>
        <w:t xml:space="preserve"> </w:t>
      </w:r>
      <w:r>
        <w:t>rámci</w:t>
      </w:r>
      <w:r>
        <w:rPr>
          <w:spacing w:val="-7"/>
        </w:rPr>
        <w:t xml:space="preserve"> </w:t>
      </w:r>
      <w:r>
        <w:t>plnění veřejné zakázky, ve smyslu § 83 odst. 1 písm. d)</w:t>
      </w:r>
      <w:r>
        <w:rPr>
          <w:spacing w:val="-9"/>
        </w:rPr>
        <w:t xml:space="preserve"> </w:t>
      </w:r>
      <w:r>
        <w:t>ZZVZ.</w:t>
      </w:r>
    </w:p>
    <w:p w14:paraId="7AA09EA2" w14:textId="7D612CE7" w:rsidR="007A5CA7" w:rsidRDefault="007162BC">
      <w:pPr>
        <w:pStyle w:val="Zkladntext"/>
        <w:spacing w:before="157" w:line="259" w:lineRule="auto"/>
        <w:ind w:left="115" w:right="113"/>
        <w:jc w:val="both"/>
      </w:pPr>
      <w:r>
        <w:t>Má se za to, že požadavek podle předchozího odstavce je splněn, pokud obsahem písemného závazku jiné osoby je společná a nerozdílná odpovědnost této</w:t>
      </w:r>
      <w:r w:rsidR="00465B68">
        <w:t xml:space="preserve"> </w:t>
      </w:r>
      <w:r>
        <w:t>osoby za plnění veřejné zakázky společně</w:t>
      </w:r>
      <w:r w:rsidR="00465B68">
        <w:t xml:space="preserve"> </w:t>
      </w:r>
      <w:r w:rsidR="00465B68">
        <w:br/>
      </w:r>
      <w:r>
        <w:t>s</w:t>
      </w:r>
      <w:r>
        <w:rPr>
          <w:spacing w:val="-5"/>
        </w:rPr>
        <w:t xml:space="preserve"> </w:t>
      </w:r>
      <w:r>
        <w:t>Dodavatelem.</w:t>
      </w:r>
      <w:r>
        <w:rPr>
          <w:spacing w:val="-7"/>
        </w:rPr>
        <w:t xml:space="preserve"> </w:t>
      </w:r>
      <w:r>
        <w:t>Prokazuje-li</w:t>
      </w:r>
      <w:r>
        <w:rPr>
          <w:spacing w:val="-5"/>
        </w:rPr>
        <w:t xml:space="preserve"> </w:t>
      </w:r>
      <w:r>
        <w:t>však</w:t>
      </w:r>
      <w:r>
        <w:rPr>
          <w:spacing w:val="-6"/>
        </w:rPr>
        <w:t xml:space="preserve"> </w:t>
      </w:r>
      <w:r>
        <w:t>Dodavatel</w:t>
      </w:r>
      <w:r>
        <w:rPr>
          <w:spacing w:val="-6"/>
        </w:rPr>
        <w:t xml:space="preserve"> </w:t>
      </w:r>
      <w:r>
        <w:t>prostřednictvím</w:t>
      </w:r>
      <w:r>
        <w:rPr>
          <w:spacing w:val="-3"/>
        </w:rPr>
        <w:t xml:space="preserve"> </w:t>
      </w:r>
      <w:r>
        <w:t>jiné</w:t>
      </w:r>
      <w:r>
        <w:rPr>
          <w:spacing w:val="-6"/>
        </w:rPr>
        <w:t xml:space="preserve"> </w:t>
      </w:r>
      <w:r>
        <w:t>osoby</w:t>
      </w:r>
      <w:r>
        <w:rPr>
          <w:spacing w:val="-6"/>
        </w:rPr>
        <w:t xml:space="preserve"> </w:t>
      </w:r>
      <w:r>
        <w:t>kvalifikaci</w:t>
      </w:r>
      <w:r>
        <w:rPr>
          <w:spacing w:val="-7"/>
        </w:rPr>
        <w:t xml:space="preserve"> </w:t>
      </w:r>
      <w:r>
        <w:t>a</w:t>
      </w:r>
      <w:r>
        <w:rPr>
          <w:spacing w:val="-5"/>
        </w:rPr>
        <w:t xml:space="preserve"> </w:t>
      </w:r>
      <w:r>
        <w:t>předkládá</w:t>
      </w:r>
      <w:r>
        <w:rPr>
          <w:spacing w:val="-4"/>
        </w:rPr>
        <w:t xml:space="preserve"> </w:t>
      </w:r>
      <w:r>
        <w:t>doklady podle § 79 odst. 2 písm. a), b) nebo d) ZZVZ vztahující se k takové osobě, musí dokument podle předchozího odstavce obsahovat závazek, že jiná osoba bude vykonávat stavební práce či služby, ke kterým se prokazované kritérium kvalifikace</w:t>
      </w:r>
      <w:r>
        <w:rPr>
          <w:spacing w:val="-3"/>
        </w:rPr>
        <w:t xml:space="preserve"> </w:t>
      </w:r>
      <w:r>
        <w:t>vztahuje.</w:t>
      </w:r>
    </w:p>
    <w:p w14:paraId="7EF2A5EF" w14:textId="5DBC7F7A" w:rsidR="007A5CA7" w:rsidRDefault="007162BC">
      <w:pPr>
        <w:pStyle w:val="Zkladntext"/>
        <w:spacing w:before="161" w:line="259" w:lineRule="auto"/>
        <w:ind w:left="115" w:right="111"/>
        <w:jc w:val="both"/>
      </w:pPr>
      <w:r>
        <w:t xml:space="preserve">Dodavatel je povinen v rámci podání předběžné nabídky/nabídky v zadávacím řízení navazujícím na Systém kvalifikace vždy uvést ty jiné osoby, jejichž prostřednictvím prokázal splnění chybějící části kvalifikace, resp. požadavků Zadavatele pro zařazení do Systému kvalifikace pro konkrétní kategorii. Míra participace jiné osoby na realizaci předmětu plnění konkrétní veřejné zakázky musí věcně </w:t>
      </w:r>
      <w:r w:rsidR="00CD463A">
        <w:br/>
      </w:r>
      <w:r>
        <w:t>a rozsahem odpovídat rozsahu, ve kterém jiná osoba prokazovala za Dodavatele kvalifikaci, či splnění požadavků Zadavatele pro zařazení do Systému kvalifikace.</w:t>
      </w:r>
    </w:p>
    <w:p w14:paraId="3DD4B00B" w14:textId="77777777" w:rsidR="007A5CA7" w:rsidRDefault="007A5CA7">
      <w:pPr>
        <w:pStyle w:val="Zkladntext"/>
        <w:spacing w:before="4"/>
        <w:rPr>
          <w:sz w:val="19"/>
        </w:rPr>
      </w:pPr>
    </w:p>
    <w:p w14:paraId="4AFD026E" w14:textId="77777777" w:rsidR="00CD463A" w:rsidRDefault="00CD463A">
      <w:pPr>
        <w:pStyle w:val="Nadpis4"/>
        <w:spacing w:before="1"/>
      </w:pPr>
    </w:p>
    <w:p w14:paraId="79893205" w14:textId="77777777" w:rsidR="00CD463A" w:rsidRDefault="00CD463A">
      <w:pPr>
        <w:pStyle w:val="Nadpis4"/>
        <w:spacing w:before="1"/>
      </w:pPr>
    </w:p>
    <w:p w14:paraId="7CBEA41D" w14:textId="77777777" w:rsidR="00CD463A" w:rsidRDefault="00CD463A">
      <w:pPr>
        <w:pStyle w:val="Nadpis4"/>
        <w:spacing w:before="1"/>
      </w:pPr>
    </w:p>
    <w:p w14:paraId="0FD305CA" w14:textId="77777777" w:rsidR="00CD463A" w:rsidRDefault="00CD463A">
      <w:pPr>
        <w:pStyle w:val="Nadpis4"/>
        <w:spacing w:before="1"/>
      </w:pPr>
    </w:p>
    <w:p w14:paraId="4B927EC2" w14:textId="77777777" w:rsidR="00CD463A" w:rsidRDefault="00CD463A">
      <w:pPr>
        <w:pStyle w:val="Nadpis4"/>
        <w:spacing w:before="1"/>
      </w:pPr>
    </w:p>
    <w:p w14:paraId="33CAE38D" w14:textId="77777777" w:rsidR="00CD463A" w:rsidRDefault="00CD463A">
      <w:pPr>
        <w:pStyle w:val="Nadpis4"/>
        <w:spacing w:before="1"/>
      </w:pPr>
    </w:p>
    <w:p w14:paraId="0949ADAD" w14:textId="77777777" w:rsidR="00CD463A" w:rsidRDefault="00CD463A">
      <w:pPr>
        <w:pStyle w:val="Nadpis4"/>
        <w:spacing w:before="1"/>
      </w:pPr>
    </w:p>
    <w:p w14:paraId="23727754" w14:textId="09A47B0F" w:rsidR="007A5CA7" w:rsidRDefault="007162BC" w:rsidP="00911F3F">
      <w:pPr>
        <w:pStyle w:val="Nadpis4"/>
        <w:ind w:left="0"/>
      </w:pPr>
      <w:r>
        <w:lastRenderedPageBreak/>
        <w:t>Pouze jedna předběžná nabídka/nabídka</w:t>
      </w:r>
    </w:p>
    <w:p w14:paraId="0611B689" w14:textId="77777777" w:rsidR="00CD463A" w:rsidRDefault="00CD463A" w:rsidP="00911F3F">
      <w:pPr>
        <w:pStyle w:val="Nadpis4"/>
        <w:spacing w:before="1"/>
        <w:ind w:left="0"/>
      </w:pPr>
    </w:p>
    <w:p w14:paraId="3944AE23" w14:textId="6CE0CD03" w:rsidR="003115E8" w:rsidRDefault="007162BC" w:rsidP="00CD463A">
      <w:pPr>
        <w:keepLines/>
        <w:spacing w:after="240"/>
        <w:jc w:val="both"/>
        <w:rPr>
          <w:bCs/>
        </w:rPr>
      </w:pPr>
      <w:r>
        <w:t xml:space="preserve">Zadavatel upozorňuje, že Dodavatel je oprávněn podat pouze jednu předběžnou nabídku/nabídku v rámci výzvy Zadavatele k podání předběžných nabídek/nabídek na konkrétní ZŘ. Pokud se tedy rozhodne podat předběžnou nabídku/nabídku, nesmí být jinou osobou, prostřednictvím které jiný Dodavatel v téže kategorii prokazuje splnění podmínek Zadavatele pro zařazení do Systému kvalifikace a zároveň podává předběžnou nabídku/nabídku. Obdobné platí, vyskytuje-li se Dodavatel jako subjekt v rámci společnosti </w:t>
      </w:r>
      <w:r w:rsidR="00CD463A">
        <w:t>D</w:t>
      </w:r>
      <w:r>
        <w:t>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w:t>
      </w:r>
      <w:r>
        <w:rPr>
          <w:spacing w:val="-3"/>
        </w:rPr>
        <w:t xml:space="preserve"> </w:t>
      </w:r>
      <w:r>
        <w:t>kvalifikace.</w:t>
      </w:r>
      <w:r w:rsidR="003115E8" w:rsidRPr="003115E8">
        <w:rPr>
          <w:bCs/>
        </w:rPr>
        <w:t xml:space="preserve"> </w:t>
      </w:r>
      <w:bookmarkStart w:id="43" w:name="_Hlk86225565"/>
      <w:r w:rsidR="003115E8">
        <w:rPr>
          <w:bCs/>
        </w:rPr>
        <w:t>Není zakázáno, aby více dodavatelů prokazovalo kvalifikaci prostřednictvím jiné (stejné) osoby dle § 83 ZZVZ, jestliže tato osoba sama nepodá nabídku.</w:t>
      </w:r>
    </w:p>
    <w:bookmarkEnd w:id="43"/>
    <w:p w14:paraId="17AEE7DC" w14:textId="77777777" w:rsidR="003115E8" w:rsidRPr="005571F9" w:rsidRDefault="003115E8" w:rsidP="003115E8">
      <w:pPr>
        <w:rPr>
          <w:b/>
          <w:bCs/>
        </w:rPr>
      </w:pPr>
      <w:r w:rsidRPr="005571F9">
        <w:rPr>
          <w:b/>
          <w:bCs/>
        </w:rPr>
        <w:t>Upozornění zadavatele</w:t>
      </w:r>
    </w:p>
    <w:p w14:paraId="2C01AE73" w14:textId="77777777" w:rsidR="003115E8" w:rsidRPr="005571F9" w:rsidRDefault="003115E8" w:rsidP="003115E8">
      <w:pPr>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578E4F36" w14:textId="77777777" w:rsidR="003115E8" w:rsidRPr="005571F9" w:rsidRDefault="003115E8" w:rsidP="003115E8">
      <w:pPr>
        <w:jc w:val="both"/>
        <w:rPr>
          <w:bCs/>
        </w:rPr>
      </w:pPr>
      <w:r w:rsidRPr="005571F9">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0981B7DE" w14:textId="77777777" w:rsidR="003115E8" w:rsidRPr="005571F9" w:rsidRDefault="003115E8" w:rsidP="003115E8">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50776CAE" w14:textId="77777777" w:rsidR="003115E8" w:rsidRPr="005571F9" w:rsidRDefault="003115E8" w:rsidP="003115E8">
      <w:pPr>
        <w:jc w:val="both"/>
        <w:rPr>
          <w:bCs/>
        </w:rPr>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596AB6F6" w14:textId="1DC3BC25" w:rsidR="003115E8" w:rsidRDefault="003115E8">
      <w:pPr>
        <w:spacing w:line="259" w:lineRule="auto"/>
        <w:jc w:val="both"/>
        <w:sectPr w:rsidR="003115E8">
          <w:pgSz w:w="11910" w:h="16840"/>
          <w:pgMar w:top="1580" w:right="1300" w:bottom="1400" w:left="1300" w:header="864" w:footer="1207" w:gutter="0"/>
          <w:cols w:space="708"/>
        </w:sectPr>
      </w:pPr>
      <w:bookmarkStart w:id="44" w:name="_Hlk33902927"/>
      <w:bookmarkStart w:id="45"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46" w:name="_Hlk45865863"/>
      <w:bookmarkStart w:id="47" w:name="_Hlk45530476"/>
      <w:r w:rsidRPr="005571F9">
        <w:t xml:space="preserve"> vůči němu nebo vůči členovi jeho statutárního nebo jiného orgánu nebo vůči bývalému členovi takového orgánu, který v něm působil v posledních 3 letech před zahájením zadávacího řízení</w:t>
      </w:r>
      <w:bookmarkStart w:id="48" w:name="_Hlk49934756"/>
      <w:r w:rsidRPr="005571F9">
        <w:rPr>
          <w:rFonts w:ascii="Arial" w:hAnsi="Arial" w:cs="Arial"/>
        </w:rPr>
        <w:t xml:space="preserve"> </w:t>
      </w:r>
      <w:bookmarkEnd w:id="48"/>
      <w:r w:rsidRPr="005571F9">
        <w:t xml:space="preserve">(společně dále jen „podezřelý“) </w:t>
      </w:r>
      <w:r w:rsidRPr="005571F9">
        <w:rPr>
          <w:bCs/>
        </w:rPr>
        <w:t>není v posledních 3 letech před zahájením zadávacího řízení vedeno, nebylo vedeno nebo nebylo zahájeno trestní řízení</w:t>
      </w:r>
      <w:r w:rsidRPr="005571F9">
        <w:t xml:space="preserve">, v rámci kterého je podezřelý obviněn či obžalován, že spáchal trestný čin v </w:t>
      </w:r>
      <w:r w:rsidRPr="005571F9">
        <w:rPr>
          <w:bCs/>
        </w:rPr>
        <w:t>souvislosti s jakoukoli veřejnou zakázkou či jiným poptávkovým řízením realizovaným pro zadavatele, některý trestný čin podle</w:t>
      </w:r>
      <w:r w:rsidRPr="005571F9">
        <w:t xml:space="preserve"> § 216, § 256, § 257 nebo podle § 331, § 332 nebo § 333 trestního zákoníku, a</w:t>
      </w:r>
      <w:bookmarkStart w:id="49" w:name="_Hlk45865885"/>
      <w:bookmarkEnd w:id="46"/>
      <w:r w:rsidRPr="005571F9">
        <w:t xml:space="preserve"> neuzavřel a neuzavře s jinými dodavateli zakázanou dohodu podle zvláštního právního předpisu (zákon o ochraně hospodářské soutěže) v souvislosti s danou veřejnou zakázkou</w:t>
      </w:r>
      <w:bookmarkEnd w:id="49"/>
      <w:r w:rsidRPr="005571F9">
        <w:t>.</w:t>
      </w:r>
      <w:bookmarkEnd w:id="44"/>
      <w:bookmarkEnd w:id="45"/>
      <w:bookmarkEnd w:id="47"/>
    </w:p>
    <w:p w14:paraId="6DF9EF21" w14:textId="77777777" w:rsidR="007A5CA7" w:rsidRDefault="007A5CA7">
      <w:pPr>
        <w:pStyle w:val="Zkladntext"/>
        <w:rPr>
          <w:sz w:val="20"/>
        </w:rPr>
      </w:pPr>
    </w:p>
    <w:p w14:paraId="2857B72E" w14:textId="77777777" w:rsidR="007A5CA7" w:rsidRDefault="007A5CA7">
      <w:pPr>
        <w:pStyle w:val="Zkladntext"/>
        <w:spacing w:before="6"/>
        <w:rPr>
          <w:sz w:val="20"/>
        </w:rPr>
      </w:pPr>
    </w:p>
    <w:p w14:paraId="481B32A8" w14:textId="77777777" w:rsidR="007A5CA7" w:rsidRDefault="007162BC">
      <w:pPr>
        <w:spacing w:before="35"/>
        <w:ind w:left="3818" w:right="3818"/>
        <w:jc w:val="center"/>
        <w:rPr>
          <w:b/>
          <w:sz w:val="32"/>
        </w:rPr>
      </w:pPr>
      <w:r>
        <w:rPr>
          <w:b/>
          <w:sz w:val="32"/>
        </w:rPr>
        <w:t>Zvláštní část</w:t>
      </w:r>
    </w:p>
    <w:p w14:paraId="567333CB" w14:textId="77777777" w:rsidR="007A5CA7" w:rsidRDefault="008A774C">
      <w:pPr>
        <w:pStyle w:val="Odstavecseseznamem"/>
        <w:numPr>
          <w:ilvl w:val="0"/>
          <w:numId w:val="11"/>
        </w:numPr>
        <w:tabs>
          <w:tab w:val="left" w:pos="775"/>
          <w:tab w:val="left" w:pos="776"/>
          <w:tab w:val="right" w:leader="dot" w:pos="9178"/>
        </w:tabs>
        <w:spacing w:before="191"/>
        <w:ind w:hanging="661"/>
        <w:rPr>
          <w:b/>
          <w:sz w:val="20"/>
        </w:rPr>
      </w:pPr>
      <w:hyperlink w:anchor="_bookmark10" w:history="1">
        <w:r w:rsidR="007162BC">
          <w:rPr>
            <w:b/>
            <w:sz w:val="20"/>
          </w:rPr>
          <w:t>ÚVOD</w:t>
        </w:r>
        <w:r w:rsidR="007162BC">
          <w:rPr>
            <w:b/>
            <w:sz w:val="20"/>
          </w:rPr>
          <w:tab/>
          <w:t>15</w:t>
        </w:r>
      </w:hyperlink>
    </w:p>
    <w:p w14:paraId="1C96C7A4" w14:textId="0D3DB032" w:rsidR="007A5CA7" w:rsidRDefault="008A774C">
      <w:pPr>
        <w:pStyle w:val="Odstavecseseznamem"/>
        <w:numPr>
          <w:ilvl w:val="0"/>
          <w:numId w:val="11"/>
        </w:numPr>
        <w:tabs>
          <w:tab w:val="left" w:pos="775"/>
          <w:tab w:val="left" w:pos="776"/>
          <w:tab w:val="right" w:leader="dot" w:pos="9178"/>
        </w:tabs>
        <w:spacing w:before="140"/>
        <w:ind w:hanging="661"/>
        <w:rPr>
          <w:b/>
          <w:sz w:val="20"/>
        </w:rPr>
      </w:pPr>
      <w:hyperlink w:anchor="_bookmark11" w:history="1">
        <w:r w:rsidR="007162BC">
          <w:rPr>
            <w:b/>
            <w:sz w:val="20"/>
          </w:rPr>
          <w:t>PODMÍNKY ÚČASTI V SYSTÉMU KVALIFIKACE</w:t>
        </w:r>
        <w:r w:rsidR="001D76A4">
          <w:rPr>
            <w:b/>
            <w:sz w:val="20"/>
          </w:rPr>
          <w:t xml:space="preserve"> A</w:t>
        </w:r>
        <w:r w:rsidR="007162BC">
          <w:rPr>
            <w:b/>
            <w:spacing w:val="-5"/>
            <w:sz w:val="20"/>
          </w:rPr>
          <w:t xml:space="preserve"> </w:t>
        </w:r>
        <w:r w:rsidR="007162BC">
          <w:rPr>
            <w:b/>
            <w:sz w:val="20"/>
          </w:rPr>
          <w:t>OBECNÁ</w:t>
        </w:r>
        <w:r w:rsidR="007162BC">
          <w:rPr>
            <w:b/>
            <w:spacing w:val="-1"/>
            <w:sz w:val="20"/>
          </w:rPr>
          <w:t xml:space="preserve"> </w:t>
        </w:r>
        <w:r w:rsidR="007162BC">
          <w:rPr>
            <w:b/>
            <w:sz w:val="20"/>
          </w:rPr>
          <w:t>PRAVIDLA</w:t>
        </w:r>
        <w:r w:rsidR="007162BC">
          <w:rPr>
            <w:b/>
            <w:sz w:val="20"/>
          </w:rPr>
          <w:tab/>
          <w:t>16</w:t>
        </w:r>
      </w:hyperlink>
    </w:p>
    <w:p w14:paraId="5F75B0B3" w14:textId="77777777" w:rsidR="007A5CA7" w:rsidRDefault="008A774C">
      <w:pPr>
        <w:pStyle w:val="Odstavecseseznamem"/>
        <w:numPr>
          <w:ilvl w:val="0"/>
          <w:numId w:val="11"/>
        </w:numPr>
        <w:tabs>
          <w:tab w:val="left" w:pos="775"/>
          <w:tab w:val="left" w:pos="776"/>
          <w:tab w:val="right" w:leader="dot" w:pos="9178"/>
        </w:tabs>
        <w:spacing w:before="140"/>
        <w:ind w:hanging="661"/>
        <w:rPr>
          <w:b/>
          <w:sz w:val="20"/>
        </w:rPr>
      </w:pPr>
      <w:hyperlink w:anchor="_bookmark15" w:history="1">
        <w:r w:rsidR="007162BC">
          <w:rPr>
            <w:b/>
            <w:sz w:val="20"/>
          </w:rPr>
          <w:t>PŘÍLOHY</w:t>
        </w:r>
        <w:r w:rsidR="007162BC">
          <w:rPr>
            <w:b/>
            <w:sz w:val="20"/>
          </w:rPr>
          <w:tab/>
          <w:t>28</w:t>
        </w:r>
      </w:hyperlink>
    </w:p>
    <w:p w14:paraId="41089FDD" w14:textId="77777777" w:rsidR="007A5CA7" w:rsidRDefault="007A5CA7">
      <w:pPr>
        <w:rPr>
          <w:sz w:val="20"/>
        </w:rPr>
        <w:sectPr w:rsidR="007A5CA7">
          <w:pgSz w:w="11910" w:h="16840"/>
          <w:pgMar w:top="1580" w:right="1300" w:bottom="1400" w:left="1300" w:header="864" w:footer="1207" w:gutter="0"/>
          <w:cols w:space="708"/>
        </w:sectPr>
      </w:pPr>
    </w:p>
    <w:p w14:paraId="02E9BD27" w14:textId="77777777" w:rsidR="007A5CA7" w:rsidRDefault="007162BC">
      <w:pPr>
        <w:pStyle w:val="Odstavecseseznamem"/>
        <w:numPr>
          <w:ilvl w:val="1"/>
          <w:numId w:val="11"/>
        </w:numPr>
        <w:tabs>
          <w:tab w:val="left" w:pos="4441"/>
        </w:tabs>
        <w:spacing w:before="78"/>
        <w:jc w:val="left"/>
        <w:rPr>
          <w:b/>
          <w:sz w:val="32"/>
        </w:rPr>
      </w:pPr>
      <w:bookmarkStart w:id="50" w:name="I._Úvod"/>
      <w:bookmarkStart w:id="51" w:name="_bookmark10"/>
      <w:bookmarkEnd w:id="50"/>
      <w:bookmarkEnd w:id="51"/>
      <w:r>
        <w:rPr>
          <w:b/>
          <w:sz w:val="32"/>
        </w:rPr>
        <w:lastRenderedPageBreak/>
        <w:t>Úvod</w:t>
      </w:r>
    </w:p>
    <w:p w14:paraId="5C0A28CE" w14:textId="77777777" w:rsidR="007A5CA7" w:rsidRDefault="007162BC">
      <w:pPr>
        <w:pStyle w:val="Zkladntext"/>
        <w:spacing w:before="151" w:line="259" w:lineRule="auto"/>
        <w:ind w:left="116" w:right="112"/>
        <w:jc w:val="both"/>
      </w:pPr>
      <w:r>
        <w:t>V rámci této části (Zvláštní část) Zadavatel specifikuje jednotlivé kvalifikační podmínky budoucí Sektorové veřejné zakázky, kterou bude Zadavatel moci realizovat prostřednictvím Systému kvalifikace.</w:t>
      </w:r>
      <w:r>
        <w:rPr>
          <w:spacing w:val="-8"/>
        </w:rPr>
        <w:t xml:space="preserve"> </w:t>
      </w:r>
      <w:r>
        <w:t>Aktuální</w:t>
      </w:r>
      <w:r>
        <w:rPr>
          <w:spacing w:val="-8"/>
        </w:rPr>
        <w:t xml:space="preserve"> </w:t>
      </w:r>
      <w:r>
        <w:t>znění</w:t>
      </w:r>
      <w:r>
        <w:rPr>
          <w:spacing w:val="-8"/>
        </w:rPr>
        <w:t xml:space="preserve"> </w:t>
      </w:r>
      <w:r>
        <w:t>pravidel</w:t>
      </w:r>
      <w:r>
        <w:rPr>
          <w:spacing w:val="-8"/>
        </w:rPr>
        <w:t xml:space="preserve"> </w:t>
      </w:r>
      <w:r>
        <w:t>pro</w:t>
      </w:r>
      <w:r>
        <w:rPr>
          <w:spacing w:val="-6"/>
        </w:rPr>
        <w:t xml:space="preserve"> </w:t>
      </w:r>
      <w:r>
        <w:t>Systém</w:t>
      </w:r>
      <w:r>
        <w:rPr>
          <w:spacing w:val="-9"/>
        </w:rPr>
        <w:t xml:space="preserve"> </w:t>
      </w:r>
      <w:r>
        <w:t>kvalifikace</w:t>
      </w:r>
      <w:r>
        <w:rPr>
          <w:spacing w:val="-7"/>
        </w:rPr>
        <w:t xml:space="preserve"> </w:t>
      </w:r>
      <w:r>
        <w:t>zavedený</w:t>
      </w:r>
      <w:r>
        <w:rPr>
          <w:spacing w:val="-6"/>
        </w:rPr>
        <w:t xml:space="preserve"> </w:t>
      </w:r>
      <w:r>
        <w:t>Zadavatelem</w:t>
      </w:r>
      <w:r>
        <w:rPr>
          <w:spacing w:val="-6"/>
        </w:rPr>
        <w:t xml:space="preserve"> </w:t>
      </w:r>
      <w:r>
        <w:t>(včetně</w:t>
      </w:r>
      <w:r>
        <w:rPr>
          <w:spacing w:val="-7"/>
        </w:rPr>
        <w:t xml:space="preserve"> </w:t>
      </w:r>
      <w:r>
        <w:t>Obecné</w:t>
      </w:r>
      <w:r>
        <w:rPr>
          <w:spacing w:val="-7"/>
        </w:rPr>
        <w:t xml:space="preserve"> </w:t>
      </w:r>
      <w:r>
        <w:t>části a Zvláštní části) je neomezeným a přímým dálkovým přístupem bezplatně dostupný na profilu Zadavatele umístěném v elektronickém nástroji</w:t>
      </w:r>
      <w:r>
        <w:rPr>
          <w:spacing w:val="-2"/>
        </w:rPr>
        <w:t xml:space="preserve"> </w:t>
      </w:r>
      <w:r>
        <w:t>E-ZAK.</w:t>
      </w:r>
    </w:p>
    <w:p w14:paraId="0CCC440D" w14:textId="77777777" w:rsidR="007A5CA7" w:rsidRDefault="007A5CA7">
      <w:pPr>
        <w:spacing w:line="259" w:lineRule="auto"/>
        <w:jc w:val="both"/>
        <w:sectPr w:rsidR="007A5CA7">
          <w:pgSz w:w="11910" w:h="16840"/>
          <w:pgMar w:top="1580" w:right="1300" w:bottom="1400" w:left="1300" w:header="864" w:footer="1207" w:gutter="0"/>
          <w:cols w:space="708"/>
        </w:sectPr>
      </w:pPr>
    </w:p>
    <w:p w14:paraId="135B6FB5" w14:textId="77777777" w:rsidR="007A5CA7" w:rsidRDefault="007162BC">
      <w:pPr>
        <w:pStyle w:val="Odstavecseseznamem"/>
        <w:numPr>
          <w:ilvl w:val="1"/>
          <w:numId w:val="11"/>
        </w:numPr>
        <w:tabs>
          <w:tab w:val="left" w:pos="1134"/>
        </w:tabs>
        <w:spacing w:before="78"/>
        <w:ind w:left="1133" w:hanging="426"/>
        <w:jc w:val="left"/>
        <w:rPr>
          <w:b/>
          <w:sz w:val="32"/>
        </w:rPr>
      </w:pPr>
      <w:bookmarkStart w:id="52" w:name="II._Podmínky_účasti_v_Systému_kvalifikac"/>
      <w:bookmarkStart w:id="53" w:name="_bookmark11"/>
      <w:bookmarkEnd w:id="52"/>
      <w:bookmarkEnd w:id="53"/>
      <w:r>
        <w:rPr>
          <w:b/>
          <w:sz w:val="32"/>
        </w:rPr>
        <w:lastRenderedPageBreak/>
        <w:t>Podmínky účasti v Systému kvalifikace - obecná</w:t>
      </w:r>
      <w:r>
        <w:rPr>
          <w:b/>
          <w:spacing w:val="-10"/>
          <w:sz w:val="32"/>
        </w:rPr>
        <w:t xml:space="preserve"> </w:t>
      </w:r>
      <w:r>
        <w:rPr>
          <w:b/>
          <w:sz w:val="32"/>
        </w:rPr>
        <w:t>pravidla</w:t>
      </w:r>
    </w:p>
    <w:p w14:paraId="35D92315" w14:textId="5F2345D0" w:rsidR="007A5CA7" w:rsidRDefault="007162BC" w:rsidP="00911F3F">
      <w:pPr>
        <w:pStyle w:val="Zkladntext"/>
        <w:spacing w:before="151" w:line="259" w:lineRule="auto"/>
        <w:ind w:left="116" w:right="211"/>
        <w:jc w:val="both"/>
      </w:pPr>
      <w:r>
        <w:t>Zadavatel níž uvádí požadavky, které musí Dodavatel splňovat</w:t>
      </w:r>
      <w:r w:rsidR="001D76A4">
        <w:t xml:space="preserve"> </w:t>
      </w:r>
      <w:r>
        <w:t>a obecná pravidla platná pro</w:t>
      </w:r>
      <w:r w:rsidR="001D76A4">
        <w:t xml:space="preserve"> </w:t>
      </w:r>
      <w:r>
        <w:t>prokazování splnění podmínek pro zařazení do Systému</w:t>
      </w:r>
      <w:r>
        <w:rPr>
          <w:spacing w:val="-4"/>
        </w:rPr>
        <w:t xml:space="preserve"> </w:t>
      </w:r>
      <w:r>
        <w:t>kvalifikace.</w:t>
      </w:r>
    </w:p>
    <w:p w14:paraId="6623BC89" w14:textId="77777777" w:rsidR="007A5CA7" w:rsidRDefault="007162BC" w:rsidP="00922A2B">
      <w:pPr>
        <w:pStyle w:val="Nadpis3"/>
        <w:numPr>
          <w:ilvl w:val="1"/>
          <w:numId w:val="10"/>
        </w:numPr>
        <w:tabs>
          <w:tab w:val="left" w:pos="1535"/>
        </w:tabs>
        <w:spacing w:before="154"/>
        <w:ind w:hanging="853"/>
        <w:jc w:val="both"/>
      </w:pPr>
      <w:r>
        <w:t>Základní způsobilost</w:t>
      </w:r>
    </w:p>
    <w:p w14:paraId="0404C0CB" w14:textId="77777777" w:rsidR="007A5CA7" w:rsidRDefault="007162BC">
      <w:pPr>
        <w:pStyle w:val="Zkladntext"/>
        <w:spacing w:before="188"/>
        <w:ind w:left="836"/>
        <w:jc w:val="both"/>
      </w:pPr>
      <w:r>
        <w:t>Základní způsobilost splní Dodavatel:</w:t>
      </w:r>
    </w:p>
    <w:p w14:paraId="4564EA3C" w14:textId="53EA8EF6" w:rsidR="007A5CA7" w:rsidRDefault="007162BC">
      <w:pPr>
        <w:pStyle w:val="Odstavecseseznamem"/>
        <w:numPr>
          <w:ilvl w:val="2"/>
          <w:numId w:val="11"/>
        </w:numPr>
        <w:tabs>
          <w:tab w:val="left" w:pos="1393"/>
        </w:tabs>
        <w:spacing w:before="140" w:line="259" w:lineRule="auto"/>
        <w:ind w:right="112"/>
        <w:jc w:val="both"/>
      </w:pPr>
      <w:r>
        <w:t>který nebyl v zemi svého sídla v posledních 5 letech př</w:t>
      </w:r>
      <w:bookmarkStart w:id="54" w:name="_bookmark12"/>
      <w:bookmarkEnd w:id="54"/>
      <w:r>
        <w:t>ed podáním žádosti o zařazení do systému kvalifikace prostřednictvím E-ZAK pravomocně odsouzen pro trestný čin uvedený v příloze č. 3 k ZZVZ nebo obdobný trestný čin podle právního řádu země sídla Dodavatele; k zahlazeným odsouzením se nepřihlíží; jde-li o právnickou osobu, musí tento</w:t>
      </w:r>
      <w:r>
        <w:rPr>
          <w:spacing w:val="-11"/>
        </w:rPr>
        <w:t xml:space="preserve"> </w:t>
      </w:r>
      <w:r>
        <w:t>předpoklad</w:t>
      </w:r>
      <w:r>
        <w:rPr>
          <w:spacing w:val="-10"/>
        </w:rPr>
        <w:t xml:space="preserve"> </w:t>
      </w:r>
      <w:r>
        <w:t>splňovat</w:t>
      </w:r>
      <w:r>
        <w:rPr>
          <w:spacing w:val="-10"/>
        </w:rPr>
        <w:t xml:space="preserve"> </w:t>
      </w:r>
      <w:r>
        <w:t>jak</w:t>
      </w:r>
      <w:r>
        <w:rPr>
          <w:spacing w:val="-9"/>
        </w:rPr>
        <w:t xml:space="preserve"> </w:t>
      </w:r>
      <w:r>
        <w:t>tato</w:t>
      </w:r>
      <w:r>
        <w:rPr>
          <w:spacing w:val="-9"/>
        </w:rPr>
        <w:t xml:space="preserve"> </w:t>
      </w:r>
      <w:r>
        <w:t>právnická</w:t>
      </w:r>
      <w:r>
        <w:rPr>
          <w:spacing w:val="-12"/>
        </w:rPr>
        <w:t xml:space="preserve"> </w:t>
      </w:r>
      <w:r>
        <w:t>osoba,</w:t>
      </w:r>
      <w:r>
        <w:rPr>
          <w:spacing w:val="-9"/>
        </w:rPr>
        <w:t xml:space="preserve"> </w:t>
      </w:r>
      <w:r>
        <w:t>tak</w:t>
      </w:r>
      <w:r>
        <w:rPr>
          <w:spacing w:val="-10"/>
        </w:rPr>
        <w:t xml:space="preserve"> </w:t>
      </w:r>
      <w:r>
        <w:t>zároveň</w:t>
      </w:r>
      <w:r>
        <w:rPr>
          <w:spacing w:val="-10"/>
        </w:rPr>
        <w:t xml:space="preserve"> </w:t>
      </w:r>
      <w:r>
        <w:t>každý</w:t>
      </w:r>
      <w:r>
        <w:rPr>
          <w:spacing w:val="-9"/>
        </w:rPr>
        <w:t xml:space="preserve"> </w:t>
      </w:r>
      <w:r>
        <w:t>člen</w:t>
      </w:r>
      <w:r>
        <w:rPr>
          <w:spacing w:val="-12"/>
        </w:rPr>
        <w:t xml:space="preserve"> </w:t>
      </w:r>
      <w:r>
        <w:t>statutárního orgánu. Je-li členem statutárního orgánu Dodavatele právnická osoba, musí výše uvedené podmínky splňovat jak tato právnická osoba, tak každý člen statutárního orgánu této právnické osoby a také osoba zastupující tuto</w:t>
      </w:r>
      <w:r w:rsidR="001D76A4">
        <w:t xml:space="preserve"> </w:t>
      </w:r>
      <w:r>
        <w:t>právnickou</w:t>
      </w:r>
      <w:r w:rsidR="001D76A4">
        <w:t xml:space="preserve"> </w:t>
      </w:r>
      <w:r>
        <w:t xml:space="preserve">osobu </w:t>
      </w:r>
      <w:r w:rsidR="001D76A4">
        <w:br/>
      </w:r>
      <w:r>
        <w:t>v statutárním orgánu</w:t>
      </w:r>
      <w:r>
        <w:rPr>
          <w:spacing w:val="-2"/>
        </w:rPr>
        <w:t xml:space="preserve"> </w:t>
      </w:r>
      <w:r>
        <w:t>Dodavatele.</w:t>
      </w:r>
    </w:p>
    <w:p w14:paraId="4B7AEC5E" w14:textId="77777777" w:rsidR="007A5CA7" w:rsidRDefault="007162BC">
      <w:pPr>
        <w:pStyle w:val="Zkladntext"/>
        <w:spacing w:before="159" w:line="259" w:lineRule="auto"/>
        <w:ind w:left="1391" w:right="113"/>
        <w:jc w:val="both"/>
      </w:pPr>
      <w:r>
        <w:t>Podává-li</w:t>
      </w:r>
      <w:r>
        <w:rPr>
          <w:spacing w:val="-10"/>
        </w:rPr>
        <w:t xml:space="preserve"> </w:t>
      </w:r>
      <w:r>
        <w:t>žádost</w:t>
      </w:r>
      <w:r>
        <w:rPr>
          <w:spacing w:val="-9"/>
        </w:rPr>
        <w:t xml:space="preserve"> </w:t>
      </w:r>
      <w:r>
        <w:t>o</w:t>
      </w:r>
      <w:r>
        <w:rPr>
          <w:spacing w:val="-9"/>
        </w:rPr>
        <w:t xml:space="preserve"> </w:t>
      </w:r>
      <w:r>
        <w:t>zařazení</w:t>
      </w:r>
      <w:r>
        <w:rPr>
          <w:spacing w:val="-9"/>
        </w:rPr>
        <w:t xml:space="preserve"> </w:t>
      </w:r>
      <w:r>
        <w:t>do</w:t>
      </w:r>
      <w:r>
        <w:rPr>
          <w:spacing w:val="-9"/>
        </w:rPr>
        <w:t xml:space="preserve"> </w:t>
      </w:r>
      <w:r>
        <w:t>Systému</w:t>
      </w:r>
      <w:r>
        <w:rPr>
          <w:spacing w:val="-10"/>
        </w:rPr>
        <w:t xml:space="preserve"> </w:t>
      </w:r>
      <w:r>
        <w:t>kvalifikace</w:t>
      </w:r>
      <w:r>
        <w:rPr>
          <w:spacing w:val="-8"/>
        </w:rPr>
        <w:t xml:space="preserve"> </w:t>
      </w:r>
      <w:r>
        <w:t>pobočka</w:t>
      </w:r>
      <w:r>
        <w:rPr>
          <w:spacing w:val="-10"/>
        </w:rPr>
        <w:t xml:space="preserve"> </w:t>
      </w:r>
      <w:r>
        <w:t>závodu</w:t>
      </w:r>
      <w:r>
        <w:rPr>
          <w:spacing w:val="-10"/>
        </w:rPr>
        <w:t xml:space="preserve"> </w:t>
      </w:r>
      <w:r>
        <w:t>zahraniční</w:t>
      </w:r>
      <w:r>
        <w:rPr>
          <w:spacing w:val="-10"/>
        </w:rPr>
        <w:t xml:space="preserve"> </w:t>
      </w:r>
      <w:r>
        <w:t>právnické osoby, musí výše uvedené podmínky splňovat tato právnická osoba a vedoucí pobočky závodu.</w:t>
      </w:r>
    </w:p>
    <w:p w14:paraId="45CAB38E" w14:textId="77777777" w:rsidR="007A5CA7" w:rsidRDefault="007162BC">
      <w:pPr>
        <w:pStyle w:val="Zkladntext"/>
        <w:spacing w:before="159" w:line="259" w:lineRule="auto"/>
        <w:ind w:left="1391" w:right="113"/>
        <w:jc w:val="both"/>
      </w:pPr>
      <w:r>
        <w:t>Podává-li žádost o zařazení do Systému kvalifikace pobočka závodu české právnické osoby, musí výše uvedené podmínky splňovat vedle výše uvedených osob rovněž vedoucí pobočky,</w:t>
      </w:r>
    </w:p>
    <w:p w14:paraId="0C572D86" w14:textId="77777777" w:rsidR="007A5CA7" w:rsidRDefault="007162BC">
      <w:pPr>
        <w:pStyle w:val="Odstavecseseznamem"/>
        <w:numPr>
          <w:ilvl w:val="2"/>
          <w:numId w:val="11"/>
        </w:numPr>
        <w:tabs>
          <w:tab w:val="left" w:pos="1391"/>
          <w:tab w:val="left" w:pos="1392"/>
        </w:tabs>
        <w:spacing w:before="159"/>
        <w:ind w:left="1391" w:hanging="529"/>
        <w:jc w:val="left"/>
      </w:pPr>
      <w:r>
        <w:t>který nemá v České republice nebo v zemi svého sídla v evidenci daní zachycen</w:t>
      </w:r>
      <w:r>
        <w:rPr>
          <w:spacing w:val="44"/>
        </w:rPr>
        <w:t xml:space="preserve"> </w:t>
      </w:r>
      <w:r>
        <w:t>splatný</w:t>
      </w:r>
    </w:p>
    <w:p w14:paraId="077A267B" w14:textId="77777777" w:rsidR="007A5CA7" w:rsidRDefault="007162BC">
      <w:pPr>
        <w:pStyle w:val="Zkladntext"/>
        <w:spacing w:before="20"/>
        <w:ind w:left="1391"/>
        <w:jc w:val="both"/>
      </w:pPr>
      <w:r>
        <w:t>daňový nedoplatek,</w:t>
      </w:r>
    </w:p>
    <w:p w14:paraId="7422E405" w14:textId="77777777" w:rsidR="007A5CA7" w:rsidRDefault="007162BC">
      <w:pPr>
        <w:pStyle w:val="Odstavecseseznamem"/>
        <w:numPr>
          <w:ilvl w:val="2"/>
          <w:numId w:val="11"/>
        </w:numPr>
        <w:tabs>
          <w:tab w:val="left" w:pos="1392"/>
        </w:tabs>
        <w:spacing w:before="182" w:line="259" w:lineRule="auto"/>
        <w:ind w:left="1391" w:right="114" w:hanging="584"/>
        <w:jc w:val="both"/>
      </w:pPr>
      <w:r>
        <w:t>který nemá v České republice nebo v zemi svého sídla splatný nedoplatek na pojistném nebo na penále na veřejné zdravotní</w:t>
      </w:r>
      <w:r>
        <w:rPr>
          <w:spacing w:val="-3"/>
        </w:rPr>
        <w:t xml:space="preserve"> </w:t>
      </w:r>
      <w:r>
        <w:t>pojištění,</w:t>
      </w:r>
    </w:p>
    <w:p w14:paraId="79927B84" w14:textId="77777777" w:rsidR="007A5CA7" w:rsidRDefault="007162BC">
      <w:pPr>
        <w:pStyle w:val="Odstavecseseznamem"/>
        <w:numPr>
          <w:ilvl w:val="2"/>
          <w:numId w:val="11"/>
        </w:numPr>
        <w:tabs>
          <w:tab w:val="left" w:pos="1392"/>
        </w:tabs>
        <w:spacing w:before="159" w:line="259" w:lineRule="auto"/>
        <w:ind w:left="1391" w:right="116" w:hanging="598"/>
        <w:jc w:val="both"/>
      </w:pPr>
      <w:r>
        <w:t>který nemá v České republice nebo v zemi svého sídla splatný nedoplatek na pojistném nebo na penále na sociální zabezpečení a příspěvku na státní politiku</w:t>
      </w:r>
      <w:r>
        <w:rPr>
          <w:spacing w:val="-20"/>
        </w:rPr>
        <w:t xml:space="preserve"> </w:t>
      </w:r>
      <w:r>
        <w:t>zaměstnanosti,</w:t>
      </w:r>
    </w:p>
    <w:p w14:paraId="03995FC8" w14:textId="77777777" w:rsidR="007A5CA7" w:rsidRDefault="007162BC">
      <w:pPr>
        <w:pStyle w:val="Odstavecseseznamem"/>
        <w:numPr>
          <w:ilvl w:val="2"/>
          <w:numId w:val="11"/>
        </w:numPr>
        <w:tabs>
          <w:tab w:val="left" w:pos="1392"/>
        </w:tabs>
        <w:spacing w:before="159" w:line="259" w:lineRule="auto"/>
        <w:ind w:left="1391" w:right="114" w:hanging="541"/>
        <w:jc w:val="both"/>
      </w:pPr>
      <w:r>
        <w:t>který</w:t>
      </w:r>
      <w:r>
        <w:rPr>
          <w:spacing w:val="-6"/>
        </w:rPr>
        <w:t xml:space="preserve"> </w:t>
      </w:r>
      <w:r>
        <w:t>není</w:t>
      </w:r>
      <w:r>
        <w:rPr>
          <w:spacing w:val="-9"/>
        </w:rPr>
        <w:t xml:space="preserve"> </w:t>
      </w:r>
      <w:r>
        <w:t>v</w:t>
      </w:r>
      <w:r>
        <w:rPr>
          <w:spacing w:val="-7"/>
        </w:rPr>
        <w:t xml:space="preserve"> </w:t>
      </w:r>
      <w:r>
        <w:t>likvidaci,</w:t>
      </w:r>
      <w:r>
        <w:rPr>
          <w:spacing w:val="-7"/>
        </w:rPr>
        <w:t xml:space="preserve"> </w:t>
      </w:r>
      <w:r>
        <w:t>nebylo</w:t>
      </w:r>
      <w:r>
        <w:rPr>
          <w:spacing w:val="-5"/>
        </w:rPr>
        <w:t xml:space="preserve"> </w:t>
      </w:r>
      <w:r>
        <w:t>proti</w:t>
      </w:r>
      <w:r>
        <w:rPr>
          <w:spacing w:val="-7"/>
        </w:rPr>
        <w:t xml:space="preserve"> </w:t>
      </w:r>
      <w:r>
        <w:t>němu</w:t>
      </w:r>
      <w:r>
        <w:rPr>
          <w:spacing w:val="-9"/>
        </w:rPr>
        <w:t xml:space="preserve"> </w:t>
      </w:r>
      <w:r>
        <w:t>vydáno</w:t>
      </w:r>
      <w:r>
        <w:rPr>
          <w:spacing w:val="-8"/>
        </w:rPr>
        <w:t xml:space="preserve"> </w:t>
      </w:r>
      <w:r>
        <w:t>rozhodnutí</w:t>
      </w:r>
      <w:r>
        <w:rPr>
          <w:spacing w:val="-6"/>
        </w:rPr>
        <w:t xml:space="preserve"> </w:t>
      </w:r>
      <w:r>
        <w:t>o</w:t>
      </w:r>
      <w:r>
        <w:rPr>
          <w:spacing w:val="-5"/>
        </w:rPr>
        <w:t xml:space="preserve"> </w:t>
      </w:r>
      <w:r>
        <w:t>úpadku,</w:t>
      </w:r>
      <w:r>
        <w:rPr>
          <w:spacing w:val="-9"/>
        </w:rPr>
        <w:t xml:space="preserve"> </w:t>
      </w:r>
      <w:r>
        <w:t>nebyla</w:t>
      </w:r>
      <w:r>
        <w:rPr>
          <w:spacing w:val="-11"/>
        </w:rPr>
        <w:t xml:space="preserve"> </w:t>
      </w:r>
      <w:r>
        <w:t>vůči</w:t>
      </w:r>
      <w:r>
        <w:rPr>
          <w:spacing w:val="-9"/>
        </w:rPr>
        <w:t xml:space="preserve"> </w:t>
      </w:r>
      <w:r>
        <w:t>němu nařízena nucená správa podle jiného právního předpisu nebo v obdobné situaci podle právního řádu země sídla dodavatele.</w:t>
      </w:r>
    </w:p>
    <w:p w14:paraId="2DFC33A1" w14:textId="77777777" w:rsidR="007A5CA7" w:rsidRDefault="007A5CA7">
      <w:pPr>
        <w:spacing w:line="259" w:lineRule="auto"/>
        <w:jc w:val="both"/>
        <w:sectPr w:rsidR="007A5CA7">
          <w:pgSz w:w="11910" w:h="16840"/>
          <w:pgMar w:top="1580" w:right="1300" w:bottom="1400" w:left="1300" w:header="864" w:footer="1207" w:gutter="0"/>
          <w:cols w:space="708"/>
        </w:sectPr>
      </w:pPr>
    </w:p>
    <w:p w14:paraId="3F557544" w14:textId="77777777" w:rsidR="007A5CA7" w:rsidRPr="00922A2B" w:rsidRDefault="007162BC">
      <w:pPr>
        <w:spacing w:before="77"/>
        <w:ind w:left="824"/>
        <w:rPr>
          <w:i/>
        </w:rPr>
      </w:pPr>
      <w:r>
        <w:rPr>
          <w:i/>
          <w:u w:val="single"/>
        </w:rPr>
        <w:lastRenderedPageBreak/>
        <w:t>způ</w:t>
      </w:r>
      <w:r w:rsidRPr="00922A2B">
        <w:rPr>
          <w:i/>
          <w:u w:val="single"/>
        </w:rPr>
        <w:t>sob prokázání:</w:t>
      </w:r>
    </w:p>
    <w:p w14:paraId="4C807A02" w14:textId="77777777" w:rsidR="007A5CA7" w:rsidRPr="00922A2B" w:rsidRDefault="007A5CA7">
      <w:pPr>
        <w:pStyle w:val="Zkladntext"/>
        <w:spacing w:before="4"/>
        <w:rPr>
          <w:i/>
          <w:sz w:val="10"/>
        </w:rPr>
      </w:pPr>
    </w:p>
    <w:p w14:paraId="37DA08AA" w14:textId="39A071C5" w:rsidR="003115E8" w:rsidRPr="00922A2B" w:rsidRDefault="003115E8">
      <w:pPr>
        <w:keepNext/>
        <w:keepLines/>
        <w:ind w:left="824"/>
        <w:jc w:val="both"/>
        <w:rPr>
          <w:ins w:id="55" w:author="Jiroušková, Anna" w:date="2021-10-27T09:24:00Z"/>
        </w:rPr>
        <w:pPrChange w:id="56" w:author="Jiroušková, Anna" w:date="2021-10-27T09:24:00Z">
          <w:pPr>
            <w:keepNext/>
            <w:keepLines/>
            <w:ind w:left="709"/>
            <w:jc w:val="both"/>
          </w:pPr>
        </w:pPrChange>
      </w:pPr>
      <w:r w:rsidRPr="00922A2B">
        <w:rPr>
          <w:rPrChange w:id="57" w:author="Popelková, Lenka" w:date="2021-10-29T15:25:00Z">
            <w:rPr>
              <w:highlight w:val="yellow"/>
            </w:rPr>
          </w:rPrChange>
        </w:rPr>
        <w:t>Doklady prokazující základní způsobilost podle § 74 zákona musí prokazovat splnění požadovaného kritéria způsobilosti nejpozději v době 3 měsíců přede dnem podání Žádosti                 o zařazení do Systému kvalifikace/</w:t>
      </w:r>
      <w:ins w:id="58" w:author="Petrů, Kateřina" w:date="2022-07-12T14:02:00Z">
        <w:r w:rsidR="006E01E1" w:rsidRPr="006E01E1">
          <w:t xml:space="preserve"> </w:t>
        </w:r>
        <w:r w:rsidR="006E01E1" w:rsidRPr="00F43CEE">
          <w:t xml:space="preserve">nebo vyzve-li zadavatel dodavatele k aktualizaci dokladů, pak </w:t>
        </w:r>
      </w:ins>
      <w:r w:rsidRPr="00922A2B">
        <w:rPr>
          <w:rPrChange w:id="59" w:author="Popelková, Lenka" w:date="2021-10-29T15:25:00Z">
            <w:rPr>
              <w:highlight w:val="yellow"/>
            </w:rPr>
          </w:rPrChange>
        </w:rPr>
        <w:t>přede dnem zaslání Výzvy Zadavatele k aktualizaci dokladů v Systému kvalifikace.</w:t>
      </w:r>
      <w:r w:rsidRPr="00922A2B">
        <w:t xml:space="preserve"> </w:t>
      </w:r>
    </w:p>
    <w:p w14:paraId="47A8F55F" w14:textId="77777777" w:rsidR="003115E8" w:rsidRPr="00922A2B" w:rsidRDefault="003115E8">
      <w:pPr>
        <w:pStyle w:val="Zkladntext"/>
        <w:spacing w:before="57" w:line="259" w:lineRule="auto"/>
        <w:ind w:left="824" w:right="114"/>
        <w:jc w:val="both"/>
        <w:rPr>
          <w:ins w:id="60" w:author="Jiroušková, Anna" w:date="2021-10-27T09:24:00Z"/>
        </w:rPr>
      </w:pPr>
    </w:p>
    <w:p w14:paraId="77D5836D" w14:textId="4C71DFF1" w:rsidR="007A5CA7" w:rsidRDefault="007162BC">
      <w:pPr>
        <w:pStyle w:val="Zkladntext"/>
        <w:spacing w:before="57" w:line="259" w:lineRule="auto"/>
        <w:ind w:left="824" w:right="114"/>
        <w:jc w:val="both"/>
      </w:pPr>
      <w:r w:rsidRPr="00922A2B">
        <w:t>Dodavatel prokazuje splnění podmínek základní způsobilosti ve vztahu k České republice předložením prost</w:t>
      </w:r>
      <w:r>
        <w:t>ých kopií</w:t>
      </w:r>
    </w:p>
    <w:p w14:paraId="551FF198" w14:textId="77777777" w:rsidR="007A5CA7" w:rsidRDefault="007162BC">
      <w:pPr>
        <w:pStyle w:val="Odstavecseseznamem"/>
        <w:numPr>
          <w:ilvl w:val="3"/>
          <w:numId w:val="11"/>
        </w:numPr>
        <w:tabs>
          <w:tab w:val="left" w:pos="1393"/>
        </w:tabs>
        <w:spacing w:before="159"/>
      </w:pPr>
      <w:r>
        <w:t>příslušných výpisů z evidence Rejstříku trestů fyzických a právnických osob ve</w:t>
      </w:r>
      <w:r>
        <w:rPr>
          <w:spacing w:val="-20"/>
        </w:rPr>
        <w:t xml:space="preserve"> </w:t>
      </w:r>
      <w:r>
        <w:t>vztahu</w:t>
      </w:r>
    </w:p>
    <w:p w14:paraId="45843DF1" w14:textId="77777777" w:rsidR="007A5CA7" w:rsidRDefault="007162BC">
      <w:pPr>
        <w:pStyle w:val="Zkladntext"/>
        <w:spacing w:before="22"/>
        <w:ind w:left="1393"/>
      </w:pPr>
      <w:r>
        <w:t>k bodu I. výše;</w:t>
      </w:r>
    </w:p>
    <w:p w14:paraId="7D492BB3" w14:textId="77777777" w:rsidR="007A5CA7" w:rsidRDefault="007162BC">
      <w:pPr>
        <w:pStyle w:val="Odstavecseseznamem"/>
        <w:numPr>
          <w:ilvl w:val="3"/>
          <w:numId w:val="11"/>
        </w:numPr>
        <w:tabs>
          <w:tab w:val="left" w:pos="1393"/>
        </w:tabs>
        <w:spacing w:before="180"/>
        <w:ind w:hanging="360"/>
      </w:pPr>
      <w:r>
        <w:t>potvrzení příslušného finančního úřadu ve vztahu k bodu II.</w:t>
      </w:r>
      <w:r>
        <w:rPr>
          <w:spacing w:val="-8"/>
        </w:rPr>
        <w:t xml:space="preserve"> </w:t>
      </w:r>
      <w:r>
        <w:t>výše;</w:t>
      </w:r>
    </w:p>
    <w:p w14:paraId="7B1E7A78" w14:textId="77777777" w:rsidR="007A5CA7" w:rsidRDefault="007162BC">
      <w:pPr>
        <w:pStyle w:val="Odstavecseseznamem"/>
        <w:numPr>
          <w:ilvl w:val="3"/>
          <w:numId w:val="11"/>
        </w:numPr>
        <w:tabs>
          <w:tab w:val="left" w:pos="1393"/>
        </w:tabs>
        <w:spacing w:before="182"/>
        <w:ind w:left="1392"/>
      </w:pPr>
      <w:r>
        <w:t>písemného čestného prohlášení ve vztahu ke spotřební dani ve vztahu k bodu II.</w:t>
      </w:r>
      <w:r>
        <w:rPr>
          <w:spacing w:val="-24"/>
        </w:rPr>
        <w:t xml:space="preserve"> </w:t>
      </w:r>
      <w:r>
        <w:t>výše;</w:t>
      </w:r>
    </w:p>
    <w:p w14:paraId="5B4D44F4" w14:textId="77777777" w:rsidR="007A5CA7" w:rsidRPr="00911F3F" w:rsidRDefault="007162BC">
      <w:pPr>
        <w:pStyle w:val="Odstavecseseznamem"/>
        <w:numPr>
          <w:ilvl w:val="3"/>
          <w:numId w:val="11"/>
        </w:numPr>
        <w:tabs>
          <w:tab w:val="left" w:pos="1393"/>
        </w:tabs>
        <w:spacing w:before="181"/>
        <w:ind w:left="1392"/>
        <w:rPr>
          <w:color w:val="FF0000"/>
          <w:rPrChange w:id="61" w:author="Popelková, Lenka" w:date="2022-07-27T12:32:00Z">
            <w:rPr/>
          </w:rPrChange>
        </w:rPr>
      </w:pPr>
      <w:r>
        <w:t xml:space="preserve">písemného čestného prohlášení ve vztahu k bodu III. výše </w:t>
      </w:r>
      <w:r w:rsidRPr="00911F3F">
        <w:rPr>
          <w:color w:val="FF0000"/>
          <w:rPrChange w:id="62" w:author="Popelková, Lenka" w:date="2022-07-27T12:32:00Z">
            <w:rPr/>
          </w:rPrChange>
        </w:rPr>
        <w:t>(Příloha č. 2</w:t>
      </w:r>
      <w:r w:rsidRPr="00911F3F">
        <w:rPr>
          <w:color w:val="FF0000"/>
          <w:spacing w:val="9"/>
          <w:rPrChange w:id="63" w:author="Popelková, Lenka" w:date="2022-07-27T12:32:00Z">
            <w:rPr>
              <w:spacing w:val="9"/>
            </w:rPr>
          </w:rPrChange>
        </w:rPr>
        <w:t xml:space="preserve"> </w:t>
      </w:r>
      <w:r w:rsidRPr="00911F3F">
        <w:rPr>
          <w:color w:val="FF0000"/>
          <w:rPrChange w:id="64" w:author="Popelková, Lenka" w:date="2022-07-27T12:32:00Z">
            <w:rPr/>
          </w:rPrChange>
        </w:rPr>
        <w:t>této</w:t>
      </w:r>
    </w:p>
    <w:p w14:paraId="3E5B2C1E" w14:textId="5DF7544B" w:rsidR="007A5CA7" w:rsidRPr="00911F3F" w:rsidRDefault="007162BC">
      <w:pPr>
        <w:pStyle w:val="Zkladntext"/>
        <w:spacing w:before="22"/>
        <w:ind w:left="1392"/>
        <w:rPr>
          <w:color w:val="FF0000"/>
          <w:rPrChange w:id="65" w:author="Popelková, Lenka" w:date="2022-07-27T12:32:00Z">
            <w:rPr/>
          </w:rPrChange>
        </w:rPr>
      </w:pPr>
      <w:r w:rsidRPr="00911F3F">
        <w:rPr>
          <w:color w:val="FF0000"/>
          <w:rPrChange w:id="66" w:author="Popelková, Lenka" w:date="2022-07-27T12:32:00Z">
            <w:rPr/>
          </w:rPrChange>
        </w:rPr>
        <w:t>dokumentace);</w:t>
      </w:r>
    </w:p>
    <w:p w14:paraId="4AB84ED1" w14:textId="77777777" w:rsidR="007A5CA7" w:rsidRDefault="007162BC">
      <w:pPr>
        <w:pStyle w:val="Odstavecseseznamem"/>
        <w:numPr>
          <w:ilvl w:val="3"/>
          <w:numId w:val="11"/>
        </w:numPr>
        <w:tabs>
          <w:tab w:val="left" w:pos="1393"/>
        </w:tabs>
        <w:spacing w:before="180"/>
        <w:ind w:left="1392"/>
      </w:pPr>
      <w:r>
        <w:t>potvrzení příslušné okresní správy sociálního zabezpečení ve vztahu k bodu IV.</w:t>
      </w:r>
      <w:r>
        <w:rPr>
          <w:spacing w:val="-21"/>
        </w:rPr>
        <w:t xml:space="preserve"> </w:t>
      </w:r>
      <w:r>
        <w:t>výše;</w:t>
      </w:r>
    </w:p>
    <w:p w14:paraId="1BB4928D" w14:textId="77777777" w:rsidR="007A5CA7" w:rsidRDefault="007162BC" w:rsidP="00D14F7A">
      <w:pPr>
        <w:pStyle w:val="Odstavecseseznamem"/>
        <w:numPr>
          <w:ilvl w:val="3"/>
          <w:numId w:val="11"/>
        </w:numPr>
        <w:tabs>
          <w:tab w:val="left" w:pos="1392"/>
          <w:tab w:val="left" w:pos="1393"/>
        </w:tabs>
        <w:spacing w:before="182"/>
        <w:ind w:left="1389"/>
        <w:jc w:val="both"/>
      </w:pPr>
      <w:r>
        <w:t>výpisu</w:t>
      </w:r>
      <w:r>
        <w:rPr>
          <w:spacing w:val="14"/>
        </w:rPr>
        <w:t xml:space="preserve"> </w:t>
      </w:r>
      <w:r>
        <w:t>z</w:t>
      </w:r>
      <w:r>
        <w:rPr>
          <w:spacing w:val="15"/>
        </w:rPr>
        <w:t xml:space="preserve"> </w:t>
      </w:r>
      <w:r>
        <w:t>obchodního</w:t>
      </w:r>
      <w:r>
        <w:rPr>
          <w:spacing w:val="16"/>
        </w:rPr>
        <w:t xml:space="preserve"> </w:t>
      </w:r>
      <w:r>
        <w:t>rejstříku,</w:t>
      </w:r>
      <w:r>
        <w:rPr>
          <w:spacing w:val="16"/>
        </w:rPr>
        <w:t xml:space="preserve"> </w:t>
      </w:r>
      <w:r>
        <w:t>nebo</w:t>
      </w:r>
      <w:r>
        <w:rPr>
          <w:spacing w:val="17"/>
        </w:rPr>
        <w:t xml:space="preserve"> </w:t>
      </w:r>
      <w:r>
        <w:t>předložením</w:t>
      </w:r>
      <w:r>
        <w:rPr>
          <w:spacing w:val="13"/>
        </w:rPr>
        <w:t xml:space="preserve"> </w:t>
      </w:r>
      <w:r>
        <w:t>písemného</w:t>
      </w:r>
      <w:r>
        <w:rPr>
          <w:spacing w:val="17"/>
        </w:rPr>
        <w:t xml:space="preserve"> </w:t>
      </w:r>
      <w:r>
        <w:t>čestného</w:t>
      </w:r>
      <w:r>
        <w:rPr>
          <w:spacing w:val="16"/>
        </w:rPr>
        <w:t xml:space="preserve"> </w:t>
      </w:r>
      <w:r>
        <w:t>prohlášení</w:t>
      </w:r>
    </w:p>
    <w:p w14:paraId="7966F0E7" w14:textId="77777777" w:rsidR="007A5CA7" w:rsidRDefault="007162BC" w:rsidP="00D14F7A">
      <w:pPr>
        <w:pStyle w:val="Zkladntext"/>
        <w:spacing w:before="20"/>
        <w:ind w:left="1389"/>
        <w:jc w:val="both"/>
      </w:pPr>
      <w:r>
        <w:t>v případě, že není v obchodním rejstříku zapsán, ve vztahu k bodu V. výše.</w:t>
      </w:r>
    </w:p>
    <w:p w14:paraId="7D34CB45" w14:textId="77777777" w:rsidR="007A5CA7" w:rsidRDefault="007A5CA7">
      <w:pPr>
        <w:pStyle w:val="Zkladntext"/>
      </w:pPr>
    </w:p>
    <w:p w14:paraId="6DE1B0D9" w14:textId="7DB5D9E2" w:rsidR="003115E8" w:rsidRPr="00DF3443" w:rsidRDefault="003115E8" w:rsidP="00911F3F">
      <w:pPr>
        <w:pStyle w:val="Odstavecseseznamem"/>
        <w:spacing w:before="120" w:after="120"/>
        <w:ind w:left="938" w:firstLine="0"/>
        <w:jc w:val="both"/>
      </w:pPr>
      <w:bookmarkStart w:id="67" w:name="_Hlk43884001"/>
      <w:r w:rsidRPr="004850A3">
        <w:t>Dodavatel pro splnění bodu II. ve vztahu ke spotřební dani, bodu III. a bodu V., může využít vzoru čestného prohlášení, který tvoří Přílohu č. 2 této dokumentace.</w:t>
      </w:r>
      <w:r w:rsidRPr="003A399A">
        <w:t xml:space="preserve"> </w:t>
      </w:r>
    </w:p>
    <w:bookmarkEnd w:id="67"/>
    <w:p w14:paraId="6D6711EC" w14:textId="77777777" w:rsidR="007A5CA7" w:rsidRDefault="007A5CA7">
      <w:pPr>
        <w:pStyle w:val="Zkladntext"/>
      </w:pPr>
    </w:p>
    <w:p w14:paraId="26276E51" w14:textId="77777777" w:rsidR="007A5CA7" w:rsidRDefault="007162BC">
      <w:pPr>
        <w:pStyle w:val="Nadpis3"/>
        <w:numPr>
          <w:ilvl w:val="1"/>
          <w:numId w:val="10"/>
        </w:numPr>
        <w:tabs>
          <w:tab w:val="left" w:pos="1535"/>
        </w:tabs>
        <w:spacing w:before="154"/>
        <w:ind w:hanging="853"/>
        <w:jc w:val="both"/>
      </w:pPr>
      <w:bookmarkStart w:id="68" w:name="_bookmark13"/>
      <w:bookmarkEnd w:id="68"/>
      <w:r>
        <w:t>Profesní</w:t>
      </w:r>
      <w:r>
        <w:rPr>
          <w:spacing w:val="-2"/>
        </w:rPr>
        <w:t xml:space="preserve"> </w:t>
      </w:r>
      <w:r>
        <w:t>způsobilost</w:t>
      </w:r>
    </w:p>
    <w:p w14:paraId="51BFDC56" w14:textId="77777777" w:rsidR="007A5CA7" w:rsidRDefault="007A5CA7">
      <w:pPr>
        <w:pStyle w:val="Zkladntext"/>
        <w:rPr>
          <w:b/>
          <w:sz w:val="24"/>
        </w:rPr>
      </w:pPr>
    </w:p>
    <w:p w14:paraId="4874B0F3" w14:textId="77777777" w:rsidR="007A5CA7" w:rsidRDefault="007A5CA7">
      <w:pPr>
        <w:pStyle w:val="Zkladntext"/>
        <w:spacing w:before="3"/>
        <w:rPr>
          <w:b/>
          <w:sz w:val="21"/>
        </w:rPr>
      </w:pPr>
    </w:p>
    <w:p w14:paraId="3FB52EB9" w14:textId="77777777" w:rsidR="007A5CA7" w:rsidRDefault="007162BC" w:rsidP="00922A2B">
      <w:pPr>
        <w:pStyle w:val="Nadpis4"/>
        <w:numPr>
          <w:ilvl w:val="2"/>
          <w:numId w:val="22"/>
        </w:numPr>
        <w:tabs>
          <w:tab w:val="left" w:pos="1535"/>
        </w:tabs>
      </w:pPr>
      <w:r>
        <w:rPr>
          <w:u w:val="single"/>
        </w:rPr>
        <w:t>Výpis z</w:t>
      </w:r>
      <w:r>
        <w:rPr>
          <w:spacing w:val="-2"/>
          <w:u w:val="single"/>
        </w:rPr>
        <w:t xml:space="preserve"> </w:t>
      </w:r>
      <w:r>
        <w:rPr>
          <w:u w:val="single"/>
        </w:rPr>
        <w:t>OR</w:t>
      </w:r>
    </w:p>
    <w:p w14:paraId="24CE3DE2" w14:textId="77777777" w:rsidR="007A5CA7" w:rsidRDefault="007162BC">
      <w:pPr>
        <w:pStyle w:val="Zkladntext"/>
        <w:spacing w:before="22" w:line="259" w:lineRule="auto"/>
        <w:ind w:left="835" w:right="114"/>
        <w:jc w:val="both"/>
      </w:pPr>
      <w:r>
        <w:t>Tuto část profesní způsobilosti splní Dodavatel předložením výpisu z obchodního rejstříku, pokud je v něm zapsán, či výpisu z jiné obdobné evidence, pokud platné právní předpisy vyžadují, aby byl dodavatel v takové evidenci zapsán.</w:t>
      </w:r>
    </w:p>
    <w:p w14:paraId="1728D64E" w14:textId="77777777" w:rsidR="007A5CA7" w:rsidRDefault="007162BC">
      <w:pPr>
        <w:spacing w:before="118"/>
        <w:ind w:left="824"/>
        <w:jc w:val="both"/>
        <w:rPr>
          <w:i/>
        </w:rPr>
      </w:pPr>
      <w:r>
        <w:rPr>
          <w:i/>
          <w:u w:val="single"/>
        </w:rPr>
        <w:t>způsob prokázání:</w:t>
      </w:r>
    </w:p>
    <w:p w14:paraId="14B22197" w14:textId="77777777" w:rsidR="007A5CA7" w:rsidRDefault="007A5CA7">
      <w:pPr>
        <w:pStyle w:val="Zkladntext"/>
        <w:spacing w:before="4"/>
        <w:rPr>
          <w:i/>
          <w:sz w:val="10"/>
        </w:rPr>
      </w:pPr>
    </w:p>
    <w:p w14:paraId="731BE6AE" w14:textId="2A07804C" w:rsidR="003115E8" w:rsidRPr="00D3129A" w:rsidRDefault="007162BC" w:rsidP="003115E8">
      <w:pPr>
        <w:pStyle w:val="Zkladntext"/>
        <w:spacing w:before="57"/>
        <w:ind w:left="836" w:right="111"/>
        <w:jc w:val="both"/>
        <w:rPr>
          <w:ins w:id="69" w:author="Jiroušková, Anna" w:date="2021-10-27T09:26:00Z"/>
        </w:rPr>
      </w:pPr>
      <w:r>
        <w:t>Dodavatel předloží výpis z obchodního rejstří</w:t>
      </w:r>
      <w:r w:rsidRPr="00922A2B">
        <w:t>ku, či výpis z jiné obdobné evidence</w:t>
      </w:r>
      <w:r w:rsidR="003115E8" w:rsidRPr="00183C1B">
        <w:t>.</w:t>
      </w:r>
      <w:r w:rsidR="003115E8" w:rsidRPr="00D14F7A">
        <w:t xml:space="preserve"> Doklady prokazující profesní způsobilost podle § 77 odst. 1 zákona musí prokazovat splnění požadovaného kritéria způsobilosti nejpozději v době 3 měsíců přede dnem podání Žádosti o zařazení do Systému kvalifikace/</w:t>
      </w:r>
      <w:ins w:id="70" w:author="Petrů, Kateřina" w:date="2022-07-12T14:05:00Z">
        <w:r w:rsidR="006E01E1" w:rsidRPr="006E01E1">
          <w:t xml:space="preserve"> </w:t>
        </w:r>
        <w:r w:rsidR="006E01E1" w:rsidRPr="00F43CEE">
          <w:t xml:space="preserve">nebo vyzve-li zadavatel dodavatele k aktualizaci dokladů, pak </w:t>
        </w:r>
      </w:ins>
      <w:r w:rsidR="003115E8" w:rsidRPr="00922A2B">
        <w:rPr>
          <w:rPrChange w:id="71" w:author="Popelková, Lenka" w:date="2021-10-29T15:26:00Z">
            <w:rPr>
              <w:highlight w:val="yellow"/>
            </w:rPr>
          </w:rPrChange>
        </w:rPr>
        <w:t>přede dnem zaslání Výzvy Zadavatele k aktualizaci dokladů v Systému kvalifikace.</w:t>
      </w:r>
    </w:p>
    <w:p w14:paraId="7C9D740D" w14:textId="77777777" w:rsidR="007A5CA7" w:rsidRDefault="007A5CA7">
      <w:pPr>
        <w:pStyle w:val="Zkladntext"/>
        <w:spacing w:before="6"/>
        <w:rPr>
          <w:sz w:val="29"/>
        </w:rPr>
      </w:pPr>
    </w:p>
    <w:p w14:paraId="3F7A1367" w14:textId="77777777" w:rsidR="007A5CA7" w:rsidRDefault="007162BC">
      <w:pPr>
        <w:pStyle w:val="Nadpis4"/>
        <w:numPr>
          <w:ilvl w:val="2"/>
          <w:numId w:val="22"/>
        </w:numPr>
        <w:tabs>
          <w:tab w:val="left" w:pos="1534"/>
          <w:tab w:val="left" w:pos="1535"/>
        </w:tabs>
        <w:ind w:hanging="853"/>
        <w:pPrChange w:id="72" w:author="Jiroušková, Anna" w:date="2021-10-27T10:03:00Z">
          <w:pPr>
            <w:pStyle w:val="Nadpis4"/>
            <w:numPr>
              <w:ilvl w:val="2"/>
              <w:numId w:val="10"/>
            </w:numPr>
            <w:tabs>
              <w:tab w:val="left" w:pos="1534"/>
              <w:tab w:val="left" w:pos="1535"/>
            </w:tabs>
            <w:ind w:left="1534" w:hanging="853"/>
          </w:pPr>
        </w:pPrChange>
      </w:pPr>
      <w:r>
        <w:rPr>
          <w:u w:val="single"/>
        </w:rPr>
        <w:t>Živnostenské</w:t>
      </w:r>
      <w:r>
        <w:rPr>
          <w:spacing w:val="-2"/>
          <w:u w:val="single"/>
        </w:rPr>
        <w:t xml:space="preserve"> </w:t>
      </w:r>
      <w:r>
        <w:rPr>
          <w:u w:val="single"/>
        </w:rPr>
        <w:t>oprávnění</w:t>
      </w:r>
    </w:p>
    <w:p w14:paraId="494739D9" w14:textId="36CC8095" w:rsidR="007A5CA7" w:rsidRDefault="007162BC">
      <w:pPr>
        <w:pStyle w:val="Zkladntext"/>
        <w:spacing w:before="142"/>
        <w:ind w:left="797" w:right="114"/>
        <w:jc w:val="both"/>
      </w:pPr>
      <w:r>
        <w:t>Dodavatel musí prokázat, že je oprávněn podnikat v rozsahu odpovídajícímu předmětu této kategorie</w:t>
      </w:r>
      <w:r>
        <w:rPr>
          <w:spacing w:val="-13"/>
        </w:rPr>
        <w:t xml:space="preserve"> </w:t>
      </w:r>
      <w:r>
        <w:t>Systému</w:t>
      </w:r>
      <w:r>
        <w:rPr>
          <w:spacing w:val="-12"/>
        </w:rPr>
        <w:t xml:space="preserve"> </w:t>
      </w:r>
      <w:r>
        <w:t>kvalifikace,</w:t>
      </w:r>
      <w:r>
        <w:rPr>
          <w:spacing w:val="-10"/>
        </w:rPr>
        <w:t xml:space="preserve"> </w:t>
      </w:r>
      <w:r>
        <w:t>pokud</w:t>
      </w:r>
      <w:r>
        <w:rPr>
          <w:spacing w:val="-12"/>
        </w:rPr>
        <w:t xml:space="preserve"> </w:t>
      </w:r>
      <w:r>
        <w:t>jiné</w:t>
      </w:r>
      <w:r>
        <w:rPr>
          <w:spacing w:val="-10"/>
        </w:rPr>
        <w:t xml:space="preserve"> </w:t>
      </w:r>
      <w:r>
        <w:t>právní</w:t>
      </w:r>
      <w:r>
        <w:rPr>
          <w:spacing w:val="-11"/>
        </w:rPr>
        <w:t xml:space="preserve"> </w:t>
      </w:r>
      <w:r>
        <w:t>předpisy</w:t>
      </w:r>
      <w:r>
        <w:rPr>
          <w:spacing w:val="-10"/>
        </w:rPr>
        <w:t xml:space="preserve"> </w:t>
      </w:r>
      <w:r>
        <w:t>takové</w:t>
      </w:r>
      <w:r>
        <w:rPr>
          <w:spacing w:val="-12"/>
        </w:rPr>
        <w:t xml:space="preserve"> </w:t>
      </w:r>
      <w:r>
        <w:t>oprávnění</w:t>
      </w:r>
      <w:r>
        <w:rPr>
          <w:spacing w:val="-14"/>
        </w:rPr>
        <w:t xml:space="preserve"> </w:t>
      </w:r>
      <w:r>
        <w:t>vyžadují.</w:t>
      </w:r>
      <w:r>
        <w:rPr>
          <w:spacing w:val="-11"/>
        </w:rPr>
        <w:t xml:space="preserve"> </w:t>
      </w:r>
      <w:r>
        <w:t>Zadavatel požaduje k prokázání této profesní způsobilosti předložení dokumentů, ze kterých bude vyplývat oprávnění k</w:t>
      </w:r>
      <w:r>
        <w:rPr>
          <w:spacing w:val="-5"/>
        </w:rPr>
        <w:t xml:space="preserve"> </w:t>
      </w:r>
      <w:r>
        <w:t>činnosti:</w:t>
      </w:r>
    </w:p>
    <w:p w14:paraId="4C831518" w14:textId="77777777" w:rsidR="007A5CA7" w:rsidRDefault="007162BC" w:rsidP="00922A2B">
      <w:pPr>
        <w:pStyle w:val="Odstavecseseznamem"/>
        <w:numPr>
          <w:ilvl w:val="3"/>
          <w:numId w:val="10"/>
        </w:numPr>
        <w:tabs>
          <w:tab w:val="left" w:pos="2226"/>
        </w:tabs>
        <w:spacing w:before="121" w:line="279" w:lineRule="exact"/>
        <w:ind w:left="2225"/>
        <w:jc w:val="both"/>
        <w:rPr>
          <w:i/>
        </w:rPr>
      </w:pPr>
      <w:r>
        <w:rPr>
          <w:i/>
        </w:rPr>
        <w:t>montáž, opravy, revize a zkoušky elektrických</w:t>
      </w:r>
      <w:r>
        <w:rPr>
          <w:i/>
          <w:spacing w:val="-8"/>
        </w:rPr>
        <w:t xml:space="preserve"> </w:t>
      </w:r>
      <w:r>
        <w:rPr>
          <w:i/>
        </w:rPr>
        <w:t>zařízení,</w:t>
      </w:r>
    </w:p>
    <w:p w14:paraId="5BCD1CB3" w14:textId="77777777" w:rsidR="007A5CA7" w:rsidRDefault="007162BC" w:rsidP="00922A2B">
      <w:pPr>
        <w:pStyle w:val="Odstavecseseznamem"/>
        <w:numPr>
          <w:ilvl w:val="3"/>
          <w:numId w:val="10"/>
        </w:numPr>
        <w:tabs>
          <w:tab w:val="left" w:pos="2226"/>
        </w:tabs>
        <w:spacing w:line="279" w:lineRule="exact"/>
        <w:ind w:left="2225"/>
        <w:jc w:val="both"/>
        <w:rPr>
          <w:i/>
        </w:rPr>
      </w:pPr>
      <w:r>
        <w:rPr>
          <w:i/>
        </w:rPr>
        <w:lastRenderedPageBreak/>
        <w:t>provádění staveb, jejich změn a</w:t>
      </w:r>
      <w:r>
        <w:rPr>
          <w:i/>
          <w:spacing w:val="-6"/>
        </w:rPr>
        <w:t xml:space="preserve"> </w:t>
      </w:r>
      <w:r>
        <w:rPr>
          <w:i/>
        </w:rPr>
        <w:t>odstraňování,</w:t>
      </w:r>
    </w:p>
    <w:p w14:paraId="66D2D6D7" w14:textId="181FA0BC" w:rsidR="007A5CA7" w:rsidRDefault="007162BC" w:rsidP="00922A2B">
      <w:pPr>
        <w:pStyle w:val="Odstavecseseznamem"/>
        <w:numPr>
          <w:ilvl w:val="3"/>
          <w:numId w:val="10"/>
        </w:numPr>
        <w:tabs>
          <w:tab w:val="left" w:pos="2226"/>
        </w:tabs>
        <w:spacing w:before="1" w:line="343" w:lineRule="auto"/>
        <w:ind w:right="4252" w:firstLine="1068"/>
        <w:jc w:val="both"/>
        <w:rPr>
          <w:i/>
        </w:rPr>
      </w:pPr>
      <w:r>
        <w:rPr>
          <w:i/>
        </w:rPr>
        <w:t>výkon zeměměřičských činností.</w:t>
      </w:r>
      <w:r>
        <w:rPr>
          <w:i/>
          <w:u w:val="single"/>
        </w:rPr>
        <w:t xml:space="preserve"> způsob</w:t>
      </w:r>
      <w:r>
        <w:rPr>
          <w:i/>
          <w:spacing w:val="-2"/>
          <w:u w:val="single"/>
        </w:rPr>
        <w:t xml:space="preserve"> </w:t>
      </w:r>
      <w:r>
        <w:rPr>
          <w:i/>
          <w:u w:val="single"/>
        </w:rPr>
        <w:t>prokázání:</w:t>
      </w:r>
    </w:p>
    <w:p w14:paraId="4188F1D0" w14:textId="0DED3A28" w:rsidR="007A5CA7" w:rsidRDefault="007162BC">
      <w:pPr>
        <w:pStyle w:val="Zkladntext"/>
        <w:spacing w:before="9"/>
        <w:ind w:left="797" w:right="113"/>
        <w:jc w:val="both"/>
      </w:pPr>
      <w:r>
        <w:t xml:space="preserve">Dodavatel předloží doklad o oprávnění k podnikání podle zvláštních právních předpisů </w:t>
      </w:r>
      <w:r w:rsidR="00B05A22">
        <w:br/>
      </w:r>
      <w:r>
        <w:t>v rozsahu odpovídajícím předmětu této kategorie Systému kvalifikace, tedy v rozsahu některé z</w:t>
      </w:r>
      <w:r>
        <w:rPr>
          <w:spacing w:val="-5"/>
        </w:rPr>
        <w:t xml:space="preserve"> </w:t>
      </w:r>
      <w:r>
        <w:t>výše</w:t>
      </w:r>
      <w:r>
        <w:rPr>
          <w:spacing w:val="-4"/>
        </w:rPr>
        <w:t xml:space="preserve"> </w:t>
      </w:r>
      <w:r>
        <w:t>uvedených</w:t>
      </w:r>
      <w:r>
        <w:rPr>
          <w:spacing w:val="-5"/>
        </w:rPr>
        <w:t xml:space="preserve"> </w:t>
      </w:r>
      <w:r>
        <w:t>činností,</w:t>
      </w:r>
      <w:r>
        <w:rPr>
          <w:spacing w:val="-3"/>
        </w:rPr>
        <w:t xml:space="preserve"> </w:t>
      </w:r>
      <w:r>
        <w:t>zejména</w:t>
      </w:r>
      <w:r>
        <w:rPr>
          <w:spacing w:val="-4"/>
        </w:rPr>
        <w:t xml:space="preserve"> </w:t>
      </w:r>
      <w:r>
        <w:t>doklad</w:t>
      </w:r>
      <w:r>
        <w:rPr>
          <w:spacing w:val="-5"/>
        </w:rPr>
        <w:t xml:space="preserve"> </w:t>
      </w:r>
      <w:r>
        <w:t>prokazující</w:t>
      </w:r>
      <w:r>
        <w:rPr>
          <w:spacing w:val="-6"/>
        </w:rPr>
        <w:t xml:space="preserve"> </w:t>
      </w:r>
      <w:r>
        <w:t>příslušné</w:t>
      </w:r>
      <w:r>
        <w:rPr>
          <w:spacing w:val="-4"/>
        </w:rPr>
        <w:t xml:space="preserve"> </w:t>
      </w:r>
      <w:r>
        <w:t>živnostenské</w:t>
      </w:r>
      <w:r>
        <w:rPr>
          <w:spacing w:val="-6"/>
        </w:rPr>
        <w:t xml:space="preserve"> </w:t>
      </w:r>
      <w:r>
        <w:t>oprávnění</w:t>
      </w:r>
      <w:r>
        <w:rPr>
          <w:spacing w:val="-3"/>
        </w:rPr>
        <w:t xml:space="preserve"> </w:t>
      </w:r>
      <w:r>
        <w:t xml:space="preserve">(výpis z živnostenského rejstříku </w:t>
      </w:r>
      <w:ins w:id="73" w:author="Petrů, Kateřina" w:date="2022-07-12T14:21:00Z">
        <w:r w:rsidR="00B05A22" w:rsidRPr="00302685">
          <w:rPr>
            <w:rFonts w:cstheme="minorHAnsi"/>
          </w:rPr>
          <w:t>- § 10 odst. 3 zák. č. 455/1991 Sb., o živnostenském podnikání ve znění pozdějších předpisů nebo</w:t>
        </w:r>
        <w:r w:rsidR="00B05A22" w:rsidDel="00B05A22">
          <w:t xml:space="preserve"> </w:t>
        </w:r>
      </w:ins>
      <w:del w:id="74" w:author="Petrů, Kateřina" w:date="2022-07-12T14:21:00Z">
        <w:r w:rsidDel="00B05A22">
          <w:delText xml:space="preserve">nebo obdobný doklad) </w:delText>
        </w:r>
      </w:del>
      <w:r w:rsidR="003115E8">
        <w:rPr>
          <w:rFonts w:cstheme="minorHAnsi"/>
        </w:rPr>
        <w:t>stejnopis ohlášení s prokázaným doručením živnostenskému úřadu do vydání výpisu</w:t>
      </w:r>
      <w:r w:rsidR="003115E8" w:rsidRPr="005F45BE">
        <w:rPr>
          <w:rFonts w:cstheme="minorHAnsi"/>
        </w:rPr>
        <w:t>)</w:t>
      </w:r>
      <w:r w:rsidR="003115E8">
        <w:rPr>
          <w:rFonts w:cstheme="minorHAnsi"/>
        </w:rPr>
        <w:t xml:space="preserve"> </w:t>
      </w:r>
      <w:r>
        <w:t>či</w:t>
      </w:r>
      <w:r>
        <w:rPr>
          <w:spacing w:val="-9"/>
        </w:rPr>
        <w:t xml:space="preserve"> </w:t>
      </w:r>
      <w:r>
        <w:t>licenci.</w:t>
      </w:r>
    </w:p>
    <w:p w14:paraId="5E6DCAC8" w14:textId="77777777" w:rsidR="00F3548A" w:rsidRDefault="00F3548A" w:rsidP="00D14F7A">
      <w:pPr>
        <w:pStyle w:val="Zkladntext"/>
        <w:spacing w:before="9"/>
        <w:ind w:right="113"/>
        <w:jc w:val="both"/>
      </w:pPr>
    </w:p>
    <w:p w14:paraId="7E706441" w14:textId="0A6B0176" w:rsidR="007A5CA7" w:rsidDel="00F3548A" w:rsidRDefault="007A5CA7">
      <w:pPr>
        <w:jc w:val="both"/>
        <w:rPr>
          <w:del w:id="75" w:author="Petrů, Kateřina" w:date="2022-07-12T14:23:00Z"/>
        </w:rPr>
      </w:pPr>
    </w:p>
    <w:p w14:paraId="5FCF372E" w14:textId="77777777" w:rsidR="00183C1B" w:rsidRDefault="00183C1B">
      <w:pPr>
        <w:pStyle w:val="Odstavecseseznamem"/>
        <w:tabs>
          <w:tab w:val="left" w:pos="836"/>
        </w:tabs>
        <w:spacing w:before="161" w:line="276" w:lineRule="auto"/>
        <w:ind w:left="835" w:right="113" w:firstLine="0"/>
        <w:jc w:val="both"/>
        <w:rPr>
          <w:ins w:id="76" w:author="Popelková, Lenka" w:date="2022-07-29T12:52:00Z"/>
        </w:rPr>
        <w:pPrChange w:id="77" w:author="Popelková, Lenka" w:date="2022-07-29T12:52:00Z">
          <w:pPr>
            <w:pStyle w:val="Odstavecseseznamem"/>
            <w:numPr>
              <w:numId w:val="2"/>
            </w:numPr>
            <w:tabs>
              <w:tab w:val="left" w:pos="836"/>
            </w:tabs>
            <w:spacing w:before="161" w:line="276" w:lineRule="auto"/>
            <w:ind w:left="835" w:right="113"/>
            <w:jc w:val="both"/>
          </w:pPr>
        </w:pPrChange>
      </w:pPr>
      <w:ins w:id="78" w:author="Popelková, Lenka" w:date="2022-07-29T12:52:00Z">
        <w:r>
          <w:t xml:space="preserve">Dodavatel jako doklad prokazující jeho odbornou způsobilost předloží: </w:t>
        </w:r>
      </w:ins>
    </w:p>
    <w:p w14:paraId="0F81F6FB" w14:textId="1959F0E7" w:rsidR="007A5CA7" w:rsidRDefault="007162BC">
      <w:pPr>
        <w:pStyle w:val="Odstavecseseznamem"/>
        <w:numPr>
          <w:ilvl w:val="0"/>
          <w:numId w:val="2"/>
        </w:numPr>
        <w:tabs>
          <w:tab w:val="left" w:pos="836"/>
        </w:tabs>
        <w:spacing w:before="161" w:line="276" w:lineRule="auto"/>
        <w:ind w:right="113"/>
        <w:jc w:val="both"/>
      </w:pPr>
      <w:r>
        <w:t>osvědčení o autorizaci podle zákona č. 360/1992 Sb., o výkonu povolání autorizovaných architektů a o výkonu povolání autorizovaných inženýrů a techniků činných ve výstavbě, ve znění pozdějších předpisů pro obor</w:t>
      </w:r>
      <w:r w:rsidR="00CA55BA">
        <w:t>y</w:t>
      </w:r>
      <w:r>
        <w:t xml:space="preserve"> </w:t>
      </w:r>
      <w:r w:rsidR="00DE00BD">
        <w:t>T</w:t>
      </w:r>
      <w:r>
        <w:t>echnologická zařízení staveb, vystavený pro osoby, jejichž prostřednictvím dodavatel zabezpečuje vybrané činnosti ve</w:t>
      </w:r>
      <w:r>
        <w:rPr>
          <w:spacing w:val="-12"/>
        </w:rPr>
        <w:t xml:space="preserve"> </w:t>
      </w:r>
      <w:r>
        <w:t>výstavbě,</w:t>
      </w:r>
    </w:p>
    <w:p w14:paraId="07ECB40F" w14:textId="77777777" w:rsidR="007A5CA7" w:rsidRDefault="007162BC">
      <w:pPr>
        <w:pStyle w:val="Odstavecseseznamem"/>
        <w:numPr>
          <w:ilvl w:val="0"/>
          <w:numId w:val="2"/>
        </w:numPr>
        <w:tabs>
          <w:tab w:val="left" w:pos="837"/>
        </w:tabs>
        <w:spacing w:before="1" w:line="276" w:lineRule="auto"/>
        <w:ind w:left="836" w:right="113"/>
        <w:jc w:val="both"/>
      </w:pPr>
      <w:r>
        <w:t xml:space="preserve">oprávnění k montáži a opravám elektrických zařízení dodavatelským způsobem v rozsahu - vyhrazená elektrická zařízení min. pro napěťovou hladinu do 35 </w:t>
      </w:r>
      <w:proofErr w:type="spellStart"/>
      <w:r>
        <w:t>kV</w:t>
      </w:r>
      <w:proofErr w:type="spellEnd"/>
      <w:r>
        <w:t>, popř. pro napěťovou hladinu bez omezení napětí v objektech třídy A vydané organizací státního odborného dozoru nad bezpečností vyhrazených technických zařízení ve  smyslu § 6a odst. 1  písm. c)  zákona    č. 174/1968 Sb. (TIČR),</w:t>
      </w:r>
    </w:p>
    <w:p w14:paraId="1EC451C2" w14:textId="77777777" w:rsidR="007A5CA7" w:rsidRDefault="007162BC">
      <w:pPr>
        <w:pStyle w:val="Odstavecseseznamem"/>
        <w:numPr>
          <w:ilvl w:val="0"/>
          <w:numId w:val="2"/>
        </w:numPr>
        <w:tabs>
          <w:tab w:val="left" w:pos="837"/>
        </w:tabs>
        <w:spacing w:line="276" w:lineRule="auto"/>
        <w:ind w:left="836" w:right="113" w:hanging="360"/>
        <w:jc w:val="both"/>
      </w:pPr>
      <w:r>
        <w:t xml:space="preserve">oprávnění k revizi elektrických zařízení dodavatelským způsobem v rozsahu- vyhrazená elektrická zařízení min. pro napěťovou hladinu  do  35  </w:t>
      </w:r>
      <w:proofErr w:type="spellStart"/>
      <w:r>
        <w:t>kV</w:t>
      </w:r>
      <w:proofErr w:type="spellEnd"/>
      <w:r>
        <w:t>,  popř.  pro  napěťovou  hladinu  bez omezení napětí v objektech třídy  A  vydané  organizací  státního  odborného  dozoru  nad bezpečností vyhrazených technických zařízení ve smyslu § 6a odst. 1 písm. c) zákona       č. 174/1968 Sb. (TIČR),</w:t>
      </w:r>
    </w:p>
    <w:p w14:paraId="6C813CB1" w14:textId="77777777" w:rsidR="007A5CA7" w:rsidRDefault="007162BC">
      <w:pPr>
        <w:pStyle w:val="Odstavecseseznamem"/>
        <w:numPr>
          <w:ilvl w:val="0"/>
          <w:numId w:val="2"/>
        </w:numPr>
        <w:tabs>
          <w:tab w:val="left" w:pos="825"/>
        </w:tabs>
        <w:spacing w:line="276" w:lineRule="auto"/>
        <w:ind w:left="824" w:right="115" w:hanging="281"/>
        <w:jc w:val="both"/>
      </w:pPr>
      <w:r>
        <w:t>oprávnění k výkonu zeměměřičských činností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w:t>
      </w:r>
      <w:r>
        <w:rPr>
          <w:spacing w:val="-9"/>
        </w:rPr>
        <w:t xml:space="preserve"> </w:t>
      </w:r>
      <w:r>
        <w:t>Sb.</w:t>
      </w:r>
    </w:p>
    <w:p w14:paraId="35023B80" w14:textId="77777777" w:rsidR="007A5CA7" w:rsidRDefault="007A5CA7">
      <w:pPr>
        <w:pStyle w:val="Zkladntext"/>
      </w:pPr>
    </w:p>
    <w:p w14:paraId="005E94BB" w14:textId="21D93EF2" w:rsidR="007A5CA7" w:rsidRDefault="007162BC">
      <w:pPr>
        <w:pStyle w:val="Zkladntext"/>
        <w:spacing w:before="1" w:line="276" w:lineRule="auto"/>
        <w:ind w:left="824" w:right="114"/>
        <w:jc w:val="both"/>
        <w:rPr>
          <w:ins w:id="79" w:author="Petrů, Kateřina" w:date="2022-07-12T14:34:00Z"/>
        </w:rPr>
      </w:pPr>
      <w:r>
        <w:t>Doklady</w:t>
      </w:r>
      <w:r>
        <w:rPr>
          <w:spacing w:val="-11"/>
        </w:rPr>
        <w:t xml:space="preserve"> </w:t>
      </w:r>
      <w:r>
        <w:t>podle</w:t>
      </w:r>
      <w:r>
        <w:rPr>
          <w:spacing w:val="-10"/>
        </w:rPr>
        <w:t xml:space="preserve"> </w:t>
      </w:r>
      <w:r>
        <w:t>tohoto</w:t>
      </w:r>
      <w:r>
        <w:rPr>
          <w:spacing w:val="-13"/>
        </w:rPr>
        <w:t xml:space="preserve"> </w:t>
      </w:r>
      <w:r>
        <w:t>odstavce</w:t>
      </w:r>
      <w:r>
        <w:rPr>
          <w:spacing w:val="-12"/>
        </w:rPr>
        <w:t xml:space="preserve"> </w:t>
      </w:r>
      <w:r>
        <w:t>Dodavatel</w:t>
      </w:r>
      <w:r>
        <w:rPr>
          <w:spacing w:val="-12"/>
        </w:rPr>
        <w:t xml:space="preserve"> </w:t>
      </w:r>
      <w:r>
        <w:t>nemusí</w:t>
      </w:r>
      <w:r>
        <w:rPr>
          <w:spacing w:val="-11"/>
        </w:rPr>
        <w:t xml:space="preserve"> </w:t>
      </w:r>
      <w:r>
        <w:t>předložit,</w:t>
      </w:r>
      <w:r>
        <w:rPr>
          <w:spacing w:val="-11"/>
        </w:rPr>
        <w:t xml:space="preserve"> </w:t>
      </w:r>
      <w:r>
        <w:t>pokud</w:t>
      </w:r>
      <w:r>
        <w:rPr>
          <w:spacing w:val="-11"/>
        </w:rPr>
        <w:t xml:space="preserve"> </w:t>
      </w:r>
      <w:r>
        <w:t>právní</w:t>
      </w:r>
      <w:r>
        <w:rPr>
          <w:spacing w:val="-12"/>
        </w:rPr>
        <w:t xml:space="preserve"> </w:t>
      </w:r>
      <w:r>
        <w:t>předpisy</w:t>
      </w:r>
      <w:r>
        <w:rPr>
          <w:spacing w:val="-10"/>
        </w:rPr>
        <w:t xml:space="preserve"> </w:t>
      </w:r>
      <w:r>
        <w:t>v</w:t>
      </w:r>
      <w:r>
        <w:rPr>
          <w:spacing w:val="-1"/>
        </w:rPr>
        <w:t xml:space="preserve"> </w:t>
      </w:r>
      <w:r>
        <w:t>zemi</w:t>
      </w:r>
      <w:r>
        <w:rPr>
          <w:spacing w:val="-11"/>
        </w:rPr>
        <w:t xml:space="preserve"> </w:t>
      </w:r>
      <w:r>
        <w:t>jeho sídla</w:t>
      </w:r>
      <w:r>
        <w:rPr>
          <w:spacing w:val="-8"/>
        </w:rPr>
        <w:t xml:space="preserve"> </w:t>
      </w:r>
      <w:r>
        <w:t>obdobnou</w:t>
      </w:r>
      <w:r>
        <w:rPr>
          <w:spacing w:val="-7"/>
        </w:rPr>
        <w:t xml:space="preserve"> </w:t>
      </w:r>
      <w:r>
        <w:t>profesní</w:t>
      </w:r>
      <w:r>
        <w:rPr>
          <w:spacing w:val="-8"/>
        </w:rPr>
        <w:t xml:space="preserve"> </w:t>
      </w:r>
      <w:r>
        <w:t>způsobilost</w:t>
      </w:r>
      <w:r>
        <w:rPr>
          <w:spacing w:val="-6"/>
        </w:rPr>
        <w:t xml:space="preserve"> </w:t>
      </w:r>
      <w:r>
        <w:t>nevyžadují.</w:t>
      </w:r>
      <w:r>
        <w:rPr>
          <w:spacing w:val="-7"/>
        </w:rPr>
        <w:t xml:space="preserve"> </w:t>
      </w:r>
      <w:r>
        <w:t>V</w:t>
      </w:r>
      <w:r>
        <w:rPr>
          <w:spacing w:val="-3"/>
        </w:rPr>
        <w:t xml:space="preserve"> </w:t>
      </w:r>
      <w:r>
        <w:t>takovém</w:t>
      </w:r>
      <w:r>
        <w:rPr>
          <w:spacing w:val="-5"/>
        </w:rPr>
        <w:t xml:space="preserve"> </w:t>
      </w:r>
      <w:r>
        <w:t>případě</w:t>
      </w:r>
      <w:r>
        <w:rPr>
          <w:spacing w:val="-7"/>
        </w:rPr>
        <w:t xml:space="preserve"> </w:t>
      </w:r>
      <w:r>
        <w:t>předloží</w:t>
      </w:r>
      <w:r>
        <w:rPr>
          <w:spacing w:val="-7"/>
        </w:rPr>
        <w:t xml:space="preserve"> </w:t>
      </w:r>
      <w:r>
        <w:t>Dodavatel</w:t>
      </w:r>
      <w:r>
        <w:rPr>
          <w:spacing w:val="-10"/>
        </w:rPr>
        <w:t xml:space="preserve"> </w:t>
      </w:r>
      <w:r>
        <w:t>čestné prohlášení, že v zemi jeho sídla právní předpisy obdobnou profesní způsobilost pro plnění předmětu odpovídající kategorie Systému kvalifikace</w:t>
      </w:r>
      <w:r>
        <w:rPr>
          <w:spacing w:val="-10"/>
        </w:rPr>
        <w:t xml:space="preserve"> </w:t>
      </w:r>
      <w:r>
        <w:t>nevyžadují.</w:t>
      </w:r>
    </w:p>
    <w:p w14:paraId="265089E8" w14:textId="7AC74166" w:rsidR="00CA55BA" w:rsidRDefault="00CA55BA">
      <w:pPr>
        <w:pStyle w:val="Zkladntext"/>
        <w:spacing w:before="1" w:line="276" w:lineRule="auto"/>
        <w:ind w:left="824" w:right="114"/>
        <w:jc w:val="both"/>
        <w:rPr>
          <w:ins w:id="80" w:author="Petrů, Kateřina" w:date="2022-07-12T14:34:00Z"/>
        </w:rPr>
      </w:pPr>
    </w:p>
    <w:p w14:paraId="27EA206B" w14:textId="77777777" w:rsidR="00CA55BA" w:rsidRPr="00EB55CB" w:rsidRDefault="00CA55BA" w:rsidP="00CA55BA">
      <w:pPr>
        <w:keepLines/>
        <w:spacing w:before="120" w:after="120"/>
        <w:ind w:left="681"/>
        <w:jc w:val="both"/>
        <w:rPr>
          <w:ins w:id="81" w:author="Petrů, Kateřina" w:date="2022-07-12T14:34:00Z"/>
          <w:u w:val="single"/>
        </w:rPr>
      </w:pPr>
      <w:ins w:id="82" w:author="Petrů, Kateřina" w:date="2022-07-12T14:34:00Z">
        <w:r w:rsidRPr="00EB55CB">
          <w:rPr>
            <w:u w:val="single"/>
          </w:rPr>
          <w:t>Poznámka:</w:t>
        </w:r>
      </w:ins>
    </w:p>
    <w:p w14:paraId="5BEA67F6" w14:textId="77777777" w:rsidR="00CA55BA" w:rsidRDefault="00CA55BA" w:rsidP="00CA55BA">
      <w:pPr>
        <w:keepLines/>
        <w:spacing w:before="120" w:after="120"/>
        <w:ind w:left="681"/>
        <w:jc w:val="both"/>
        <w:rPr>
          <w:ins w:id="83" w:author="Petrů, Kateřina" w:date="2022-07-12T14:34:00Z"/>
        </w:rPr>
      </w:pPr>
      <w:ins w:id="84" w:author="Petrů, Kateřina" w:date="2022-07-12T14:34:00Z">
        <w:r>
          <w:t>Dodavatel je oprávněn předložit i jiné doklady k prokázání profesní způsobilosti, ze kterých bude patrné, že je oprávněn vykonávat na území ČR výše specifikovanou činnost, umožňuje-li to zvláštní právní předpis.</w:t>
        </w:r>
      </w:ins>
    </w:p>
    <w:p w14:paraId="4AA31FF5" w14:textId="77777777" w:rsidR="00CA55BA" w:rsidRDefault="00CA55BA" w:rsidP="00CA55BA">
      <w:pPr>
        <w:keepLines/>
        <w:spacing w:before="120" w:after="120"/>
        <w:ind w:left="681"/>
        <w:jc w:val="both"/>
        <w:rPr>
          <w:ins w:id="85" w:author="Petrů, Kateřina" w:date="2022-07-12T14:34:00Z"/>
        </w:rPr>
      </w:pPr>
      <w:ins w:id="86" w:author="Petrů, Kateřina" w:date="2022-07-12T14:34:00Z">
        <w:r>
          <w:t>V případě cizojazyčných dokumentů připojí účastník k dokumentům překlad do českého jazyka. Povinnost připojit k dokladům překlad do českého jazyka se nevztahuje na doklady ve slovenském jazyce. Doklady o vzdělání, např. vysokoškolské diplomy lze předkládat rovněž v latinském jazyce.</w:t>
        </w:r>
      </w:ins>
    </w:p>
    <w:p w14:paraId="4924E821" w14:textId="77777777" w:rsidR="00CA55BA" w:rsidRDefault="00CA55BA">
      <w:pPr>
        <w:pStyle w:val="Zkladntext"/>
        <w:spacing w:before="1" w:line="276" w:lineRule="auto"/>
        <w:ind w:left="824" w:right="114"/>
        <w:jc w:val="both"/>
      </w:pPr>
    </w:p>
    <w:p w14:paraId="477C71DF" w14:textId="360D0B87" w:rsidR="007A5CA7" w:rsidRDefault="007A5CA7">
      <w:pPr>
        <w:pStyle w:val="Zkladntext"/>
        <w:rPr>
          <w:ins w:id="87" w:author="Jiroušková, Anna" w:date="2021-10-27T09:39:00Z"/>
        </w:rPr>
      </w:pPr>
    </w:p>
    <w:p w14:paraId="2D800A25" w14:textId="77777777" w:rsidR="006D25E1" w:rsidRDefault="006D25E1">
      <w:pPr>
        <w:pStyle w:val="Zkladntext"/>
      </w:pPr>
    </w:p>
    <w:p w14:paraId="2724E48B" w14:textId="77777777" w:rsidR="007A5CA7" w:rsidRDefault="007162BC" w:rsidP="00183C1B">
      <w:pPr>
        <w:pStyle w:val="Nadpis3"/>
        <w:numPr>
          <w:ilvl w:val="1"/>
          <w:numId w:val="22"/>
        </w:numPr>
        <w:tabs>
          <w:tab w:val="left" w:pos="1534"/>
          <w:tab w:val="left" w:pos="1535"/>
        </w:tabs>
        <w:spacing w:before="1"/>
        <w:ind w:hanging="853"/>
      </w:pPr>
      <w:r>
        <w:t>Ekonomická</w:t>
      </w:r>
      <w:r>
        <w:rPr>
          <w:spacing w:val="-1"/>
        </w:rPr>
        <w:t xml:space="preserve"> </w:t>
      </w:r>
      <w:r>
        <w:t>kvalifikace</w:t>
      </w:r>
    </w:p>
    <w:p w14:paraId="4D605E98" w14:textId="77777777" w:rsidR="007A5CA7" w:rsidRDefault="007A5CA7">
      <w:pPr>
        <w:pStyle w:val="Zkladntext"/>
        <w:rPr>
          <w:b/>
          <w:sz w:val="24"/>
        </w:rPr>
      </w:pPr>
    </w:p>
    <w:p w14:paraId="49CB128D" w14:textId="4EACFFA3" w:rsidR="007A5CA7" w:rsidRPr="00183C1B" w:rsidRDefault="007162BC" w:rsidP="00183C1B">
      <w:pPr>
        <w:pStyle w:val="Nadpis4"/>
        <w:numPr>
          <w:ilvl w:val="2"/>
          <w:numId w:val="20"/>
        </w:numPr>
        <w:tabs>
          <w:tab w:val="left" w:pos="1534"/>
        </w:tabs>
        <w:rPr>
          <w:u w:val="single"/>
        </w:rPr>
      </w:pPr>
      <w:r>
        <w:rPr>
          <w:u w:val="single"/>
        </w:rPr>
        <w:t>Obrat</w:t>
      </w:r>
    </w:p>
    <w:p w14:paraId="0E938690" w14:textId="77777777" w:rsidR="007A5CA7" w:rsidRDefault="007162BC">
      <w:pPr>
        <w:pStyle w:val="Zkladntext"/>
        <w:spacing w:before="142"/>
        <w:ind w:left="682"/>
        <w:jc w:val="both"/>
      </w:pPr>
      <w:r>
        <w:t>Dodavatel musí prokázat, že za poslední 3 uzavřená účetní období dosáhl v každém z nich</w:t>
      </w:r>
    </w:p>
    <w:p w14:paraId="4C9E05E6" w14:textId="77777777" w:rsidR="007A5CA7" w:rsidRDefault="007162BC">
      <w:pPr>
        <w:spacing w:before="19"/>
        <w:ind w:left="682"/>
        <w:jc w:val="both"/>
        <w:rPr>
          <w:b/>
        </w:rPr>
      </w:pPr>
      <w:r>
        <w:t xml:space="preserve">ročního obratu </w:t>
      </w:r>
      <w:r>
        <w:rPr>
          <w:b/>
        </w:rPr>
        <w:t>minimálně 30 mil. Kč.</w:t>
      </w:r>
    </w:p>
    <w:p w14:paraId="65551C3F" w14:textId="77777777" w:rsidR="007A5CA7" w:rsidRDefault="007162BC">
      <w:pPr>
        <w:spacing w:before="142"/>
        <w:ind w:left="682"/>
        <w:jc w:val="both"/>
        <w:rPr>
          <w:i/>
        </w:rPr>
      </w:pPr>
      <w:r>
        <w:rPr>
          <w:i/>
          <w:u w:val="single"/>
        </w:rPr>
        <w:t>způsob prokázání:</w:t>
      </w:r>
    </w:p>
    <w:p w14:paraId="0D2998F9" w14:textId="77777777" w:rsidR="007A5CA7" w:rsidRDefault="007162BC">
      <w:pPr>
        <w:pStyle w:val="Zkladntext"/>
        <w:spacing w:before="142" w:line="259" w:lineRule="auto"/>
        <w:ind w:left="682" w:right="113"/>
        <w:jc w:val="both"/>
      </w:pPr>
      <w:r>
        <w:t>Dodavatel předloží výkazy zisku a ztráty za poslední 3 uzavřená účetní období, ze kterých bude vyplývat splnění požadované výše ročního obratu. 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w:t>
      </w:r>
    </w:p>
    <w:p w14:paraId="5DEE3D88" w14:textId="77777777" w:rsidR="007A5CA7" w:rsidRDefault="007A5CA7">
      <w:pPr>
        <w:spacing w:line="259" w:lineRule="auto"/>
        <w:jc w:val="both"/>
      </w:pPr>
    </w:p>
    <w:p w14:paraId="5A831EF2" w14:textId="77777777" w:rsidR="007A5CA7" w:rsidRDefault="007162BC">
      <w:pPr>
        <w:pStyle w:val="Zkladntext"/>
        <w:spacing w:before="77"/>
        <w:ind w:left="682"/>
        <w:jc w:val="both"/>
      </w:pPr>
      <w:r>
        <w:t>Zahraniční Dodavatel provede přepočet své národní měny na Kč, a to v kurzu stanoveném ČNB</w:t>
      </w:r>
    </w:p>
    <w:p w14:paraId="734709E5" w14:textId="77777777" w:rsidR="007A5CA7" w:rsidRDefault="007162BC">
      <w:pPr>
        <w:pStyle w:val="Zkladntext"/>
        <w:spacing w:before="22"/>
        <w:ind w:left="682"/>
        <w:jc w:val="both"/>
      </w:pPr>
      <w:r>
        <w:t>v den zveřejnění oznámení o zavedení tohoto systému kvalifikace.</w:t>
      </w:r>
    </w:p>
    <w:p w14:paraId="07538A2F" w14:textId="77777777" w:rsidR="007A5CA7" w:rsidRDefault="007162BC">
      <w:pPr>
        <w:pStyle w:val="Zkladntext"/>
        <w:spacing w:before="142"/>
        <w:ind w:left="682"/>
        <w:jc w:val="both"/>
      </w:pPr>
      <w:r>
        <w:t>Jestliže Dodavatel vznikl později, postačí, předloží-li údaje o svém obratu v požadované výši</w:t>
      </w:r>
    </w:p>
    <w:p w14:paraId="2AE8E772" w14:textId="77777777" w:rsidR="007A5CA7" w:rsidRDefault="007162BC">
      <w:pPr>
        <w:pStyle w:val="Zkladntext"/>
        <w:spacing w:before="21"/>
        <w:ind w:left="682"/>
        <w:jc w:val="both"/>
      </w:pPr>
      <w:r>
        <w:t>za všechna účetní období od svého vzniku.</w:t>
      </w:r>
    </w:p>
    <w:p w14:paraId="10BBCBB2" w14:textId="77777777" w:rsidR="006D25E1" w:rsidRPr="0092794E" w:rsidRDefault="006D25E1" w:rsidP="006D25E1">
      <w:pPr>
        <w:spacing w:after="120"/>
        <w:jc w:val="both"/>
        <w:rPr>
          <w:snapToGrid w:val="0"/>
        </w:rPr>
      </w:pPr>
    </w:p>
    <w:p w14:paraId="0F822ECE" w14:textId="77777777" w:rsidR="006D25E1" w:rsidRPr="00DD4E8E" w:rsidRDefault="006D25E1" w:rsidP="006D25E1">
      <w:pPr>
        <w:pStyle w:val="Default"/>
        <w:ind w:left="680"/>
        <w:jc w:val="both"/>
        <w:rPr>
          <w:rFonts w:ascii="Calibri" w:hAnsi="Calibri" w:cs="Calibri"/>
          <w:sz w:val="22"/>
          <w:szCs w:val="22"/>
        </w:rPr>
      </w:pPr>
      <w:bookmarkStart w:id="88" w:name="_Hlk46232354"/>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bookmarkEnd w:id="88"/>
    <w:p w14:paraId="13E9F07E" w14:textId="77777777" w:rsidR="006D25E1" w:rsidRDefault="006D25E1">
      <w:pPr>
        <w:pStyle w:val="Nadpis4"/>
        <w:spacing w:before="140" w:line="276" w:lineRule="auto"/>
        <w:ind w:left="682" w:right="110"/>
      </w:pPr>
    </w:p>
    <w:p w14:paraId="5FF60285" w14:textId="77777777" w:rsidR="007A5CA7" w:rsidRDefault="007A5CA7">
      <w:pPr>
        <w:pStyle w:val="Zkladntext"/>
        <w:spacing w:before="6"/>
        <w:rPr>
          <w:b/>
          <w:sz w:val="16"/>
        </w:rPr>
      </w:pPr>
    </w:p>
    <w:p w14:paraId="529BDA91" w14:textId="77777777" w:rsidR="006D25E1" w:rsidRPr="00DD4E8E" w:rsidRDefault="006D25E1" w:rsidP="006D25E1">
      <w:pPr>
        <w:pStyle w:val="Default"/>
        <w:ind w:left="680"/>
        <w:jc w:val="both"/>
        <w:rPr>
          <w:rFonts w:ascii="Calibri" w:hAnsi="Calibri" w:cs="Calibri"/>
          <w:sz w:val="22"/>
          <w:szCs w:val="22"/>
        </w:rPr>
      </w:pPr>
      <w:r w:rsidRPr="00DD4E8E">
        <w:rPr>
          <w:rFonts w:ascii="Calibri" w:hAnsi="Calibri" w:cs="Calibri"/>
          <w:sz w:val="22"/>
          <w:szCs w:val="22"/>
        </w:rPr>
        <w:t xml:space="preserve">Poznámka: </w:t>
      </w:r>
    </w:p>
    <w:p w14:paraId="401CC3F8" w14:textId="0E0D91B0" w:rsidR="006D25E1" w:rsidRPr="005C3A8A" w:rsidRDefault="006D25E1" w:rsidP="006D25E1">
      <w:pPr>
        <w:pStyle w:val="default0"/>
        <w:spacing w:after="124"/>
        <w:ind w:left="680"/>
        <w:jc w:val="both"/>
      </w:pPr>
      <w:r w:rsidRPr="00DD4E8E">
        <w:rPr>
          <w:rFonts w:ascii="Calibri" w:hAnsi="Calibri" w:cs="Calibri"/>
          <w:sz w:val="22"/>
          <w:szCs w:val="22"/>
        </w:rPr>
        <w:t xml:space="preserve">• </w:t>
      </w:r>
      <w:r>
        <w:rPr>
          <w:rFonts w:ascii="Calibri" w:hAnsi="Calibri" w:cs="Calibri"/>
          <w:sz w:val="22"/>
          <w:szCs w:val="22"/>
        </w:rPr>
        <w:t xml:space="preserve"> celkovým obratem se rozumí v souladu s povahou tohoto systému kvalifikace součet za pozice z Výkazu zisku a ztráty - I. Tržby z prodeje výrobků a služeb a II. Tržby za prodej zboží za příslušné účetní období. </w:t>
      </w:r>
    </w:p>
    <w:p w14:paraId="2A96CC06" w14:textId="77777777"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Pr>
          <w:rFonts w:ascii="Calibri" w:hAnsi="Calibri" w:cs="Calibri"/>
          <w:sz w:val="22"/>
          <w:szCs w:val="22"/>
        </w:rPr>
        <w:t>Dodavatele</w:t>
      </w:r>
      <w:r w:rsidRPr="00DD4E8E">
        <w:rPr>
          <w:rFonts w:ascii="Calibri" w:hAnsi="Calibri" w:cs="Calibri"/>
          <w:sz w:val="22"/>
          <w:szCs w:val="22"/>
        </w:rPr>
        <w:t xml:space="preserve"> se postupuje analogicky. </w:t>
      </w:r>
    </w:p>
    <w:p w14:paraId="761DCE3B" w14:textId="3F4D88AD"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xml:space="preserve">• uzavřeným účetním obdobím se rozumí takové účetní období, ve kterém již </w:t>
      </w:r>
      <w:r>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w:t>
      </w:r>
      <w:r w:rsidR="00922A2B" w:rsidRPr="00DD4E8E">
        <w:rPr>
          <w:rFonts w:ascii="Calibri" w:hAnsi="Calibri" w:cs="Calibri"/>
          <w:sz w:val="22"/>
          <w:szCs w:val="22"/>
        </w:rPr>
        <w:t>úřadu</w:t>
      </w:r>
      <w:r w:rsidR="00922A2B">
        <w:rPr>
          <w:rFonts w:ascii="Calibri" w:hAnsi="Calibri" w:cs="Calibri"/>
          <w:sz w:val="22"/>
          <w:szCs w:val="22"/>
        </w:rPr>
        <w:t>.</w:t>
      </w:r>
    </w:p>
    <w:p w14:paraId="5E3FDA05" w14:textId="77777777" w:rsidR="006D25E1" w:rsidRDefault="006D25E1">
      <w:pPr>
        <w:pStyle w:val="Zkladntext"/>
        <w:spacing w:before="142" w:line="300" w:lineRule="auto"/>
        <w:ind w:left="681" w:right="114" w:firstLine="1"/>
        <w:jc w:val="both"/>
      </w:pPr>
    </w:p>
    <w:p w14:paraId="0D716F03" w14:textId="318A2D9A" w:rsidR="007A5CA7" w:rsidRDefault="007A5CA7">
      <w:pPr>
        <w:pStyle w:val="Zkladntext"/>
        <w:spacing w:before="7"/>
        <w:rPr>
          <w:sz w:val="19"/>
        </w:rPr>
      </w:pPr>
    </w:p>
    <w:p w14:paraId="059137F3" w14:textId="1A00A142" w:rsidR="00DF363A" w:rsidRPr="00F53507" w:rsidRDefault="00DF363A" w:rsidP="00183C1B">
      <w:pPr>
        <w:pStyle w:val="Nadpis4"/>
        <w:numPr>
          <w:ilvl w:val="2"/>
          <w:numId w:val="20"/>
        </w:numPr>
        <w:tabs>
          <w:tab w:val="left" w:pos="1535"/>
        </w:tabs>
        <w:rPr>
          <w:u w:val="single"/>
        </w:rPr>
      </w:pPr>
      <w:r>
        <w:rPr>
          <w:u w:val="single"/>
        </w:rPr>
        <w:t>Pojištění</w:t>
      </w:r>
    </w:p>
    <w:p w14:paraId="1D044118" w14:textId="4741E885" w:rsidR="002C329C" w:rsidRDefault="002C329C">
      <w:pPr>
        <w:pStyle w:val="Zkladntext"/>
        <w:spacing w:before="7"/>
        <w:rPr>
          <w:sz w:val="19"/>
        </w:rPr>
      </w:pPr>
    </w:p>
    <w:p w14:paraId="0792D61F" w14:textId="06B050DB" w:rsidR="002C329C" w:rsidRPr="00D14F7A" w:rsidRDefault="002C329C" w:rsidP="00812BFE">
      <w:pPr>
        <w:pStyle w:val="Zkladntext"/>
        <w:spacing w:before="142" w:line="259" w:lineRule="auto"/>
        <w:ind w:left="682" w:right="114"/>
        <w:jc w:val="both"/>
        <w:rPr>
          <w:ins w:id="89" w:author="Jiroušková, Anna" w:date="2021-10-27T10:00:00Z"/>
          <w:rFonts w:asciiTheme="minorHAnsi" w:hAnsiTheme="minorHAnsi" w:cstheme="minorHAnsi"/>
          <w:rPrChange w:id="90" w:author="Popelková, Lenka" w:date="2022-07-29T16:28:00Z">
            <w:rPr>
              <w:ins w:id="91" w:author="Jiroušková, Anna" w:date="2021-10-27T10:00:00Z"/>
            </w:rPr>
          </w:rPrChange>
        </w:rPr>
      </w:pPr>
      <w:r w:rsidRPr="00D14F7A">
        <w:rPr>
          <w:rFonts w:asciiTheme="minorHAnsi" w:hAnsiTheme="minorHAnsi" w:cstheme="minorHAnsi"/>
          <w:rPrChange w:id="92" w:author="Popelková, Lenka" w:date="2022-07-29T16:28:00Z">
            <w:rPr/>
          </w:rPrChange>
        </w:rPr>
        <w:t>Zadavatel  požaduje,  aby  se   Dodavatel  zavázal,  že</w:t>
      </w:r>
      <w:ins w:id="93" w:author="Jiroušková, Anna" w:date="2021-10-27T10:00:00Z">
        <w:r w:rsidRPr="00D14F7A">
          <w:rPr>
            <w:rFonts w:asciiTheme="minorHAnsi" w:hAnsiTheme="minorHAnsi" w:cstheme="minorHAnsi"/>
            <w:rPrChange w:id="94" w:author="Popelková, Lenka" w:date="2022-07-29T16:28:00Z">
              <w:rPr/>
            </w:rPrChange>
          </w:rPr>
          <w:t xml:space="preserve">   </w:t>
        </w:r>
      </w:ins>
      <w:ins w:id="95" w:author="Popelková, Lenka" w:date="2022-07-29T12:02:00Z">
        <w:r w:rsidR="00812BFE" w:rsidRPr="00D14F7A">
          <w:rPr>
            <w:rFonts w:asciiTheme="minorHAnsi" w:hAnsiTheme="minorHAnsi" w:cstheme="minorHAnsi"/>
            <w:rPrChange w:id="96" w:author="Popelková, Lenka" w:date="2022-07-29T16:28:00Z">
              <w:rPr>
                <w:rFonts w:ascii="Arial Narrow" w:hAnsi="Arial Narrow" w:cs="Arial"/>
              </w:rPr>
            </w:rPrChange>
          </w:rPr>
          <w:t>stane-li se vybraným dodavatelem, sjedná si pojistnou smlouvu s předmětem a rozsahem pojištění stanoveným v zadávacích podmínkách jednotlivých výzev, tedy s předmětem pojištění odpovědnosti dodavatele za škodu způsobenou třetí osobě s limitem pojistného plnění minimálně ve výši ceny veřejné zakázky, jenž bude uvedena ve smlouvě o dílo. Dále bude pojistná smlouva obsahovat také pojištění odpovědnosti za škodu na věcech převzatých nebo na věcech užívaných (limit pojistného plnění min. 1 000 000 Kč)</w:t>
        </w:r>
      </w:ins>
      <w:r w:rsidR="00812BFE" w:rsidRPr="00D14F7A">
        <w:rPr>
          <w:rFonts w:asciiTheme="minorHAnsi" w:hAnsiTheme="minorHAnsi" w:cstheme="minorHAnsi"/>
          <w:rPrChange w:id="97" w:author="Popelková, Lenka" w:date="2022-07-29T16:28:00Z">
            <w:rPr>
              <w:rFonts w:ascii="Arial Narrow" w:hAnsi="Arial Narrow" w:cs="Arial"/>
            </w:rPr>
          </w:rPrChange>
        </w:rPr>
        <w:t>.</w:t>
      </w:r>
    </w:p>
    <w:p w14:paraId="272D07C1" w14:textId="77777777" w:rsidR="002C329C" w:rsidRPr="00D14F7A" w:rsidRDefault="002C329C" w:rsidP="00183C1B">
      <w:pPr>
        <w:spacing w:before="120"/>
        <w:ind w:left="115" w:firstLine="605"/>
        <w:jc w:val="both"/>
        <w:rPr>
          <w:rFonts w:asciiTheme="minorHAnsi" w:hAnsiTheme="minorHAnsi" w:cstheme="minorHAnsi"/>
          <w:i/>
          <w:rPrChange w:id="98" w:author="Popelková, Lenka" w:date="2022-07-29T16:28:00Z">
            <w:rPr>
              <w:i/>
            </w:rPr>
          </w:rPrChange>
        </w:rPr>
      </w:pPr>
      <w:r w:rsidRPr="00D14F7A">
        <w:rPr>
          <w:rFonts w:asciiTheme="minorHAnsi" w:hAnsiTheme="minorHAnsi" w:cstheme="minorHAnsi"/>
          <w:i/>
          <w:u w:val="single"/>
          <w:rPrChange w:id="99" w:author="Popelková, Lenka" w:date="2022-07-29T16:28:00Z">
            <w:rPr>
              <w:i/>
              <w:u w:val="single"/>
            </w:rPr>
          </w:rPrChange>
        </w:rPr>
        <w:t>způsob prokázání:</w:t>
      </w:r>
    </w:p>
    <w:p w14:paraId="058F3C33" w14:textId="77777777" w:rsidR="002C329C" w:rsidRPr="00D14F7A" w:rsidRDefault="002C329C" w:rsidP="00183C1B">
      <w:pPr>
        <w:pStyle w:val="Zkladntext"/>
        <w:spacing w:before="140"/>
        <w:ind w:left="115" w:firstLine="605"/>
        <w:jc w:val="both"/>
        <w:rPr>
          <w:rFonts w:asciiTheme="minorHAnsi" w:hAnsiTheme="minorHAnsi" w:cstheme="minorHAnsi"/>
          <w:rPrChange w:id="100" w:author="Popelková, Lenka" w:date="2022-07-29T16:28:00Z">
            <w:rPr/>
          </w:rPrChange>
        </w:rPr>
      </w:pPr>
      <w:r w:rsidRPr="00D14F7A">
        <w:rPr>
          <w:rFonts w:asciiTheme="minorHAnsi" w:hAnsiTheme="minorHAnsi" w:cstheme="minorHAnsi"/>
          <w:rPrChange w:id="101" w:author="Popelková, Lenka" w:date="2022-07-29T16:28:00Z">
            <w:rPr/>
          </w:rPrChange>
        </w:rPr>
        <w:t>Dodavatel předloží čestné prohlášení.</w:t>
      </w:r>
    </w:p>
    <w:p w14:paraId="63053622" w14:textId="3C36CA5B" w:rsidR="002C329C" w:rsidRPr="00D14F7A" w:rsidRDefault="002C329C" w:rsidP="00183C1B">
      <w:pPr>
        <w:pStyle w:val="Zkladntext"/>
        <w:spacing w:before="141" w:line="259" w:lineRule="auto"/>
        <w:ind w:left="720" w:right="113"/>
        <w:jc w:val="both"/>
        <w:rPr>
          <w:rFonts w:asciiTheme="minorHAnsi" w:hAnsiTheme="minorHAnsi" w:cstheme="minorHAnsi"/>
          <w:rPrChange w:id="102" w:author="Popelková, Lenka" w:date="2022-07-29T16:28:00Z">
            <w:rPr/>
          </w:rPrChange>
        </w:rPr>
      </w:pPr>
      <w:r w:rsidRPr="00D14F7A">
        <w:rPr>
          <w:rFonts w:asciiTheme="minorHAnsi" w:hAnsiTheme="minorHAnsi" w:cstheme="minorHAnsi"/>
          <w:rPrChange w:id="103" w:author="Popelková, Lenka" w:date="2022-07-29T16:28:00Z">
            <w:rPr/>
          </w:rPrChange>
        </w:rPr>
        <w:t>Kopii požadované pojistné smlouvy poté Dodavatel, stane-li se vybraným Dodavatelem, předloží  před podpisem smlouvy na realizaci veřejné</w:t>
      </w:r>
      <w:r w:rsidRPr="00D14F7A">
        <w:rPr>
          <w:rFonts w:asciiTheme="minorHAnsi" w:hAnsiTheme="minorHAnsi" w:cstheme="minorHAnsi"/>
          <w:spacing w:val="-4"/>
          <w:rPrChange w:id="104" w:author="Popelková, Lenka" w:date="2022-07-29T16:28:00Z">
            <w:rPr>
              <w:spacing w:val="-4"/>
            </w:rPr>
          </w:rPrChange>
        </w:rPr>
        <w:t xml:space="preserve"> </w:t>
      </w:r>
      <w:r w:rsidRPr="00D14F7A">
        <w:rPr>
          <w:rFonts w:asciiTheme="minorHAnsi" w:hAnsiTheme="minorHAnsi" w:cstheme="minorHAnsi"/>
          <w:rPrChange w:id="105" w:author="Popelková, Lenka" w:date="2022-07-29T16:28:00Z">
            <w:rPr/>
          </w:rPrChange>
        </w:rPr>
        <w:t>zakázky.</w:t>
      </w:r>
    </w:p>
    <w:p w14:paraId="205E88B1" w14:textId="77777777" w:rsidR="002C329C" w:rsidRPr="00D14F7A" w:rsidRDefault="002C329C" w:rsidP="00183C1B">
      <w:pPr>
        <w:pStyle w:val="Zkladntext"/>
        <w:spacing w:before="119" w:line="259" w:lineRule="auto"/>
        <w:ind w:left="720" w:right="115"/>
        <w:jc w:val="both"/>
        <w:rPr>
          <w:rFonts w:asciiTheme="minorHAnsi" w:hAnsiTheme="minorHAnsi" w:cstheme="minorHAnsi"/>
          <w:rPrChange w:id="106" w:author="Popelková, Lenka" w:date="2022-07-29T16:28:00Z">
            <w:rPr/>
          </w:rPrChange>
        </w:rPr>
      </w:pPr>
      <w:r w:rsidRPr="00D14F7A">
        <w:rPr>
          <w:rFonts w:asciiTheme="minorHAnsi" w:hAnsiTheme="minorHAnsi" w:cstheme="minorHAnsi"/>
          <w:rPrChange w:id="107" w:author="Popelková, Lenka" w:date="2022-07-29T16:28:00Z">
            <w:rPr/>
          </w:rPrChange>
        </w:rPr>
        <w:t>Pokud dodavatel takovou pojistnou smlouvou již disponuje, uvede do čestného prohlášení tuto skutečnost.</w:t>
      </w:r>
    </w:p>
    <w:p w14:paraId="65AEB1CF" w14:textId="77777777" w:rsidR="002C329C" w:rsidRPr="00D14F7A" w:rsidRDefault="002C329C" w:rsidP="002C329C">
      <w:pPr>
        <w:pStyle w:val="Zkladntext"/>
        <w:spacing w:before="8"/>
        <w:rPr>
          <w:rFonts w:asciiTheme="minorHAnsi" w:hAnsiTheme="minorHAnsi" w:cstheme="minorHAnsi"/>
          <w:sz w:val="19"/>
          <w:rPrChange w:id="108" w:author="Popelková, Lenka" w:date="2022-07-29T16:28:00Z">
            <w:rPr>
              <w:sz w:val="19"/>
            </w:rPr>
          </w:rPrChange>
        </w:rPr>
      </w:pPr>
    </w:p>
    <w:p w14:paraId="79E850CA" w14:textId="21B19581" w:rsidR="002C329C" w:rsidRPr="00D14F7A" w:rsidRDefault="002C329C">
      <w:pPr>
        <w:pStyle w:val="Zkladntext"/>
        <w:spacing w:before="1" w:line="259" w:lineRule="auto"/>
        <w:ind w:left="720" w:right="114"/>
        <w:jc w:val="both"/>
        <w:rPr>
          <w:rFonts w:asciiTheme="minorHAnsi" w:hAnsiTheme="minorHAnsi" w:cstheme="minorHAnsi"/>
          <w:rPrChange w:id="109" w:author="Popelková, Lenka" w:date="2022-07-29T16:28:00Z">
            <w:rPr/>
          </w:rPrChange>
        </w:rPr>
      </w:pPr>
      <w:r w:rsidRPr="00D14F7A">
        <w:rPr>
          <w:rFonts w:asciiTheme="minorHAnsi" w:hAnsiTheme="minorHAnsi" w:cstheme="minorHAnsi"/>
          <w:rPrChange w:id="110" w:author="Popelková, Lenka" w:date="2022-07-29T16:28:00Z">
            <w:rPr/>
          </w:rPrChange>
        </w:rPr>
        <w:t>Dodavatel</w:t>
      </w:r>
      <w:r w:rsidRPr="00D14F7A">
        <w:rPr>
          <w:rFonts w:asciiTheme="minorHAnsi" w:hAnsiTheme="minorHAnsi" w:cstheme="minorHAnsi"/>
          <w:spacing w:val="-8"/>
          <w:rPrChange w:id="111" w:author="Popelková, Lenka" w:date="2022-07-29T16:28:00Z">
            <w:rPr>
              <w:spacing w:val="-8"/>
            </w:rPr>
          </w:rPrChange>
        </w:rPr>
        <w:t xml:space="preserve"> </w:t>
      </w:r>
      <w:r w:rsidRPr="00D14F7A">
        <w:rPr>
          <w:rFonts w:asciiTheme="minorHAnsi" w:hAnsiTheme="minorHAnsi" w:cstheme="minorHAnsi"/>
          <w:rPrChange w:id="112" w:author="Popelková, Lenka" w:date="2022-07-29T16:28:00Z">
            <w:rPr/>
          </w:rPrChange>
        </w:rPr>
        <w:t>pro</w:t>
      </w:r>
      <w:r w:rsidRPr="00D14F7A">
        <w:rPr>
          <w:rFonts w:asciiTheme="minorHAnsi" w:hAnsiTheme="minorHAnsi" w:cstheme="minorHAnsi"/>
          <w:spacing w:val="-9"/>
          <w:rPrChange w:id="113" w:author="Popelková, Lenka" w:date="2022-07-29T16:28:00Z">
            <w:rPr>
              <w:spacing w:val="-9"/>
            </w:rPr>
          </w:rPrChange>
        </w:rPr>
        <w:t xml:space="preserve"> </w:t>
      </w:r>
      <w:r w:rsidRPr="00D14F7A">
        <w:rPr>
          <w:rFonts w:asciiTheme="minorHAnsi" w:hAnsiTheme="minorHAnsi" w:cstheme="minorHAnsi"/>
          <w:rPrChange w:id="114" w:author="Popelková, Lenka" w:date="2022-07-29T16:28:00Z">
            <w:rPr/>
          </w:rPrChange>
        </w:rPr>
        <w:t>splnění</w:t>
      </w:r>
      <w:r w:rsidRPr="00D14F7A">
        <w:rPr>
          <w:rFonts w:asciiTheme="minorHAnsi" w:hAnsiTheme="minorHAnsi" w:cstheme="minorHAnsi"/>
          <w:spacing w:val="-7"/>
          <w:rPrChange w:id="115" w:author="Popelková, Lenka" w:date="2022-07-29T16:28:00Z">
            <w:rPr>
              <w:spacing w:val="-7"/>
            </w:rPr>
          </w:rPrChange>
        </w:rPr>
        <w:t xml:space="preserve"> </w:t>
      </w:r>
      <w:r w:rsidRPr="00D14F7A">
        <w:rPr>
          <w:rFonts w:asciiTheme="minorHAnsi" w:hAnsiTheme="minorHAnsi" w:cstheme="minorHAnsi"/>
          <w:rPrChange w:id="116" w:author="Popelková, Lenka" w:date="2022-07-29T16:28:00Z">
            <w:rPr/>
          </w:rPrChange>
        </w:rPr>
        <w:t>tohoto</w:t>
      </w:r>
      <w:r w:rsidRPr="00D14F7A">
        <w:rPr>
          <w:rFonts w:asciiTheme="minorHAnsi" w:hAnsiTheme="minorHAnsi" w:cstheme="minorHAnsi"/>
          <w:spacing w:val="-9"/>
          <w:rPrChange w:id="117" w:author="Popelková, Lenka" w:date="2022-07-29T16:28:00Z">
            <w:rPr>
              <w:spacing w:val="-9"/>
            </w:rPr>
          </w:rPrChange>
        </w:rPr>
        <w:t xml:space="preserve"> </w:t>
      </w:r>
      <w:r w:rsidRPr="00D14F7A">
        <w:rPr>
          <w:rFonts w:asciiTheme="minorHAnsi" w:hAnsiTheme="minorHAnsi" w:cstheme="minorHAnsi"/>
          <w:rPrChange w:id="118" w:author="Popelková, Lenka" w:date="2022-07-29T16:28:00Z">
            <w:rPr/>
          </w:rPrChange>
        </w:rPr>
        <w:t>kvalifikačního</w:t>
      </w:r>
      <w:r w:rsidRPr="00D14F7A">
        <w:rPr>
          <w:rFonts w:asciiTheme="minorHAnsi" w:hAnsiTheme="minorHAnsi" w:cstheme="minorHAnsi"/>
          <w:spacing w:val="-8"/>
          <w:rPrChange w:id="119" w:author="Popelková, Lenka" w:date="2022-07-29T16:28:00Z">
            <w:rPr>
              <w:spacing w:val="-8"/>
            </w:rPr>
          </w:rPrChange>
        </w:rPr>
        <w:t xml:space="preserve"> </w:t>
      </w:r>
      <w:r w:rsidRPr="00D14F7A">
        <w:rPr>
          <w:rFonts w:asciiTheme="minorHAnsi" w:hAnsiTheme="minorHAnsi" w:cstheme="minorHAnsi"/>
          <w:rPrChange w:id="120" w:author="Popelková, Lenka" w:date="2022-07-29T16:28:00Z">
            <w:rPr/>
          </w:rPrChange>
        </w:rPr>
        <w:t>kritéria</w:t>
      </w:r>
      <w:r w:rsidRPr="00D14F7A">
        <w:rPr>
          <w:rFonts w:asciiTheme="minorHAnsi" w:hAnsiTheme="minorHAnsi" w:cstheme="minorHAnsi"/>
          <w:spacing w:val="-9"/>
          <w:rPrChange w:id="121" w:author="Popelková, Lenka" w:date="2022-07-29T16:28:00Z">
            <w:rPr>
              <w:spacing w:val="-9"/>
            </w:rPr>
          </w:rPrChange>
        </w:rPr>
        <w:t xml:space="preserve"> </w:t>
      </w:r>
      <w:r w:rsidRPr="00D14F7A">
        <w:rPr>
          <w:rFonts w:asciiTheme="minorHAnsi" w:hAnsiTheme="minorHAnsi" w:cstheme="minorHAnsi"/>
          <w:rPrChange w:id="122" w:author="Popelková, Lenka" w:date="2022-07-29T16:28:00Z">
            <w:rPr/>
          </w:rPrChange>
        </w:rPr>
        <w:t>může</w:t>
      </w:r>
      <w:r w:rsidRPr="00D14F7A">
        <w:rPr>
          <w:rFonts w:asciiTheme="minorHAnsi" w:hAnsiTheme="minorHAnsi" w:cstheme="minorHAnsi"/>
          <w:spacing w:val="-7"/>
          <w:rPrChange w:id="123" w:author="Popelková, Lenka" w:date="2022-07-29T16:28:00Z">
            <w:rPr>
              <w:spacing w:val="-7"/>
            </w:rPr>
          </w:rPrChange>
        </w:rPr>
        <w:t xml:space="preserve"> </w:t>
      </w:r>
      <w:r w:rsidRPr="00D14F7A">
        <w:rPr>
          <w:rFonts w:asciiTheme="minorHAnsi" w:hAnsiTheme="minorHAnsi" w:cstheme="minorHAnsi"/>
          <w:rPrChange w:id="124" w:author="Popelková, Lenka" w:date="2022-07-29T16:28:00Z">
            <w:rPr/>
          </w:rPrChange>
        </w:rPr>
        <w:t>využít</w:t>
      </w:r>
      <w:r w:rsidRPr="00D14F7A">
        <w:rPr>
          <w:rFonts w:asciiTheme="minorHAnsi" w:hAnsiTheme="minorHAnsi" w:cstheme="minorHAnsi"/>
          <w:spacing w:val="-9"/>
          <w:rPrChange w:id="125" w:author="Popelková, Lenka" w:date="2022-07-29T16:28:00Z">
            <w:rPr>
              <w:spacing w:val="-9"/>
            </w:rPr>
          </w:rPrChange>
        </w:rPr>
        <w:t xml:space="preserve"> </w:t>
      </w:r>
      <w:r w:rsidRPr="00D14F7A">
        <w:rPr>
          <w:rFonts w:asciiTheme="minorHAnsi" w:hAnsiTheme="minorHAnsi" w:cstheme="minorHAnsi"/>
          <w:rPrChange w:id="126" w:author="Popelková, Lenka" w:date="2022-07-29T16:28:00Z">
            <w:rPr/>
          </w:rPrChange>
        </w:rPr>
        <w:t>vzoru</w:t>
      </w:r>
      <w:r w:rsidRPr="00D14F7A">
        <w:rPr>
          <w:rFonts w:asciiTheme="minorHAnsi" w:hAnsiTheme="minorHAnsi" w:cstheme="minorHAnsi"/>
          <w:spacing w:val="-8"/>
          <w:rPrChange w:id="127" w:author="Popelková, Lenka" w:date="2022-07-29T16:28:00Z">
            <w:rPr>
              <w:spacing w:val="-8"/>
            </w:rPr>
          </w:rPrChange>
        </w:rPr>
        <w:t xml:space="preserve"> </w:t>
      </w:r>
      <w:r w:rsidRPr="00D14F7A">
        <w:rPr>
          <w:rFonts w:asciiTheme="minorHAnsi" w:hAnsiTheme="minorHAnsi" w:cstheme="minorHAnsi"/>
          <w:rPrChange w:id="128" w:author="Popelková, Lenka" w:date="2022-07-29T16:28:00Z">
            <w:rPr/>
          </w:rPrChange>
        </w:rPr>
        <w:t>čestného</w:t>
      </w:r>
      <w:r w:rsidRPr="00D14F7A">
        <w:rPr>
          <w:rFonts w:asciiTheme="minorHAnsi" w:hAnsiTheme="minorHAnsi" w:cstheme="minorHAnsi"/>
          <w:spacing w:val="-6"/>
          <w:rPrChange w:id="129" w:author="Popelková, Lenka" w:date="2022-07-29T16:28:00Z">
            <w:rPr>
              <w:spacing w:val="-6"/>
            </w:rPr>
          </w:rPrChange>
        </w:rPr>
        <w:t xml:space="preserve"> </w:t>
      </w:r>
      <w:r w:rsidRPr="00D14F7A">
        <w:rPr>
          <w:rFonts w:asciiTheme="minorHAnsi" w:hAnsiTheme="minorHAnsi" w:cstheme="minorHAnsi"/>
          <w:rPrChange w:id="130" w:author="Popelková, Lenka" w:date="2022-07-29T16:28:00Z">
            <w:rPr/>
          </w:rPrChange>
        </w:rPr>
        <w:t>prohlášení,</w:t>
      </w:r>
      <w:r w:rsidRPr="00D14F7A">
        <w:rPr>
          <w:rFonts w:asciiTheme="minorHAnsi" w:hAnsiTheme="minorHAnsi" w:cstheme="minorHAnsi"/>
          <w:spacing w:val="-9"/>
          <w:rPrChange w:id="131" w:author="Popelková, Lenka" w:date="2022-07-29T16:28:00Z">
            <w:rPr>
              <w:spacing w:val="-9"/>
            </w:rPr>
          </w:rPrChange>
        </w:rPr>
        <w:t xml:space="preserve"> </w:t>
      </w:r>
      <w:r w:rsidRPr="00D14F7A">
        <w:rPr>
          <w:rFonts w:asciiTheme="minorHAnsi" w:hAnsiTheme="minorHAnsi" w:cstheme="minorHAnsi"/>
          <w:rPrChange w:id="132" w:author="Popelková, Lenka" w:date="2022-07-29T16:28:00Z">
            <w:rPr/>
          </w:rPrChange>
        </w:rPr>
        <w:t>který</w:t>
      </w:r>
      <w:r w:rsidRPr="00D14F7A">
        <w:rPr>
          <w:rFonts w:asciiTheme="minorHAnsi" w:hAnsiTheme="minorHAnsi" w:cstheme="minorHAnsi"/>
          <w:spacing w:val="-9"/>
          <w:rPrChange w:id="133" w:author="Popelková, Lenka" w:date="2022-07-29T16:28:00Z">
            <w:rPr>
              <w:spacing w:val="-9"/>
            </w:rPr>
          </w:rPrChange>
        </w:rPr>
        <w:t xml:space="preserve"> </w:t>
      </w:r>
      <w:r w:rsidRPr="00D14F7A">
        <w:rPr>
          <w:rFonts w:asciiTheme="minorHAnsi" w:hAnsiTheme="minorHAnsi" w:cstheme="minorHAnsi"/>
          <w:rPrChange w:id="134" w:author="Popelková, Lenka" w:date="2022-07-29T16:28:00Z">
            <w:rPr/>
          </w:rPrChange>
        </w:rPr>
        <w:t>tvoří přílohu č. 3 těchto kvalifikačních</w:t>
      </w:r>
      <w:r w:rsidRPr="00D14F7A">
        <w:rPr>
          <w:rFonts w:asciiTheme="minorHAnsi" w:hAnsiTheme="minorHAnsi" w:cstheme="minorHAnsi"/>
          <w:spacing w:val="-5"/>
          <w:rPrChange w:id="135" w:author="Popelková, Lenka" w:date="2022-07-29T16:28:00Z">
            <w:rPr>
              <w:spacing w:val="-5"/>
            </w:rPr>
          </w:rPrChange>
        </w:rPr>
        <w:t xml:space="preserve"> </w:t>
      </w:r>
      <w:r w:rsidRPr="00D14F7A">
        <w:rPr>
          <w:rFonts w:asciiTheme="minorHAnsi" w:hAnsiTheme="minorHAnsi" w:cstheme="minorHAnsi"/>
          <w:rPrChange w:id="136" w:author="Popelková, Lenka" w:date="2022-07-29T16:28:00Z">
            <w:rPr/>
          </w:rPrChange>
        </w:rPr>
        <w:t>podmínek.</w:t>
      </w:r>
    </w:p>
    <w:p w14:paraId="34C14703" w14:textId="77777777" w:rsidR="00F129ED" w:rsidRPr="00D14F7A" w:rsidRDefault="00F129ED" w:rsidP="00183C1B">
      <w:pPr>
        <w:pStyle w:val="Zkladntext"/>
        <w:spacing w:before="1" w:line="259" w:lineRule="auto"/>
        <w:ind w:left="720" w:right="114"/>
        <w:jc w:val="both"/>
        <w:rPr>
          <w:rFonts w:asciiTheme="minorHAnsi" w:hAnsiTheme="minorHAnsi" w:cstheme="minorHAnsi"/>
          <w:rPrChange w:id="137" w:author="Popelková, Lenka" w:date="2022-07-29T16:28:00Z">
            <w:rPr/>
          </w:rPrChange>
        </w:rPr>
      </w:pPr>
    </w:p>
    <w:p w14:paraId="60703DD5" w14:textId="77777777" w:rsidR="002C329C" w:rsidRPr="00D14F7A" w:rsidRDefault="002C329C" w:rsidP="002C329C">
      <w:pPr>
        <w:pStyle w:val="Zkladntext"/>
        <w:spacing w:before="6"/>
        <w:rPr>
          <w:rFonts w:asciiTheme="minorHAnsi" w:hAnsiTheme="minorHAnsi" w:cstheme="minorHAnsi"/>
          <w:sz w:val="19"/>
          <w:rPrChange w:id="138" w:author="Popelková, Lenka" w:date="2022-07-29T16:28:00Z">
            <w:rPr>
              <w:sz w:val="19"/>
            </w:rPr>
          </w:rPrChange>
        </w:rPr>
      </w:pPr>
    </w:p>
    <w:p w14:paraId="55FE9174" w14:textId="5A77DF97" w:rsidR="00F129ED" w:rsidRPr="00ED0073" w:rsidRDefault="00F129ED" w:rsidP="00F129ED">
      <w:pPr>
        <w:spacing w:before="120" w:after="240" w:line="300" w:lineRule="auto"/>
        <w:ind w:left="709"/>
        <w:jc w:val="both"/>
        <w:rPr>
          <w:ins w:id="139" w:author="Popelková, Lenka" w:date="2021-10-29T15:48:00Z"/>
          <w:rFonts w:asciiTheme="minorHAnsi" w:hAnsiTheme="minorHAnsi" w:cstheme="minorHAnsi"/>
          <w:bCs/>
          <w:i/>
          <w:snapToGrid w:val="0"/>
          <w:color w:val="FF0000"/>
          <w:rPrChange w:id="140" w:author="Popelková, Lenka" w:date="2022-08-02T09:52:00Z">
            <w:rPr>
              <w:ins w:id="141" w:author="Popelková, Lenka" w:date="2021-10-29T15:48:00Z"/>
              <w:rFonts w:cstheme="minorHAnsi"/>
              <w:bCs/>
              <w:i/>
              <w:snapToGrid w:val="0"/>
            </w:rPr>
          </w:rPrChange>
        </w:rPr>
      </w:pPr>
      <w:bookmarkStart w:id="142" w:name="_Hlk86414988"/>
      <w:ins w:id="143" w:author="Popelková, Lenka" w:date="2021-10-29T15:44:00Z">
        <w:r w:rsidRPr="00ED0073">
          <w:rPr>
            <w:rFonts w:asciiTheme="minorHAnsi" w:hAnsiTheme="minorHAnsi" w:cstheme="minorHAnsi"/>
            <w:i/>
            <w:snapToGrid w:val="0"/>
            <w:color w:val="FF0000"/>
            <w:rPrChange w:id="144" w:author="Popelková, Lenka" w:date="2022-08-02T09:52:00Z">
              <w:rPr>
                <w:rFonts w:cstheme="minorHAnsi"/>
                <w:i/>
                <w:snapToGrid w:val="0"/>
              </w:rPr>
            </w:rPrChange>
          </w:rPr>
          <w:t xml:space="preserve">Pozn. </w:t>
        </w:r>
      </w:ins>
      <w:ins w:id="145" w:author="Popelková, Lenka" w:date="2022-08-02T09:52:00Z">
        <w:r w:rsidR="00ED0073">
          <w:rPr>
            <w:rFonts w:asciiTheme="minorHAnsi" w:hAnsiTheme="minorHAnsi" w:cstheme="minorHAnsi"/>
            <w:i/>
            <w:snapToGrid w:val="0"/>
            <w:color w:val="FF0000"/>
          </w:rPr>
          <w:t>1</w:t>
        </w:r>
      </w:ins>
      <w:ins w:id="146" w:author="Popelková, Lenka" w:date="2021-10-29T15:44:00Z">
        <w:r w:rsidRPr="00ED0073">
          <w:rPr>
            <w:rFonts w:asciiTheme="minorHAnsi" w:hAnsiTheme="minorHAnsi" w:cstheme="minorHAnsi"/>
            <w:i/>
            <w:snapToGrid w:val="0"/>
            <w:color w:val="FF0000"/>
            <w:rPrChange w:id="147" w:author="Popelková, Lenka" w:date="2022-08-02T09:52:00Z">
              <w:rPr>
                <w:rFonts w:cstheme="minorHAnsi"/>
                <w:i/>
                <w:snapToGrid w:val="0"/>
              </w:rPr>
            </w:rPrChange>
          </w:rPr>
          <w:t xml:space="preserve">: </w:t>
        </w:r>
      </w:ins>
      <w:ins w:id="148" w:author="Horčičková, Blanka" w:date="2022-08-01T10:30:00Z">
        <w:r w:rsidR="00AE7243" w:rsidRPr="00ED0073">
          <w:rPr>
            <w:rFonts w:asciiTheme="minorHAnsi" w:hAnsiTheme="minorHAnsi" w:cstheme="minorHAnsi"/>
            <w:bCs/>
            <w:i/>
            <w:snapToGrid w:val="0"/>
            <w:color w:val="FF0000"/>
            <w:rPrChange w:id="149" w:author="Popelková, Lenka" w:date="2022-08-02T09:52:00Z">
              <w:rPr>
                <w:rFonts w:asciiTheme="minorHAnsi" w:hAnsiTheme="minorHAnsi" w:cstheme="minorHAnsi"/>
                <w:bCs/>
                <w:i/>
                <w:snapToGrid w:val="0"/>
              </w:rPr>
            </w:rPrChange>
          </w:rPr>
          <w:t>J</w:t>
        </w:r>
      </w:ins>
      <w:r w:rsidR="00AE7243" w:rsidRPr="00ED0073">
        <w:rPr>
          <w:rFonts w:asciiTheme="minorHAnsi" w:hAnsiTheme="minorHAnsi" w:cstheme="minorHAnsi"/>
          <w:bCs/>
          <w:i/>
          <w:snapToGrid w:val="0"/>
          <w:color w:val="FF0000"/>
          <w:rPrChange w:id="150" w:author="Popelková, Lenka" w:date="2022-08-02T09:52:00Z">
            <w:rPr>
              <w:rFonts w:asciiTheme="minorHAnsi" w:hAnsiTheme="minorHAnsi" w:cstheme="minorHAnsi"/>
              <w:bCs/>
              <w:i/>
              <w:snapToGrid w:val="0"/>
            </w:rPr>
          </w:rPrChange>
        </w:rPr>
        <w:t>ako součást dokladů před podpisem smlouvy jednotlivých veřejných zakázek doloží účastník certifikát/</w:t>
      </w:r>
      <w:del w:id="151" w:author="Popelková, Lenka" w:date="2022-08-02T09:52:00Z">
        <w:r w:rsidR="00AE7243" w:rsidRPr="00ED0073" w:rsidDel="00ED0073">
          <w:rPr>
            <w:rFonts w:asciiTheme="minorHAnsi" w:hAnsiTheme="minorHAnsi" w:cstheme="minorHAnsi"/>
            <w:bCs/>
            <w:i/>
            <w:snapToGrid w:val="0"/>
            <w:color w:val="FF0000"/>
            <w:rPrChange w:id="152" w:author="Popelková, Lenka" w:date="2022-08-02T09:52:00Z">
              <w:rPr>
                <w:rFonts w:asciiTheme="minorHAnsi" w:hAnsiTheme="minorHAnsi" w:cstheme="minorHAnsi"/>
                <w:bCs/>
                <w:i/>
                <w:snapToGrid w:val="0"/>
              </w:rPr>
            </w:rPrChange>
          </w:rPr>
          <w:delText xml:space="preserve"> </w:delText>
        </w:r>
      </w:del>
      <w:r w:rsidRPr="00ED0073">
        <w:rPr>
          <w:rFonts w:asciiTheme="minorHAnsi" w:hAnsiTheme="minorHAnsi" w:cstheme="minorHAnsi"/>
          <w:bCs/>
          <w:i/>
          <w:snapToGrid w:val="0"/>
          <w:color w:val="FF0000"/>
          <w:rPrChange w:id="153" w:author="Popelková, Lenka" w:date="2022-08-02T09:52:00Z">
            <w:rPr>
              <w:rFonts w:asciiTheme="minorHAnsi" w:hAnsiTheme="minorHAnsi" w:cstheme="minorHAnsi"/>
              <w:bCs/>
              <w:i/>
              <w:snapToGrid w:val="0"/>
            </w:rPr>
          </w:rPrChange>
        </w:rPr>
        <w:t>potvrzení o pojištění</w:t>
      </w:r>
      <w:r w:rsidR="00ED0073" w:rsidRPr="00ED0073">
        <w:rPr>
          <w:rFonts w:asciiTheme="minorHAnsi" w:hAnsiTheme="minorHAnsi" w:cstheme="minorHAnsi"/>
          <w:bCs/>
          <w:i/>
          <w:snapToGrid w:val="0"/>
          <w:color w:val="FF0000"/>
          <w:rPrChange w:id="154" w:author="Popelková, Lenka" w:date="2022-08-02T09:52:00Z">
            <w:rPr>
              <w:rFonts w:asciiTheme="minorHAnsi" w:hAnsiTheme="minorHAnsi" w:cstheme="minorHAnsi"/>
              <w:bCs/>
              <w:i/>
              <w:snapToGrid w:val="0"/>
            </w:rPr>
          </w:rPrChange>
        </w:rPr>
        <w:t xml:space="preserve"> (kopii pojistky)</w:t>
      </w:r>
      <w:r w:rsidR="00AE7243" w:rsidRPr="00ED0073">
        <w:rPr>
          <w:rFonts w:asciiTheme="minorHAnsi" w:hAnsiTheme="minorHAnsi" w:cstheme="minorHAnsi"/>
          <w:bCs/>
          <w:i/>
          <w:snapToGrid w:val="0"/>
          <w:color w:val="FF0000"/>
          <w:rPrChange w:id="155" w:author="Popelková, Lenka" w:date="2022-08-02T09:52:00Z">
            <w:rPr>
              <w:rFonts w:asciiTheme="minorHAnsi" w:hAnsiTheme="minorHAnsi" w:cstheme="minorHAnsi"/>
              <w:bCs/>
              <w:i/>
              <w:snapToGrid w:val="0"/>
            </w:rPr>
          </w:rPrChange>
        </w:rPr>
        <w:t>. Tento certifikát/pojištění</w:t>
      </w:r>
      <w:r w:rsidRPr="00ED0073">
        <w:rPr>
          <w:rFonts w:asciiTheme="minorHAnsi" w:hAnsiTheme="minorHAnsi" w:cstheme="minorHAnsi"/>
          <w:bCs/>
          <w:i/>
          <w:snapToGrid w:val="0"/>
          <w:color w:val="FF0000"/>
          <w:rPrChange w:id="156" w:author="Popelková, Lenka" w:date="2022-08-02T09:52:00Z">
            <w:rPr>
              <w:rFonts w:asciiTheme="minorHAnsi" w:hAnsiTheme="minorHAnsi" w:cstheme="minorHAnsi"/>
              <w:bCs/>
              <w:i/>
              <w:snapToGrid w:val="0"/>
            </w:rPr>
          </w:rPrChange>
        </w:rPr>
        <w:t xml:space="preserve"> je doložen dostatečn</w:t>
      </w:r>
      <w:r w:rsidR="004A4D83" w:rsidRPr="00ED0073">
        <w:rPr>
          <w:rFonts w:asciiTheme="minorHAnsi" w:hAnsiTheme="minorHAnsi" w:cstheme="minorHAnsi"/>
          <w:bCs/>
          <w:i/>
          <w:snapToGrid w:val="0"/>
          <w:color w:val="FF0000"/>
          <w:rPrChange w:id="157" w:author="Popelková, Lenka" w:date="2022-08-02T09:52:00Z">
            <w:rPr>
              <w:rFonts w:asciiTheme="minorHAnsi" w:hAnsiTheme="minorHAnsi" w:cstheme="minorHAnsi"/>
              <w:bCs/>
              <w:i/>
              <w:snapToGrid w:val="0"/>
            </w:rPr>
          </w:rPrChange>
        </w:rPr>
        <w:t>ě</w:t>
      </w:r>
      <w:r w:rsidRPr="00ED0073">
        <w:rPr>
          <w:rFonts w:asciiTheme="minorHAnsi" w:hAnsiTheme="minorHAnsi" w:cstheme="minorHAnsi"/>
          <w:bCs/>
          <w:i/>
          <w:snapToGrid w:val="0"/>
          <w:color w:val="FF0000"/>
          <w:rPrChange w:id="158" w:author="Popelková, Lenka" w:date="2022-08-02T09:52:00Z">
            <w:rPr>
              <w:rFonts w:asciiTheme="minorHAnsi" w:hAnsiTheme="minorHAnsi" w:cstheme="minorHAnsi"/>
              <w:bCs/>
              <w:i/>
              <w:snapToGrid w:val="0"/>
            </w:rPr>
          </w:rPrChange>
        </w:rPr>
        <w:t>, pokud z něj je patrná platnost pojištění. Pokud ne, doporučuje zadavatel navíc v rámci jednot</w:t>
      </w:r>
      <w:ins w:id="159" w:author="Popelková, Lenka" w:date="2021-10-29T15:44:00Z">
        <w:r w:rsidRPr="00ED0073">
          <w:rPr>
            <w:rFonts w:asciiTheme="minorHAnsi" w:hAnsiTheme="minorHAnsi" w:cstheme="minorHAnsi"/>
            <w:bCs/>
            <w:i/>
            <w:snapToGrid w:val="0"/>
            <w:color w:val="FF0000"/>
            <w:rPrChange w:id="160" w:author="Popelková, Lenka" w:date="2022-08-02T09:52:00Z">
              <w:rPr>
                <w:rFonts w:cstheme="minorHAnsi"/>
                <w:bCs/>
                <w:i/>
                <w:snapToGrid w:val="0"/>
                <w:sz w:val="20"/>
                <w:szCs w:val="20"/>
              </w:rPr>
            </w:rPrChange>
          </w:rPr>
          <w:t xml:space="preserve">livých veřejných zakázek doložení např. potvrzení o úhradě pojištění. </w:t>
        </w:r>
      </w:ins>
    </w:p>
    <w:p w14:paraId="123593A3" w14:textId="46FDD69F" w:rsidR="00F129ED" w:rsidRDefault="00F129ED" w:rsidP="00F129ED">
      <w:pPr>
        <w:spacing w:before="120" w:after="240" w:line="300" w:lineRule="auto"/>
        <w:ind w:left="709"/>
        <w:jc w:val="both"/>
        <w:rPr>
          <w:ins w:id="161" w:author="Horčičková, Blanka" w:date="2022-08-01T10:34:00Z"/>
          <w:rFonts w:asciiTheme="minorHAnsi" w:hAnsiTheme="minorHAnsi" w:cstheme="minorHAnsi"/>
          <w:bCs/>
          <w:i/>
          <w:snapToGrid w:val="0"/>
        </w:rPr>
      </w:pPr>
      <w:ins w:id="162" w:author="Popelková, Lenka" w:date="2021-10-29T15:44:00Z">
        <w:r w:rsidRPr="00D14F7A">
          <w:rPr>
            <w:rFonts w:asciiTheme="minorHAnsi" w:hAnsiTheme="minorHAnsi" w:cstheme="minorHAnsi"/>
            <w:bCs/>
            <w:i/>
            <w:snapToGrid w:val="0"/>
            <w:rPrChange w:id="163" w:author="Popelková, Lenka" w:date="2022-07-29T16:28:00Z">
              <w:rPr>
                <w:rFonts w:cstheme="minorHAnsi"/>
                <w:bCs/>
                <w:i/>
                <w:snapToGrid w:val="0"/>
                <w:sz w:val="20"/>
                <w:szCs w:val="20"/>
              </w:rPr>
            </w:rPrChange>
          </w:rPr>
          <w:t>Jako součást dokladů před podpisem smlouvy jednotlivých veřejných zakázek doloží úč</w:t>
        </w:r>
        <w:r w:rsidRPr="00480B12">
          <w:rPr>
            <w:rFonts w:asciiTheme="minorHAnsi" w:hAnsiTheme="minorHAnsi" w:cstheme="minorHAnsi"/>
            <w:bCs/>
            <w:i/>
            <w:snapToGrid w:val="0"/>
            <w:rPrChange w:id="164" w:author="Popelková, Lenka" w:date="2022-08-03T09:59:00Z">
              <w:rPr>
                <w:rFonts w:cstheme="minorHAnsi"/>
                <w:bCs/>
                <w:i/>
                <w:snapToGrid w:val="0"/>
                <w:sz w:val="20"/>
                <w:szCs w:val="20"/>
              </w:rPr>
            </w:rPrChange>
          </w:rPr>
          <w:t>astník</w:t>
        </w:r>
      </w:ins>
      <w:ins w:id="165" w:author="Horčičková, Blanka" w:date="2022-08-01T10:33:00Z">
        <w:r w:rsidR="00AE7243" w:rsidRPr="00480B12">
          <w:rPr>
            <w:rFonts w:asciiTheme="minorHAnsi" w:hAnsiTheme="minorHAnsi" w:cstheme="minorHAnsi"/>
            <w:bCs/>
            <w:i/>
            <w:snapToGrid w:val="0"/>
          </w:rPr>
          <w:t xml:space="preserve"> také</w:t>
        </w:r>
      </w:ins>
      <w:ins w:id="166" w:author="Popelková, Lenka" w:date="2021-10-29T15:44:00Z">
        <w:r w:rsidRPr="00480B12">
          <w:rPr>
            <w:rFonts w:asciiTheme="minorHAnsi" w:hAnsiTheme="minorHAnsi" w:cstheme="minorHAnsi"/>
            <w:bCs/>
            <w:i/>
            <w:snapToGrid w:val="0"/>
            <w:rPrChange w:id="167" w:author="Popelková, Lenka" w:date="2022-08-03T09:59:00Z">
              <w:rPr>
                <w:rFonts w:cstheme="minorHAnsi"/>
                <w:bCs/>
                <w:i/>
                <w:snapToGrid w:val="0"/>
                <w:sz w:val="20"/>
                <w:szCs w:val="20"/>
              </w:rPr>
            </w:rPrChange>
          </w:rPr>
          <w:t xml:space="preserve"> všeobecné obchodní podmínky pojištění. Pokud jsou volně přístupné, je dostačující uvedení www</w:t>
        </w:r>
        <w:r w:rsidRPr="00D14F7A">
          <w:rPr>
            <w:rFonts w:asciiTheme="minorHAnsi" w:hAnsiTheme="minorHAnsi" w:cstheme="minorHAnsi"/>
            <w:bCs/>
            <w:i/>
            <w:snapToGrid w:val="0"/>
            <w:rPrChange w:id="168" w:author="Popelková, Lenka" w:date="2022-07-29T16:28:00Z">
              <w:rPr>
                <w:rFonts w:cstheme="minorHAnsi"/>
                <w:bCs/>
                <w:i/>
                <w:snapToGrid w:val="0"/>
                <w:sz w:val="20"/>
                <w:szCs w:val="20"/>
              </w:rPr>
            </w:rPrChange>
          </w:rPr>
          <w:t xml:space="preserve"> odkazu, na kterém jsou veřejně dostupné.</w:t>
        </w:r>
      </w:ins>
    </w:p>
    <w:p w14:paraId="5E8DA8DA" w14:textId="736ADFEA" w:rsidR="00AE7243" w:rsidRPr="001F126A" w:rsidRDefault="00AE7243" w:rsidP="00AE7243">
      <w:pPr>
        <w:spacing w:line="259" w:lineRule="auto"/>
        <w:ind w:left="681" w:right="114" w:firstLine="39"/>
        <w:jc w:val="both"/>
        <w:rPr>
          <w:rFonts w:asciiTheme="minorHAnsi" w:hAnsiTheme="minorHAnsi" w:cstheme="minorHAnsi"/>
          <w:i/>
        </w:rPr>
      </w:pPr>
      <w:r w:rsidRPr="001F126A">
        <w:rPr>
          <w:rFonts w:asciiTheme="minorHAnsi" w:hAnsiTheme="minorHAnsi" w:cstheme="minorHAnsi"/>
          <w:i/>
        </w:rPr>
        <w:t>Pozn.</w:t>
      </w:r>
      <w:ins w:id="169" w:author="Popelková, Lenka" w:date="2022-08-02T09:50:00Z">
        <w:r w:rsidR="00ED0073">
          <w:rPr>
            <w:rFonts w:asciiTheme="minorHAnsi" w:hAnsiTheme="minorHAnsi" w:cstheme="minorHAnsi"/>
            <w:i/>
          </w:rPr>
          <w:t>2</w:t>
        </w:r>
      </w:ins>
      <w:del w:id="170" w:author="Popelková, Lenka" w:date="2022-08-02T09:50:00Z">
        <w:r w:rsidRPr="001F126A" w:rsidDel="00ED0073">
          <w:rPr>
            <w:rFonts w:asciiTheme="minorHAnsi" w:hAnsiTheme="minorHAnsi" w:cstheme="minorHAnsi"/>
            <w:i/>
          </w:rPr>
          <w:delText>1</w:delText>
        </w:r>
      </w:del>
      <w:r w:rsidRPr="001F126A">
        <w:rPr>
          <w:rFonts w:asciiTheme="minorHAnsi" w:hAnsiTheme="minorHAnsi" w:cstheme="minorHAnsi"/>
          <w:i/>
        </w:rPr>
        <w:t xml:space="preserve"> 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1F126A">
        <w:rPr>
          <w:rFonts w:asciiTheme="minorHAnsi" w:hAnsiTheme="minorHAnsi" w:cstheme="minorHAnsi"/>
          <w:i/>
          <w:spacing w:val="-4"/>
        </w:rPr>
        <w:t xml:space="preserve"> </w:t>
      </w:r>
      <w:r w:rsidRPr="001F126A">
        <w:rPr>
          <w:rFonts w:asciiTheme="minorHAnsi" w:hAnsiTheme="minorHAnsi" w:cstheme="minorHAnsi"/>
          <w:i/>
        </w:rPr>
        <w:t>VVZ.</w:t>
      </w:r>
    </w:p>
    <w:p w14:paraId="3A3D590A" w14:textId="77777777" w:rsidR="00AE7243" w:rsidRPr="00D14F7A" w:rsidRDefault="00AE7243" w:rsidP="00F129ED">
      <w:pPr>
        <w:spacing w:before="120" w:after="240" w:line="300" w:lineRule="auto"/>
        <w:ind w:left="709"/>
        <w:jc w:val="both"/>
        <w:rPr>
          <w:ins w:id="171" w:author="Popelková, Lenka" w:date="2021-10-29T15:44:00Z"/>
          <w:rFonts w:asciiTheme="minorHAnsi" w:hAnsiTheme="minorHAnsi" w:cstheme="minorHAnsi"/>
          <w:bCs/>
          <w:i/>
          <w:snapToGrid w:val="0"/>
          <w:rPrChange w:id="172" w:author="Popelková, Lenka" w:date="2022-07-29T16:28:00Z">
            <w:rPr>
              <w:ins w:id="173" w:author="Popelková, Lenka" w:date="2021-10-29T15:44:00Z"/>
              <w:rFonts w:cstheme="minorHAnsi"/>
              <w:bCs/>
              <w:i/>
              <w:snapToGrid w:val="0"/>
              <w:sz w:val="20"/>
              <w:szCs w:val="20"/>
            </w:rPr>
          </w:rPrChange>
        </w:rPr>
      </w:pPr>
    </w:p>
    <w:p w14:paraId="2C6D878B" w14:textId="79335CD7" w:rsidR="00F129ED" w:rsidRPr="00D14F7A" w:rsidRDefault="00F129ED" w:rsidP="00F129ED">
      <w:pPr>
        <w:spacing w:before="120" w:after="240" w:line="300" w:lineRule="auto"/>
        <w:ind w:left="709"/>
        <w:jc w:val="both"/>
        <w:rPr>
          <w:ins w:id="174" w:author="Popelková, Lenka" w:date="2021-10-29T15:44:00Z"/>
          <w:rFonts w:asciiTheme="minorHAnsi" w:hAnsiTheme="minorHAnsi" w:cstheme="minorHAnsi"/>
          <w:b/>
          <w:i/>
          <w:snapToGrid w:val="0"/>
          <w:rPrChange w:id="175" w:author="Popelková, Lenka" w:date="2022-07-29T16:28:00Z">
            <w:rPr>
              <w:ins w:id="176" w:author="Popelková, Lenka" w:date="2021-10-29T15:44:00Z"/>
              <w:rFonts w:cstheme="minorHAnsi"/>
              <w:b/>
              <w:i/>
              <w:snapToGrid w:val="0"/>
              <w:sz w:val="20"/>
              <w:szCs w:val="20"/>
            </w:rPr>
          </w:rPrChange>
        </w:rPr>
      </w:pPr>
      <w:ins w:id="177" w:author="Popelková, Lenka" w:date="2021-10-29T15:44:00Z">
        <w:r w:rsidRPr="00D14F7A">
          <w:rPr>
            <w:rFonts w:asciiTheme="minorHAnsi" w:hAnsiTheme="minorHAnsi" w:cstheme="minorHAnsi"/>
            <w:i/>
            <w:rPrChange w:id="178" w:author="Popelková, Lenka" w:date="2022-07-29T16:28:00Z">
              <w:rPr>
                <w:rFonts w:cstheme="minorHAnsi"/>
                <w:i/>
                <w:sz w:val="20"/>
              </w:rPr>
            </w:rPrChange>
          </w:rPr>
          <w:t xml:space="preserve">Pozn. 3: V případě, že má být předmět veřejné zakázky plněn společně několika účastníky (společná </w:t>
        </w:r>
      </w:ins>
      <w:ins w:id="179" w:author="Popelková, Lenka" w:date="2022-08-02T09:49:00Z">
        <w:r w:rsidR="00ED0073">
          <w:rPr>
            <w:rFonts w:asciiTheme="minorHAnsi" w:hAnsiTheme="minorHAnsi" w:cstheme="minorHAnsi"/>
            <w:i/>
          </w:rPr>
          <w:t>žádost/nabídka</w:t>
        </w:r>
      </w:ins>
      <w:ins w:id="180" w:author="Popelková, Lenka" w:date="2021-10-29T15:44:00Z">
        <w:r w:rsidRPr="00D14F7A">
          <w:rPr>
            <w:rFonts w:asciiTheme="minorHAnsi" w:hAnsiTheme="minorHAnsi" w:cstheme="minorHAnsi"/>
            <w:i/>
            <w:rPrChange w:id="181" w:author="Popelková, Lenka" w:date="2022-07-29T16:28:00Z">
              <w:rPr>
                <w:rFonts w:cstheme="minorHAnsi"/>
                <w:i/>
                <w:sz w:val="20"/>
              </w:rPr>
            </w:rPrChange>
          </w:rPr>
          <w:t>) musí být pojistná</w:t>
        </w:r>
        <w:r w:rsidRPr="00D14F7A">
          <w:rPr>
            <w:rFonts w:asciiTheme="minorHAnsi" w:hAnsiTheme="minorHAnsi" w:cstheme="minorHAnsi"/>
            <w:bCs/>
            <w:i/>
            <w:snapToGrid w:val="0"/>
            <w:rPrChange w:id="182" w:author="Popelková, Lenka" w:date="2022-07-29T16:28:00Z">
              <w:rPr>
                <w:rFonts w:cstheme="minorHAnsi"/>
                <w:bCs/>
                <w:i/>
                <w:snapToGrid w:val="0"/>
                <w:sz w:val="20"/>
                <w:szCs w:val="20"/>
              </w:rPr>
            </w:rPrChange>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ins>
    </w:p>
    <w:bookmarkEnd w:id="142"/>
    <w:p w14:paraId="0150C22B" w14:textId="01D607E0" w:rsidR="00F129ED" w:rsidDel="00F129ED" w:rsidRDefault="00F129ED">
      <w:pPr>
        <w:spacing w:line="259" w:lineRule="auto"/>
        <w:ind w:left="681" w:right="114" w:firstLine="39"/>
        <w:jc w:val="both"/>
        <w:rPr>
          <w:ins w:id="183" w:author="Jiroušková, Anna" w:date="2021-10-27T10:00:00Z"/>
          <w:del w:id="184" w:author="Popelková, Lenka" w:date="2021-10-29T15:44:00Z"/>
          <w:i/>
        </w:rPr>
        <w:pPrChange w:id="185" w:author="Jiroušková, Anna" w:date="2021-10-27T10:04:00Z">
          <w:pPr>
            <w:spacing w:line="259" w:lineRule="auto"/>
            <w:ind w:left="114" w:right="114"/>
            <w:jc w:val="both"/>
          </w:pPr>
        </w:pPrChange>
      </w:pPr>
    </w:p>
    <w:p w14:paraId="46821600" w14:textId="77777777" w:rsidR="002C329C" w:rsidRDefault="002C329C">
      <w:pPr>
        <w:pStyle w:val="Zkladntext"/>
        <w:spacing w:before="7"/>
        <w:rPr>
          <w:sz w:val="19"/>
        </w:rPr>
      </w:pPr>
    </w:p>
    <w:p w14:paraId="53BC7418" w14:textId="77777777" w:rsidR="007A5CA7" w:rsidRDefault="007162BC" w:rsidP="00183C1B">
      <w:pPr>
        <w:pStyle w:val="Nadpis3"/>
        <w:numPr>
          <w:ilvl w:val="1"/>
          <w:numId w:val="22"/>
        </w:numPr>
        <w:tabs>
          <w:tab w:val="left" w:pos="1534"/>
          <w:tab w:val="left" w:pos="1535"/>
        </w:tabs>
        <w:spacing w:before="1"/>
        <w:ind w:hanging="853"/>
      </w:pPr>
      <w:r>
        <w:lastRenderedPageBreak/>
        <w:t>Technická</w:t>
      </w:r>
      <w:r w:rsidRPr="00183C1B">
        <w:t xml:space="preserve"> </w:t>
      </w:r>
      <w:r>
        <w:t>kvalifikace</w:t>
      </w:r>
    </w:p>
    <w:p w14:paraId="7FBEAAC9" w14:textId="77777777" w:rsidR="007A5CA7" w:rsidRDefault="007A5CA7">
      <w:pPr>
        <w:pStyle w:val="Zkladntext"/>
        <w:spacing w:before="7"/>
        <w:rPr>
          <w:b/>
          <w:sz w:val="21"/>
        </w:rPr>
      </w:pPr>
    </w:p>
    <w:p w14:paraId="50AADAB4" w14:textId="77777777" w:rsidR="007A5CA7" w:rsidRPr="00183C1B" w:rsidRDefault="007162BC" w:rsidP="00183C1B">
      <w:pPr>
        <w:pStyle w:val="Nadpis4"/>
        <w:numPr>
          <w:ilvl w:val="2"/>
          <w:numId w:val="19"/>
        </w:numPr>
        <w:tabs>
          <w:tab w:val="left" w:pos="1535"/>
        </w:tabs>
        <w:rPr>
          <w:u w:val="single"/>
        </w:rPr>
      </w:pPr>
      <w:r>
        <w:rPr>
          <w:u w:val="single"/>
        </w:rPr>
        <w:t>Seznam techniků, jež se budou podílet na plnění veřejných zakázek a osvědčení o vzdělání a odborné kvalifikaci osob odpovědných za poskytování příslušných stavebních</w:t>
      </w:r>
      <w:r w:rsidRPr="00183C1B">
        <w:rPr>
          <w:u w:val="single"/>
        </w:rPr>
        <w:t xml:space="preserve"> </w:t>
      </w:r>
      <w:r>
        <w:rPr>
          <w:u w:val="single"/>
        </w:rPr>
        <w:t>prací</w:t>
      </w:r>
    </w:p>
    <w:p w14:paraId="459504A1" w14:textId="77777777" w:rsidR="007A5CA7" w:rsidRDefault="007162BC" w:rsidP="00183C1B">
      <w:pPr>
        <w:pStyle w:val="Zkladntext"/>
        <w:spacing w:before="119" w:line="276" w:lineRule="auto"/>
        <w:ind w:left="675" w:right="164"/>
      </w:pPr>
      <w:r>
        <w:t>Minimální úroveň technického kvalifikačního kritéria, jehož splnění má být prokázáno předložením seznamu níže uvedených osob a souvisejících dokladů prokazujících požadovanou kvalifikaci, vymezuje zadavatel následovně:</w:t>
      </w:r>
    </w:p>
    <w:p w14:paraId="00DF7B25" w14:textId="639FDCCE" w:rsidR="007A5CA7" w:rsidRDefault="007162BC" w:rsidP="00183C1B">
      <w:pPr>
        <w:pStyle w:val="Odstavecseseznamem"/>
        <w:numPr>
          <w:ilvl w:val="0"/>
          <w:numId w:val="8"/>
        </w:numPr>
        <w:tabs>
          <w:tab w:val="left" w:pos="836"/>
        </w:tabs>
        <w:spacing w:line="276" w:lineRule="auto"/>
        <w:ind w:right="112"/>
        <w:jc w:val="both"/>
      </w:pPr>
      <w:r>
        <w:t xml:space="preserve">alespoň 6 osob s odbornou kvalifikací na zařízení do a nad 1000 V, min. dle § 6 vyhlášky </w:t>
      </w:r>
      <w:r w:rsidR="00426325">
        <w:br/>
      </w:r>
      <w:r>
        <w:t>č.</w:t>
      </w:r>
      <w:r w:rsidR="00426325">
        <w:rPr>
          <w:spacing w:val="-2"/>
        </w:rPr>
        <w:t xml:space="preserve"> </w:t>
      </w:r>
      <w:r>
        <w:t>50/1978</w:t>
      </w:r>
      <w:r>
        <w:rPr>
          <w:spacing w:val="-5"/>
        </w:rPr>
        <w:t xml:space="preserve"> </w:t>
      </w:r>
      <w:r>
        <w:t>Sb.,</w:t>
      </w:r>
      <w:r>
        <w:rPr>
          <w:spacing w:val="-6"/>
        </w:rPr>
        <w:t xml:space="preserve"> </w:t>
      </w:r>
      <w:r>
        <w:t>o</w:t>
      </w:r>
      <w:r>
        <w:rPr>
          <w:spacing w:val="-8"/>
        </w:rPr>
        <w:t xml:space="preserve"> </w:t>
      </w:r>
      <w:r>
        <w:t>odborné</w:t>
      </w:r>
      <w:r>
        <w:rPr>
          <w:spacing w:val="-5"/>
        </w:rPr>
        <w:t xml:space="preserve"> </w:t>
      </w:r>
      <w:r>
        <w:t>způsobilosti</w:t>
      </w:r>
      <w:r>
        <w:rPr>
          <w:spacing w:val="-8"/>
        </w:rPr>
        <w:t xml:space="preserve"> </w:t>
      </w:r>
      <w:r>
        <w:t>v</w:t>
      </w:r>
      <w:r>
        <w:rPr>
          <w:spacing w:val="-5"/>
        </w:rPr>
        <w:t xml:space="preserve"> </w:t>
      </w:r>
      <w:r>
        <w:t>elektrotechnice,</w:t>
      </w:r>
      <w:r>
        <w:rPr>
          <w:spacing w:val="-7"/>
        </w:rPr>
        <w:t xml:space="preserve"> </w:t>
      </w:r>
      <w:r>
        <w:t>ve</w:t>
      </w:r>
      <w:r>
        <w:rPr>
          <w:spacing w:val="-5"/>
        </w:rPr>
        <w:t xml:space="preserve"> </w:t>
      </w:r>
      <w:r>
        <w:t>znění</w:t>
      </w:r>
      <w:r>
        <w:rPr>
          <w:spacing w:val="-6"/>
        </w:rPr>
        <w:t xml:space="preserve"> </w:t>
      </w:r>
      <w:r>
        <w:t>pozdějších</w:t>
      </w:r>
      <w:r>
        <w:rPr>
          <w:spacing w:val="-6"/>
        </w:rPr>
        <w:t xml:space="preserve"> </w:t>
      </w:r>
      <w:r>
        <w:t>předpisů,</w:t>
      </w:r>
      <w:r>
        <w:rPr>
          <w:spacing w:val="3"/>
        </w:rPr>
        <w:t xml:space="preserve"> </w:t>
      </w:r>
      <w:r>
        <w:t>z</w:t>
      </w:r>
      <w:r>
        <w:rPr>
          <w:spacing w:val="-7"/>
        </w:rPr>
        <w:t xml:space="preserve"> </w:t>
      </w:r>
      <w:r>
        <w:t>nichž alespoň 4 jsou držiteli osvědčení o odborné způsobilosti k provádění práce ve výškách a nad volnou hloubkou ve smyslu Nařízení vlády č. 362/2005 Sb., a</w:t>
      </w:r>
      <w:r>
        <w:rPr>
          <w:spacing w:val="-14"/>
        </w:rPr>
        <w:t xml:space="preserve"> </w:t>
      </w:r>
      <w:r>
        <w:t>zároveň,</w:t>
      </w:r>
    </w:p>
    <w:p w14:paraId="1883E813" w14:textId="77B02CFD" w:rsidR="007A5CA7" w:rsidRDefault="007162BC" w:rsidP="00183C1B">
      <w:pPr>
        <w:pStyle w:val="Odstavecseseznamem"/>
        <w:numPr>
          <w:ilvl w:val="0"/>
          <w:numId w:val="8"/>
        </w:numPr>
        <w:tabs>
          <w:tab w:val="left" w:pos="837"/>
        </w:tabs>
        <w:spacing w:line="276" w:lineRule="auto"/>
        <w:ind w:left="836" w:right="114" w:hanging="360"/>
        <w:jc w:val="both"/>
      </w:pPr>
      <w:r>
        <w:t xml:space="preserve">alespoň 2 osoby s odbornou kvalifikací na zařízení do a nad 1000 V, min. dle § 7 dle vyhlášky </w:t>
      </w:r>
      <w:r w:rsidR="00426325">
        <w:br/>
      </w:r>
      <w:r>
        <w:t>č. 50/1978 Sb., o odborné způsobilosti v elektrotechnice, ve znění</w:t>
      </w:r>
      <w:r w:rsidR="00426325">
        <w:t xml:space="preserve"> </w:t>
      </w:r>
      <w:r>
        <w:t>pozdějších předpisů,</w:t>
      </w:r>
      <w:r w:rsidR="00426325">
        <w:t xml:space="preserve"> </w:t>
      </w:r>
      <w:r w:rsidR="00426325">
        <w:br/>
      </w:r>
      <w:r>
        <w:t>a</w:t>
      </w:r>
      <w:r w:rsidR="00426325">
        <w:rPr>
          <w:spacing w:val="-1"/>
        </w:rPr>
        <w:t xml:space="preserve"> </w:t>
      </w:r>
      <w:r>
        <w:t>zároveň,</w:t>
      </w:r>
    </w:p>
    <w:p w14:paraId="176AEC22" w14:textId="4A7BCB85" w:rsidR="007A5CA7" w:rsidRDefault="007162BC" w:rsidP="00183C1B">
      <w:pPr>
        <w:pStyle w:val="Odstavecseseznamem"/>
        <w:numPr>
          <w:ilvl w:val="0"/>
          <w:numId w:val="8"/>
        </w:numPr>
        <w:tabs>
          <w:tab w:val="left" w:pos="836"/>
        </w:tabs>
        <w:spacing w:line="276" w:lineRule="auto"/>
        <w:ind w:right="114" w:hanging="360"/>
        <w:jc w:val="both"/>
      </w:pPr>
      <w:r>
        <w:t>alespoň 1 osoba s odbornou kvalifikací na zařízení do a nad 1000 V, min. dle § 8 vyhlášky</w:t>
      </w:r>
      <w:r w:rsidR="00426325">
        <w:t xml:space="preserve"> </w:t>
      </w:r>
      <w:r w:rsidR="00426325">
        <w:br/>
      </w:r>
      <w:r>
        <w:t>č. 50/1978 Sb.,</w:t>
      </w:r>
      <w:ins w:id="186" w:author="Horčičková, Blanka" w:date="2022-08-01T11:03:00Z">
        <w:r w:rsidR="001559A3">
          <w:t xml:space="preserve"> </w:t>
        </w:r>
      </w:ins>
      <w:r>
        <w:t>o odborné způsobilosti v</w:t>
      </w:r>
      <w:ins w:id="187" w:author="Horčičková, Blanka" w:date="2022-08-01T11:04:00Z">
        <w:r w:rsidR="001559A3">
          <w:t> </w:t>
        </w:r>
      </w:ins>
      <w:r>
        <w:t>elektrotechnice</w:t>
      </w:r>
      <w:ins w:id="188" w:author="Horčičková, Blanka" w:date="2022-08-01T11:04:00Z">
        <w:r w:rsidR="001559A3">
          <w:t xml:space="preserve"> (a to buď pro řízení činnosti prováděné dodavatelským způsobem nebo pro řízení provozu</w:t>
        </w:r>
      </w:ins>
      <w:ins w:id="189" w:author="Popelková, Lenka" w:date="2022-08-03T09:50:00Z">
        <w:r w:rsidR="00C30C87">
          <w:t>)</w:t>
        </w:r>
      </w:ins>
      <w:r>
        <w:t>, ve znění pozdějších</w:t>
      </w:r>
      <w:r w:rsidR="00426325">
        <w:t xml:space="preserve"> </w:t>
      </w:r>
      <w:r>
        <w:t xml:space="preserve">předpisů, </w:t>
      </w:r>
      <w:r w:rsidR="00426325">
        <w:br/>
      </w:r>
      <w:r>
        <w:t>a</w:t>
      </w:r>
      <w:r>
        <w:rPr>
          <w:spacing w:val="-1"/>
        </w:rPr>
        <w:t xml:space="preserve"> </w:t>
      </w:r>
      <w:r>
        <w:t>zároveň,</w:t>
      </w:r>
    </w:p>
    <w:p w14:paraId="7BF1A169" w14:textId="027E2029" w:rsidR="007A5CA7" w:rsidRDefault="007162BC" w:rsidP="00183C1B">
      <w:pPr>
        <w:pStyle w:val="Odstavecseseznamem"/>
        <w:numPr>
          <w:ilvl w:val="0"/>
          <w:numId w:val="8"/>
        </w:numPr>
        <w:tabs>
          <w:tab w:val="left" w:pos="836"/>
        </w:tabs>
        <w:spacing w:line="276" w:lineRule="auto"/>
        <w:ind w:right="114"/>
        <w:jc w:val="both"/>
      </w:pPr>
      <w:r>
        <w:t>alespoň 1 osoba s odbornou kvalifikací na zařízení do a nad 1000 V, min dle § 9 vyhlášky</w:t>
      </w:r>
      <w:r w:rsidR="00426325">
        <w:t xml:space="preserve"> </w:t>
      </w:r>
      <w:r w:rsidR="00426325">
        <w:br/>
      </w:r>
      <w:r>
        <w:t>č. 50/1978 Sb., o odborné způsobilosti v elektrotechnice, ve znění pozdějších předpisů,</w:t>
      </w:r>
      <w:r w:rsidR="00426325">
        <w:t xml:space="preserve"> </w:t>
      </w:r>
      <w:r w:rsidR="00426325">
        <w:br/>
      </w:r>
      <w:r>
        <w:t>a</w:t>
      </w:r>
      <w:r>
        <w:rPr>
          <w:spacing w:val="-1"/>
        </w:rPr>
        <w:t xml:space="preserve"> </w:t>
      </w:r>
      <w:r>
        <w:t>zároveň,</w:t>
      </w:r>
    </w:p>
    <w:p w14:paraId="7E0CEFFE" w14:textId="5CFFD0AC" w:rsidR="007A5CA7" w:rsidRDefault="007162BC" w:rsidP="00C30C87">
      <w:pPr>
        <w:pStyle w:val="Zkladntext"/>
        <w:numPr>
          <w:ilvl w:val="0"/>
          <w:numId w:val="8"/>
        </w:numPr>
        <w:spacing w:line="276" w:lineRule="auto"/>
        <w:jc w:val="both"/>
      </w:pPr>
      <w:r>
        <w:t>alespoň 4 osob</w:t>
      </w:r>
      <w:r w:rsidR="004A3AF0" w:rsidRPr="00C30C87">
        <w:rPr>
          <w:rPrChange w:id="190" w:author="Popelková, Lenka" w:date="2022-08-03T09:50:00Z">
            <w:rPr>
              <w:b/>
              <w:bCs/>
              <w:color w:val="FF0000"/>
            </w:rPr>
          </w:rPrChange>
        </w:rPr>
        <w:t>y</w:t>
      </w:r>
      <w:r w:rsidRPr="00C30C87">
        <w:t>,</w:t>
      </w:r>
      <w:r>
        <w:t xml:space="preserve"> které jsou držiteli osvědčení o absolvování školení k obsluze pohyblivých</w:t>
      </w:r>
      <w:r w:rsidR="0026265A">
        <w:t xml:space="preserve"> </w:t>
      </w:r>
      <w:r w:rsidR="0026265A">
        <w:br/>
      </w:r>
      <w:r>
        <w:t>a</w:t>
      </w:r>
      <w:r w:rsidR="0026265A">
        <w:rPr>
          <w:spacing w:val="-2"/>
        </w:rPr>
        <w:t xml:space="preserve"> </w:t>
      </w:r>
      <w:r>
        <w:t>vysokozdvižných</w:t>
      </w:r>
      <w:r>
        <w:rPr>
          <w:spacing w:val="-9"/>
        </w:rPr>
        <w:t xml:space="preserve"> </w:t>
      </w:r>
      <w:r>
        <w:t>plošin</w:t>
      </w:r>
      <w:r>
        <w:rPr>
          <w:spacing w:val="-11"/>
        </w:rPr>
        <w:t xml:space="preserve"> </w:t>
      </w:r>
      <w:r>
        <w:t>ve</w:t>
      </w:r>
      <w:r>
        <w:rPr>
          <w:spacing w:val="-8"/>
        </w:rPr>
        <w:t xml:space="preserve"> </w:t>
      </w:r>
      <w:r>
        <w:t>smyslu</w:t>
      </w:r>
      <w:r>
        <w:rPr>
          <w:spacing w:val="-9"/>
        </w:rPr>
        <w:t xml:space="preserve"> </w:t>
      </w:r>
      <w:r>
        <w:t>zákona</w:t>
      </w:r>
      <w:r>
        <w:rPr>
          <w:spacing w:val="-8"/>
        </w:rPr>
        <w:t xml:space="preserve"> </w:t>
      </w:r>
      <w:r>
        <w:t>č.</w:t>
      </w:r>
      <w:r>
        <w:rPr>
          <w:spacing w:val="-11"/>
        </w:rPr>
        <w:t xml:space="preserve"> </w:t>
      </w:r>
      <w:r>
        <w:t>309/2006</w:t>
      </w:r>
      <w:r>
        <w:rPr>
          <w:spacing w:val="-7"/>
        </w:rPr>
        <w:t xml:space="preserve"> </w:t>
      </w:r>
      <w:r>
        <w:t>Sb.,</w:t>
      </w:r>
      <w:r>
        <w:rPr>
          <w:spacing w:val="-9"/>
        </w:rPr>
        <w:t xml:space="preserve"> </w:t>
      </w:r>
      <w:r>
        <w:t>nařízení</w:t>
      </w:r>
      <w:r>
        <w:rPr>
          <w:spacing w:val="-8"/>
        </w:rPr>
        <w:t xml:space="preserve"> </w:t>
      </w:r>
      <w:r>
        <w:t>vlády</w:t>
      </w:r>
      <w:r>
        <w:rPr>
          <w:spacing w:val="-9"/>
        </w:rPr>
        <w:t xml:space="preserve"> </w:t>
      </w:r>
      <w:r>
        <w:t>č.</w:t>
      </w:r>
      <w:r>
        <w:rPr>
          <w:spacing w:val="-9"/>
        </w:rPr>
        <w:t xml:space="preserve"> </w:t>
      </w:r>
      <w:r>
        <w:t>591/2006</w:t>
      </w:r>
      <w:r>
        <w:rPr>
          <w:spacing w:val="-8"/>
        </w:rPr>
        <w:t xml:space="preserve"> </w:t>
      </w:r>
      <w:r>
        <w:t>Sb.</w:t>
      </w:r>
      <w:r>
        <w:rPr>
          <w:spacing w:val="-9"/>
        </w:rPr>
        <w:t xml:space="preserve"> </w:t>
      </w:r>
      <w:r>
        <w:t>a</w:t>
      </w:r>
      <w:r>
        <w:rPr>
          <w:spacing w:val="-4"/>
        </w:rPr>
        <w:t xml:space="preserve"> </w:t>
      </w:r>
      <w:r>
        <w:t>ve smyslu</w:t>
      </w:r>
      <w:r>
        <w:rPr>
          <w:spacing w:val="-3"/>
        </w:rPr>
        <w:t xml:space="preserve"> </w:t>
      </w:r>
      <w:r>
        <w:t>ČSN</w:t>
      </w:r>
      <w:r>
        <w:rPr>
          <w:spacing w:val="-3"/>
        </w:rPr>
        <w:t xml:space="preserve"> </w:t>
      </w:r>
      <w:r>
        <w:t>ISO</w:t>
      </w:r>
      <w:r>
        <w:rPr>
          <w:spacing w:val="-4"/>
        </w:rPr>
        <w:t xml:space="preserve"> </w:t>
      </w:r>
      <w:r>
        <w:t>9926-1,</w:t>
      </w:r>
      <w:r>
        <w:rPr>
          <w:spacing w:val="-4"/>
        </w:rPr>
        <w:t xml:space="preserve"> </w:t>
      </w:r>
      <w:r>
        <w:t>ČSN</w:t>
      </w:r>
      <w:r>
        <w:rPr>
          <w:spacing w:val="-3"/>
        </w:rPr>
        <w:t xml:space="preserve"> </w:t>
      </w:r>
      <w:r>
        <w:t>ISO</w:t>
      </w:r>
      <w:r>
        <w:rPr>
          <w:spacing w:val="-3"/>
        </w:rPr>
        <w:t xml:space="preserve"> </w:t>
      </w:r>
      <w:r>
        <w:t>12480-1,</w:t>
      </w:r>
      <w:r>
        <w:rPr>
          <w:spacing w:val="-4"/>
        </w:rPr>
        <w:t xml:space="preserve"> </w:t>
      </w:r>
      <w:r>
        <w:t>ČSN</w:t>
      </w:r>
      <w:r>
        <w:rPr>
          <w:spacing w:val="-5"/>
        </w:rPr>
        <w:t xml:space="preserve"> </w:t>
      </w:r>
      <w:r>
        <w:t>ISO</w:t>
      </w:r>
      <w:r>
        <w:rPr>
          <w:spacing w:val="-4"/>
        </w:rPr>
        <w:t xml:space="preserve"> </w:t>
      </w:r>
      <w:r>
        <w:t>18878,</w:t>
      </w:r>
      <w:r>
        <w:rPr>
          <w:spacing w:val="-2"/>
        </w:rPr>
        <w:t xml:space="preserve"> </w:t>
      </w:r>
      <w:r>
        <w:t>ČSN</w:t>
      </w:r>
      <w:r>
        <w:rPr>
          <w:spacing w:val="-4"/>
        </w:rPr>
        <w:t xml:space="preserve"> </w:t>
      </w:r>
      <w:r>
        <w:t>ISO</w:t>
      </w:r>
      <w:r>
        <w:rPr>
          <w:spacing w:val="-4"/>
        </w:rPr>
        <w:t xml:space="preserve"> </w:t>
      </w:r>
      <w:r>
        <w:t>18893,</w:t>
      </w:r>
      <w:r>
        <w:rPr>
          <w:spacing w:val="-7"/>
        </w:rPr>
        <w:t xml:space="preserve"> </w:t>
      </w:r>
      <w:r>
        <w:t>vyhlášky</w:t>
      </w:r>
      <w:r>
        <w:rPr>
          <w:spacing w:val="-3"/>
        </w:rPr>
        <w:t xml:space="preserve"> </w:t>
      </w:r>
      <w:r>
        <w:t>č.</w:t>
      </w:r>
      <w:r>
        <w:rPr>
          <w:spacing w:val="-2"/>
        </w:rPr>
        <w:t xml:space="preserve"> </w:t>
      </w:r>
      <w:r>
        <w:t>19/197</w:t>
      </w:r>
      <w:r w:rsidR="006D25E1">
        <w:t xml:space="preserve"> </w:t>
      </w:r>
      <w:r>
        <w:t>Sb. a norem souvisejících</w:t>
      </w:r>
      <w:hyperlink w:anchor="_bookmark14" w:history="1">
        <w:r>
          <w:rPr>
            <w:vertAlign w:val="superscript"/>
          </w:rPr>
          <w:t>1</w:t>
        </w:r>
      </w:hyperlink>
      <w:r>
        <w:t>, a zároveň,</w:t>
      </w:r>
    </w:p>
    <w:p w14:paraId="515FE01A" w14:textId="3C879507" w:rsidR="007A5CA7" w:rsidRDefault="007162BC" w:rsidP="00C30C87">
      <w:pPr>
        <w:pStyle w:val="Odstavecseseznamem"/>
        <w:numPr>
          <w:ilvl w:val="0"/>
          <w:numId w:val="8"/>
        </w:numPr>
        <w:tabs>
          <w:tab w:val="left" w:pos="836"/>
        </w:tabs>
        <w:spacing w:line="276" w:lineRule="auto"/>
        <w:ind w:left="836"/>
        <w:jc w:val="both"/>
      </w:pPr>
      <w:r>
        <w:t>alespoň 6 pracovníků vyškolených pro práci vazače</w:t>
      </w:r>
      <w:r>
        <w:rPr>
          <w:spacing w:val="-9"/>
        </w:rPr>
        <w:t xml:space="preserve"> </w:t>
      </w:r>
      <w:r>
        <w:t>břemen</w:t>
      </w:r>
    </w:p>
    <w:p w14:paraId="662536F6" w14:textId="1EE86E86" w:rsidR="007A5CA7" w:rsidRDefault="007162BC">
      <w:pPr>
        <w:pStyle w:val="Odstavecseseznamem"/>
        <w:numPr>
          <w:ilvl w:val="0"/>
          <w:numId w:val="8"/>
        </w:numPr>
        <w:tabs>
          <w:tab w:val="left" w:pos="837"/>
        </w:tabs>
        <w:spacing w:line="276" w:lineRule="auto"/>
        <w:ind w:left="836" w:right="111"/>
        <w:jc w:val="both"/>
        <w:pPrChange w:id="191" w:author="Petrů, Kateřina" w:date="2022-07-11T13:21:00Z">
          <w:pPr>
            <w:pStyle w:val="Odstavecseseznamem"/>
            <w:numPr>
              <w:numId w:val="8"/>
            </w:numPr>
            <w:tabs>
              <w:tab w:val="left" w:pos="837"/>
            </w:tabs>
            <w:spacing w:before="41" w:line="259" w:lineRule="auto"/>
            <w:ind w:left="835" w:right="111"/>
            <w:jc w:val="both"/>
          </w:pPr>
        </w:pPrChange>
      </w:pPr>
      <w:r>
        <w:t xml:space="preserve">alespoň 1 osoba odborně způsobilá k zajišťování úkolů v prevenci rizik v oblasti bezpečnosti </w:t>
      </w:r>
      <w:ins w:id="192" w:author="Petrů, Kateřina" w:date="2022-07-11T13:18:00Z">
        <w:r w:rsidR="0026265A">
          <w:br/>
        </w:r>
      </w:ins>
      <w:r>
        <w:t xml:space="preserve">a ochrany zdraví při práci podle zákona č. 309/2006 Sb., kterým se upravují další požadavky bezpečnosti a ochrany zdraví při práci v pracovněprávních vztazích a o zajištění bezpečnosti </w:t>
      </w:r>
      <w:ins w:id="193" w:author="Petrů, Kateřina" w:date="2022-07-11T13:18:00Z">
        <w:r w:rsidR="0026265A">
          <w:br/>
        </w:r>
      </w:ins>
      <w:r>
        <w:t xml:space="preserve">a ochrany zdraví při činnosti nebo poskytování služeb mimo pracovněprávní vztahy (zákon </w:t>
      </w:r>
      <w:ins w:id="194" w:author="Petrů, Kateřina" w:date="2022-07-11T13:18:00Z">
        <w:r w:rsidR="0026265A">
          <w:br/>
        </w:r>
      </w:ins>
      <w:r>
        <w:t>o zajištění dalších podmínek bezpečnosti a ochrany zdraví při práci), ve znění pozdějších předpisů, a</w:t>
      </w:r>
      <w:r>
        <w:rPr>
          <w:spacing w:val="-1"/>
        </w:rPr>
        <w:t xml:space="preserve"> </w:t>
      </w:r>
      <w:r>
        <w:t>zároveň</w:t>
      </w:r>
      <w:ins w:id="195" w:author="Horčičková, Blanka" w:date="2022-08-01T10:41:00Z">
        <w:r w:rsidR="004A3AF0">
          <w:t xml:space="preserve"> (doloženo min. 1 referenční zakázkou)</w:t>
        </w:r>
      </w:ins>
      <w:r>
        <w:t>,</w:t>
      </w:r>
    </w:p>
    <w:p w14:paraId="3CBA5C53" w14:textId="77777777" w:rsidR="007A5CA7" w:rsidRDefault="007162BC">
      <w:pPr>
        <w:pStyle w:val="Odstavecseseznamem"/>
        <w:numPr>
          <w:ilvl w:val="0"/>
          <w:numId w:val="8"/>
        </w:numPr>
        <w:tabs>
          <w:tab w:val="left" w:pos="837"/>
        </w:tabs>
        <w:spacing w:line="276" w:lineRule="auto"/>
        <w:ind w:left="836"/>
        <w:jc w:val="both"/>
        <w:pPrChange w:id="196" w:author="Petrů, Kateřina" w:date="2022-07-11T13:21:00Z">
          <w:pPr>
            <w:pStyle w:val="Odstavecseseznamem"/>
            <w:numPr>
              <w:numId w:val="8"/>
            </w:numPr>
            <w:tabs>
              <w:tab w:val="left" w:pos="837"/>
            </w:tabs>
            <w:spacing w:before="158"/>
            <w:ind w:left="835"/>
            <w:jc w:val="both"/>
          </w:pPr>
        </w:pPrChange>
      </w:pPr>
      <w:r>
        <w:t>alespoň</w:t>
      </w:r>
      <w:r>
        <w:rPr>
          <w:spacing w:val="-10"/>
        </w:rPr>
        <w:t xml:space="preserve"> </w:t>
      </w:r>
      <w:r>
        <w:t>1</w:t>
      </w:r>
      <w:r>
        <w:rPr>
          <w:spacing w:val="-7"/>
        </w:rPr>
        <w:t xml:space="preserve"> </w:t>
      </w:r>
      <w:r>
        <w:t>osoba</w:t>
      </w:r>
      <w:r>
        <w:rPr>
          <w:spacing w:val="-8"/>
        </w:rPr>
        <w:t xml:space="preserve"> </w:t>
      </w:r>
      <w:r>
        <w:t>s</w:t>
      </w:r>
      <w:r>
        <w:rPr>
          <w:spacing w:val="-3"/>
        </w:rPr>
        <w:t xml:space="preserve"> </w:t>
      </w:r>
      <w:r>
        <w:t>odbornou</w:t>
      </w:r>
      <w:r>
        <w:rPr>
          <w:spacing w:val="-6"/>
        </w:rPr>
        <w:t xml:space="preserve"> </w:t>
      </w:r>
      <w:r>
        <w:t>kvalifikací</w:t>
      </w:r>
      <w:r>
        <w:rPr>
          <w:spacing w:val="-8"/>
        </w:rPr>
        <w:t xml:space="preserve"> </w:t>
      </w:r>
      <w:r>
        <w:t>ÚOZI</w:t>
      </w:r>
      <w:r>
        <w:rPr>
          <w:spacing w:val="-9"/>
        </w:rPr>
        <w:t xml:space="preserve"> </w:t>
      </w:r>
      <w:r>
        <w:t>(Úředně</w:t>
      </w:r>
      <w:r>
        <w:rPr>
          <w:spacing w:val="-10"/>
        </w:rPr>
        <w:t xml:space="preserve"> </w:t>
      </w:r>
      <w:r>
        <w:t>ověřený</w:t>
      </w:r>
      <w:r>
        <w:rPr>
          <w:spacing w:val="-7"/>
        </w:rPr>
        <w:t xml:space="preserve"> </w:t>
      </w:r>
      <w:r>
        <w:t>zeměměřický</w:t>
      </w:r>
      <w:r>
        <w:rPr>
          <w:spacing w:val="-5"/>
        </w:rPr>
        <w:t xml:space="preserve"> </w:t>
      </w:r>
      <w:r>
        <w:t>inženýr)</w:t>
      </w:r>
      <w:r>
        <w:rPr>
          <w:spacing w:val="-8"/>
        </w:rPr>
        <w:t xml:space="preserve"> </w:t>
      </w:r>
      <w:r>
        <w:t>v rozsahu</w:t>
      </w:r>
    </w:p>
    <w:p w14:paraId="5474B7A4" w14:textId="77777777" w:rsidR="007A5CA7" w:rsidRDefault="007162BC">
      <w:pPr>
        <w:pStyle w:val="Zkladntext"/>
        <w:spacing w:line="276" w:lineRule="auto"/>
        <w:ind w:left="836"/>
        <w:pPrChange w:id="197" w:author="Petrů, Kateřina" w:date="2022-07-11T13:21:00Z">
          <w:pPr>
            <w:pStyle w:val="Zkladntext"/>
            <w:spacing w:before="41"/>
            <w:ind w:left="836"/>
          </w:pPr>
        </w:pPrChange>
      </w:pPr>
      <w:r>
        <w:t>podle § 13 odst. 1 písm. c) zákona č. 200/1994 Sb., a zároveň,</w:t>
      </w:r>
    </w:p>
    <w:p w14:paraId="1CB5E01A" w14:textId="56FB38B9" w:rsidR="007A5CA7" w:rsidRPr="00C30C87" w:rsidRDefault="007162BC" w:rsidP="00C30C87">
      <w:pPr>
        <w:pStyle w:val="Odstavecseseznamem"/>
        <w:numPr>
          <w:ilvl w:val="0"/>
          <w:numId w:val="8"/>
        </w:numPr>
        <w:tabs>
          <w:tab w:val="left" w:pos="837"/>
        </w:tabs>
        <w:spacing w:line="276" w:lineRule="auto"/>
        <w:ind w:left="836" w:right="113" w:hanging="360"/>
        <w:jc w:val="both"/>
      </w:pPr>
      <w:r w:rsidRPr="00C30C87">
        <w:t xml:space="preserve">alespoň 2 osoby s alespoň dvouletou praxí v oboru geodézie (doloženo min. 1 referenční zakázkou), přičemž se musí jednat o osoby odlišné od osob splňující podmínky uvedené pod písm. </w:t>
      </w:r>
      <w:ins w:id="198" w:author="Mareček, František" w:date="2022-08-03T07:44:00Z">
        <w:r w:rsidR="00142D7E" w:rsidRPr="00C30C87">
          <w:rPr>
            <w:rPrChange w:id="199" w:author="Popelková, Lenka" w:date="2022-08-03T09:50:00Z">
              <w:rPr>
                <w:highlight w:val="yellow"/>
              </w:rPr>
            </w:rPrChange>
          </w:rPr>
          <w:t>h</w:t>
        </w:r>
      </w:ins>
      <w:del w:id="200" w:author="Mareček, František" w:date="2022-08-03T07:44:00Z">
        <w:r w:rsidRPr="00C30C87" w:rsidDel="00142D7E">
          <w:delText>b</w:delText>
        </w:r>
      </w:del>
      <w:r w:rsidRPr="00C30C87">
        <w:t>), a</w:t>
      </w:r>
      <w:r w:rsidRPr="00C30C87">
        <w:rPr>
          <w:spacing w:val="-3"/>
        </w:rPr>
        <w:t xml:space="preserve"> </w:t>
      </w:r>
      <w:r w:rsidRPr="00C30C87">
        <w:t>zárove</w:t>
      </w:r>
      <w:r w:rsidRPr="00C30C87">
        <w:rPr>
          <w:rPrChange w:id="201" w:author="Popelková, Lenka" w:date="2022-08-03T09:50:00Z">
            <w:rPr>
              <w:highlight w:val="yellow"/>
            </w:rPr>
          </w:rPrChange>
        </w:rPr>
        <w:t>ň</w:t>
      </w:r>
      <w:r w:rsidRPr="00C30C87">
        <w:t>,</w:t>
      </w:r>
    </w:p>
    <w:p w14:paraId="086310E7" w14:textId="65A711F7" w:rsidR="007A5CA7" w:rsidRDefault="007162BC" w:rsidP="00C30C87">
      <w:pPr>
        <w:pStyle w:val="Odstavecseseznamem"/>
        <w:numPr>
          <w:ilvl w:val="0"/>
          <w:numId w:val="8"/>
        </w:numPr>
        <w:tabs>
          <w:tab w:val="left" w:pos="836"/>
        </w:tabs>
        <w:spacing w:line="276" w:lineRule="auto"/>
        <w:ind w:left="836" w:right="113"/>
        <w:jc w:val="both"/>
        <w:rPr>
          <w:ins w:id="202" w:author="Petrů, Kateřina" w:date="2022-07-11T13:19:00Z"/>
        </w:rPr>
      </w:pPr>
      <w:r>
        <w:t xml:space="preserve">alespoň 1 osoba s alespoň 3letou praxí na pozici stavbyvedoucího (doloženo alespoň 2 referenčními zakázkami) disponující osvědčením o autorizaci podle zákona č. 360/1992 Sb., </w:t>
      </w:r>
      <w:ins w:id="203" w:author="Petrů, Kateřina" w:date="2022-07-11T13:19:00Z">
        <w:r w:rsidR="00E35AC5">
          <w:br/>
        </w:r>
      </w:ins>
      <w:r>
        <w:t xml:space="preserve">o výkonu povolání autorizovaných architektů a o výkonu povolání autorizovaných inženýrů </w:t>
      </w:r>
      <w:ins w:id="204" w:author="Petrů, Kateřina" w:date="2022-07-11T13:19:00Z">
        <w:r w:rsidR="00E35AC5">
          <w:br/>
        </w:r>
      </w:ins>
      <w:r>
        <w:t>a techniků činných ve výstavbě, ve znění pozdějších předpisů pro obor technologická zařízení staveb,</w:t>
      </w:r>
    </w:p>
    <w:p w14:paraId="5B8C1E05" w14:textId="7AFCE58C" w:rsidR="007A5CA7" w:rsidRDefault="007162BC" w:rsidP="00F47B64">
      <w:pPr>
        <w:pStyle w:val="Odstavecseseznamem"/>
        <w:numPr>
          <w:ilvl w:val="0"/>
          <w:numId w:val="8"/>
        </w:numPr>
        <w:tabs>
          <w:tab w:val="left" w:pos="837"/>
        </w:tabs>
        <w:spacing w:line="276" w:lineRule="auto"/>
        <w:ind w:left="836" w:right="113" w:hanging="360"/>
        <w:jc w:val="both"/>
      </w:pPr>
      <w:r>
        <w:t xml:space="preserve">alespoň 2 osoby, které splňují podmínku kvalifikace na technologii a práci s optickými kabely. Pro osoby dodavatele, které budou realizovat montáž všech technologií distribučních vedení </w:t>
      </w:r>
      <w:r>
        <w:lastRenderedPageBreak/>
        <w:t>E.ON, zajistí zadavatel školení před zahájením realizace zakázek na specifické technologické prvky</w:t>
      </w:r>
      <w:r>
        <w:rPr>
          <w:spacing w:val="-6"/>
        </w:rPr>
        <w:t xml:space="preserve"> </w:t>
      </w:r>
      <w:r>
        <w:t>a</w:t>
      </w:r>
      <w:r>
        <w:rPr>
          <w:spacing w:val="-6"/>
        </w:rPr>
        <w:t xml:space="preserve"> </w:t>
      </w:r>
      <w:r>
        <w:t>postupy</w:t>
      </w:r>
      <w:r>
        <w:rPr>
          <w:spacing w:val="-5"/>
        </w:rPr>
        <w:t xml:space="preserve"> </w:t>
      </w:r>
      <w:r>
        <w:t>pro</w:t>
      </w:r>
      <w:r>
        <w:rPr>
          <w:spacing w:val="-5"/>
        </w:rPr>
        <w:t xml:space="preserve"> </w:t>
      </w:r>
      <w:r>
        <w:t>výstavbu</w:t>
      </w:r>
      <w:r>
        <w:rPr>
          <w:spacing w:val="-6"/>
        </w:rPr>
        <w:t xml:space="preserve"> </w:t>
      </w:r>
      <w:r>
        <w:t>sítí</w:t>
      </w:r>
      <w:r>
        <w:rPr>
          <w:spacing w:val="-6"/>
        </w:rPr>
        <w:t xml:space="preserve"> </w:t>
      </w:r>
      <w:r>
        <w:t>v</w:t>
      </w:r>
      <w:r>
        <w:rPr>
          <w:spacing w:val="-1"/>
        </w:rPr>
        <w:t xml:space="preserve"> </w:t>
      </w:r>
      <w:r>
        <w:t>DS,</w:t>
      </w:r>
      <w:r>
        <w:rPr>
          <w:spacing w:val="-6"/>
        </w:rPr>
        <w:t xml:space="preserve"> </w:t>
      </w:r>
      <w:r>
        <w:t>pokud</w:t>
      </w:r>
      <w:r>
        <w:rPr>
          <w:spacing w:val="-6"/>
        </w:rPr>
        <w:t xml:space="preserve"> </w:t>
      </w:r>
      <w:r>
        <w:t>tomu</w:t>
      </w:r>
      <w:r>
        <w:rPr>
          <w:spacing w:val="-7"/>
        </w:rPr>
        <w:t xml:space="preserve"> </w:t>
      </w:r>
      <w:r>
        <w:t>tak</w:t>
      </w:r>
      <w:r>
        <w:rPr>
          <w:spacing w:val="-5"/>
        </w:rPr>
        <w:t xml:space="preserve"> </w:t>
      </w:r>
      <w:r>
        <w:t>již</w:t>
      </w:r>
      <w:r>
        <w:rPr>
          <w:spacing w:val="-7"/>
        </w:rPr>
        <w:t xml:space="preserve"> </w:t>
      </w:r>
      <w:r>
        <w:t>nebylo</w:t>
      </w:r>
      <w:r>
        <w:rPr>
          <w:spacing w:val="-4"/>
        </w:rPr>
        <w:t xml:space="preserve"> </w:t>
      </w:r>
      <w:r>
        <w:t>učiněno</w:t>
      </w:r>
      <w:r>
        <w:rPr>
          <w:spacing w:val="-5"/>
        </w:rPr>
        <w:t xml:space="preserve"> </w:t>
      </w:r>
      <w:r>
        <w:t>v</w:t>
      </w:r>
      <w:r>
        <w:rPr>
          <w:spacing w:val="-2"/>
        </w:rPr>
        <w:t xml:space="preserve"> </w:t>
      </w:r>
      <w:r>
        <w:t>období</w:t>
      </w:r>
      <w:r>
        <w:rPr>
          <w:spacing w:val="-6"/>
        </w:rPr>
        <w:t xml:space="preserve"> </w:t>
      </w:r>
      <w:r>
        <w:t>kratším</w:t>
      </w:r>
      <w:r>
        <w:rPr>
          <w:spacing w:val="-6"/>
        </w:rPr>
        <w:t xml:space="preserve"> </w:t>
      </w:r>
      <w:r>
        <w:t>jak 3</w:t>
      </w:r>
      <w:r>
        <w:rPr>
          <w:spacing w:val="1"/>
        </w:rPr>
        <w:t xml:space="preserve"> </w:t>
      </w:r>
      <w:r>
        <w:t>roky</w:t>
      </w:r>
      <w:ins w:id="205" w:author="Horčičková, Blanka" w:date="2022-08-01T10:48:00Z">
        <w:r w:rsidR="00893C22">
          <w:t xml:space="preserve"> před realizací zakázky</w:t>
        </w:r>
      </w:ins>
      <w:r>
        <w:t>.</w:t>
      </w:r>
    </w:p>
    <w:p w14:paraId="2968972F" w14:textId="77777777" w:rsidR="007A5CA7" w:rsidRDefault="007162BC">
      <w:pPr>
        <w:pStyle w:val="Zkladntext"/>
        <w:spacing w:line="276" w:lineRule="auto"/>
        <w:ind w:left="836"/>
        <w:jc w:val="both"/>
        <w:pPrChange w:id="206" w:author="Petrů, Kateřina" w:date="2022-07-11T13:21:00Z">
          <w:pPr>
            <w:pStyle w:val="Zkladntext"/>
            <w:spacing w:line="267" w:lineRule="exact"/>
            <w:ind w:left="836"/>
            <w:jc w:val="both"/>
          </w:pPr>
        </w:pPrChange>
      </w:pPr>
      <w:r>
        <w:t xml:space="preserve">(např. na montáž podpěrných bodů, konzol Pařát, </w:t>
      </w:r>
      <w:proofErr w:type="spellStart"/>
      <w:r>
        <w:t>Čtyřvodič</w:t>
      </w:r>
      <w:proofErr w:type="spellEnd"/>
      <w:r>
        <w:t>, SDOK a vodičů VN, atd.)</w:t>
      </w:r>
    </w:p>
    <w:p w14:paraId="2C7CB919" w14:textId="77777777" w:rsidR="007A5CA7" w:rsidRDefault="007A5CA7">
      <w:pPr>
        <w:pStyle w:val="Zkladntext"/>
      </w:pPr>
    </w:p>
    <w:p w14:paraId="106893DE" w14:textId="2A12EBD1" w:rsidR="007F52E8" w:rsidRPr="008D1601" w:rsidRDefault="007F52E8" w:rsidP="00183C1B">
      <w:pPr>
        <w:spacing w:after="120"/>
        <w:ind w:left="142"/>
        <w:jc w:val="both"/>
        <w:rPr>
          <w:rFonts w:cstheme="minorHAnsi"/>
          <w:b/>
        </w:rPr>
      </w:pPr>
      <w:r w:rsidRPr="00E967DC">
        <w:rPr>
          <w:rFonts w:cstheme="minorHAnsi"/>
          <w:b/>
        </w:rPr>
        <w:t>Zadavatel upozorňuje, že v souladu s p</w:t>
      </w:r>
      <w:r w:rsidRPr="00C30C87">
        <w:rPr>
          <w:rFonts w:cstheme="minorHAnsi"/>
          <w:b/>
        </w:rPr>
        <w:t xml:space="preserve">ožadavkem § 105 odst. 2 ZZVZ bude zadavatel po dodavateli v zadávací dokumentaci požadovat, </w:t>
      </w:r>
      <w:r w:rsidRPr="00C30C87">
        <w:rPr>
          <w:b/>
        </w:rPr>
        <w:t>aby zadavatelem určené významné činnosti prováděné osobami uvedenými pod bodem</w:t>
      </w:r>
      <w:r w:rsidRPr="00C30C87">
        <w:rPr>
          <w:rFonts w:cstheme="minorHAnsi"/>
          <w:b/>
        </w:rPr>
        <w:t xml:space="preserve"> 2.4.1 a), b) c), e), f)</w:t>
      </w:r>
      <w:ins w:id="207" w:author="Mareček, František" w:date="2022-08-03T07:54:00Z">
        <w:r w:rsidR="005216C1" w:rsidRPr="00C30C87">
          <w:rPr>
            <w:rFonts w:cstheme="minorHAnsi"/>
            <w:b/>
          </w:rPr>
          <w:t xml:space="preserve">, j) </w:t>
        </w:r>
      </w:ins>
      <w:del w:id="208" w:author="Mareček, František" w:date="2022-08-03T07:54:00Z">
        <w:r w:rsidR="00A6416B" w:rsidRPr="00C30C87" w:rsidDel="005216C1">
          <w:rPr>
            <w:rFonts w:cstheme="minorHAnsi"/>
            <w:b/>
          </w:rPr>
          <w:delText xml:space="preserve"> </w:delText>
        </w:r>
      </w:del>
      <w:r w:rsidRPr="00C30C87">
        <w:rPr>
          <w:b/>
        </w:rPr>
        <w:t>při plně</w:t>
      </w:r>
      <w:r w:rsidRPr="00C30C87">
        <w:rPr>
          <w:b/>
          <w:rPrChange w:id="209" w:author="Popelková, Lenka" w:date="2022-08-03T09:50:00Z">
            <w:rPr>
              <w:b/>
              <w:highlight w:val="yellow"/>
            </w:rPr>
          </w:rPrChange>
        </w:rPr>
        <w:t>ní</w:t>
      </w:r>
      <w:r w:rsidRPr="00C30C87">
        <w:rPr>
          <w:b/>
        </w:rPr>
        <w:t xml:space="preserve"> veře</w:t>
      </w:r>
      <w:r>
        <w:rPr>
          <w:b/>
        </w:rPr>
        <w:t>jné zakázky, byly plněny přímo vybraným dodavatelem</w:t>
      </w:r>
      <w:del w:id="210" w:author="Horčičková, Blanka" w:date="2022-08-01T10:50:00Z">
        <w:r w:rsidDel="00893C22">
          <w:rPr>
            <w:b/>
          </w:rPr>
          <w:delText>.</w:delText>
        </w:r>
        <w:r w:rsidRPr="00E967DC" w:rsidDel="00893C22">
          <w:rPr>
            <w:rFonts w:cstheme="minorHAnsi"/>
            <w:b/>
          </w:rPr>
          <w:delText>.</w:delText>
        </w:r>
      </w:del>
      <w:ins w:id="211" w:author="Horčičková, Blanka" w:date="2022-08-01T10:50:00Z">
        <w:r w:rsidR="00893C22">
          <w:rPr>
            <w:rFonts w:cstheme="minorHAnsi"/>
            <w:b/>
          </w:rPr>
          <w:t>, popř.</w:t>
        </w:r>
      </w:ins>
      <w:ins w:id="212" w:author="Horčičková, Blanka" w:date="2022-08-01T10:51:00Z">
        <w:r w:rsidR="00893C22">
          <w:rPr>
            <w:rFonts w:cstheme="minorHAnsi"/>
            <w:b/>
          </w:rPr>
          <w:t xml:space="preserve"> dodavatel</w:t>
        </w:r>
      </w:ins>
      <w:ins w:id="213" w:author="Horčičková, Blanka" w:date="2022-08-01T11:05:00Z">
        <w:r w:rsidR="00F259CD">
          <w:rPr>
            <w:rFonts w:cstheme="minorHAnsi"/>
            <w:b/>
          </w:rPr>
          <w:t>i</w:t>
        </w:r>
      </w:ins>
      <w:ins w:id="214" w:author="Horčičková, Blanka" w:date="2022-08-01T10:51:00Z">
        <w:r w:rsidR="00893C22">
          <w:rPr>
            <w:rFonts w:cstheme="minorHAnsi"/>
            <w:b/>
          </w:rPr>
          <w:t xml:space="preserve"> </w:t>
        </w:r>
      </w:ins>
      <w:ins w:id="215" w:author="Horčičková, Blanka" w:date="2022-08-01T10:54:00Z">
        <w:r w:rsidR="00893C22">
          <w:rPr>
            <w:rFonts w:cstheme="minorHAnsi"/>
            <w:b/>
          </w:rPr>
          <w:t>podávající</w:t>
        </w:r>
      </w:ins>
      <w:ins w:id="216" w:author="Horčičková, Blanka" w:date="2022-08-01T11:05:00Z">
        <w:r w:rsidR="001559A3">
          <w:rPr>
            <w:rFonts w:cstheme="minorHAnsi"/>
            <w:b/>
          </w:rPr>
          <w:t>m</w:t>
        </w:r>
        <w:r w:rsidR="00F259CD">
          <w:rPr>
            <w:rFonts w:cstheme="minorHAnsi"/>
            <w:b/>
          </w:rPr>
          <w:t>i</w:t>
        </w:r>
      </w:ins>
      <w:ins w:id="217" w:author="Horčičková, Blanka" w:date="2022-08-01T10:54:00Z">
        <w:r w:rsidR="00893C22">
          <w:rPr>
            <w:rFonts w:cstheme="minorHAnsi"/>
            <w:b/>
          </w:rPr>
          <w:t xml:space="preserve"> Žádost o zařazení do S</w:t>
        </w:r>
      </w:ins>
      <w:r w:rsidR="00893C22">
        <w:rPr>
          <w:rFonts w:cstheme="minorHAnsi"/>
          <w:b/>
        </w:rPr>
        <w:t>K v</w:t>
      </w:r>
      <w:r w:rsidR="00F47B64">
        <w:rPr>
          <w:rFonts w:cstheme="minorHAnsi"/>
          <w:b/>
        </w:rPr>
        <w:t> tzv.</w:t>
      </w:r>
      <w:ins w:id="218" w:author="Popelková, Lenka" w:date="2022-08-02T10:49:00Z">
        <w:r w:rsidR="00F47B64">
          <w:rPr>
            <w:rFonts w:cstheme="minorHAnsi"/>
            <w:b/>
          </w:rPr>
          <w:t xml:space="preserve"> </w:t>
        </w:r>
      </w:ins>
      <w:r w:rsidR="00893C22">
        <w:rPr>
          <w:rFonts w:cstheme="minorHAnsi"/>
          <w:b/>
        </w:rPr>
        <w:t>sdružení</w:t>
      </w:r>
      <w:ins w:id="219" w:author="Popelková, Lenka" w:date="2022-08-02T10:49:00Z">
        <w:r w:rsidR="00F47B64">
          <w:rPr>
            <w:rFonts w:cstheme="minorHAnsi"/>
            <w:b/>
          </w:rPr>
          <w:t>.</w:t>
        </w:r>
      </w:ins>
    </w:p>
    <w:p w14:paraId="6C05598C" w14:textId="40B11116" w:rsidR="007A5CA7" w:rsidRDefault="007162BC">
      <w:pPr>
        <w:spacing w:before="118"/>
        <w:ind w:left="115"/>
        <w:rPr>
          <w:b/>
        </w:rPr>
      </w:pPr>
      <w:r>
        <w:t xml:space="preserve">Osoby uvedené pod bodem </w:t>
      </w:r>
      <w:r>
        <w:rPr>
          <w:b/>
        </w:rPr>
        <w:t>2.</w:t>
      </w:r>
      <w:r w:rsidR="00656BC4">
        <w:rPr>
          <w:b/>
        </w:rPr>
        <w:t>4</w:t>
      </w:r>
      <w:r w:rsidRPr="00183C1B">
        <w:rPr>
          <w:b/>
        </w:rPr>
        <w:t>.1 d), g), h), i),</w:t>
      </w:r>
      <w:r>
        <w:rPr>
          <w:b/>
        </w:rPr>
        <w:t xml:space="preserve"> k) lze řešit formou </w:t>
      </w:r>
      <w:r w:rsidR="007F52E8">
        <w:rPr>
          <w:b/>
        </w:rPr>
        <w:t>Jiné osoby</w:t>
      </w:r>
      <w:r>
        <w:rPr>
          <w:b/>
        </w:rPr>
        <w:t>.</w:t>
      </w:r>
    </w:p>
    <w:p w14:paraId="244948B9" w14:textId="77777777" w:rsidR="007A5CA7" w:rsidRDefault="007A5CA7">
      <w:pPr>
        <w:pStyle w:val="Zkladntext"/>
        <w:spacing w:before="4"/>
        <w:rPr>
          <w:b/>
          <w:sz w:val="16"/>
        </w:rPr>
      </w:pPr>
    </w:p>
    <w:p w14:paraId="2A77943C" w14:textId="63E950F5" w:rsidR="007A5CA7" w:rsidRDefault="007162BC">
      <w:pPr>
        <w:pStyle w:val="Zkladntext"/>
        <w:spacing w:before="1"/>
        <w:ind w:left="115"/>
      </w:pPr>
      <w:r>
        <w:t>Seznam</w:t>
      </w:r>
      <w:r>
        <w:rPr>
          <w:spacing w:val="42"/>
        </w:rPr>
        <w:t xml:space="preserve"> </w:t>
      </w:r>
      <w:r>
        <w:t>k</w:t>
      </w:r>
      <w:r>
        <w:rPr>
          <w:spacing w:val="-1"/>
        </w:rPr>
        <w:t xml:space="preserve"> </w:t>
      </w:r>
      <w:r>
        <w:t>prokázání</w:t>
      </w:r>
      <w:r>
        <w:rPr>
          <w:spacing w:val="41"/>
        </w:rPr>
        <w:t xml:space="preserve"> </w:t>
      </w:r>
      <w:r>
        <w:t>technického</w:t>
      </w:r>
      <w:r>
        <w:rPr>
          <w:spacing w:val="39"/>
        </w:rPr>
        <w:t xml:space="preserve"> </w:t>
      </w:r>
      <w:r>
        <w:t>kvalifikačního</w:t>
      </w:r>
      <w:r>
        <w:rPr>
          <w:spacing w:val="42"/>
        </w:rPr>
        <w:t xml:space="preserve"> </w:t>
      </w:r>
      <w:r>
        <w:t>kritéria</w:t>
      </w:r>
      <w:r>
        <w:rPr>
          <w:spacing w:val="41"/>
        </w:rPr>
        <w:t xml:space="preserve"> </w:t>
      </w:r>
      <w:r>
        <w:t>dle</w:t>
      </w:r>
      <w:r>
        <w:rPr>
          <w:spacing w:val="41"/>
        </w:rPr>
        <w:t xml:space="preserve"> </w:t>
      </w:r>
      <w:r>
        <w:t>tohoto</w:t>
      </w:r>
      <w:r>
        <w:rPr>
          <w:spacing w:val="43"/>
        </w:rPr>
        <w:t xml:space="preserve"> </w:t>
      </w:r>
      <w:r>
        <w:t>odst.</w:t>
      </w:r>
      <w:r>
        <w:rPr>
          <w:spacing w:val="38"/>
        </w:rPr>
        <w:t xml:space="preserve"> </w:t>
      </w:r>
      <w:r>
        <w:t>2.</w:t>
      </w:r>
      <w:r w:rsidR="00656BC4">
        <w:t>4</w:t>
      </w:r>
      <w:r>
        <w:t>.1</w:t>
      </w:r>
      <w:r>
        <w:rPr>
          <w:spacing w:val="39"/>
        </w:rPr>
        <w:t xml:space="preserve"> </w:t>
      </w:r>
      <w:r>
        <w:t>dokumentace</w:t>
      </w:r>
      <w:r>
        <w:rPr>
          <w:spacing w:val="41"/>
        </w:rPr>
        <w:t xml:space="preserve"> </w:t>
      </w:r>
      <w:r>
        <w:t>bude</w:t>
      </w:r>
    </w:p>
    <w:p w14:paraId="74E0AFF0" w14:textId="08D3AA4A" w:rsidR="006D25E1" w:rsidRDefault="007162BC" w:rsidP="00183C1B">
      <w:pPr>
        <w:pStyle w:val="Zkladntext"/>
        <w:spacing w:before="41"/>
        <w:ind w:left="115"/>
      </w:pPr>
      <w:r>
        <w:t>předložen   ve   formě   čestného   prohlášení   (dodavatelé   jsou  oprávnění  využít   vzorový</w:t>
      </w:r>
      <w:r>
        <w:rPr>
          <w:spacing w:val="-7"/>
        </w:rPr>
        <w:t xml:space="preserve"> </w:t>
      </w:r>
      <w:r>
        <w:t>formulář</w:t>
      </w:r>
      <w:r w:rsidR="006D25E1">
        <w:t xml:space="preserve"> dle</w:t>
      </w:r>
      <w:r w:rsidR="006D25E1">
        <w:rPr>
          <w:spacing w:val="-1"/>
        </w:rPr>
        <w:t xml:space="preserve"> </w:t>
      </w:r>
      <w:r w:rsidR="006D25E1">
        <w:t>přílohy</w:t>
      </w:r>
      <w:r w:rsidR="006D25E1">
        <w:rPr>
          <w:spacing w:val="-8"/>
        </w:rPr>
        <w:t xml:space="preserve"> </w:t>
      </w:r>
      <w:r w:rsidR="006D25E1">
        <w:t>č.</w:t>
      </w:r>
      <w:r w:rsidR="006D25E1">
        <w:rPr>
          <w:spacing w:val="-9"/>
        </w:rPr>
        <w:t xml:space="preserve"> </w:t>
      </w:r>
      <w:r w:rsidR="006D25E1">
        <w:t>5</w:t>
      </w:r>
      <w:r w:rsidR="006D25E1">
        <w:rPr>
          <w:spacing w:val="-10"/>
        </w:rPr>
        <w:t xml:space="preserve"> </w:t>
      </w:r>
      <w:r w:rsidR="006D25E1">
        <w:t>této</w:t>
      </w:r>
      <w:r w:rsidR="006D25E1">
        <w:rPr>
          <w:spacing w:val="-8"/>
        </w:rPr>
        <w:t xml:space="preserve"> </w:t>
      </w:r>
      <w:r w:rsidR="006D25E1">
        <w:t>dokumentace,</w:t>
      </w:r>
      <w:r w:rsidR="006D25E1">
        <w:rPr>
          <w:spacing w:val="-8"/>
        </w:rPr>
        <w:t xml:space="preserve"> </w:t>
      </w:r>
      <w:r w:rsidR="006D25E1">
        <w:t>přičemž</w:t>
      </w:r>
      <w:r w:rsidR="006D25E1">
        <w:rPr>
          <w:spacing w:val="-12"/>
        </w:rPr>
        <w:t xml:space="preserve"> </w:t>
      </w:r>
      <w:r w:rsidR="006D25E1">
        <w:t>musí</w:t>
      </w:r>
      <w:r w:rsidR="006D25E1">
        <w:rPr>
          <w:spacing w:val="-8"/>
        </w:rPr>
        <w:t xml:space="preserve"> </w:t>
      </w:r>
      <w:r w:rsidR="006D25E1">
        <w:t>platit,</w:t>
      </w:r>
      <w:r w:rsidR="006D25E1">
        <w:rPr>
          <w:spacing w:val="-11"/>
        </w:rPr>
        <w:t xml:space="preserve"> </w:t>
      </w:r>
      <w:r w:rsidR="006D25E1">
        <w:t>že</w:t>
      </w:r>
      <w:r w:rsidR="006D25E1">
        <w:rPr>
          <w:spacing w:val="-8"/>
        </w:rPr>
        <w:t xml:space="preserve"> </w:t>
      </w:r>
      <w:r w:rsidR="006D25E1">
        <w:t>čestné</w:t>
      </w:r>
      <w:r w:rsidR="006D25E1">
        <w:rPr>
          <w:spacing w:val="-8"/>
        </w:rPr>
        <w:t xml:space="preserve"> </w:t>
      </w:r>
      <w:r w:rsidR="006D25E1">
        <w:t>prohlášení</w:t>
      </w:r>
      <w:r w:rsidR="006D25E1">
        <w:rPr>
          <w:spacing w:val="-8"/>
        </w:rPr>
        <w:t xml:space="preserve"> </w:t>
      </w:r>
      <w:r w:rsidR="006D25E1">
        <w:t>předkládané</w:t>
      </w:r>
      <w:r w:rsidR="006D25E1">
        <w:rPr>
          <w:spacing w:val="-8"/>
        </w:rPr>
        <w:t xml:space="preserve"> </w:t>
      </w:r>
      <w:r w:rsidR="006D25E1">
        <w:t>dodavatelem bude obsahovat náležitosti stanovené touto</w:t>
      </w:r>
      <w:r w:rsidR="006D25E1">
        <w:rPr>
          <w:spacing w:val="-5"/>
        </w:rPr>
        <w:t xml:space="preserve"> </w:t>
      </w:r>
      <w:r w:rsidR="006D25E1">
        <w:t>přílohou).</w:t>
      </w:r>
    </w:p>
    <w:p w14:paraId="3A6801EF" w14:textId="0B3931FE" w:rsidR="007A5CA7" w:rsidRDefault="007A5CA7">
      <w:pPr>
        <w:pStyle w:val="Zkladntext"/>
        <w:rPr>
          <w:sz w:val="20"/>
        </w:rPr>
      </w:pPr>
    </w:p>
    <w:p w14:paraId="736697A2" w14:textId="41D42A25" w:rsidR="005623FD" w:rsidRDefault="005623FD">
      <w:pPr>
        <w:pStyle w:val="Zkladntext"/>
        <w:rPr>
          <w:sz w:val="20"/>
        </w:rPr>
      </w:pPr>
    </w:p>
    <w:p w14:paraId="0361B6DF" w14:textId="56B12BED" w:rsidR="005623FD" w:rsidRDefault="005623FD">
      <w:pPr>
        <w:pStyle w:val="Zkladntext"/>
        <w:rPr>
          <w:sz w:val="20"/>
        </w:rPr>
      </w:pPr>
    </w:p>
    <w:p w14:paraId="65EF15A9" w14:textId="201EEA2F" w:rsidR="005623FD" w:rsidRDefault="005623FD">
      <w:pPr>
        <w:pStyle w:val="Zkladntext"/>
        <w:rPr>
          <w:sz w:val="20"/>
        </w:rPr>
      </w:pPr>
    </w:p>
    <w:p w14:paraId="5D0AD53B" w14:textId="03A30F34" w:rsidR="005623FD" w:rsidRDefault="005623FD">
      <w:pPr>
        <w:pStyle w:val="Zkladntext"/>
        <w:rPr>
          <w:sz w:val="20"/>
        </w:rPr>
      </w:pPr>
    </w:p>
    <w:p w14:paraId="218AFE68" w14:textId="6C4E9E51" w:rsidR="005623FD" w:rsidRDefault="005623FD">
      <w:pPr>
        <w:pStyle w:val="Zkladntext"/>
        <w:rPr>
          <w:sz w:val="20"/>
        </w:rPr>
      </w:pPr>
    </w:p>
    <w:p w14:paraId="1F1C6EA8" w14:textId="20CDE5CB" w:rsidR="005623FD" w:rsidRDefault="005623FD">
      <w:pPr>
        <w:pStyle w:val="Zkladntext"/>
        <w:rPr>
          <w:sz w:val="20"/>
        </w:rPr>
      </w:pPr>
    </w:p>
    <w:p w14:paraId="654C5445" w14:textId="419C1857" w:rsidR="005623FD" w:rsidRDefault="005623FD">
      <w:pPr>
        <w:pStyle w:val="Zkladntext"/>
        <w:rPr>
          <w:sz w:val="20"/>
        </w:rPr>
      </w:pPr>
    </w:p>
    <w:p w14:paraId="1C5EA33D" w14:textId="174B5190" w:rsidR="00183C1B" w:rsidRDefault="00183C1B">
      <w:pPr>
        <w:pStyle w:val="Zkladntext"/>
        <w:rPr>
          <w:sz w:val="20"/>
        </w:rPr>
      </w:pPr>
    </w:p>
    <w:p w14:paraId="3F84C220" w14:textId="49F151A8" w:rsidR="00183C1B" w:rsidRDefault="00183C1B">
      <w:pPr>
        <w:pStyle w:val="Zkladntext"/>
        <w:rPr>
          <w:sz w:val="20"/>
        </w:rPr>
      </w:pPr>
    </w:p>
    <w:p w14:paraId="49D6833B" w14:textId="7D8A6AA9" w:rsidR="00183C1B" w:rsidRDefault="00183C1B">
      <w:pPr>
        <w:pStyle w:val="Zkladntext"/>
        <w:rPr>
          <w:sz w:val="20"/>
        </w:rPr>
      </w:pPr>
    </w:p>
    <w:p w14:paraId="422ACDCE" w14:textId="1493D92D" w:rsidR="00183C1B" w:rsidRDefault="00183C1B">
      <w:pPr>
        <w:pStyle w:val="Zkladntext"/>
        <w:rPr>
          <w:sz w:val="20"/>
        </w:rPr>
      </w:pPr>
    </w:p>
    <w:p w14:paraId="06FF4E78" w14:textId="0D3FED19" w:rsidR="00183C1B" w:rsidRDefault="00183C1B">
      <w:pPr>
        <w:pStyle w:val="Zkladntext"/>
        <w:rPr>
          <w:sz w:val="20"/>
        </w:rPr>
      </w:pPr>
    </w:p>
    <w:p w14:paraId="687788C9" w14:textId="3B793EFC" w:rsidR="00183C1B" w:rsidRDefault="00183C1B">
      <w:pPr>
        <w:pStyle w:val="Zkladntext"/>
        <w:rPr>
          <w:sz w:val="20"/>
        </w:rPr>
      </w:pPr>
    </w:p>
    <w:p w14:paraId="35722CE7" w14:textId="42066CF6" w:rsidR="00183C1B" w:rsidRDefault="00183C1B">
      <w:pPr>
        <w:pStyle w:val="Zkladntext"/>
        <w:rPr>
          <w:sz w:val="20"/>
        </w:rPr>
      </w:pPr>
    </w:p>
    <w:p w14:paraId="57F1B93A" w14:textId="21C0DDB5" w:rsidR="00A6416B" w:rsidRDefault="00A6416B">
      <w:pPr>
        <w:pStyle w:val="Zkladntext"/>
        <w:rPr>
          <w:sz w:val="20"/>
        </w:rPr>
      </w:pPr>
    </w:p>
    <w:p w14:paraId="7F062298" w14:textId="1A1E2143" w:rsidR="00D14F7A" w:rsidRDefault="00D14F7A">
      <w:pPr>
        <w:pStyle w:val="Zkladntext"/>
        <w:rPr>
          <w:sz w:val="20"/>
        </w:rPr>
      </w:pPr>
    </w:p>
    <w:p w14:paraId="10EEBC05" w14:textId="77777777" w:rsidR="00D14F7A" w:rsidRDefault="00D14F7A">
      <w:pPr>
        <w:pStyle w:val="Zkladntext"/>
        <w:rPr>
          <w:sz w:val="20"/>
        </w:rPr>
      </w:pPr>
    </w:p>
    <w:p w14:paraId="7382B061" w14:textId="241774EC" w:rsidR="005623FD" w:rsidRDefault="005623FD">
      <w:pPr>
        <w:pStyle w:val="Zkladntext"/>
        <w:rPr>
          <w:ins w:id="220" w:author="Popelková, Lenka" w:date="2022-08-03T09:59:00Z"/>
          <w:sz w:val="20"/>
        </w:rPr>
      </w:pPr>
    </w:p>
    <w:p w14:paraId="32ED58E1" w14:textId="56776CBB" w:rsidR="00480B12" w:rsidRDefault="00480B12">
      <w:pPr>
        <w:pStyle w:val="Zkladntext"/>
        <w:rPr>
          <w:ins w:id="221" w:author="Popelková, Lenka" w:date="2022-08-03T09:59:00Z"/>
          <w:sz w:val="20"/>
        </w:rPr>
      </w:pPr>
    </w:p>
    <w:p w14:paraId="3E93163A" w14:textId="77777777" w:rsidR="00480B12" w:rsidRDefault="00480B12">
      <w:pPr>
        <w:pStyle w:val="Zkladntext"/>
        <w:rPr>
          <w:sz w:val="20"/>
        </w:rPr>
      </w:pPr>
    </w:p>
    <w:p w14:paraId="431EF9CD" w14:textId="586C0C76" w:rsidR="007A5CA7" w:rsidRDefault="007F52E8">
      <w:pPr>
        <w:pStyle w:val="Zkladntext"/>
        <w:spacing w:before="1"/>
        <w:rPr>
          <w:sz w:val="23"/>
        </w:rPr>
      </w:pPr>
      <w:r>
        <w:rPr>
          <w:noProof/>
        </w:rPr>
        <mc:AlternateContent>
          <mc:Choice Requires="wps">
            <w:drawing>
              <wp:anchor distT="0" distB="0" distL="0" distR="0" simplePos="0" relativeHeight="487588352" behindDoc="1" locked="0" layoutInCell="1" allowOverlap="1" wp14:anchorId="75A76D72" wp14:editId="07A17757">
                <wp:simplePos x="0" y="0"/>
                <wp:positionH relativeFrom="page">
                  <wp:posOffset>899160</wp:posOffset>
                </wp:positionH>
                <wp:positionV relativeFrom="paragraph">
                  <wp:posOffset>203835</wp:posOffset>
                </wp:positionV>
                <wp:extent cx="1828800" cy="8890"/>
                <wp:effectExtent l="0" t="0" r="0" b="0"/>
                <wp:wrapTopAndBottom/>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0C53C" id="Rectangle 3" o:spid="_x0000_s1026" style="position:absolute;margin-left:70.8pt;margin-top:16.0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" fillcolor="black" stroked="f">
                <w10:wrap type="topAndBottom" anchorx="page"/>
              </v:rect>
            </w:pict>
          </mc:Fallback>
        </mc:AlternateContent>
      </w:r>
    </w:p>
    <w:p w14:paraId="16620E5C" w14:textId="7ACF1E56" w:rsidR="007A5CA7" w:rsidRDefault="007162BC">
      <w:pPr>
        <w:spacing w:before="90" w:line="264" w:lineRule="auto"/>
        <w:ind w:left="257" w:right="256" w:hanging="1"/>
        <w:jc w:val="both"/>
        <w:rPr>
          <w:sz w:val="18"/>
        </w:rPr>
      </w:pPr>
      <w:bookmarkStart w:id="222" w:name="_bookmark14"/>
      <w:bookmarkEnd w:id="222"/>
      <w:r w:rsidRPr="00183C1B">
        <w:rPr>
          <w:sz w:val="18"/>
        </w:rPr>
        <w:t xml:space="preserve">1  vyhláška č. 394/2003 Sb. měnící vyhlášku č. 19/1979 Sb., kterou se určují vyhrazená zdvihací zařízení </w:t>
      </w:r>
      <w:del w:id="223" w:author="Horčičková, Blanka" w:date="2022-08-01T10:55:00Z">
        <w:r w:rsidRPr="00183C1B" w:rsidDel="00893C22">
          <w:rPr>
            <w:sz w:val="18"/>
          </w:rPr>
          <w:delText xml:space="preserve">         </w:delText>
        </w:r>
      </w:del>
      <w:r w:rsidRPr="00183C1B">
        <w:rPr>
          <w:sz w:val="18"/>
        </w:rPr>
        <w:t xml:space="preserve">a stanoví některé podmínky k zajištění jejich bezpečnosti, ve znění vyhlášky č. 552/1990 Sb. a nařízení vlády č. 352/2000 Sb. </w:t>
      </w:r>
      <w:r>
        <w:rPr>
          <w:sz w:val="18"/>
        </w:rPr>
        <w:t>*)</w:t>
      </w:r>
    </w:p>
    <w:p w14:paraId="4ACD8D94" w14:textId="77777777" w:rsidR="007A5CA7" w:rsidRDefault="007162BC">
      <w:pPr>
        <w:spacing w:before="154" w:line="259" w:lineRule="auto"/>
        <w:ind w:left="257" w:right="254"/>
        <w:jc w:val="both"/>
        <w:rPr>
          <w:sz w:val="18"/>
        </w:rPr>
      </w:pPr>
      <w:r>
        <w:rPr>
          <w:sz w:val="18"/>
        </w:rPr>
        <w:t>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w:t>
      </w:r>
    </w:p>
    <w:p w14:paraId="2CECAA2E" w14:textId="77777777" w:rsidR="007A5CA7" w:rsidRDefault="007A5CA7">
      <w:pPr>
        <w:spacing w:line="259" w:lineRule="auto"/>
        <w:jc w:val="both"/>
        <w:rPr>
          <w:ins w:id="224" w:author="Popelková, Lenka" w:date="2022-07-29T11:44:00Z"/>
          <w:sz w:val="18"/>
        </w:rPr>
      </w:pPr>
    </w:p>
    <w:p w14:paraId="57B1C4FD" w14:textId="77777777" w:rsidR="00A6416B" w:rsidRPr="00A6416B" w:rsidRDefault="00A6416B">
      <w:pPr>
        <w:pStyle w:val="Odstavecseseznamem"/>
        <w:ind w:left="257" w:firstLine="0"/>
        <w:jc w:val="both"/>
        <w:rPr>
          <w:ins w:id="225" w:author="Popelková, Lenka" w:date="2022-07-29T11:45:00Z"/>
          <w:sz w:val="18"/>
          <w:rPrChange w:id="226" w:author="Popelková, Lenka" w:date="2022-07-29T11:46:00Z">
            <w:rPr>
              <w:ins w:id="227" w:author="Popelková, Lenka" w:date="2022-07-29T11:45:00Z"/>
              <w:rFonts w:ascii="Arial" w:hAnsi="Arial" w:cs="Times New Roman"/>
              <w:sz w:val="20"/>
            </w:rPr>
          </w:rPrChange>
        </w:rPr>
        <w:pPrChange w:id="228" w:author="Popelková, Lenka" w:date="2022-07-29T11:46:00Z">
          <w:pPr>
            <w:pStyle w:val="Odstavecseseznamem"/>
            <w:ind w:left="0"/>
            <w:jc w:val="both"/>
          </w:pPr>
        </w:pPrChange>
      </w:pPr>
      <w:ins w:id="229" w:author="Popelková, Lenka" w:date="2022-07-29T11:45:00Z">
        <w:r w:rsidRPr="00A6416B">
          <w:rPr>
            <w:sz w:val="18"/>
            <w:rPrChange w:id="230" w:author="Popelková, Lenka" w:date="2022-07-29T11:46:00Z">
              <w:rPr>
                <w:rFonts w:ascii="Arial" w:hAnsi="Arial" w:cs="Times New Roman"/>
                <w:sz w:val="20"/>
              </w:rPr>
            </w:rPrChange>
          </w:rPr>
          <w:t xml:space="preserve">Zadavatel informuje účastníky, že dnem 1.7.2022 vešlo v účinnost Nařízení Vlády č. 194/2022 Sb., které stanovuje požadavky kladené na odbornou způsobilost k výkonu činnosti na elektrických zařízeních </w:t>
        </w:r>
        <w:r w:rsidRPr="00A6416B">
          <w:rPr>
            <w:sz w:val="18"/>
            <w:rPrChange w:id="231" w:author="Popelková, Lenka" w:date="2022-07-29T11:46:00Z">
              <w:rPr>
                <w:rFonts w:ascii="Arial" w:hAnsi="Arial" w:cs="Times New Roman"/>
                <w:sz w:val="20"/>
              </w:rPr>
            </w:rPrChange>
          </w:rPr>
          <w:br/>
          <w:t>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ins>
    </w:p>
    <w:p w14:paraId="4ABD3C69" w14:textId="6F5BB99D" w:rsidR="00A6416B" w:rsidRDefault="00A6416B">
      <w:pPr>
        <w:spacing w:line="259" w:lineRule="auto"/>
        <w:jc w:val="both"/>
        <w:rPr>
          <w:sz w:val="18"/>
        </w:rPr>
        <w:sectPr w:rsidR="00A6416B">
          <w:pgSz w:w="11910" w:h="16840"/>
          <w:pgMar w:top="1580" w:right="1300" w:bottom="1400" w:left="1300" w:header="864" w:footer="1207" w:gutter="0"/>
          <w:cols w:space="708"/>
        </w:sectPr>
      </w:pPr>
    </w:p>
    <w:p w14:paraId="585C8BB2" w14:textId="519923C5" w:rsidR="007A5CA7" w:rsidRDefault="007162BC">
      <w:pPr>
        <w:pStyle w:val="Nadpis4"/>
        <w:numPr>
          <w:ilvl w:val="0"/>
          <w:numId w:val="7"/>
        </w:numPr>
        <w:tabs>
          <w:tab w:val="left" w:pos="836"/>
        </w:tabs>
        <w:spacing w:before="161"/>
        <w:ind w:left="839" w:hanging="363"/>
        <w:jc w:val="left"/>
        <w:pPrChange w:id="232" w:author="Popelková, Lenka" w:date="2021-10-29T15:50:00Z">
          <w:pPr>
            <w:pStyle w:val="Nadpis4"/>
            <w:numPr>
              <w:numId w:val="7"/>
            </w:numPr>
            <w:tabs>
              <w:tab w:val="left" w:pos="836"/>
            </w:tabs>
            <w:spacing w:before="161"/>
            <w:ind w:left="836" w:hanging="361"/>
            <w:jc w:val="left"/>
          </w:pPr>
        </w:pPrChange>
      </w:pPr>
      <w:bookmarkStart w:id="233" w:name="_Obecné_požadavky_na_doklady_požadované"/>
      <w:bookmarkEnd w:id="233"/>
      <w:r>
        <w:rPr>
          <w:u w:val="single"/>
        </w:rPr>
        <w:lastRenderedPageBreak/>
        <w:t>Obecné požadavky na doklady požadované k seznamu dle odst. 2.</w:t>
      </w:r>
      <w:r w:rsidR="00CF0AE5">
        <w:rPr>
          <w:u w:val="single"/>
        </w:rPr>
        <w:t>4</w:t>
      </w:r>
      <w:r>
        <w:rPr>
          <w:u w:val="single"/>
        </w:rPr>
        <w:t>.1</w:t>
      </w:r>
      <w:r>
        <w:rPr>
          <w:spacing w:val="-11"/>
          <w:u w:val="single"/>
        </w:rPr>
        <w:t xml:space="preserve"> </w:t>
      </w:r>
      <w:r>
        <w:rPr>
          <w:u w:val="single"/>
        </w:rPr>
        <w:t>dokumentace</w:t>
      </w:r>
    </w:p>
    <w:p w14:paraId="71680B45" w14:textId="7AFE156E" w:rsidR="007A5CA7" w:rsidRDefault="007162BC">
      <w:pPr>
        <w:pStyle w:val="Zkladntext"/>
        <w:spacing w:before="161"/>
        <w:ind w:left="115"/>
      </w:pPr>
      <w:r>
        <w:t>K seznamu dle předchozího odstavce 2.</w:t>
      </w:r>
      <w:r w:rsidR="00656BC4">
        <w:t>4</w:t>
      </w:r>
      <w:r>
        <w:t>.1 dodavatelé dále předloží:</w:t>
      </w:r>
    </w:p>
    <w:p w14:paraId="3F854D94" w14:textId="77777777" w:rsidR="007A5CA7" w:rsidRDefault="007A5CA7">
      <w:pPr>
        <w:pStyle w:val="Zkladntext"/>
        <w:spacing w:before="4"/>
        <w:rPr>
          <w:sz w:val="16"/>
        </w:rPr>
      </w:pPr>
    </w:p>
    <w:p w14:paraId="77FDF5D0" w14:textId="77777777" w:rsidR="007A5CA7" w:rsidRDefault="007162BC">
      <w:pPr>
        <w:pStyle w:val="Odstavecseseznamem"/>
        <w:numPr>
          <w:ilvl w:val="0"/>
          <w:numId w:val="6"/>
        </w:numPr>
        <w:tabs>
          <w:tab w:val="left" w:pos="821"/>
          <w:tab w:val="left" w:pos="822"/>
        </w:tabs>
        <w:spacing w:line="276" w:lineRule="auto"/>
        <w:ind w:right="390"/>
      </w:pPr>
      <w:r>
        <w:t xml:space="preserve">kopii dokladu o nejvýše ukončeném vzdělání u pracovníků s proškolením dle § 8, 9 </w:t>
      </w:r>
      <w:proofErr w:type="spellStart"/>
      <w:r>
        <w:t>vyhl</w:t>
      </w:r>
      <w:proofErr w:type="spellEnd"/>
      <w:r>
        <w:t>. č. 50/1978 Sb., dále u pracovníka odborně způsobilého pro prevenci rizik BOZP, pracovníka s odbornou kvalifikací ÚOZI a pracovníka v pozici</w:t>
      </w:r>
      <w:r>
        <w:rPr>
          <w:spacing w:val="-11"/>
        </w:rPr>
        <w:t xml:space="preserve"> </w:t>
      </w:r>
      <w:r>
        <w:t>stavbyvedoucího</w:t>
      </w:r>
    </w:p>
    <w:p w14:paraId="64CC1E9A" w14:textId="77777777" w:rsidR="007A5CA7" w:rsidRDefault="007162BC">
      <w:pPr>
        <w:pStyle w:val="Odstavecseseznamem"/>
        <w:numPr>
          <w:ilvl w:val="0"/>
          <w:numId w:val="6"/>
        </w:numPr>
        <w:tabs>
          <w:tab w:val="left" w:pos="821"/>
          <w:tab w:val="left" w:pos="822"/>
        </w:tabs>
        <w:spacing w:before="161"/>
        <w:ind w:hanging="707"/>
      </w:pPr>
      <w:r>
        <w:t>kopie osvědčení na zařízení do a nad 1000V dle vyhlášky 50/1978 Sb. § 6 -9 (dle</w:t>
      </w:r>
      <w:r>
        <w:rPr>
          <w:spacing w:val="-22"/>
        </w:rPr>
        <w:t xml:space="preserve"> </w:t>
      </w:r>
      <w:r>
        <w:t>požadavků</w:t>
      </w:r>
    </w:p>
    <w:p w14:paraId="05BEE579" w14:textId="77777777" w:rsidR="007A5CA7" w:rsidRDefault="007162BC">
      <w:pPr>
        <w:pStyle w:val="Zkladntext"/>
        <w:spacing w:before="38"/>
        <w:ind w:left="821"/>
      </w:pPr>
      <w:r>
        <w:t>výše),</w:t>
      </w:r>
    </w:p>
    <w:p w14:paraId="0775F92D" w14:textId="77777777" w:rsidR="007A5CA7" w:rsidRDefault="007A5CA7">
      <w:pPr>
        <w:pStyle w:val="Zkladntext"/>
        <w:spacing w:before="6"/>
        <w:rPr>
          <w:sz w:val="16"/>
        </w:rPr>
      </w:pPr>
    </w:p>
    <w:p w14:paraId="53E4D8E3" w14:textId="1BC6B963" w:rsidR="007A5CA7" w:rsidRDefault="007162BC">
      <w:pPr>
        <w:pStyle w:val="Odstavecseseznamem"/>
        <w:numPr>
          <w:ilvl w:val="0"/>
          <w:numId w:val="6"/>
        </w:numPr>
        <w:tabs>
          <w:tab w:val="left" w:pos="820"/>
          <w:tab w:val="left" w:pos="821"/>
        </w:tabs>
        <w:spacing w:before="1" w:line="276" w:lineRule="auto"/>
        <w:ind w:left="822" w:right="369" w:hanging="709"/>
        <w:pPrChange w:id="234" w:author="Petrů, Kateřina" w:date="2022-07-11T13:20:00Z">
          <w:pPr>
            <w:pStyle w:val="Odstavecseseznamem"/>
            <w:numPr>
              <w:numId w:val="6"/>
            </w:numPr>
            <w:tabs>
              <w:tab w:val="left" w:pos="820"/>
              <w:tab w:val="left" w:pos="821"/>
            </w:tabs>
            <w:spacing w:before="1" w:line="276" w:lineRule="auto"/>
            <w:ind w:left="820" w:right="366" w:hanging="706"/>
          </w:pPr>
        </w:pPrChange>
      </w:pPr>
      <w:r>
        <w:t>kopie dokladu o odborné způsobilosti k provádění práce ve výškách a nad volnou hloubkou ve smyslu Nařízení vlády č. 362/2005 Sb., ve znění pozdějších předpisů (doloženo pomocí zápisu ze</w:t>
      </w:r>
      <w:r>
        <w:rPr>
          <w:spacing w:val="-1"/>
        </w:rPr>
        <w:t xml:space="preserve"> </w:t>
      </w:r>
      <w:r>
        <w:t>školení</w:t>
      </w:r>
      <w:ins w:id="235" w:author="Horčičková, Blanka" w:date="2022-08-01T11:16:00Z">
        <w:r w:rsidR="007456ED">
          <w:t>, osvědčení apod.</w:t>
        </w:r>
      </w:ins>
      <w:r>
        <w:t>)</w:t>
      </w:r>
    </w:p>
    <w:p w14:paraId="0D615662" w14:textId="77777777" w:rsidR="007A5CA7" w:rsidRDefault="007162BC">
      <w:pPr>
        <w:pStyle w:val="Odstavecseseznamem"/>
        <w:numPr>
          <w:ilvl w:val="0"/>
          <w:numId w:val="6"/>
        </w:numPr>
        <w:tabs>
          <w:tab w:val="left" w:pos="823"/>
          <w:tab w:val="left" w:pos="824"/>
        </w:tabs>
        <w:spacing w:before="160"/>
        <w:ind w:left="823" w:hanging="709"/>
        <w:jc w:val="both"/>
      </w:pPr>
      <w:r>
        <w:t>kopii vazačského průkazu, popř. zápisu ze</w:t>
      </w:r>
      <w:r>
        <w:rPr>
          <w:spacing w:val="-4"/>
        </w:rPr>
        <w:t xml:space="preserve"> </w:t>
      </w:r>
      <w:r>
        <w:t>školení</w:t>
      </w:r>
    </w:p>
    <w:p w14:paraId="6A3B9FE0" w14:textId="77777777" w:rsidR="007A5CA7" w:rsidRDefault="007A5CA7">
      <w:pPr>
        <w:pStyle w:val="Zkladntext"/>
        <w:spacing w:before="4"/>
        <w:rPr>
          <w:sz w:val="16"/>
        </w:rPr>
      </w:pPr>
    </w:p>
    <w:p w14:paraId="0C715003" w14:textId="77777777" w:rsidR="007A5CA7" w:rsidRDefault="007162BC">
      <w:pPr>
        <w:pStyle w:val="Odstavecseseznamem"/>
        <w:numPr>
          <w:ilvl w:val="0"/>
          <w:numId w:val="6"/>
        </w:numPr>
        <w:tabs>
          <w:tab w:val="left" w:pos="823"/>
          <w:tab w:val="left" w:pos="824"/>
        </w:tabs>
        <w:ind w:left="823" w:hanging="709"/>
        <w:jc w:val="both"/>
      </w:pPr>
      <w:r>
        <w:t>kopie průkazu pro obsluhu pohyblivých a vysokozdvižných plošin, popř. zápisu ze</w:t>
      </w:r>
      <w:r>
        <w:rPr>
          <w:spacing w:val="-21"/>
        </w:rPr>
        <w:t xml:space="preserve"> </w:t>
      </w:r>
      <w:r>
        <w:t>školení</w:t>
      </w:r>
    </w:p>
    <w:p w14:paraId="72172B53" w14:textId="77777777" w:rsidR="007A5CA7" w:rsidRDefault="007A5CA7">
      <w:pPr>
        <w:pStyle w:val="Zkladntext"/>
        <w:spacing w:before="4"/>
        <w:rPr>
          <w:sz w:val="16"/>
        </w:rPr>
      </w:pPr>
    </w:p>
    <w:p w14:paraId="7DE5FDBE" w14:textId="77777777" w:rsidR="007A5CA7" w:rsidRPr="00C30C87" w:rsidRDefault="007162BC">
      <w:pPr>
        <w:pStyle w:val="Odstavecseseznamem"/>
        <w:numPr>
          <w:ilvl w:val="0"/>
          <w:numId w:val="6"/>
        </w:numPr>
        <w:tabs>
          <w:tab w:val="left" w:pos="822"/>
          <w:tab w:val="left" w:pos="823"/>
        </w:tabs>
        <w:spacing w:before="1"/>
        <w:ind w:left="823" w:hanging="708"/>
        <w:jc w:val="both"/>
      </w:pPr>
      <w:r w:rsidRPr="00C30C87">
        <w:t>kopie Oprávnění k výkonu zeměměřičských</w:t>
      </w:r>
      <w:r w:rsidRPr="00C30C87">
        <w:rPr>
          <w:spacing w:val="-9"/>
        </w:rPr>
        <w:t xml:space="preserve"> </w:t>
      </w:r>
      <w:r w:rsidRPr="00C30C87">
        <w:t>činností</w:t>
      </w:r>
    </w:p>
    <w:p w14:paraId="7B44661E" w14:textId="77777777" w:rsidR="007A5CA7" w:rsidRPr="00C30C87" w:rsidRDefault="007A5CA7">
      <w:pPr>
        <w:pStyle w:val="Zkladntext"/>
        <w:spacing w:before="6"/>
        <w:rPr>
          <w:sz w:val="16"/>
        </w:rPr>
      </w:pPr>
    </w:p>
    <w:p w14:paraId="0A0E9619" w14:textId="20FCD1B8" w:rsidR="007A5CA7" w:rsidRPr="00C30C87" w:rsidRDefault="007456ED">
      <w:pPr>
        <w:pStyle w:val="Odstavecseseznamem"/>
        <w:numPr>
          <w:ilvl w:val="0"/>
          <w:numId w:val="6"/>
        </w:numPr>
        <w:tabs>
          <w:tab w:val="left" w:pos="822"/>
          <w:tab w:val="left" w:pos="823"/>
        </w:tabs>
        <w:spacing w:line="393" w:lineRule="auto"/>
        <w:ind w:left="823" w:right="405" w:hanging="708"/>
        <w:jc w:val="both"/>
      </w:pPr>
      <w:bookmarkStart w:id="236" w:name="-_Pro_pozici_stavbyvedoucího_–_kopii_Osv"/>
      <w:bookmarkEnd w:id="236"/>
      <w:r w:rsidRPr="00C30C87">
        <w:t>p</w:t>
      </w:r>
      <w:bookmarkStart w:id="237" w:name="_Hlk110329849"/>
      <w:r w:rsidR="007162BC" w:rsidRPr="00C30C87">
        <w:t>ro pozici stavbyvedoucího – kopii Osvědčení o autorizaci podle zákona č. 360/1992 Sb., o výkonu povolání autorizovaných architektů a o výkonu povolání autorizovaných inženýrů a techniků činných ve</w:t>
      </w:r>
      <w:r w:rsidR="007162BC" w:rsidRPr="00C30C87">
        <w:rPr>
          <w:spacing w:val="-5"/>
        </w:rPr>
        <w:t xml:space="preserve"> </w:t>
      </w:r>
      <w:r w:rsidR="007162BC" w:rsidRPr="00C30C87">
        <w:t>výstavbě</w:t>
      </w:r>
    </w:p>
    <w:bookmarkEnd w:id="237"/>
    <w:p w14:paraId="6CA0E0AC" w14:textId="77777777" w:rsidR="007A5CA7" w:rsidRDefault="007162BC">
      <w:pPr>
        <w:pStyle w:val="Odstavecseseznamem"/>
        <w:numPr>
          <w:ilvl w:val="0"/>
          <w:numId w:val="6"/>
        </w:numPr>
        <w:tabs>
          <w:tab w:val="left" w:pos="822"/>
          <w:tab w:val="left" w:pos="823"/>
        </w:tabs>
        <w:spacing w:before="6"/>
        <w:ind w:left="822" w:hanging="709"/>
        <w:jc w:val="both"/>
      </w:pPr>
      <w:r>
        <w:t>Osvědčení na svařování optických vláken a komplexní měření optických</w:t>
      </w:r>
      <w:r>
        <w:rPr>
          <w:spacing w:val="-16"/>
        </w:rPr>
        <w:t xml:space="preserve"> </w:t>
      </w:r>
      <w:r>
        <w:t>tras</w:t>
      </w:r>
    </w:p>
    <w:p w14:paraId="72D80B09" w14:textId="77777777" w:rsidR="007A5CA7" w:rsidRDefault="007A5CA7">
      <w:pPr>
        <w:pStyle w:val="Zkladntext"/>
      </w:pPr>
    </w:p>
    <w:p w14:paraId="652C4F7A" w14:textId="77777777" w:rsidR="007A5CA7" w:rsidRDefault="007A5CA7">
      <w:pPr>
        <w:pStyle w:val="Zkladntext"/>
        <w:spacing w:before="9"/>
        <w:rPr>
          <w:sz w:val="29"/>
        </w:rPr>
      </w:pPr>
    </w:p>
    <w:p w14:paraId="6FF1FB38" w14:textId="77777777" w:rsidR="007A5CA7" w:rsidRDefault="007162BC">
      <w:pPr>
        <w:pStyle w:val="Nadpis4"/>
        <w:numPr>
          <w:ilvl w:val="0"/>
          <w:numId w:val="5"/>
        </w:numPr>
        <w:tabs>
          <w:tab w:val="left" w:pos="825"/>
        </w:tabs>
        <w:ind w:hanging="710"/>
      </w:pPr>
      <w:bookmarkStart w:id="238" w:name="_Doplňující_informace_k_požadavku_na_př"/>
      <w:bookmarkEnd w:id="238"/>
      <w:r>
        <w:rPr>
          <w:u w:val="single"/>
        </w:rPr>
        <w:t>Doplňující informace k požadavku na předložení seznamu</w:t>
      </w:r>
      <w:r>
        <w:rPr>
          <w:spacing w:val="-8"/>
          <w:u w:val="single"/>
        </w:rPr>
        <w:t xml:space="preserve"> </w:t>
      </w:r>
      <w:r>
        <w:rPr>
          <w:u w:val="single"/>
        </w:rPr>
        <w:t>techniků</w:t>
      </w:r>
    </w:p>
    <w:p w14:paraId="313F95DF" w14:textId="77777777" w:rsidR="007A5CA7" w:rsidRDefault="007162BC">
      <w:pPr>
        <w:pStyle w:val="Odstavecseseznamem"/>
        <w:numPr>
          <w:ilvl w:val="0"/>
          <w:numId w:val="4"/>
        </w:numPr>
        <w:tabs>
          <w:tab w:val="left" w:pos="837"/>
        </w:tabs>
        <w:spacing w:before="161" w:line="273" w:lineRule="auto"/>
        <w:ind w:right="113" w:hanging="360"/>
      </w:pPr>
      <w:bookmarkStart w:id="239" w:name="a)_Rovnocenné_doklady_k_vyhlášce_č._50/1"/>
      <w:bookmarkEnd w:id="239"/>
      <w:r>
        <w:t xml:space="preserve">Rovnocenné doklady k vyhlášce  č.  50/1978  Sb.,  k zák.  č.  309/2006  Sb.,  k nařízení  vlády  č. 591/2006 Sb., k </w:t>
      </w:r>
      <w:proofErr w:type="spellStart"/>
      <w:r>
        <w:t>vyhl</w:t>
      </w:r>
      <w:proofErr w:type="spellEnd"/>
      <w:r>
        <w:t>. č. 19/1979 Sb. a k zák. č. 200/1994</w:t>
      </w:r>
      <w:r>
        <w:rPr>
          <w:spacing w:val="-7"/>
        </w:rPr>
        <w:t xml:space="preserve"> </w:t>
      </w:r>
      <w:r>
        <w:t>Sb.</w:t>
      </w:r>
    </w:p>
    <w:p w14:paraId="6F654FAB" w14:textId="77777777" w:rsidR="007A5CA7" w:rsidRDefault="007A5CA7">
      <w:pPr>
        <w:pStyle w:val="Zkladntext"/>
      </w:pPr>
    </w:p>
    <w:p w14:paraId="1CAE5426" w14:textId="77777777" w:rsidR="007A5CA7" w:rsidRDefault="007A5CA7">
      <w:pPr>
        <w:pStyle w:val="Zkladntext"/>
        <w:spacing w:before="7"/>
        <w:rPr>
          <w:sz w:val="26"/>
        </w:rPr>
      </w:pPr>
    </w:p>
    <w:p w14:paraId="66DF078D" w14:textId="77777777" w:rsidR="007A5CA7" w:rsidRDefault="007162BC">
      <w:pPr>
        <w:pStyle w:val="Zkladntext"/>
        <w:spacing w:line="276" w:lineRule="auto"/>
        <w:ind w:left="115" w:right="112"/>
        <w:jc w:val="both"/>
      </w:pPr>
      <w:r>
        <w:t>Zadavatel uzná jako doklad rovnocenný k osvědčení dle vyhlášky 50/1978 Sb., o odborné způsobilosti v</w:t>
      </w:r>
      <w:r>
        <w:rPr>
          <w:spacing w:val="-14"/>
        </w:rPr>
        <w:t xml:space="preserve"> </w:t>
      </w:r>
      <w:r>
        <w:t>energetice,</w:t>
      </w:r>
      <w:r>
        <w:rPr>
          <w:spacing w:val="-15"/>
        </w:rPr>
        <w:t xml:space="preserve"> </w:t>
      </w:r>
      <w:r>
        <w:t>jakýkoli</w:t>
      </w:r>
      <w:r>
        <w:rPr>
          <w:spacing w:val="-17"/>
        </w:rPr>
        <w:t xml:space="preserve"> </w:t>
      </w:r>
      <w:r>
        <w:t>rovnocenný</w:t>
      </w:r>
      <w:r>
        <w:rPr>
          <w:spacing w:val="-14"/>
        </w:rPr>
        <w:t xml:space="preserve"> </w:t>
      </w:r>
      <w:r>
        <w:t>doklad</w:t>
      </w:r>
      <w:r>
        <w:rPr>
          <w:spacing w:val="-17"/>
        </w:rPr>
        <w:t xml:space="preserve"> </w:t>
      </w:r>
      <w:r>
        <w:t>o</w:t>
      </w:r>
      <w:r>
        <w:rPr>
          <w:spacing w:val="-16"/>
        </w:rPr>
        <w:t xml:space="preserve"> </w:t>
      </w:r>
      <w:r>
        <w:t>odborné</w:t>
      </w:r>
      <w:r>
        <w:rPr>
          <w:spacing w:val="-17"/>
        </w:rPr>
        <w:t xml:space="preserve"> </w:t>
      </w:r>
      <w:r>
        <w:t>kvalifikaci,</w:t>
      </w:r>
      <w:r>
        <w:rPr>
          <w:spacing w:val="-16"/>
        </w:rPr>
        <w:t xml:space="preserve"> </w:t>
      </w:r>
      <w:r>
        <w:t>který</w:t>
      </w:r>
      <w:r>
        <w:rPr>
          <w:spacing w:val="-14"/>
        </w:rPr>
        <w:t xml:space="preserve"> </w:t>
      </w:r>
      <w:r>
        <w:t>příslušná</w:t>
      </w:r>
      <w:r>
        <w:rPr>
          <w:spacing w:val="-17"/>
        </w:rPr>
        <w:t xml:space="preserve"> </w:t>
      </w:r>
      <w:r>
        <w:t>osoba</w:t>
      </w:r>
      <w:r>
        <w:rPr>
          <w:spacing w:val="-15"/>
        </w:rPr>
        <w:t xml:space="preserve"> </w:t>
      </w:r>
      <w:r>
        <w:t>získala</w:t>
      </w:r>
      <w:r>
        <w:rPr>
          <w:spacing w:val="-16"/>
        </w:rPr>
        <w:t xml:space="preserve"> </w:t>
      </w:r>
      <w:r>
        <w:t>v</w:t>
      </w:r>
      <w:r>
        <w:rPr>
          <w:spacing w:val="-14"/>
        </w:rPr>
        <w:t xml:space="preserve"> </w:t>
      </w:r>
      <w:r>
        <w:t>zahraničí, pokud byl uznán na základě mezinárodní smlouvy, kterou je Česká republika vázána, či jiného příslušného</w:t>
      </w:r>
      <w:r>
        <w:rPr>
          <w:spacing w:val="-10"/>
        </w:rPr>
        <w:t xml:space="preserve"> </w:t>
      </w:r>
      <w:r>
        <w:t>předpisu,</w:t>
      </w:r>
      <w:r>
        <w:rPr>
          <w:spacing w:val="-10"/>
        </w:rPr>
        <w:t xml:space="preserve"> </w:t>
      </w:r>
      <w:r>
        <w:t>přičemž</w:t>
      </w:r>
      <w:r>
        <w:rPr>
          <w:spacing w:val="-12"/>
        </w:rPr>
        <w:t xml:space="preserve"> </w:t>
      </w:r>
      <w:r>
        <w:t>zadavateli</w:t>
      </w:r>
      <w:r>
        <w:rPr>
          <w:spacing w:val="-13"/>
        </w:rPr>
        <w:t xml:space="preserve"> </w:t>
      </w:r>
      <w:r>
        <w:t>musí</w:t>
      </w:r>
      <w:r>
        <w:rPr>
          <w:spacing w:val="-11"/>
        </w:rPr>
        <w:t xml:space="preserve"> </w:t>
      </w:r>
      <w:r>
        <w:t>být</w:t>
      </w:r>
      <w:r>
        <w:rPr>
          <w:spacing w:val="-11"/>
        </w:rPr>
        <w:t xml:space="preserve"> </w:t>
      </w:r>
      <w:r>
        <w:t>předložen</w:t>
      </w:r>
      <w:r>
        <w:rPr>
          <w:spacing w:val="-11"/>
        </w:rPr>
        <w:t xml:space="preserve"> </w:t>
      </w:r>
      <w:r>
        <w:t>doklad</w:t>
      </w:r>
      <w:r>
        <w:rPr>
          <w:spacing w:val="-14"/>
        </w:rPr>
        <w:t xml:space="preserve"> </w:t>
      </w:r>
      <w:r>
        <w:t>o</w:t>
      </w:r>
      <w:r>
        <w:rPr>
          <w:spacing w:val="-9"/>
        </w:rPr>
        <w:t xml:space="preserve"> </w:t>
      </w:r>
      <w:r>
        <w:t>tomto</w:t>
      </w:r>
      <w:r>
        <w:rPr>
          <w:spacing w:val="-10"/>
        </w:rPr>
        <w:t xml:space="preserve"> </w:t>
      </w:r>
      <w:r>
        <w:t>uznání</w:t>
      </w:r>
      <w:r>
        <w:rPr>
          <w:spacing w:val="-11"/>
        </w:rPr>
        <w:t xml:space="preserve"> </w:t>
      </w:r>
      <w:r>
        <w:t>či</w:t>
      </w:r>
      <w:r>
        <w:rPr>
          <w:spacing w:val="-12"/>
        </w:rPr>
        <w:t xml:space="preserve"> </w:t>
      </w:r>
      <w:r>
        <w:t>toto</w:t>
      </w:r>
      <w:r>
        <w:rPr>
          <w:spacing w:val="-9"/>
        </w:rPr>
        <w:t xml:space="preserve"> </w:t>
      </w:r>
      <w:r>
        <w:t>uznání</w:t>
      </w:r>
      <w:r>
        <w:rPr>
          <w:spacing w:val="-11"/>
        </w:rPr>
        <w:t xml:space="preserve"> </w:t>
      </w:r>
      <w:r>
        <w:t>musí být zadavateli jinak prokázáno. Na základě uznání musí být příslušná osoba oprávněna vykonávat danou</w:t>
      </w:r>
      <w:r>
        <w:rPr>
          <w:spacing w:val="-6"/>
        </w:rPr>
        <w:t xml:space="preserve"> </w:t>
      </w:r>
      <w:r>
        <w:t>regulovanou</w:t>
      </w:r>
      <w:r>
        <w:rPr>
          <w:spacing w:val="-5"/>
        </w:rPr>
        <w:t xml:space="preserve"> </w:t>
      </w:r>
      <w:r>
        <w:t>činnost</w:t>
      </w:r>
      <w:r>
        <w:rPr>
          <w:spacing w:val="-6"/>
        </w:rPr>
        <w:t xml:space="preserve"> </w:t>
      </w:r>
      <w:r>
        <w:t>na</w:t>
      </w:r>
      <w:r>
        <w:rPr>
          <w:spacing w:val="-4"/>
        </w:rPr>
        <w:t xml:space="preserve"> </w:t>
      </w:r>
      <w:r>
        <w:t>území</w:t>
      </w:r>
      <w:r>
        <w:rPr>
          <w:spacing w:val="-4"/>
        </w:rPr>
        <w:t xml:space="preserve"> </w:t>
      </w:r>
      <w:r>
        <w:t>České</w:t>
      </w:r>
      <w:r>
        <w:rPr>
          <w:spacing w:val="-4"/>
        </w:rPr>
        <w:t xml:space="preserve"> </w:t>
      </w:r>
      <w:r>
        <w:t>republiky.</w:t>
      </w:r>
      <w:r>
        <w:rPr>
          <w:spacing w:val="-7"/>
        </w:rPr>
        <w:t xml:space="preserve"> </w:t>
      </w:r>
      <w:r>
        <w:t>Pokud</w:t>
      </w:r>
      <w:r>
        <w:rPr>
          <w:spacing w:val="-5"/>
        </w:rPr>
        <w:t xml:space="preserve"> </w:t>
      </w:r>
      <w:r>
        <w:t>byl</w:t>
      </w:r>
      <w:r>
        <w:rPr>
          <w:spacing w:val="-7"/>
        </w:rPr>
        <w:t xml:space="preserve"> </w:t>
      </w:r>
      <w:r>
        <w:t>tento</w:t>
      </w:r>
      <w:r>
        <w:rPr>
          <w:spacing w:val="-5"/>
        </w:rPr>
        <w:t xml:space="preserve"> </w:t>
      </w:r>
      <w:r>
        <w:t>doklad</w:t>
      </w:r>
      <w:r>
        <w:rPr>
          <w:spacing w:val="-6"/>
        </w:rPr>
        <w:t xml:space="preserve"> </w:t>
      </w:r>
      <w:r>
        <w:t>získán</w:t>
      </w:r>
      <w:r>
        <w:rPr>
          <w:spacing w:val="-5"/>
        </w:rPr>
        <w:t xml:space="preserve"> </w:t>
      </w:r>
      <w:r>
        <w:t>v</w:t>
      </w:r>
      <w:r>
        <w:rPr>
          <w:spacing w:val="-6"/>
        </w:rPr>
        <w:t xml:space="preserve"> </w:t>
      </w:r>
      <w:r>
        <w:t>jiném</w:t>
      </w:r>
      <w:r>
        <w:rPr>
          <w:spacing w:val="-3"/>
        </w:rPr>
        <w:t xml:space="preserve"> </w:t>
      </w:r>
      <w:r>
        <w:t>členském státě EU, jiném smluvním státě Dohody o Evropském hospodářském prostoru nebo ve Švýcarské konfederaci, vyžaduje se, aby byl uznán či ověřen k tomu příslušným orgánem dle platných právních předpisů.</w:t>
      </w:r>
    </w:p>
    <w:p w14:paraId="15318C95" w14:textId="77777777" w:rsidR="007A5CA7" w:rsidRDefault="007162BC">
      <w:pPr>
        <w:pStyle w:val="Odstavecseseznamem"/>
        <w:numPr>
          <w:ilvl w:val="0"/>
          <w:numId w:val="4"/>
        </w:numPr>
        <w:tabs>
          <w:tab w:val="left" w:pos="836"/>
        </w:tabs>
        <w:spacing w:before="160"/>
      </w:pPr>
      <w:bookmarkStart w:id="240" w:name="b)_Stejně_tak_zadavatel_uzná_doklady_zís"/>
      <w:bookmarkEnd w:id="240"/>
      <w:r>
        <w:t>Stejně tak zadavatel uzná doklady získané v zahraničí jako rovnocenné</w:t>
      </w:r>
      <w:r>
        <w:rPr>
          <w:spacing w:val="-5"/>
        </w:rPr>
        <w:t xml:space="preserve"> </w:t>
      </w:r>
      <w:r>
        <w:t>k</w:t>
      </w:r>
    </w:p>
    <w:p w14:paraId="28EAFA3C" w14:textId="77777777" w:rsidR="007A5CA7" w:rsidRDefault="007A5CA7">
      <w:pPr>
        <w:sectPr w:rsidR="007A5CA7">
          <w:pgSz w:w="11910" w:h="16840"/>
          <w:pgMar w:top="1580" w:right="1300" w:bottom="1400" w:left="1300" w:header="864" w:footer="1207" w:gutter="0"/>
          <w:cols w:space="708"/>
        </w:sectPr>
      </w:pPr>
    </w:p>
    <w:p w14:paraId="598E9BEC" w14:textId="77777777" w:rsidR="007A5CA7" w:rsidRDefault="007162BC">
      <w:pPr>
        <w:pStyle w:val="Odstavecseseznamem"/>
        <w:numPr>
          <w:ilvl w:val="1"/>
          <w:numId w:val="4"/>
        </w:numPr>
        <w:tabs>
          <w:tab w:val="left" w:pos="2276"/>
        </w:tabs>
        <w:spacing w:before="77" w:line="276" w:lineRule="auto"/>
        <w:ind w:right="111"/>
        <w:jc w:val="both"/>
      </w:pPr>
      <w:r>
        <w:lastRenderedPageBreak/>
        <w:t>osvědčení o absolvování školení k obsluze pohyblivých a vysokozdvižných plošin ve smyslu  zákona  č.  309/2006  Sb.,  nařízení  vlády  č.  591/2006  Sb. a</w:t>
      </w:r>
      <w:r>
        <w:rPr>
          <w:spacing w:val="-2"/>
        </w:rPr>
        <w:t xml:space="preserve"> </w:t>
      </w:r>
      <w:r>
        <w:t>ve</w:t>
      </w:r>
      <w:r>
        <w:rPr>
          <w:spacing w:val="-3"/>
        </w:rPr>
        <w:t xml:space="preserve"> </w:t>
      </w:r>
      <w:r>
        <w:t>smyslu</w:t>
      </w:r>
      <w:r>
        <w:rPr>
          <w:spacing w:val="-6"/>
        </w:rPr>
        <w:t xml:space="preserve"> </w:t>
      </w:r>
      <w:r>
        <w:t>ČSN</w:t>
      </w:r>
      <w:r>
        <w:rPr>
          <w:spacing w:val="-6"/>
        </w:rPr>
        <w:t xml:space="preserve"> </w:t>
      </w:r>
      <w:r>
        <w:t>ISO</w:t>
      </w:r>
      <w:r>
        <w:rPr>
          <w:spacing w:val="-8"/>
        </w:rPr>
        <w:t xml:space="preserve"> </w:t>
      </w:r>
      <w:r>
        <w:t>9926-1,</w:t>
      </w:r>
      <w:r>
        <w:rPr>
          <w:spacing w:val="-7"/>
        </w:rPr>
        <w:t xml:space="preserve"> </w:t>
      </w:r>
      <w:r>
        <w:t>ČSN</w:t>
      </w:r>
      <w:r>
        <w:rPr>
          <w:spacing w:val="-7"/>
        </w:rPr>
        <w:t xml:space="preserve"> </w:t>
      </w:r>
      <w:r>
        <w:t>ISO</w:t>
      </w:r>
      <w:r>
        <w:rPr>
          <w:spacing w:val="-5"/>
        </w:rPr>
        <w:t xml:space="preserve"> </w:t>
      </w:r>
      <w:r>
        <w:t>12480-1,</w:t>
      </w:r>
      <w:r>
        <w:rPr>
          <w:spacing w:val="-8"/>
        </w:rPr>
        <w:t xml:space="preserve"> </w:t>
      </w:r>
      <w:r>
        <w:t>ČSN</w:t>
      </w:r>
      <w:r>
        <w:rPr>
          <w:spacing w:val="-7"/>
        </w:rPr>
        <w:t xml:space="preserve"> </w:t>
      </w:r>
      <w:r>
        <w:t>ISO</w:t>
      </w:r>
      <w:r>
        <w:rPr>
          <w:spacing w:val="-8"/>
        </w:rPr>
        <w:t xml:space="preserve"> </w:t>
      </w:r>
      <w:r>
        <w:t>18878,</w:t>
      </w:r>
      <w:r>
        <w:rPr>
          <w:spacing w:val="-6"/>
        </w:rPr>
        <w:t xml:space="preserve"> </w:t>
      </w:r>
      <w:r>
        <w:t>ČSN</w:t>
      </w:r>
      <w:r>
        <w:rPr>
          <w:spacing w:val="-7"/>
        </w:rPr>
        <w:t xml:space="preserve"> </w:t>
      </w:r>
      <w:r>
        <w:t>ISO</w:t>
      </w:r>
      <w:r>
        <w:rPr>
          <w:spacing w:val="-9"/>
        </w:rPr>
        <w:t xml:space="preserve"> </w:t>
      </w:r>
      <w:r>
        <w:t>18893, vyhlášky č. 19/1979 Sb.</w:t>
      </w:r>
      <w:r>
        <w:rPr>
          <w:spacing w:val="-4"/>
        </w:rPr>
        <w:t xml:space="preserve"> </w:t>
      </w:r>
      <w:r>
        <w:t>a,</w:t>
      </w:r>
    </w:p>
    <w:p w14:paraId="4F009B8D" w14:textId="77777777" w:rsidR="007A5CA7" w:rsidRDefault="007162BC">
      <w:pPr>
        <w:pStyle w:val="Odstavecseseznamem"/>
        <w:numPr>
          <w:ilvl w:val="1"/>
          <w:numId w:val="4"/>
        </w:numPr>
        <w:tabs>
          <w:tab w:val="left" w:pos="2276"/>
        </w:tabs>
        <w:ind w:hanging="361"/>
        <w:jc w:val="both"/>
      </w:pPr>
      <w:r>
        <w:t>dokladu osoby odborně způsobilé k zajišťování úkolů v prevenci rizik v</w:t>
      </w:r>
      <w:r>
        <w:rPr>
          <w:spacing w:val="7"/>
        </w:rPr>
        <w:t xml:space="preserve"> </w:t>
      </w:r>
      <w:r>
        <w:t>oblasti</w:t>
      </w:r>
    </w:p>
    <w:p w14:paraId="655C62DC" w14:textId="77777777" w:rsidR="007A5CA7" w:rsidRDefault="007162BC">
      <w:pPr>
        <w:pStyle w:val="Zkladntext"/>
        <w:spacing w:before="41"/>
        <w:ind w:left="2275"/>
        <w:jc w:val="both"/>
      </w:pPr>
      <w:r>
        <w:t>bezpečnosti a ochrany zdraví při práci podle zákona č. 309/2006 Sb.,</w:t>
      </w:r>
    </w:p>
    <w:p w14:paraId="24498EAE" w14:textId="77777777" w:rsidR="007A5CA7" w:rsidRDefault="007A5CA7">
      <w:pPr>
        <w:pStyle w:val="Zkladntext"/>
        <w:spacing w:before="9"/>
        <w:rPr>
          <w:sz w:val="19"/>
        </w:rPr>
      </w:pPr>
    </w:p>
    <w:p w14:paraId="34F36D3F" w14:textId="77777777" w:rsidR="007A5CA7" w:rsidRDefault="007162BC">
      <w:pPr>
        <w:pStyle w:val="Zkladntext"/>
        <w:ind w:left="115"/>
        <w:jc w:val="both"/>
      </w:pPr>
      <w:r>
        <w:t>pokud budou tato osvědčení či doklady výše uvedeným způsobem uznány pro území České republiky.</w:t>
      </w:r>
    </w:p>
    <w:p w14:paraId="79B2E106" w14:textId="77777777" w:rsidR="007A5CA7" w:rsidRDefault="007A5CA7">
      <w:pPr>
        <w:pStyle w:val="Zkladntext"/>
        <w:spacing w:before="4"/>
        <w:rPr>
          <w:sz w:val="16"/>
        </w:rPr>
      </w:pPr>
    </w:p>
    <w:p w14:paraId="5E6FACE5" w14:textId="77777777" w:rsidR="007A5CA7" w:rsidRDefault="007162BC">
      <w:pPr>
        <w:pStyle w:val="Zkladntext"/>
        <w:spacing w:line="276" w:lineRule="auto"/>
        <w:ind w:left="114" w:right="113"/>
        <w:jc w:val="both"/>
      </w:pPr>
      <w:r>
        <w:t>V</w:t>
      </w:r>
      <w:r>
        <w:rPr>
          <w:spacing w:val="-3"/>
        </w:rPr>
        <w:t xml:space="preserve"> </w:t>
      </w:r>
      <w:r>
        <w:t>případě</w:t>
      </w:r>
      <w:r>
        <w:rPr>
          <w:spacing w:val="-5"/>
        </w:rPr>
        <w:t xml:space="preserve"> </w:t>
      </w:r>
      <w:r>
        <w:t>osob</w:t>
      </w:r>
      <w:r>
        <w:rPr>
          <w:spacing w:val="-7"/>
        </w:rPr>
        <w:t xml:space="preserve"> </w:t>
      </w:r>
      <w:r>
        <w:t>disponujících</w:t>
      </w:r>
      <w:r>
        <w:rPr>
          <w:spacing w:val="-7"/>
        </w:rPr>
        <w:t xml:space="preserve"> </w:t>
      </w:r>
      <w:r>
        <w:t>zahraničními</w:t>
      </w:r>
      <w:r>
        <w:rPr>
          <w:spacing w:val="-7"/>
        </w:rPr>
        <w:t xml:space="preserve"> </w:t>
      </w:r>
      <w:r>
        <w:t>doklady</w:t>
      </w:r>
      <w:r>
        <w:rPr>
          <w:spacing w:val="-6"/>
        </w:rPr>
        <w:t xml:space="preserve"> </w:t>
      </w:r>
      <w:r>
        <w:t>rovnocennými</w:t>
      </w:r>
      <w:r>
        <w:rPr>
          <w:spacing w:val="-9"/>
        </w:rPr>
        <w:t xml:space="preserve"> </w:t>
      </w:r>
      <w:r>
        <w:t>k</w:t>
      </w:r>
      <w:r>
        <w:rPr>
          <w:spacing w:val="-1"/>
        </w:rPr>
        <w:t xml:space="preserve"> </w:t>
      </w:r>
      <w:r>
        <w:t>úřednímu</w:t>
      </w:r>
      <w:r>
        <w:rPr>
          <w:spacing w:val="-7"/>
        </w:rPr>
        <w:t xml:space="preserve"> </w:t>
      </w:r>
      <w:r>
        <w:t>oprávnění</w:t>
      </w:r>
      <w:r>
        <w:rPr>
          <w:spacing w:val="-6"/>
        </w:rPr>
        <w:t xml:space="preserve"> </w:t>
      </w:r>
      <w:r>
        <w:t>dle</w:t>
      </w:r>
      <w:r>
        <w:rPr>
          <w:spacing w:val="-8"/>
        </w:rPr>
        <w:t xml:space="preserve"> </w:t>
      </w:r>
      <w:r>
        <w:t>§</w:t>
      </w:r>
      <w:r>
        <w:rPr>
          <w:spacing w:val="-9"/>
        </w:rPr>
        <w:t xml:space="preserve"> </w:t>
      </w:r>
      <w:r>
        <w:t>13</w:t>
      </w:r>
      <w:r>
        <w:rPr>
          <w:spacing w:val="-8"/>
        </w:rPr>
        <w:t xml:space="preserve"> </w:t>
      </w:r>
      <w:r>
        <w:t>odst. 1</w:t>
      </w:r>
      <w:r>
        <w:rPr>
          <w:spacing w:val="-10"/>
        </w:rPr>
        <w:t xml:space="preserve"> </w:t>
      </w:r>
      <w:r>
        <w:t>písm.</w:t>
      </w:r>
      <w:r>
        <w:rPr>
          <w:spacing w:val="-11"/>
        </w:rPr>
        <w:t xml:space="preserve"> </w:t>
      </w:r>
      <w:r>
        <w:t>b)</w:t>
      </w:r>
      <w:r>
        <w:rPr>
          <w:spacing w:val="-13"/>
        </w:rPr>
        <w:t xml:space="preserve"> </w:t>
      </w:r>
      <w:r>
        <w:t>a</w:t>
      </w:r>
      <w:r>
        <w:rPr>
          <w:spacing w:val="-11"/>
        </w:rPr>
        <w:t xml:space="preserve"> </w:t>
      </w:r>
      <w:r>
        <w:t>c)</w:t>
      </w:r>
      <w:r>
        <w:rPr>
          <w:spacing w:val="-10"/>
        </w:rPr>
        <w:t xml:space="preserve"> </w:t>
      </w:r>
      <w:r>
        <w:t>zákona</w:t>
      </w:r>
      <w:r>
        <w:rPr>
          <w:spacing w:val="-13"/>
        </w:rPr>
        <w:t xml:space="preserve"> </w:t>
      </w:r>
      <w:r>
        <w:t>č.</w:t>
      </w:r>
      <w:r>
        <w:rPr>
          <w:spacing w:val="-11"/>
        </w:rPr>
        <w:t xml:space="preserve"> </w:t>
      </w:r>
      <w:r>
        <w:t>200/1994</w:t>
      </w:r>
      <w:r>
        <w:rPr>
          <w:spacing w:val="-10"/>
        </w:rPr>
        <w:t xml:space="preserve"> </w:t>
      </w:r>
      <w:r>
        <w:t>Sb.,</w:t>
      </w:r>
      <w:r>
        <w:rPr>
          <w:spacing w:val="-10"/>
        </w:rPr>
        <w:t xml:space="preserve"> </w:t>
      </w:r>
      <w:r>
        <w:t>zadavatel</w:t>
      </w:r>
      <w:r>
        <w:rPr>
          <w:spacing w:val="-11"/>
        </w:rPr>
        <w:t xml:space="preserve"> </w:t>
      </w:r>
      <w:r>
        <w:t>trvá</w:t>
      </w:r>
      <w:r>
        <w:rPr>
          <w:spacing w:val="-11"/>
        </w:rPr>
        <w:t xml:space="preserve"> </w:t>
      </w:r>
      <w:r>
        <w:t>na</w:t>
      </w:r>
      <w:r>
        <w:rPr>
          <w:spacing w:val="-13"/>
        </w:rPr>
        <w:t xml:space="preserve"> </w:t>
      </w:r>
      <w:r>
        <w:t>předložení</w:t>
      </w:r>
      <w:r>
        <w:rPr>
          <w:spacing w:val="-11"/>
        </w:rPr>
        <w:t xml:space="preserve"> </w:t>
      </w:r>
      <w:r>
        <w:t>tohoto</w:t>
      </w:r>
      <w:r>
        <w:rPr>
          <w:spacing w:val="-9"/>
        </w:rPr>
        <w:t xml:space="preserve"> </w:t>
      </w:r>
      <w:r>
        <w:t>úředního</w:t>
      </w:r>
      <w:r>
        <w:rPr>
          <w:spacing w:val="-9"/>
        </w:rPr>
        <w:t xml:space="preserve"> </w:t>
      </w:r>
      <w:r>
        <w:t>oprávnění</w:t>
      </w:r>
      <w:r>
        <w:rPr>
          <w:spacing w:val="-11"/>
        </w:rPr>
        <w:t xml:space="preserve"> </w:t>
      </w:r>
      <w:r>
        <w:t>dle</w:t>
      </w:r>
      <w:r>
        <w:rPr>
          <w:spacing w:val="-2"/>
        </w:rPr>
        <w:t xml:space="preserve"> </w:t>
      </w:r>
      <w:r>
        <w:t>§</w:t>
      </w:r>
      <w:r>
        <w:rPr>
          <w:spacing w:val="-3"/>
        </w:rPr>
        <w:t xml:space="preserve"> </w:t>
      </w:r>
      <w:r>
        <w:t>13 odst. 1 písm. b) a c) zákona č. 200/1994 Sb., uděleného příslušným orgánem po předchozím uznání odborné kvalifikace a bezúhonnosti dle § 14 odst. 4 zákona č. 200/1994</w:t>
      </w:r>
      <w:r>
        <w:rPr>
          <w:spacing w:val="-13"/>
        </w:rPr>
        <w:t xml:space="preserve"> </w:t>
      </w:r>
      <w:r>
        <w:t>Sb.</w:t>
      </w:r>
    </w:p>
    <w:p w14:paraId="7D48C7FF" w14:textId="095B5936" w:rsidR="007A5CA7" w:rsidRDefault="007162BC">
      <w:pPr>
        <w:pStyle w:val="Nadpis4"/>
        <w:spacing w:before="161" w:line="276" w:lineRule="auto"/>
        <w:ind w:left="114" w:right="112"/>
      </w:pPr>
      <w:r>
        <w:t>Veškeré doklad</w:t>
      </w:r>
      <w:r w:rsidR="00B94624">
        <w:t>y</w:t>
      </w:r>
      <w:r>
        <w:t xml:space="preserve"> budou dokládány v českém</w:t>
      </w:r>
      <w:r w:rsidR="00445BAD">
        <w:t xml:space="preserve"> </w:t>
      </w:r>
      <w:r>
        <w:t>jazyce, popř. s</w:t>
      </w:r>
      <w:r w:rsidR="00445BAD">
        <w:t> </w:t>
      </w:r>
      <w:r>
        <w:t>úředním</w:t>
      </w:r>
      <w:r w:rsidR="00445BAD">
        <w:t xml:space="preserve"> </w:t>
      </w:r>
      <w:r>
        <w:t>překladem</w:t>
      </w:r>
      <w:r w:rsidR="00445BAD">
        <w:t xml:space="preserve"> </w:t>
      </w:r>
      <w:r>
        <w:t>(kopie, před podpisem smlouvy originál) mimo dokumentů a dokladů ve slovenském jazyce, dokladů o vzdělání v latinském jazyce, případně dalších dokumentů, je-li to výslovně Zadavatelem připuštěno, které je Dodavatel oprávněn předložit bez</w:t>
      </w:r>
      <w:r>
        <w:rPr>
          <w:spacing w:val="-6"/>
        </w:rPr>
        <w:t xml:space="preserve"> </w:t>
      </w:r>
      <w:r>
        <w:t>překladu.</w:t>
      </w:r>
    </w:p>
    <w:p w14:paraId="6C2D76AC" w14:textId="77777777" w:rsidR="007A5CA7" w:rsidRDefault="007A5CA7">
      <w:pPr>
        <w:pStyle w:val="Zkladntext"/>
        <w:rPr>
          <w:b/>
        </w:rPr>
      </w:pPr>
    </w:p>
    <w:p w14:paraId="272E9A33" w14:textId="77777777" w:rsidR="007A5CA7" w:rsidRDefault="007A5CA7">
      <w:pPr>
        <w:pStyle w:val="Zkladntext"/>
        <w:spacing w:before="5"/>
        <w:rPr>
          <w:b/>
          <w:sz w:val="29"/>
        </w:rPr>
      </w:pPr>
    </w:p>
    <w:p w14:paraId="41DE57CA" w14:textId="77777777" w:rsidR="007A5CA7" w:rsidRDefault="007162BC">
      <w:pPr>
        <w:pStyle w:val="Nadpis4"/>
        <w:numPr>
          <w:ilvl w:val="0"/>
          <w:numId w:val="5"/>
        </w:numPr>
        <w:tabs>
          <w:tab w:val="left" w:pos="824"/>
          <w:tab w:val="left" w:pos="825"/>
        </w:tabs>
        <w:ind w:hanging="710"/>
        <w:jc w:val="left"/>
      </w:pPr>
      <w:bookmarkStart w:id="241" w:name="_Prokázání_více_rolí_jedním_technikem"/>
      <w:bookmarkStart w:id="242" w:name="_Hlk110407544"/>
      <w:bookmarkEnd w:id="241"/>
      <w:r>
        <w:rPr>
          <w:u w:val="single"/>
        </w:rPr>
        <w:t>Prokázání více rolí jedním</w:t>
      </w:r>
      <w:r>
        <w:rPr>
          <w:spacing w:val="-6"/>
          <w:u w:val="single"/>
        </w:rPr>
        <w:t xml:space="preserve"> </w:t>
      </w:r>
      <w:r>
        <w:rPr>
          <w:u w:val="single"/>
        </w:rPr>
        <w:t>technikem</w:t>
      </w:r>
    </w:p>
    <w:p w14:paraId="355F2C60" w14:textId="2C8FCAA6" w:rsidR="00902122" w:rsidRPr="00C30C87" w:rsidRDefault="003019C4" w:rsidP="003019C4">
      <w:pPr>
        <w:pStyle w:val="Zkladntext"/>
        <w:spacing w:before="161" w:line="276" w:lineRule="auto"/>
        <w:ind w:left="115" w:right="113"/>
        <w:jc w:val="both"/>
        <w:rPr>
          <w:ins w:id="243" w:author="Horčičková, Blanka" w:date="2022-08-01T12:08:00Z"/>
          <w:spacing w:val="-7"/>
        </w:rPr>
      </w:pPr>
      <w:r w:rsidRPr="00160C39">
        <w:t>Pok</w:t>
      </w:r>
      <w:r w:rsidRPr="00C30C87">
        <w:t>ud</w:t>
      </w:r>
      <w:r w:rsidRPr="00C30C87">
        <w:rPr>
          <w:spacing w:val="-10"/>
        </w:rPr>
        <w:t xml:space="preserve"> </w:t>
      </w:r>
      <w:r w:rsidRPr="00C30C87">
        <w:t>některý</w:t>
      </w:r>
      <w:r w:rsidRPr="00C30C87">
        <w:rPr>
          <w:spacing w:val="-8"/>
        </w:rPr>
        <w:t xml:space="preserve"> </w:t>
      </w:r>
      <w:r w:rsidRPr="00C30C87">
        <w:t>z</w:t>
      </w:r>
      <w:r w:rsidRPr="00C30C87">
        <w:rPr>
          <w:spacing w:val="-12"/>
        </w:rPr>
        <w:t xml:space="preserve"> </w:t>
      </w:r>
      <w:r w:rsidRPr="00C30C87">
        <w:t>techniků,</w:t>
      </w:r>
      <w:r w:rsidRPr="00C30C87">
        <w:rPr>
          <w:spacing w:val="-10"/>
        </w:rPr>
        <w:t xml:space="preserve"> </w:t>
      </w:r>
      <w:r w:rsidRPr="00C30C87">
        <w:t>jež</w:t>
      </w:r>
      <w:r w:rsidRPr="00C30C87">
        <w:rPr>
          <w:spacing w:val="-10"/>
        </w:rPr>
        <w:t xml:space="preserve"> </w:t>
      </w:r>
      <w:r w:rsidRPr="00C30C87">
        <w:t>se</w:t>
      </w:r>
      <w:r w:rsidRPr="00C30C87">
        <w:rPr>
          <w:spacing w:val="-11"/>
        </w:rPr>
        <w:t xml:space="preserve"> </w:t>
      </w:r>
      <w:r w:rsidRPr="00C30C87">
        <w:t>budou</w:t>
      </w:r>
      <w:r w:rsidRPr="00C30C87">
        <w:rPr>
          <w:spacing w:val="-9"/>
        </w:rPr>
        <w:t xml:space="preserve"> </w:t>
      </w:r>
      <w:r w:rsidRPr="00C30C87">
        <w:t>podílet</w:t>
      </w:r>
      <w:r w:rsidRPr="00C30C87">
        <w:rPr>
          <w:spacing w:val="-11"/>
        </w:rPr>
        <w:t xml:space="preserve"> </w:t>
      </w:r>
      <w:r w:rsidRPr="00C30C87">
        <w:t>na</w:t>
      </w:r>
      <w:r w:rsidRPr="00C30C87">
        <w:rPr>
          <w:spacing w:val="-9"/>
        </w:rPr>
        <w:t xml:space="preserve"> </w:t>
      </w:r>
      <w:r w:rsidRPr="00C30C87">
        <w:t>plnění</w:t>
      </w:r>
      <w:r w:rsidRPr="00C30C87">
        <w:rPr>
          <w:spacing w:val="-8"/>
        </w:rPr>
        <w:t xml:space="preserve"> </w:t>
      </w:r>
      <w:r w:rsidRPr="00C30C87">
        <w:t>veřejné</w:t>
      </w:r>
      <w:r w:rsidRPr="00C30C87">
        <w:rPr>
          <w:spacing w:val="-8"/>
        </w:rPr>
        <w:t xml:space="preserve"> </w:t>
      </w:r>
      <w:r w:rsidRPr="00C30C87">
        <w:t>zakázky,</w:t>
      </w:r>
      <w:r w:rsidRPr="00C30C87">
        <w:rPr>
          <w:spacing w:val="-9"/>
        </w:rPr>
        <w:t xml:space="preserve"> </w:t>
      </w:r>
      <w:r w:rsidRPr="00C30C87">
        <w:t>splňuje</w:t>
      </w:r>
      <w:r w:rsidRPr="00C30C87">
        <w:rPr>
          <w:spacing w:val="-12"/>
        </w:rPr>
        <w:t xml:space="preserve"> </w:t>
      </w:r>
      <w:r w:rsidRPr="00C30C87">
        <w:t>minimální</w:t>
      </w:r>
      <w:r w:rsidRPr="00C30C87">
        <w:rPr>
          <w:spacing w:val="-12"/>
        </w:rPr>
        <w:t xml:space="preserve"> </w:t>
      </w:r>
      <w:r w:rsidRPr="00C30C87">
        <w:t>požadavky</w:t>
      </w:r>
      <w:r w:rsidRPr="00C30C87">
        <w:rPr>
          <w:color w:val="FF0000"/>
        </w:rPr>
        <w:t xml:space="preserve"> </w:t>
      </w:r>
      <w:r w:rsidRPr="00C30C87">
        <w:t xml:space="preserve">skupin </w:t>
      </w:r>
      <w:r w:rsidRPr="00480B12">
        <w:rPr>
          <w:color w:val="FF0000"/>
        </w:rPr>
        <w:t xml:space="preserve"> </w:t>
      </w:r>
      <w:r w:rsidRPr="00C30C87">
        <w:rPr>
          <w:rPrChange w:id="244" w:author="Popelková, Lenka" w:date="2022-08-03T09:52:00Z">
            <w:rPr>
              <w:highlight w:val="yellow"/>
            </w:rPr>
          </w:rPrChange>
        </w:rPr>
        <w:t>e)</w:t>
      </w:r>
      <w:r w:rsidR="00B94624" w:rsidRPr="00C30C87">
        <w:rPr>
          <w:rPrChange w:id="245" w:author="Popelková, Lenka" w:date="2022-08-03T09:52:00Z">
            <w:rPr>
              <w:highlight w:val="yellow"/>
            </w:rPr>
          </w:rPrChange>
        </w:rPr>
        <w:t>,</w:t>
      </w:r>
      <w:ins w:id="246" w:author="Popelková, Lenka" w:date="2022-08-02T10:55:00Z">
        <w:r w:rsidR="00F47B64" w:rsidRPr="00C30C87">
          <w:rPr>
            <w:rPrChange w:id="247" w:author="Popelková, Lenka" w:date="2022-08-03T09:52:00Z">
              <w:rPr>
                <w:highlight w:val="yellow"/>
              </w:rPr>
            </w:rPrChange>
          </w:rPr>
          <w:t xml:space="preserve"> </w:t>
        </w:r>
      </w:ins>
      <w:r w:rsidRPr="00C30C87">
        <w:rPr>
          <w:rPrChange w:id="248" w:author="Popelková, Lenka" w:date="2022-08-03T09:52:00Z">
            <w:rPr>
              <w:highlight w:val="yellow"/>
            </w:rPr>
          </w:rPrChange>
        </w:rPr>
        <w:t>f)</w:t>
      </w:r>
      <w:r w:rsidR="00160C39" w:rsidRPr="00480B12">
        <w:rPr>
          <w:color w:val="FF0000"/>
        </w:rPr>
        <w:t xml:space="preserve"> </w:t>
      </w:r>
      <w:ins w:id="249" w:author="Popelková, Lenka" w:date="2022-08-03T10:20:00Z">
        <w:r w:rsidR="009D6B4E">
          <w:rPr>
            <w:color w:val="FF0000"/>
          </w:rPr>
          <w:t>nebo a)+k)</w:t>
        </w:r>
      </w:ins>
      <w:ins w:id="250" w:author="Popelková, Lenka" w:date="2022-08-03T10:22:00Z">
        <w:r w:rsidR="009D6B4E">
          <w:rPr>
            <w:color w:val="FF0000"/>
          </w:rPr>
          <w:t xml:space="preserve"> nebo b)+k)</w:t>
        </w:r>
      </w:ins>
      <w:ins w:id="251" w:author="Popelková, Lenka" w:date="2022-08-03T10:20:00Z">
        <w:r w:rsidR="009D6B4E">
          <w:rPr>
            <w:color w:val="FF0000"/>
          </w:rPr>
          <w:t xml:space="preserve"> </w:t>
        </w:r>
      </w:ins>
      <w:r w:rsidRPr="00C30C87">
        <w:t>dle odst. 2.</w:t>
      </w:r>
      <w:r w:rsidR="00656BC4" w:rsidRPr="00C30C87">
        <w:t>4</w:t>
      </w:r>
      <w:r w:rsidRPr="00C30C87">
        <w:t>.1, pak se započítává do tolika skupin, pro kolik tyto minimální požadavky splňuje.</w:t>
      </w:r>
      <w:r w:rsidRPr="00C30C87">
        <w:rPr>
          <w:spacing w:val="-7"/>
        </w:rPr>
        <w:t xml:space="preserve"> </w:t>
      </w:r>
      <w:del w:id="252" w:author="Popelková, Lenka" w:date="2022-08-03T09:53:00Z">
        <w:r w:rsidR="00902122" w:rsidRPr="00C30C87" w:rsidDel="00480B12">
          <w:rPr>
            <w:spacing w:val="-7"/>
          </w:rPr>
          <w:delText xml:space="preserve"> </w:delText>
        </w:r>
      </w:del>
    </w:p>
    <w:p w14:paraId="09DAC23E" w14:textId="74433F76" w:rsidR="003019C4" w:rsidRDefault="003019C4" w:rsidP="00FF04E5">
      <w:pPr>
        <w:pStyle w:val="Zkladntext"/>
        <w:spacing w:before="161" w:line="276" w:lineRule="auto"/>
        <w:ind w:left="115" w:right="113"/>
        <w:jc w:val="both"/>
        <w:rPr>
          <w:ins w:id="253" w:author="Horčičková, Blanka" w:date="2022-08-01T11:46:00Z"/>
        </w:rPr>
      </w:pPr>
      <w:r w:rsidRPr="00C30C87">
        <w:t>V</w:t>
      </w:r>
      <w:r w:rsidRPr="00C30C87">
        <w:rPr>
          <w:spacing w:val="-7"/>
        </w:rPr>
        <w:t xml:space="preserve"> </w:t>
      </w:r>
      <w:r w:rsidRPr="00C30C87">
        <w:t>případě</w:t>
      </w:r>
      <w:r w:rsidRPr="00C30C87">
        <w:rPr>
          <w:spacing w:val="-8"/>
        </w:rPr>
        <w:t xml:space="preserve"> </w:t>
      </w:r>
      <w:r w:rsidRPr="00C30C87">
        <w:t>požadavku</w:t>
      </w:r>
      <w:r w:rsidRPr="00C30C87">
        <w:rPr>
          <w:spacing w:val="-7"/>
        </w:rPr>
        <w:t xml:space="preserve"> </w:t>
      </w:r>
      <w:r w:rsidRPr="00C30C87">
        <w:t>na</w:t>
      </w:r>
      <w:r w:rsidRPr="00C30C87">
        <w:rPr>
          <w:spacing w:val="-9"/>
        </w:rPr>
        <w:t xml:space="preserve"> </w:t>
      </w:r>
      <w:r w:rsidRPr="00C30C87">
        <w:t>doložení</w:t>
      </w:r>
      <w:r w:rsidRPr="00C30C87">
        <w:rPr>
          <w:spacing w:val="-6"/>
        </w:rPr>
        <w:t xml:space="preserve"> </w:t>
      </w:r>
      <w:r w:rsidRPr="00C30C87">
        <w:t>na</w:t>
      </w:r>
      <w:r w:rsidRPr="00C30C87">
        <w:rPr>
          <w:spacing w:val="-12"/>
        </w:rPr>
        <w:t xml:space="preserve"> </w:t>
      </w:r>
      <w:r w:rsidRPr="00C30C87">
        <w:t>osobu</w:t>
      </w:r>
      <w:r w:rsidRPr="00C30C87">
        <w:rPr>
          <w:spacing w:val="34"/>
        </w:rPr>
        <w:t xml:space="preserve"> </w:t>
      </w:r>
      <w:r w:rsidRPr="00C30C87">
        <w:t>na</w:t>
      </w:r>
      <w:r w:rsidRPr="00C30C87">
        <w:rPr>
          <w:spacing w:val="-9"/>
        </w:rPr>
        <w:t xml:space="preserve"> </w:t>
      </w:r>
      <w:r w:rsidRPr="00C30C87">
        <w:t>pozici</w:t>
      </w:r>
      <w:r w:rsidRPr="00C30C87">
        <w:rPr>
          <w:spacing w:val="-9"/>
        </w:rPr>
        <w:t xml:space="preserve"> </w:t>
      </w:r>
      <w:r w:rsidRPr="00C30C87">
        <w:t>stavbyvedoucího</w:t>
      </w:r>
      <w:r w:rsidRPr="00C30C87">
        <w:rPr>
          <w:spacing w:val="-7"/>
        </w:rPr>
        <w:t xml:space="preserve"> </w:t>
      </w:r>
      <w:r w:rsidRPr="00C30C87">
        <w:t>disponující</w:t>
      </w:r>
      <w:r w:rsidRPr="00C30C87">
        <w:rPr>
          <w:spacing w:val="-9"/>
        </w:rPr>
        <w:t xml:space="preserve"> </w:t>
      </w:r>
      <w:r w:rsidRPr="00C30C87">
        <w:t xml:space="preserve">osvědčením o autorizaci podle zákona č. 360/1992 Sb., viz bod j) </w:t>
      </w:r>
      <w:ins w:id="254" w:author="Mareček, František" w:date="2022-08-03T08:51:00Z">
        <w:r w:rsidR="00BC0A8C" w:rsidRPr="00480B12">
          <w:rPr>
            <w:rPrChange w:id="255" w:author="Popelková, Lenka" w:date="2022-08-03T09:57:00Z">
              <w:rPr>
                <w:color w:val="FF0000"/>
                <w:sz w:val="20"/>
                <w:szCs w:val="20"/>
                <w:highlight w:val="yellow"/>
              </w:rPr>
            </w:rPrChange>
          </w:rPr>
          <w:t xml:space="preserve">tato osoba nemůže být </w:t>
        </w:r>
      </w:ins>
      <w:ins w:id="256" w:author="Popelková, Lenka" w:date="2022-08-03T09:54:00Z">
        <w:r w:rsidR="00480B12" w:rsidRPr="00480B12">
          <w:rPr>
            <w:rPrChange w:id="257" w:author="Popelková, Lenka" w:date="2022-08-03T09:57:00Z">
              <w:rPr>
                <w:color w:val="FF0000"/>
                <w:sz w:val="20"/>
                <w:szCs w:val="20"/>
              </w:rPr>
            </w:rPrChange>
          </w:rPr>
          <w:t>J</w:t>
        </w:r>
      </w:ins>
      <w:ins w:id="258" w:author="Mareček, František" w:date="2022-08-03T08:51:00Z">
        <w:del w:id="259" w:author="Popelková, Lenka" w:date="2022-08-03T09:54:00Z">
          <w:r w:rsidR="00BC0A8C" w:rsidRPr="00480B12" w:rsidDel="00480B12">
            <w:rPr>
              <w:rPrChange w:id="260" w:author="Popelková, Lenka" w:date="2022-08-03T09:57:00Z">
                <w:rPr>
                  <w:color w:val="FF0000"/>
                  <w:sz w:val="20"/>
                  <w:szCs w:val="20"/>
                  <w:highlight w:val="yellow"/>
                </w:rPr>
              </w:rPrChange>
            </w:rPr>
            <w:delText>j</w:delText>
          </w:r>
        </w:del>
        <w:r w:rsidR="00BC0A8C" w:rsidRPr="00480B12">
          <w:rPr>
            <w:rPrChange w:id="261" w:author="Popelková, Lenka" w:date="2022-08-03T09:57:00Z">
              <w:rPr>
                <w:color w:val="FF0000"/>
                <w:sz w:val="20"/>
                <w:szCs w:val="20"/>
                <w:highlight w:val="yellow"/>
              </w:rPr>
            </w:rPrChange>
          </w:rPr>
          <w:t xml:space="preserve">inou osobou, ale tato osoba </w:t>
        </w:r>
      </w:ins>
      <w:r w:rsidRPr="00480B12">
        <w:t xml:space="preserve">může </w:t>
      </w:r>
      <w:r w:rsidRPr="00C30C87">
        <w:t>být tato osoba shodná s osobou dle c)</w:t>
      </w:r>
      <w:r w:rsidR="00B94624" w:rsidRPr="00C30C87">
        <w:t>,</w:t>
      </w:r>
      <w:r w:rsidRPr="00C30C87">
        <w:t xml:space="preserve"> d)</w:t>
      </w:r>
      <w:r w:rsidR="00160C39" w:rsidRPr="00C30C87">
        <w:rPr>
          <w:color w:val="FF0000"/>
        </w:rPr>
        <w:t xml:space="preserve"> </w:t>
      </w:r>
      <w:r w:rsidRPr="00C30C87">
        <w:t>jestliže</w:t>
      </w:r>
      <w:r w:rsidRPr="00C30C87">
        <w:rPr>
          <w:spacing w:val="-9"/>
        </w:rPr>
        <w:t xml:space="preserve"> </w:t>
      </w:r>
      <w:r w:rsidRPr="00C30C87">
        <w:t>tato</w:t>
      </w:r>
      <w:r w:rsidRPr="00C30C87">
        <w:rPr>
          <w:spacing w:val="-5"/>
        </w:rPr>
        <w:t xml:space="preserve"> </w:t>
      </w:r>
      <w:r w:rsidRPr="00C30C87">
        <w:t>splňuje</w:t>
      </w:r>
      <w:r w:rsidRPr="00C30C87">
        <w:rPr>
          <w:spacing w:val="-8"/>
        </w:rPr>
        <w:t xml:space="preserve"> </w:t>
      </w:r>
      <w:r w:rsidRPr="00C30C87">
        <w:t>tuto</w:t>
      </w:r>
      <w:r w:rsidRPr="00C30C87">
        <w:rPr>
          <w:spacing w:val="-8"/>
        </w:rPr>
        <w:t xml:space="preserve"> </w:t>
      </w:r>
      <w:r w:rsidRPr="00C30C87">
        <w:t>podmínku.</w:t>
      </w:r>
      <w:r w:rsidRPr="00C30C87">
        <w:rPr>
          <w:spacing w:val="-6"/>
        </w:rPr>
        <w:t xml:space="preserve"> </w:t>
      </w:r>
      <w:r w:rsidRPr="00C30C87">
        <w:t>V</w:t>
      </w:r>
      <w:r w:rsidRPr="00C30C87">
        <w:rPr>
          <w:spacing w:val="-7"/>
        </w:rPr>
        <w:t xml:space="preserve"> </w:t>
      </w:r>
      <w:r w:rsidRPr="00C30C87">
        <w:t>případě</w:t>
      </w:r>
      <w:r w:rsidRPr="00C30C87">
        <w:rPr>
          <w:spacing w:val="-6"/>
        </w:rPr>
        <w:t xml:space="preserve"> </w:t>
      </w:r>
      <w:r w:rsidRPr="00C30C87">
        <w:t>požadavku</w:t>
      </w:r>
      <w:r w:rsidRPr="00C30C87">
        <w:rPr>
          <w:spacing w:val="-7"/>
        </w:rPr>
        <w:t xml:space="preserve"> </w:t>
      </w:r>
      <w:r w:rsidRPr="00C30C87">
        <w:t>na</w:t>
      </w:r>
      <w:r w:rsidRPr="00C30C87">
        <w:rPr>
          <w:spacing w:val="-7"/>
        </w:rPr>
        <w:t xml:space="preserve"> </w:t>
      </w:r>
      <w:r w:rsidRPr="00C30C87">
        <w:t>doložení</w:t>
      </w:r>
      <w:r w:rsidRPr="00C30C87">
        <w:rPr>
          <w:spacing w:val="-6"/>
        </w:rPr>
        <w:t xml:space="preserve"> </w:t>
      </w:r>
      <w:r w:rsidRPr="00C30C87">
        <w:t>na</w:t>
      </w:r>
      <w:r w:rsidRPr="00C30C87">
        <w:rPr>
          <w:spacing w:val="-9"/>
        </w:rPr>
        <w:t xml:space="preserve"> </w:t>
      </w:r>
      <w:r w:rsidRPr="00C30C87">
        <w:t>osobu</w:t>
      </w:r>
      <w:r w:rsidRPr="00C30C87">
        <w:rPr>
          <w:spacing w:val="36"/>
        </w:rPr>
        <w:t xml:space="preserve"> </w:t>
      </w:r>
      <w:r w:rsidRPr="00C30C87">
        <w:t>na</w:t>
      </w:r>
      <w:r w:rsidRPr="00C30C87">
        <w:rPr>
          <w:spacing w:val="-7"/>
        </w:rPr>
        <w:t xml:space="preserve"> </w:t>
      </w:r>
      <w:r w:rsidRPr="00C30C87">
        <w:t>pozici</w:t>
      </w:r>
      <w:r w:rsidRPr="00C30C87">
        <w:rPr>
          <w:spacing w:val="-6"/>
        </w:rPr>
        <w:t xml:space="preserve"> </w:t>
      </w:r>
      <w:r w:rsidR="00FF04E5">
        <w:rPr>
          <w:spacing w:val="-6"/>
        </w:rPr>
        <w:t xml:space="preserve"> </w:t>
      </w:r>
      <w:r w:rsidR="00FF04E5">
        <w:t>o</w:t>
      </w:r>
      <w:r w:rsidR="00FF04E5">
        <w:t>soba odborně způsobilá k zajišťování úkolů v prevenci rizik v oblasti bezpečnosti a ochrany zdraví při práci</w:t>
      </w:r>
      <w:r w:rsidRPr="00C30C87">
        <w:t>, viz bod g) může být tato osoba shodná s osobou dle c), d)</w:t>
      </w:r>
      <w:r w:rsidRPr="00C30C87">
        <w:rPr>
          <w:color w:val="FF0000"/>
        </w:rPr>
        <w:t xml:space="preserve"> </w:t>
      </w:r>
      <w:r w:rsidRPr="00C30C87">
        <w:t>jestliže tato splňuje</w:t>
      </w:r>
      <w:r w:rsidRPr="00160C39">
        <w:t xml:space="preserve"> tuto podmínku. Všechny ostatní písmena musí být prokázány různými</w:t>
      </w:r>
      <w:r w:rsidRPr="00160C39">
        <w:rPr>
          <w:spacing w:val="-9"/>
        </w:rPr>
        <w:t xml:space="preserve"> </w:t>
      </w:r>
      <w:r w:rsidRPr="00160C39">
        <w:t>osobami.</w:t>
      </w:r>
    </w:p>
    <w:bookmarkEnd w:id="242"/>
    <w:p w14:paraId="29779140" w14:textId="5FD750C4" w:rsidR="002A1BDA" w:rsidRPr="00480B12" w:rsidDel="00480B12" w:rsidRDefault="00480B12" w:rsidP="003019C4">
      <w:pPr>
        <w:pStyle w:val="Zkladntext"/>
        <w:spacing w:before="161" w:line="276" w:lineRule="auto"/>
        <w:ind w:left="115" w:right="113"/>
        <w:jc w:val="both"/>
        <w:rPr>
          <w:del w:id="262" w:author="Horčičková, Blanka" w:date="2022-08-01T12:09:00Z"/>
          <w:b/>
          <w:bCs/>
          <w:rPrChange w:id="263" w:author="Popelková, Lenka" w:date="2022-08-03T09:57:00Z">
            <w:rPr>
              <w:del w:id="264" w:author="Horčičková, Blanka" w:date="2022-08-01T12:09:00Z"/>
            </w:rPr>
          </w:rPrChange>
        </w:rPr>
      </w:pPr>
      <w:ins w:id="265" w:author="Popelková, Lenka" w:date="2022-08-03T09:55:00Z">
        <w:r w:rsidRPr="00480B12">
          <w:rPr>
            <w:b/>
            <w:bCs/>
            <w:rPrChange w:id="266" w:author="Popelková, Lenka" w:date="2022-08-03T09:57:00Z">
              <w:rPr/>
            </w:rPrChange>
          </w:rPr>
          <w:t xml:space="preserve">Pro úplnost zadavatel uvádí, že osoby se mohou </w:t>
        </w:r>
        <w:proofErr w:type="spellStart"/>
        <w:r w:rsidRPr="00480B12">
          <w:rPr>
            <w:b/>
            <w:bCs/>
            <w:rPrChange w:id="267" w:author="Popelková, Lenka" w:date="2022-08-03T09:57:00Z">
              <w:rPr/>
            </w:rPrChange>
          </w:rPr>
          <w:t>krýt:</w:t>
        </w:r>
      </w:ins>
    </w:p>
    <w:p w14:paraId="45EA73F4" w14:textId="28276E44" w:rsidR="00480B12" w:rsidRPr="00480B12" w:rsidRDefault="009D6B4E" w:rsidP="00480B12">
      <w:pPr>
        <w:pStyle w:val="Zkladntext"/>
        <w:spacing w:before="161" w:line="276" w:lineRule="auto"/>
        <w:ind w:left="115" w:right="113"/>
        <w:jc w:val="both"/>
        <w:rPr>
          <w:ins w:id="268" w:author="Popelková, Lenka" w:date="2022-08-03T09:55:00Z"/>
        </w:rPr>
      </w:pPr>
      <w:ins w:id="269" w:author="Popelková, Lenka" w:date="2022-08-03T10:18:00Z">
        <w:r>
          <w:t>Pozice</w:t>
        </w:r>
        <w:proofErr w:type="spellEnd"/>
        <w:r>
          <w:t xml:space="preserve"> </w:t>
        </w:r>
      </w:ins>
      <w:ins w:id="270" w:author="Popelková, Lenka" w:date="2022-08-03T09:55:00Z">
        <w:r w:rsidR="00480B12" w:rsidRPr="00480B12">
          <w:t>a</w:t>
        </w:r>
      </w:ins>
      <w:ins w:id="271" w:author="Popelková, Lenka" w:date="2022-08-03T09:56:00Z">
        <w:r w:rsidR="00480B12">
          <w:t>)</w:t>
        </w:r>
      </w:ins>
      <w:ins w:id="272" w:author="Popelková, Lenka" w:date="2022-08-03T09:55:00Z">
        <w:r w:rsidR="00480B12" w:rsidRPr="00480B12">
          <w:t>+e</w:t>
        </w:r>
      </w:ins>
      <w:ins w:id="273" w:author="Popelková, Lenka" w:date="2022-08-03T09:56:00Z">
        <w:r w:rsidR="00480B12">
          <w:t>)</w:t>
        </w:r>
      </w:ins>
      <w:ins w:id="274" w:author="Popelková, Lenka" w:date="2022-08-03T09:55:00Z">
        <w:r w:rsidR="00480B12" w:rsidRPr="00480B12">
          <w:t>+f</w:t>
        </w:r>
      </w:ins>
      <w:ins w:id="275" w:author="Popelková, Lenka" w:date="2022-08-03T09:56:00Z">
        <w:r w:rsidR="00480B12">
          <w:t xml:space="preserve">), </w:t>
        </w:r>
      </w:ins>
      <w:ins w:id="276" w:author="Popelková, Lenka" w:date="2022-08-03T09:55:00Z">
        <w:r w:rsidR="00480B12" w:rsidRPr="00480B12">
          <w:t>b</w:t>
        </w:r>
      </w:ins>
      <w:ins w:id="277" w:author="Popelková, Lenka" w:date="2022-08-03T09:56:00Z">
        <w:r w:rsidR="00480B12">
          <w:t>)</w:t>
        </w:r>
      </w:ins>
      <w:ins w:id="278" w:author="Popelková, Lenka" w:date="2022-08-03T09:55:00Z">
        <w:r w:rsidR="00480B12" w:rsidRPr="00480B12">
          <w:t>+e</w:t>
        </w:r>
      </w:ins>
      <w:ins w:id="279" w:author="Popelková, Lenka" w:date="2022-08-03T09:56:00Z">
        <w:r w:rsidR="00480B12">
          <w:t>)</w:t>
        </w:r>
      </w:ins>
      <w:ins w:id="280" w:author="Popelková, Lenka" w:date="2022-08-03T09:55:00Z">
        <w:r w:rsidR="00480B12" w:rsidRPr="00480B12">
          <w:t>+f</w:t>
        </w:r>
      </w:ins>
      <w:ins w:id="281" w:author="Popelková, Lenka" w:date="2022-08-03T09:56:00Z">
        <w:r w:rsidR="00480B12">
          <w:t>),</w:t>
        </w:r>
      </w:ins>
      <w:ins w:id="282" w:author="Popelková, Lenka" w:date="2022-08-03T09:55:00Z">
        <w:r w:rsidR="00480B12" w:rsidRPr="00480B12">
          <w:t xml:space="preserve"> c</w:t>
        </w:r>
      </w:ins>
      <w:ins w:id="283" w:author="Popelková, Lenka" w:date="2022-08-03T09:56:00Z">
        <w:r w:rsidR="00480B12">
          <w:t>)</w:t>
        </w:r>
      </w:ins>
      <w:ins w:id="284" w:author="Popelková, Lenka" w:date="2022-08-03T09:55:00Z">
        <w:r w:rsidR="00480B12" w:rsidRPr="00480B12">
          <w:t>+</w:t>
        </w:r>
      </w:ins>
      <w:ins w:id="285" w:author="Popelková, Lenka" w:date="2022-08-03T09:56:00Z">
        <w:r w:rsidR="00480B12">
          <w:t>)</w:t>
        </w:r>
      </w:ins>
      <w:proofErr w:type="spellStart"/>
      <w:ins w:id="286" w:author="Popelková, Lenka" w:date="2022-08-03T09:55:00Z">
        <w:r w:rsidR="00480B12" w:rsidRPr="00480B12">
          <w:t>e+f</w:t>
        </w:r>
      </w:ins>
      <w:proofErr w:type="spellEnd"/>
      <w:ins w:id="287" w:author="Popelková, Lenka" w:date="2022-08-03T09:56:00Z">
        <w:r w:rsidR="00480B12">
          <w:t>)</w:t>
        </w:r>
      </w:ins>
      <w:ins w:id="288" w:author="Popelková, Lenka" w:date="2022-08-03T09:55:00Z">
        <w:r w:rsidR="00480B12" w:rsidRPr="00480B12">
          <w:t xml:space="preserve"> a současně a</w:t>
        </w:r>
      </w:ins>
      <w:ins w:id="289" w:author="Popelková, Lenka" w:date="2022-08-03T09:56:00Z">
        <w:r w:rsidR="00480B12">
          <w:t>)</w:t>
        </w:r>
      </w:ins>
      <w:ins w:id="290" w:author="Popelková, Lenka" w:date="2022-08-03T09:55:00Z">
        <w:r w:rsidR="00480B12" w:rsidRPr="00480B12">
          <w:t>+d</w:t>
        </w:r>
      </w:ins>
      <w:ins w:id="291" w:author="Popelková, Lenka" w:date="2022-08-03T09:56:00Z">
        <w:r w:rsidR="00480B12">
          <w:t>)</w:t>
        </w:r>
      </w:ins>
      <w:ins w:id="292" w:author="Popelková, Lenka" w:date="2022-08-03T09:55:00Z">
        <w:r w:rsidR="00480B12" w:rsidRPr="00480B12">
          <w:t>, b</w:t>
        </w:r>
      </w:ins>
      <w:ins w:id="293" w:author="Popelková, Lenka" w:date="2022-08-03T09:56:00Z">
        <w:r w:rsidR="00480B12">
          <w:t>)</w:t>
        </w:r>
      </w:ins>
      <w:ins w:id="294" w:author="Popelková, Lenka" w:date="2022-08-03T09:55:00Z">
        <w:r w:rsidR="00480B12" w:rsidRPr="00480B12">
          <w:t>+d</w:t>
        </w:r>
      </w:ins>
      <w:ins w:id="295" w:author="Popelková, Lenka" w:date="2022-08-03T09:56:00Z">
        <w:r w:rsidR="00480B12">
          <w:t xml:space="preserve">) </w:t>
        </w:r>
      </w:ins>
      <w:ins w:id="296" w:author="Popelková, Lenka" w:date="2022-08-03T09:55:00Z">
        <w:r w:rsidR="00480B12" w:rsidRPr="00480B12">
          <w:t>,c</w:t>
        </w:r>
      </w:ins>
      <w:ins w:id="297" w:author="Popelková, Lenka" w:date="2022-08-03T09:56:00Z">
        <w:r w:rsidR="00480B12">
          <w:t>)</w:t>
        </w:r>
      </w:ins>
      <w:ins w:id="298" w:author="Popelková, Lenka" w:date="2022-08-03T09:55:00Z">
        <w:r w:rsidR="00480B12" w:rsidRPr="00480B12">
          <w:t>+d</w:t>
        </w:r>
      </w:ins>
      <w:ins w:id="299" w:author="Popelková, Lenka" w:date="2022-08-03T09:56:00Z">
        <w:r w:rsidR="00480B12">
          <w:t>)</w:t>
        </w:r>
      </w:ins>
      <w:ins w:id="300" w:author="Popelková, Lenka" w:date="2022-08-03T09:55:00Z">
        <w:r w:rsidR="00480B12" w:rsidRPr="00480B12">
          <w:t xml:space="preserve"> za podmínky, že d) není </w:t>
        </w:r>
      </w:ins>
      <w:ins w:id="301" w:author="Popelková, Lenka" w:date="2022-08-03T09:57:00Z">
        <w:r w:rsidR="00480B12">
          <w:t>tzv. Ji</w:t>
        </w:r>
      </w:ins>
      <w:ins w:id="302" w:author="Popelková, Lenka" w:date="2022-08-03T09:55:00Z">
        <w:r w:rsidR="00480B12" w:rsidRPr="00480B12">
          <w:t>nou osobou.</w:t>
        </w:r>
      </w:ins>
    </w:p>
    <w:p w14:paraId="624257A7" w14:textId="38ED0A88" w:rsidR="00480B12" w:rsidRDefault="00480B12" w:rsidP="00480B12">
      <w:pPr>
        <w:pStyle w:val="Zkladntext"/>
        <w:spacing w:before="161" w:line="276" w:lineRule="auto"/>
        <w:ind w:left="115" w:right="113"/>
        <w:jc w:val="both"/>
        <w:rPr>
          <w:ins w:id="303" w:author="Popelková, Lenka" w:date="2022-08-03T10:21:00Z"/>
        </w:rPr>
      </w:pPr>
      <w:ins w:id="304" w:author="Popelková, Lenka" w:date="2022-08-03T09:55:00Z">
        <w:r w:rsidRPr="00480B12">
          <w:t xml:space="preserve">Nelze slučovat </w:t>
        </w:r>
      </w:ins>
      <w:ins w:id="305" w:author="Popelková, Lenka" w:date="2022-08-03T09:57:00Z">
        <w:r>
          <w:t xml:space="preserve">pozice </w:t>
        </w:r>
      </w:ins>
      <w:ins w:id="306" w:author="Popelková, Lenka" w:date="2022-08-03T09:55:00Z">
        <w:r w:rsidRPr="00480B12">
          <w:t>a),</w:t>
        </w:r>
      </w:ins>
      <w:ins w:id="307" w:author="Popelková, Lenka" w:date="2022-08-03T09:57:00Z">
        <w:r>
          <w:t xml:space="preserve"> </w:t>
        </w:r>
      </w:ins>
      <w:ins w:id="308" w:author="Popelková, Lenka" w:date="2022-08-03T09:55:00Z">
        <w:r w:rsidRPr="00480B12">
          <w:t>b),</w:t>
        </w:r>
      </w:ins>
      <w:ins w:id="309" w:author="Popelková, Lenka" w:date="2022-08-03T09:57:00Z">
        <w:r>
          <w:t xml:space="preserve"> </w:t>
        </w:r>
      </w:ins>
      <w:ins w:id="310" w:author="Popelková, Lenka" w:date="2022-08-03T09:55:00Z">
        <w:r w:rsidRPr="00480B12">
          <w:t xml:space="preserve">c) a pokud je d) </w:t>
        </w:r>
      </w:ins>
      <w:ins w:id="311" w:author="Popelková, Lenka" w:date="2022-08-03T09:57:00Z">
        <w:r>
          <w:t>J</w:t>
        </w:r>
      </w:ins>
      <w:ins w:id="312" w:author="Popelková, Lenka" w:date="2022-08-03T09:55:00Z">
        <w:r w:rsidRPr="00480B12">
          <w:t>inou osobou pak také nikoliv</w:t>
        </w:r>
      </w:ins>
      <w:ins w:id="313" w:author="Popelková, Lenka" w:date="2022-08-03T09:57:00Z">
        <w:r>
          <w:t>.</w:t>
        </w:r>
      </w:ins>
    </w:p>
    <w:p w14:paraId="285A808B" w14:textId="539249D2" w:rsidR="007A5CA7" w:rsidRDefault="007162BC">
      <w:pPr>
        <w:pStyle w:val="Nadpis4"/>
        <w:spacing w:before="159"/>
        <w:ind w:right="109"/>
      </w:pPr>
      <w:r>
        <w:t>Poznámka: Zadavatel požaduje, aby osoby uvedené v 2.</w:t>
      </w:r>
      <w:r w:rsidR="002C329C">
        <w:t>4</w:t>
      </w:r>
      <w:r>
        <w:t>.1 pod c), d), g), h), i), j) – prokázali znalost českého</w:t>
      </w:r>
      <w:r>
        <w:rPr>
          <w:spacing w:val="-15"/>
        </w:rPr>
        <w:t xml:space="preserve"> </w:t>
      </w:r>
      <w:r>
        <w:t>nebo</w:t>
      </w:r>
      <w:r>
        <w:rPr>
          <w:spacing w:val="-14"/>
        </w:rPr>
        <w:t xml:space="preserve"> </w:t>
      </w:r>
      <w:r>
        <w:t>slovenského</w:t>
      </w:r>
      <w:r>
        <w:rPr>
          <w:spacing w:val="-17"/>
        </w:rPr>
        <w:t xml:space="preserve"> </w:t>
      </w:r>
      <w:r>
        <w:t>jazyka</w:t>
      </w:r>
      <w:r>
        <w:rPr>
          <w:spacing w:val="-16"/>
        </w:rPr>
        <w:t xml:space="preserve"> </w:t>
      </w:r>
      <w:r>
        <w:t>na</w:t>
      </w:r>
      <w:r>
        <w:rPr>
          <w:spacing w:val="-14"/>
        </w:rPr>
        <w:t xml:space="preserve"> </w:t>
      </w:r>
      <w:r>
        <w:t>pracovní</w:t>
      </w:r>
      <w:r>
        <w:rPr>
          <w:spacing w:val="-13"/>
        </w:rPr>
        <w:t xml:space="preserve"> </w:t>
      </w:r>
      <w:r>
        <w:t>úrovni</w:t>
      </w:r>
      <w:r>
        <w:rPr>
          <w:spacing w:val="-14"/>
        </w:rPr>
        <w:t xml:space="preserve"> </w:t>
      </w:r>
      <w:r>
        <w:t>umožňující</w:t>
      </w:r>
      <w:r>
        <w:rPr>
          <w:spacing w:val="-12"/>
        </w:rPr>
        <w:t xml:space="preserve"> </w:t>
      </w:r>
      <w:r>
        <w:t>běžnou</w:t>
      </w:r>
      <w:r>
        <w:rPr>
          <w:spacing w:val="-15"/>
        </w:rPr>
        <w:t xml:space="preserve"> </w:t>
      </w:r>
      <w:r>
        <w:t>komunikaci</w:t>
      </w:r>
      <w:r>
        <w:rPr>
          <w:spacing w:val="-14"/>
        </w:rPr>
        <w:t xml:space="preserve"> </w:t>
      </w:r>
      <w:r>
        <w:t>se</w:t>
      </w:r>
      <w:r>
        <w:rPr>
          <w:spacing w:val="-17"/>
        </w:rPr>
        <w:t xml:space="preserve"> </w:t>
      </w:r>
      <w:r>
        <w:t>zadavatelem, státními orgány a případně třetími osobami a to 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 která neovládá český jazyk, přítomen na pracovišti.).</w:t>
      </w:r>
    </w:p>
    <w:p w14:paraId="33021AEE" w14:textId="77777777" w:rsidR="007A5CA7" w:rsidRDefault="007A5CA7">
      <w:pPr>
        <w:pStyle w:val="Zkladntext"/>
        <w:rPr>
          <w:b/>
        </w:rPr>
      </w:pPr>
    </w:p>
    <w:p w14:paraId="72CFEC68" w14:textId="77777777" w:rsidR="007A5CA7" w:rsidRDefault="007A5CA7">
      <w:pPr>
        <w:pStyle w:val="Zkladntext"/>
        <w:spacing w:before="7"/>
        <w:rPr>
          <w:b/>
          <w:sz w:val="19"/>
        </w:rPr>
      </w:pPr>
    </w:p>
    <w:p w14:paraId="2DAD4AB8" w14:textId="77777777" w:rsidR="007A5CA7" w:rsidRDefault="007162BC" w:rsidP="00183C1B">
      <w:pPr>
        <w:pStyle w:val="Nadpis4"/>
        <w:numPr>
          <w:ilvl w:val="2"/>
          <w:numId w:val="19"/>
        </w:numPr>
        <w:tabs>
          <w:tab w:val="left" w:pos="1535"/>
        </w:tabs>
      </w:pPr>
      <w:r>
        <w:t>Seznam významných zakázek Významné zakázky na elektromontážní</w:t>
      </w:r>
      <w:r>
        <w:rPr>
          <w:spacing w:val="-7"/>
        </w:rPr>
        <w:t xml:space="preserve"> </w:t>
      </w:r>
      <w:r>
        <w:t>práce:</w:t>
      </w:r>
    </w:p>
    <w:p w14:paraId="6C182EE9" w14:textId="77777777" w:rsidR="007A5CA7" w:rsidRDefault="007162BC">
      <w:pPr>
        <w:pStyle w:val="Zkladntext"/>
        <w:spacing w:line="276" w:lineRule="auto"/>
        <w:ind w:left="114" w:right="112"/>
        <w:jc w:val="both"/>
      </w:pPr>
      <w:r>
        <w:t>Seznam musí dále zahrnovat alespoň 3 významné zakázky na elektromontážní a související práce      na</w:t>
      </w:r>
      <w:r>
        <w:rPr>
          <w:spacing w:val="-2"/>
        </w:rPr>
        <w:t xml:space="preserve"> </w:t>
      </w:r>
      <w:r>
        <w:t>elektrických</w:t>
      </w:r>
      <w:r>
        <w:rPr>
          <w:spacing w:val="20"/>
        </w:rPr>
        <w:t xml:space="preserve"> </w:t>
      </w:r>
      <w:r>
        <w:t>zařízeních</w:t>
      </w:r>
      <w:r>
        <w:rPr>
          <w:spacing w:val="17"/>
        </w:rPr>
        <w:t xml:space="preserve"> </w:t>
      </w:r>
      <w:r>
        <w:t>distribuční</w:t>
      </w:r>
      <w:r>
        <w:rPr>
          <w:spacing w:val="20"/>
        </w:rPr>
        <w:t xml:space="preserve"> </w:t>
      </w:r>
      <w:r>
        <w:t>soustavy</w:t>
      </w:r>
      <w:r>
        <w:rPr>
          <w:spacing w:val="21"/>
        </w:rPr>
        <w:t xml:space="preserve"> </w:t>
      </w:r>
      <w:r>
        <w:t>a</w:t>
      </w:r>
      <w:r>
        <w:rPr>
          <w:spacing w:val="36"/>
        </w:rPr>
        <w:t xml:space="preserve"> </w:t>
      </w:r>
      <w:r>
        <w:t>2</w:t>
      </w:r>
      <w:r>
        <w:rPr>
          <w:spacing w:val="18"/>
        </w:rPr>
        <w:t xml:space="preserve"> </w:t>
      </w:r>
      <w:r>
        <w:t>významné</w:t>
      </w:r>
      <w:r>
        <w:rPr>
          <w:spacing w:val="19"/>
        </w:rPr>
        <w:t xml:space="preserve"> </w:t>
      </w:r>
      <w:r>
        <w:t>zakázky</w:t>
      </w:r>
      <w:r>
        <w:rPr>
          <w:spacing w:val="18"/>
        </w:rPr>
        <w:t xml:space="preserve"> </w:t>
      </w:r>
      <w:r>
        <w:t>v</w:t>
      </w:r>
      <w:r>
        <w:rPr>
          <w:spacing w:val="-2"/>
        </w:rPr>
        <w:t xml:space="preserve"> </w:t>
      </w:r>
      <w:r>
        <w:t>oboru</w:t>
      </w:r>
      <w:r>
        <w:rPr>
          <w:spacing w:val="18"/>
        </w:rPr>
        <w:t xml:space="preserve"> </w:t>
      </w:r>
      <w:r>
        <w:t>zeměměřických</w:t>
      </w:r>
      <w:r>
        <w:rPr>
          <w:spacing w:val="19"/>
        </w:rPr>
        <w:t xml:space="preserve"> </w:t>
      </w:r>
      <w:r>
        <w:t>prací</w:t>
      </w:r>
    </w:p>
    <w:p w14:paraId="21F325C9" w14:textId="77777777" w:rsidR="007A5CA7" w:rsidRDefault="007162BC" w:rsidP="00480B12">
      <w:pPr>
        <w:pStyle w:val="Zkladntext"/>
        <w:spacing w:before="77"/>
        <w:ind w:left="113"/>
      </w:pPr>
      <w:r>
        <w:t>obdobných zeměměřickým pracím za posledních 5 let před zahájením zadávacího řízení, a z toho</w:t>
      </w:r>
    </w:p>
    <w:p w14:paraId="07FD66DD" w14:textId="77777777" w:rsidR="007A5CA7" w:rsidRDefault="007162BC">
      <w:pPr>
        <w:pStyle w:val="Zkladntext"/>
        <w:spacing w:before="41"/>
        <w:ind w:left="115"/>
      </w:pPr>
      <w:r>
        <w:t>alespoň:</w:t>
      </w:r>
    </w:p>
    <w:p w14:paraId="1F5FF3C5" w14:textId="77777777" w:rsidR="007A5CA7" w:rsidRDefault="007A5CA7">
      <w:pPr>
        <w:pStyle w:val="Zkladntext"/>
        <w:spacing w:before="8"/>
        <w:rPr>
          <w:sz w:val="19"/>
        </w:rPr>
      </w:pPr>
    </w:p>
    <w:p w14:paraId="3F178AFB" w14:textId="77777777" w:rsidR="007A5CA7" w:rsidRDefault="007162BC">
      <w:pPr>
        <w:pStyle w:val="Odstavecseseznamem"/>
        <w:numPr>
          <w:ilvl w:val="3"/>
          <w:numId w:val="9"/>
        </w:numPr>
        <w:tabs>
          <w:tab w:val="left" w:pos="1556"/>
        </w:tabs>
        <w:spacing w:line="276" w:lineRule="auto"/>
        <w:ind w:right="115" w:hanging="360"/>
        <w:jc w:val="both"/>
      </w:pPr>
      <w:r>
        <w:t>dvě různé významné zakázky na elektromontážní práce na elektrických zařízeních DS jejíž</w:t>
      </w:r>
      <w:r>
        <w:rPr>
          <w:spacing w:val="-5"/>
        </w:rPr>
        <w:t xml:space="preserve"> </w:t>
      </w:r>
      <w:r>
        <w:t>součástí</w:t>
      </w:r>
      <w:r>
        <w:rPr>
          <w:spacing w:val="-7"/>
        </w:rPr>
        <w:t xml:space="preserve"> </w:t>
      </w:r>
      <w:r>
        <w:t>byla</w:t>
      </w:r>
      <w:r>
        <w:rPr>
          <w:spacing w:val="-8"/>
        </w:rPr>
        <w:t xml:space="preserve"> </w:t>
      </w:r>
      <w:r>
        <w:t>výstavba</w:t>
      </w:r>
      <w:r>
        <w:rPr>
          <w:spacing w:val="-9"/>
        </w:rPr>
        <w:t xml:space="preserve"> </w:t>
      </w:r>
      <w:r>
        <w:rPr>
          <w:b/>
        </w:rPr>
        <w:t>venkovního</w:t>
      </w:r>
      <w:r>
        <w:rPr>
          <w:b/>
          <w:spacing w:val="-7"/>
        </w:rPr>
        <w:t xml:space="preserve"> </w:t>
      </w:r>
      <w:r>
        <w:rPr>
          <w:b/>
        </w:rPr>
        <w:t>vedení</w:t>
      </w:r>
      <w:r>
        <w:rPr>
          <w:b/>
          <w:spacing w:val="-4"/>
        </w:rPr>
        <w:t xml:space="preserve"> </w:t>
      </w:r>
      <w:r>
        <w:t>V</w:t>
      </w:r>
      <w:r>
        <w:rPr>
          <w:b/>
        </w:rPr>
        <w:t>N,</w:t>
      </w:r>
      <w:r>
        <w:rPr>
          <w:b/>
          <w:spacing w:val="-5"/>
        </w:rPr>
        <w:t xml:space="preserve"> </w:t>
      </w:r>
      <w:r>
        <w:t>přičemž</w:t>
      </w:r>
      <w:r>
        <w:rPr>
          <w:spacing w:val="-7"/>
        </w:rPr>
        <w:t xml:space="preserve"> </w:t>
      </w:r>
      <w:r>
        <w:t>finanční</w:t>
      </w:r>
      <w:r>
        <w:rPr>
          <w:spacing w:val="-6"/>
        </w:rPr>
        <w:t xml:space="preserve"> </w:t>
      </w:r>
      <w:r>
        <w:t>objem</w:t>
      </w:r>
      <w:r>
        <w:rPr>
          <w:spacing w:val="-5"/>
        </w:rPr>
        <w:t xml:space="preserve"> </w:t>
      </w:r>
      <w:r>
        <w:t>připadající na výstavbu venkovního vedení VN byl u první stavby min. 1,5 mil Kč bez DPH včetně materiálu, u druhé stavby min. 0,65 mil Kč bez DPH včetně materiálu. Realizované zakázky,</w:t>
      </w:r>
      <w:r>
        <w:rPr>
          <w:spacing w:val="-9"/>
        </w:rPr>
        <w:t xml:space="preserve"> </w:t>
      </w:r>
      <w:r>
        <w:t>kterými</w:t>
      </w:r>
      <w:r>
        <w:rPr>
          <w:spacing w:val="-7"/>
        </w:rPr>
        <w:t xml:space="preserve"> </w:t>
      </w:r>
      <w:r>
        <w:t>dodavatel</w:t>
      </w:r>
      <w:r>
        <w:rPr>
          <w:spacing w:val="-11"/>
        </w:rPr>
        <w:t xml:space="preserve"> </w:t>
      </w:r>
      <w:r>
        <w:t>prokazuje</w:t>
      </w:r>
      <w:r>
        <w:rPr>
          <w:spacing w:val="-8"/>
        </w:rPr>
        <w:t xml:space="preserve"> </w:t>
      </w:r>
      <w:r>
        <w:t>splnění</w:t>
      </w:r>
      <w:r>
        <w:rPr>
          <w:spacing w:val="-6"/>
        </w:rPr>
        <w:t xml:space="preserve"> </w:t>
      </w:r>
      <w:r>
        <w:t>technických</w:t>
      </w:r>
      <w:r>
        <w:rPr>
          <w:spacing w:val="-7"/>
        </w:rPr>
        <w:t xml:space="preserve"> </w:t>
      </w:r>
      <w:r>
        <w:t>požadavků,</w:t>
      </w:r>
      <w:r>
        <w:rPr>
          <w:spacing w:val="-10"/>
        </w:rPr>
        <w:t xml:space="preserve"> </w:t>
      </w:r>
      <w:r>
        <w:t>musí</w:t>
      </w:r>
      <w:r>
        <w:rPr>
          <w:spacing w:val="-7"/>
        </w:rPr>
        <w:t xml:space="preserve"> </w:t>
      </w:r>
      <w:r>
        <w:t>být</w:t>
      </w:r>
      <w:r>
        <w:rPr>
          <w:spacing w:val="-8"/>
        </w:rPr>
        <w:t xml:space="preserve"> </w:t>
      </w:r>
      <w:r>
        <w:t>v</w:t>
      </w:r>
      <w:r>
        <w:rPr>
          <w:spacing w:val="-3"/>
        </w:rPr>
        <w:t xml:space="preserve"> </w:t>
      </w:r>
      <w:r>
        <w:t>době prokázání</w:t>
      </w:r>
      <w:r>
        <w:rPr>
          <w:spacing w:val="-12"/>
        </w:rPr>
        <w:t xml:space="preserve"> </w:t>
      </w:r>
      <w:r>
        <w:t>řádně</w:t>
      </w:r>
      <w:r>
        <w:rPr>
          <w:spacing w:val="-13"/>
        </w:rPr>
        <w:t xml:space="preserve"> </w:t>
      </w:r>
      <w:r>
        <w:t>dokončeny</w:t>
      </w:r>
      <w:r>
        <w:rPr>
          <w:spacing w:val="-13"/>
        </w:rPr>
        <w:t xml:space="preserve"> </w:t>
      </w:r>
      <w:r>
        <w:t>a</w:t>
      </w:r>
      <w:r>
        <w:rPr>
          <w:spacing w:val="-11"/>
        </w:rPr>
        <w:t xml:space="preserve"> </w:t>
      </w:r>
      <w:r>
        <w:t>předány</w:t>
      </w:r>
      <w:r>
        <w:rPr>
          <w:spacing w:val="-13"/>
        </w:rPr>
        <w:t xml:space="preserve"> </w:t>
      </w:r>
      <w:r>
        <w:t>objednateli,</w:t>
      </w:r>
      <w:r>
        <w:rPr>
          <w:spacing w:val="-14"/>
        </w:rPr>
        <w:t xml:space="preserve"> </w:t>
      </w:r>
      <w:r>
        <w:t>a</w:t>
      </w:r>
      <w:r>
        <w:rPr>
          <w:spacing w:val="-13"/>
        </w:rPr>
        <w:t xml:space="preserve"> </w:t>
      </w:r>
      <w:r>
        <w:t>to</w:t>
      </w:r>
      <w:r>
        <w:rPr>
          <w:spacing w:val="-15"/>
        </w:rPr>
        <w:t xml:space="preserve"> </w:t>
      </w:r>
      <w:r>
        <w:t>alespoň</w:t>
      </w:r>
      <w:r>
        <w:rPr>
          <w:spacing w:val="-14"/>
        </w:rPr>
        <w:t xml:space="preserve"> </w:t>
      </w:r>
      <w:r>
        <w:t>v</w:t>
      </w:r>
      <w:r>
        <w:rPr>
          <w:spacing w:val="-1"/>
        </w:rPr>
        <w:t xml:space="preserve"> </w:t>
      </w:r>
      <w:r>
        <w:t>rozsahu</w:t>
      </w:r>
      <w:r>
        <w:rPr>
          <w:spacing w:val="-15"/>
        </w:rPr>
        <w:t xml:space="preserve"> </w:t>
      </w:r>
      <w:r>
        <w:t>takové</w:t>
      </w:r>
      <w:r>
        <w:rPr>
          <w:spacing w:val="-13"/>
        </w:rPr>
        <w:t xml:space="preserve"> </w:t>
      </w:r>
      <w:r>
        <w:t>části, která splňuje kvalifikační požadavky zadavatele, a</w:t>
      </w:r>
      <w:r>
        <w:rPr>
          <w:spacing w:val="-3"/>
        </w:rPr>
        <w:t xml:space="preserve"> </w:t>
      </w:r>
      <w:r>
        <w:t>zároveň</w:t>
      </w:r>
    </w:p>
    <w:p w14:paraId="053BA4CA" w14:textId="77777777" w:rsidR="007A5CA7" w:rsidRDefault="007A5CA7">
      <w:pPr>
        <w:pStyle w:val="Zkladntext"/>
      </w:pPr>
    </w:p>
    <w:p w14:paraId="5C2D988C" w14:textId="77777777" w:rsidR="007A5CA7" w:rsidRDefault="007162BC">
      <w:pPr>
        <w:pStyle w:val="Odstavecseseznamem"/>
        <w:numPr>
          <w:ilvl w:val="3"/>
          <w:numId w:val="9"/>
        </w:numPr>
        <w:tabs>
          <w:tab w:val="left" w:pos="1534"/>
        </w:tabs>
        <w:spacing w:before="142" w:line="276" w:lineRule="auto"/>
        <w:ind w:left="1532" w:right="112" w:hanging="286"/>
        <w:jc w:val="both"/>
      </w:pPr>
      <w:r>
        <w:t>jednu významnou zakázku na elektromontážní práce na elektrických zařízeních DS jejíž součástí byla výstavba i optické trasy v hodnotě min. 35 tisíc Kč bez DPH, Jedná se o montáže samonosného dielektrického optického kabelu (SDOK), nebo zemního optického kabelu (ZOK) a nebo kabelové vedení VN jehož součástí byla i montáž optické trasy s použitím HDPE trubky včetně veškerého příslušenství dle projektové dokumentace. Realizovaná zakázka, kterou dodavatel prokazuje splnění technických požadavků, musí být v době prokázání řádně dokončena a předána</w:t>
      </w:r>
      <w:r>
        <w:rPr>
          <w:spacing w:val="-14"/>
        </w:rPr>
        <w:t xml:space="preserve"> </w:t>
      </w:r>
      <w:r>
        <w:t>objednateli.</w:t>
      </w:r>
    </w:p>
    <w:p w14:paraId="5C42116B" w14:textId="77777777" w:rsidR="007A5CA7" w:rsidRDefault="007A5CA7">
      <w:pPr>
        <w:pStyle w:val="Zkladntext"/>
        <w:spacing w:before="4"/>
        <w:rPr>
          <w:sz w:val="16"/>
        </w:rPr>
      </w:pPr>
    </w:p>
    <w:p w14:paraId="6DA3188D" w14:textId="77777777" w:rsidR="007A5CA7" w:rsidRDefault="007162BC">
      <w:pPr>
        <w:pStyle w:val="Nadpis4"/>
        <w:ind w:left="114"/>
        <w:jc w:val="left"/>
      </w:pPr>
      <w:r>
        <w:t>Významné zakázky na geodetické práce:</w:t>
      </w:r>
    </w:p>
    <w:p w14:paraId="68B40FDE" w14:textId="77777777" w:rsidR="007A5CA7" w:rsidRDefault="007A5CA7">
      <w:pPr>
        <w:pStyle w:val="Zkladntext"/>
        <w:spacing w:before="2"/>
        <w:rPr>
          <w:b/>
          <w:sz w:val="18"/>
        </w:rPr>
      </w:pPr>
    </w:p>
    <w:p w14:paraId="5ED1B214" w14:textId="77777777" w:rsidR="007A5CA7" w:rsidRDefault="007162BC">
      <w:pPr>
        <w:pStyle w:val="Zkladntext"/>
        <w:spacing w:line="276" w:lineRule="auto"/>
        <w:ind w:left="114" w:right="113" w:hanging="1"/>
        <w:jc w:val="both"/>
      </w:pPr>
      <w:r>
        <w:t xml:space="preserve">Seznam musí dále zahrnovat alespoň 2 významné zakázky </w:t>
      </w:r>
      <w:r>
        <w:rPr>
          <w:b/>
        </w:rPr>
        <w:t xml:space="preserve">v oboru zeměměřických prací obdobných zeměměřickým pracím </w:t>
      </w:r>
      <w:r>
        <w:t xml:space="preserve">na činnosti související se zpracováním </w:t>
      </w:r>
      <w:proofErr w:type="spellStart"/>
      <w:r>
        <w:t>DSPSg</w:t>
      </w:r>
      <w:proofErr w:type="spellEnd"/>
      <w:r>
        <w:t xml:space="preserve"> elektrického zařízení distribuční soustavy v rámci kabelového nebo venkovního vedení NN nebo vedení VN, o celkovém finančním objemu min. 0,5 mil. Kč bez DPH v součtu za posledních 5 let před zahájením zadávacího řízení, kdy každá zakázka měla délku zaměřované sítě alespoň 100 m. Realizovaná zakázka, kterou dodavatel prokazuje splnění technických kvalifikačních požadavků, musí být v době prokázání řádně dokončena a předána objednateli.</w:t>
      </w:r>
    </w:p>
    <w:p w14:paraId="2DA9A1D4" w14:textId="77777777" w:rsidR="007A5CA7" w:rsidRDefault="007A5CA7">
      <w:pPr>
        <w:pStyle w:val="Zkladntext"/>
      </w:pPr>
    </w:p>
    <w:p w14:paraId="5FB1FF75" w14:textId="77777777" w:rsidR="007A5CA7" w:rsidRDefault="007A5CA7">
      <w:pPr>
        <w:pStyle w:val="Zkladntext"/>
        <w:spacing w:before="4"/>
        <w:rPr>
          <w:sz w:val="16"/>
        </w:rPr>
      </w:pPr>
    </w:p>
    <w:p w14:paraId="4AA2033F" w14:textId="77777777" w:rsidR="007A5CA7" w:rsidRDefault="007162BC">
      <w:pPr>
        <w:pStyle w:val="Zkladntext"/>
        <w:spacing w:line="276" w:lineRule="auto"/>
        <w:ind w:left="114" w:right="114"/>
        <w:jc w:val="both"/>
      </w:pPr>
      <w:r>
        <w:t>Pokud</w:t>
      </w:r>
      <w:r>
        <w:rPr>
          <w:spacing w:val="-7"/>
        </w:rPr>
        <w:t xml:space="preserve"> </w:t>
      </w:r>
      <w:r>
        <w:t>jedna</w:t>
      </w:r>
      <w:r>
        <w:rPr>
          <w:spacing w:val="-8"/>
        </w:rPr>
        <w:t xml:space="preserve"> </w:t>
      </w:r>
      <w:r>
        <w:t>z</w:t>
      </w:r>
      <w:r>
        <w:rPr>
          <w:spacing w:val="-2"/>
        </w:rPr>
        <w:t xml:space="preserve"> </w:t>
      </w:r>
      <w:r>
        <w:t>významných</w:t>
      </w:r>
      <w:r>
        <w:rPr>
          <w:spacing w:val="-9"/>
        </w:rPr>
        <w:t xml:space="preserve"> </w:t>
      </w:r>
      <w:r>
        <w:t>zakázek</w:t>
      </w:r>
      <w:r>
        <w:rPr>
          <w:spacing w:val="-9"/>
        </w:rPr>
        <w:t xml:space="preserve"> </w:t>
      </w:r>
      <w:r>
        <w:t>splňuje</w:t>
      </w:r>
      <w:r>
        <w:rPr>
          <w:spacing w:val="-5"/>
        </w:rPr>
        <w:t xml:space="preserve"> </w:t>
      </w:r>
      <w:r>
        <w:t>současně</w:t>
      </w:r>
      <w:r>
        <w:rPr>
          <w:spacing w:val="-10"/>
        </w:rPr>
        <w:t xml:space="preserve"> </w:t>
      </w:r>
      <w:r>
        <w:t>více</w:t>
      </w:r>
      <w:r>
        <w:rPr>
          <w:spacing w:val="-5"/>
        </w:rPr>
        <w:t xml:space="preserve"> </w:t>
      </w:r>
      <w:r>
        <w:t>z</w:t>
      </w:r>
      <w:r>
        <w:rPr>
          <w:spacing w:val="-5"/>
        </w:rPr>
        <w:t xml:space="preserve"> </w:t>
      </w:r>
      <w:r>
        <w:t>výše</w:t>
      </w:r>
      <w:r>
        <w:rPr>
          <w:spacing w:val="-7"/>
        </w:rPr>
        <w:t xml:space="preserve"> </w:t>
      </w:r>
      <w:r>
        <w:t>uvedených</w:t>
      </w:r>
      <w:r>
        <w:rPr>
          <w:spacing w:val="-9"/>
        </w:rPr>
        <w:t xml:space="preserve"> </w:t>
      </w:r>
      <w:r>
        <w:t>definic,</w:t>
      </w:r>
      <w:r>
        <w:rPr>
          <w:spacing w:val="-6"/>
        </w:rPr>
        <w:t xml:space="preserve"> </w:t>
      </w:r>
      <w:r>
        <w:rPr>
          <w:b/>
        </w:rPr>
        <w:t>lze</w:t>
      </w:r>
      <w:r>
        <w:rPr>
          <w:b/>
          <w:spacing w:val="-6"/>
        </w:rPr>
        <w:t xml:space="preserve"> </w:t>
      </w:r>
      <w:r>
        <w:t>ji</w:t>
      </w:r>
      <w:r>
        <w:rPr>
          <w:spacing w:val="-8"/>
        </w:rPr>
        <w:t xml:space="preserve"> </w:t>
      </w:r>
      <w:r>
        <w:t>uvést</w:t>
      </w:r>
      <w:r>
        <w:rPr>
          <w:spacing w:val="-9"/>
        </w:rPr>
        <w:t xml:space="preserve"> </w:t>
      </w:r>
      <w:r>
        <w:t>u</w:t>
      </w:r>
      <w:r>
        <w:rPr>
          <w:spacing w:val="-9"/>
        </w:rPr>
        <w:t xml:space="preserve"> </w:t>
      </w:r>
      <w:r>
        <w:t xml:space="preserve">každé z těchto definic. Zároveň platí, že pokud hodnota jedné referenční zakázky dosahuje dvoj či více násobku minimální požadované hodnoty v rámci příslušné definice, </w:t>
      </w:r>
      <w:r>
        <w:rPr>
          <w:b/>
        </w:rPr>
        <w:t xml:space="preserve">nelze </w:t>
      </w:r>
      <w:r>
        <w:t>tuto referenční zakázku uplatnit k téže definici vícekrát než</w:t>
      </w:r>
      <w:r>
        <w:rPr>
          <w:spacing w:val="-1"/>
        </w:rPr>
        <w:t xml:space="preserve"> </w:t>
      </w:r>
      <w:r>
        <w:t>jednou.</w:t>
      </w:r>
    </w:p>
    <w:p w14:paraId="44635643" w14:textId="77777777" w:rsidR="007A5CA7" w:rsidRDefault="007162BC">
      <w:pPr>
        <w:pStyle w:val="Zkladntext"/>
        <w:spacing w:before="159" w:line="276" w:lineRule="auto"/>
        <w:ind w:left="114" w:right="115"/>
        <w:jc w:val="both"/>
      </w:pPr>
      <w:r>
        <w:t>Seznam</w:t>
      </w:r>
      <w:r>
        <w:rPr>
          <w:spacing w:val="-9"/>
        </w:rPr>
        <w:t xml:space="preserve"> </w:t>
      </w:r>
      <w:r>
        <w:t>k</w:t>
      </w:r>
      <w:r>
        <w:rPr>
          <w:spacing w:val="-4"/>
        </w:rPr>
        <w:t xml:space="preserve"> </w:t>
      </w:r>
      <w:r>
        <w:t>prokázání</w:t>
      </w:r>
      <w:r>
        <w:rPr>
          <w:spacing w:val="-7"/>
        </w:rPr>
        <w:t xml:space="preserve"> </w:t>
      </w:r>
      <w:r>
        <w:t>technického</w:t>
      </w:r>
      <w:r>
        <w:rPr>
          <w:spacing w:val="-9"/>
        </w:rPr>
        <w:t xml:space="preserve"> </w:t>
      </w:r>
      <w:r>
        <w:t>kvalifikačního</w:t>
      </w:r>
      <w:r>
        <w:rPr>
          <w:spacing w:val="-6"/>
        </w:rPr>
        <w:t xml:space="preserve"> </w:t>
      </w:r>
      <w:r>
        <w:t>předpokladu</w:t>
      </w:r>
      <w:r>
        <w:rPr>
          <w:spacing w:val="-8"/>
        </w:rPr>
        <w:t xml:space="preserve"> </w:t>
      </w:r>
      <w:r>
        <w:t>dle</w:t>
      </w:r>
      <w:r>
        <w:rPr>
          <w:spacing w:val="-10"/>
        </w:rPr>
        <w:t xml:space="preserve"> </w:t>
      </w:r>
      <w:r>
        <w:t>tohoto</w:t>
      </w:r>
      <w:r>
        <w:rPr>
          <w:spacing w:val="-9"/>
        </w:rPr>
        <w:t xml:space="preserve"> </w:t>
      </w:r>
      <w:r>
        <w:t>odst.</w:t>
      </w:r>
      <w:r>
        <w:rPr>
          <w:spacing w:val="-10"/>
        </w:rPr>
        <w:t xml:space="preserve"> </w:t>
      </w:r>
      <w:r>
        <w:t>2.3.2</w:t>
      </w:r>
      <w:r>
        <w:rPr>
          <w:spacing w:val="-8"/>
        </w:rPr>
        <w:t xml:space="preserve"> </w:t>
      </w:r>
      <w:r>
        <w:t>dokumentace</w:t>
      </w:r>
      <w:r>
        <w:rPr>
          <w:spacing w:val="-9"/>
        </w:rPr>
        <w:t xml:space="preserve"> </w:t>
      </w:r>
      <w:r>
        <w:t>bude předložen ve formě čestného prohlášení (dodavatel je oprávněn využít vzorový formulář pro vedení seznamu významných zakázek, stanovený v příloze č. 4 této</w:t>
      </w:r>
      <w:r>
        <w:rPr>
          <w:spacing w:val="-12"/>
        </w:rPr>
        <w:t xml:space="preserve"> </w:t>
      </w:r>
      <w:r>
        <w:t>dokumentace).</w:t>
      </w:r>
    </w:p>
    <w:p w14:paraId="31F12208" w14:textId="2DD6185F" w:rsidR="007A5CA7" w:rsidRDefault="007162BC">
      <w:pPr>
        <w:pStyle w:val="Nadpis4"/>
        <w:numPr>
          <w:ilvl w:val="0"/>
          <w:numId w:val="5"/>
        </w:numPr>
        <w:tabs>
          <w:tab w:val="left" w:pos="824"/>
          <w:tab w:val="left" w:pos="825"/>
        </w:tabs>
        <w:spacing w:before="162"/>
        <w:ind w:hanging="710"/>
        <w:jc w:val="left"/>
      </w:pPr>
      <w:bookmarkStart w:id="314" w:name="_Doklady_požadované_k_seznamu_dle_odst."/>
      <w:bookmarkEnd w:id="314"/>
      <w:r>
        <w:rPr>
          <w:u w:val="single"/>
        </w:rPr>
        <w:t>Doklady požadované k seznamu dle odst. 2.</w:t>
      </w:r>
      <w:r w:rsidR="002C329C">
        <w:rPr>
          <w:u w:val="single"/>
        </w:rPr>
        <w:t>4</w:t>
      </w:r>
      <w:r>
        <w:rPr>
          <w:u w:val="single"/>
        </w:rPr>
        <w:t>.2</w:t>
      </w:r>
      <w:r>
        <w:rPr>
          <w:spacing w:val="-4"/>
          <w:u w:val="single"/>
        </w:rPr>
        <w:t xml:space="preserve"> </w:t>
      </w:r>
      <w:r>
        <w:rPr>
          <w:u w:val="single"/>
        </w:rPr>
        <w:t>dokumentace</w:t>
      </w:r>
    </w:p>
    <w:p w14:paraId="7FE83617" w14:textId="48BD634A" w:rsidR="007A5CA7" w:rsidRDefault="007162BC">
      <w:pPr>
        <w:pStyle w:val="Zkladntext"/>
        <w:spacing w:before="77" w:line="276" w:lineRule="auto"/>
        <w:ind w:left="115" w:right="112"/>
        <w:jc w:val="both"/>
      </w:pPr>
      <w:r>
        <w:t>Vedle seznamu dle předchozího odstavce 2.</w:t>
      </w:r>
      <w:r w:rsidR="002C329C">
        <w:t>4</w:t>
      </w:r>
      <w:r>
        <w:t xml:space="preserve">.2 dodavatel dále předloží pro každou z významných zakázek osvědčení </w:t>
      </w:r>
      <w:del w:id="315" w:author="Petrů, Kateřina" w:date="2022-07-13T13:11:00Z">
        <w:r w:rsidDel="00941316">
          <w:delText xml:space="preserve"> </w:delText>
        </w:r>
      </w:del>
      <w:r>
        <w:t xml:space="preserve">objednatele </w:t>
      </w:r>
      <w:del w:id="316" w:author="Petrů, Kateřina" w:date="2022-07-13T13:11:00Z">
        <w:r w:rsidDel="00941316">
          <w:delText xml:space="preserve"> </w:delText>
        </w:r>
      </w:del>
      <w:ins w:id="317" w:author="Popelková, Lenka" w:date="2022-07-27T12:24:00Z">
        <w:r w:rsidR="002D2809">
          <w:t xml:space="preserve">nebo provozovatele </w:t>
        </w:r>
      </w:ins>
      <w:r>
        <w:t>o</w:t>
      </w:r>
      <w:del w:id="318" w:author="Petrů, Kateřina" w:date="2022-07-13T13:11:00Z">
        <w:r w:rsidDel="00941316">
          <w:delText xml:space="preserve"> </w:delText>
        </w:r>
      </w:del>
      <w:r>
        <w:t xml:space="preserve"> řádném</w:t>
      </w:r>
      <w:del w:id="319" w:author="Petrů, Kateřina" w:date="2022-07-13T13:11:00Z">
        <w:r w:rsidDel="00941316">
          <w:delText xml:space="preserve"> </w:delText>
        </w:r>
      </w:del>
      <w:r>
        <w:t xml:space="preserve"> poskytnutí</w:t>
      </w:r>
      <w:del w:id="320" w:author="Petrů, Kateřina" w:date="2022-07-13T13:11:00Z">
        <w:r w:rsidDel="00941316">
          <w:delText xml:space="preserve"> </w:delText>
        </w:r>
      </w:del>
      <w:r>
        <w:t xml:space="preserve"> a</w:t>
      </w:r>
      <w:del w:id="321" w:author="Petrů, Kateřina" w:date="2022-07-13T13:11:00Z">
        <w:r w:rsidDel="00941316">
          <w:delText xml:space="preserve"> </w:delText>
        </w:r>
      </w:del>
      <w:r>
        <w:t xml:space="preserve"> dokončení</w:t>
      </w:r>
      <w:del w:id="322" w:author="Petrů, Kateřina" w:date="2022-07-13T13:11:00Z">
        <w:r w:rsidDel="00941316">
          <w:delText xml:space="preserve"> </w:delText>
        </w:r>
      </w:del>
      <w:r>
        <w:t xml:space="preserve"> plnění </w:t>
      </w:r>
      <w:del w:id="323" w:author="Petrů, Kateřina" w:date="2022-07-13T13:11:00Z">
        <w:r w:rsidDel="00941316">
          <w:delText xml:space="preserve"> </w:delText>
        </w:r>
      </w:del>
      <w:r>
        <w:t xml:space="preserve">ke </w:t>
      </w:r>
      <w:del w:id="324" w:author="Petrů, Kateřina" w:date="2022-07-13T13:11:00Z">
        <w:r w:rsidDel="00941316">
          <w:delText xml:space="preserve"> </w:delText>
        </w:r>
      </w:del>
      <w:r>
        <w:t>každé</w:t>
      </w:r>
      <w:del w:id="325" w:author="Petrů, Kateřina" w:date="2022-07-13T13:11:00Z">
        <w:r w:rsidDel="00941316">
          <w:delText xml:space="preserve"> </w:delText>
        </w:r>
      </w:del>
      <w:r>
        <w:t xml:space="preserve"> v seznamu</w:t>
      </w:r>
      <w:del w:id="326" w:author="Petrů, Kateřina" w:date="2022-07-13T13:11:00Z">
        <w:r w:rsidDel="00941316">
          <w:delText xml:space="preserve"> </w:delText>
        </w:r>
      </w:del>
      <w:r>
        <w:t xml:space="preserve"> dle</w:t>
      </w:r>
      <w:r>
        <w:rPr>
          <w:spacing w:val="-1"/>
        </w:rPr>
        <w:t xml:space="preserve"> </w:t>
      </w:r>
      <w:r>
        <w:t>přechozího</w:t>
      </w:r>
      <w:r>
        <w:rPr>
          <w:spacing w:val="-3"/>
        </w:rPr>
        <w:t xml:space="preserve"> </w:t>
      </w:r>
      <w:r>
        <w:t>bodu</w:t>
      </w:r>
      <w:r>
        <w:rPr>
          <w:spacing w:val="-5"/>
        </w:rPr>
        <w:t xml:space="preserve"> </w:t>
      </w:r>
      <w:r>
        <w:t>uvedené</w:t>
      </w:r>
      <w:r>
        <w:rPr>
          <w:spacing w:val="-4"/>
        </w:rPr>
        <w:t xml:space="preserve"> </w:t>
      </w:r>
      <w:r>
        <w:t>významné</w:t>
      </w:r>
      <w:r>
        <w:rPr>
          <w:spacing w:val="-4"/>
        </w:rPr>
        <w:t xml:space="preserve"> </w:t>
      </w:r>
      <w:r>
        <w:t>zakázky;</w:t>
      </w:r>
      <w:r>
        <w:rPr>
          <w:spacing w:val="-3"/>
        </w:rPr>
        <w:t xml:space="preserve"> </w:t>
      </w:r>
      <w:r>
        <w:t>tato</w:t>
      </w:r>
      <w:r>
        <w:rPr>
          <w:spacing w:val="-5"/>
        </w:rPr>
        <w:t xml:space="preserve"> </w:t>
      </w:r>
      <w:r>
        <w:t>osvědčení</w:t>
      </w:r>
      <w:r>
        <w:rPr>
          <w:spacing w:val="-6"/>
        </w:rPr>
        <w:t xml:space="preserve"> </w:t>
      </w:r>
      <w:r>
        <w:t>musí</w:t>
      </w:r>
      <w:r>
        <w:rPr>
          <w:spacing w:val="-4"/>
        </w:rPr>
        <w:t xml:space="preserve"> </w:t>
      </w:r>
      <w:r>
        <w:t>zahrnovat</w:t>
      </w:r>
      <w:r>
        <w:rPr>
          <w:spacing w:val="-4"/>
        </w:rPr>
        <w:t xml:space="preserve"> </w:t>
      </w:r>
      <w:r>
        <w:lastRenderedPageBreak/>
        <w:t>cenu,</w:t>
      </w:r>
      <w:r>
        <w:rPr>
          <w:spacing w:val="-4"/>
        </w:rPr>
        <w:t xml:space="preserve"> </w:t>
      </w:r>
      <w:r>
        <w:t>název</w:t>
      </w:r>
      <w:r>
        <w:rPr>
          <w:spacing w:val="-3"/>
        </w:rPr>
        <w:t xml:space="preserve"> </w:t>
      </w:r>
      <w:r>
        <w:t>zakázky, dobu</w:t>
      </w:r>
      <w:r>
        <w:rPr>
          <w:spacing w:val="12"/>
        </w:rPr>
        <w:t xml:space="preserve"> </w:t>
      </w:r>
      <w:r>
        <w:t>a</w:t>
      </w:r>
      <w:r>
        <w:rPr>
          <w:spacing w:val="10"/>
        </w:rPr>
        <w:t xml:space="preserve"> </w:t>
      </w:r>
      <w:r>
        <w:t>místo</w:t>
      </w:r>
      <w:r>
        <w:rPr>
          <w:spacing w:val="14"/>
        </w:rPr>
        <w:t xml:space="preserve"> </w:t>
      </w:r>
      <w:r>
        <w:t>jejího</w:t>
      </w:r>
      <w:r>
        <w:rPr>
          <w:spacing w:val="11"/>
        </w:rPr>
        <w:t xml:space="preserve"> </w:t>
      </w:r>
      <w:r>
        <w:t>provádění</w:t>
      </w:r>
      <w:r>
        <w:rPr>
          <w:spacing w:val="12"/>
        </w:rPr>
        <w:t xml:space="preserve"> </w:t>
      </w:r>
      <w:r>
        <w:t>a</w:t>
      </w:r>
      <w:r>
        <w:rPr>
          <w:spacing w:val="10"/>
        </w:rPr>
        <w:t xml:space="preserve"> </w:t>
      </w:r>
      <w:r>
        <w:t>musí</w:t>
      </w:r>
      <w:r>
        <w:rPr>
          <w:spacing w:val="9"/>
        </w:rPr>
        <w:t xml:space="preserve"> </w:t>
      </w:r>
      <w:r>
        <w:t>obsahovat</w:t>
      </w:r>
      <w:r>
        <w:rPr>
          <w:spacing w:val="11"/>
        </w:rPr>
        <w:t xml:space="preserve"> </w:t>
      </w:r>
      <w:r>
        <w:t>údaj</w:t>
      </w:r>
      <w:r>
        <w:rPr>
          <w:spacing w:val="8"/>
        </w:rPr>
        <w:t xml:space="preserve"> </w:t>
      </w:r>
      <w:r>
        <w:t>o</w:t>
      </w:r>
      <w:r>
        <w:rPr>
          <w:spacing w:val="11"/>
        </w:rPr>
        <w:t xml:space="preserve"> </w:t>
      </w:r>
      <w:r>
        <w:t>tom,</w:t>
      </w:r>
      <w:r>
        <w:rPr>
          <w:spacing w:val="10"/>
        </w:rPr>
        <w:t xml:space="preserve"> </w:t>
      </w:r>
      <w:r>
        <w:t>zda</w:t>
      </w:r>
      <w:r>
        <w:rPr>
          <w:spacing w:val="13"/>
        </w:rPr>
        <w:t xml:space="preserve"> </w:t>
      </w:r>
      <w:r>
        <w:t>byly</w:t>
      </w:r>
      <w:r>
        <w:rPr>
          <w:spacing w:val="11"/>
        </w:rPr>
        <w:t xml:space="preserve"> </w:t>
      </w:r>
      <w:r>
        <w:t>tyto</w:t>
      </w:r>
      <w:r>
        <w:rPr>
          <w:spacing w:val="14"/>
        </w:rPr>
        <w:t xml:space="preserve"> </w:t>
      </w:r>
      <w:r>
        <w:t>zakázky</w:t>
      </w:r>
      <w:r>
        <w:rPr>
          <w:spacing w:val="11"/>
        </w:rPr>
        <w:t xml:space="preserve"> </w:t>
      </w:r>
      <w:r>
        <w:t>provedeny</w:t>
      </w:r>
      <w:r>
        <w:rPr>
          <w:spacing w:val="13"/>
        </w:rPr>
        <w:t xml:space="preserve"> </w:t>
      </w:r>
      <w:r>
        <w:t>řádně</w:t>
      </w:r>
      <w:ins w:id="327" w:author="Popelková, Lenka" w:date="2022-08-03T09:58:00Z">
        <w:r w:rsidR="00480B12">
          <w:t xml:space="preserve"> </w:t>
        </w:r>
      </w:ins>
      <w:r>
        <w:t>a</w:t>
      </w:r>
      <w:r>
        <w:rPr>
          <w:spacing w:val="-2"/>
        </w:rPr>
        <w:t xml:space="preserve"> </w:t>
      </w:r>
      <w:r>
        <w:t>odborně.</w:t>
      </w:r>
      <w:r>
        <w:rPr>
          <w:spacing w:val="-5"/>
        </w:rPr>
        <w:t xml:space="preserve"> </w:t>
      </w:r>
      <w:r>
        <w:t>Není-li</w:t>
      </w:r>
      <w:r>
        <w:rPr>
          <w:spacing w:val="-5"/>
        </w:rPr>
        <w:t xml:space="preserve"> </w:t>
      </w:r>
      <w:r>
        <w:t>možné</w:t>
      </w:r>
      <w:r>
        <w:rPr>
          <w:spacing w:val="-5"/>
        </w:rPr>
        <w:t xml:space="preserve"> </w:t>
      </w:r>
      <w:r>
        <w:t>osvědčení</w:t>
      </w:r>
      <w:r>
        <w:rPr>
          <w:spacing w:val="-4"/>
        </w:rPr>
        <w:t xml:space="preserve"> </w:t>
      </w:r>
      <w:r>
        <w:t>dle</w:t>
      </w:r>
      <w:r>
        <w:rPr>
          <w:spacing w:val="-4"/>
        </w:rPr>
        <w:t xml:space="preserve"> </w:t>
      </w:r>
      <w:r>
        <w:t>předchozího</w:t>
      </w:r>
      <w:r>
        <w:rPr>
          <w:spacing w:val="-2"/>
        </w:rPr>
        <w:t xml:space="preserve"> </w:t>
      </w:r>
      <w:r>
        <w:t>bodu</w:t>
      </w:r>
      <w:r>
        <w:rPr>
          <w:spacing w:val="-5"/>
        </w:rPr>
        <w:t xml:space="preserve"> </w:t>
      </w:r>
      <w:r>
        <w:t>získat</w:t>
      </w:r>
      <w:r>
        <w:rPr>
          <w:spacing w:val="-4"/>
        </w:rPr>
        <w:t xml:space="preserve"> </w:t>
      </w:r>
      <w:r>
        <w:t>z</w:t>
      </w:r>
      <w:r>
        <w:rPr>
          <w:spacing w:val="-3"/>
        </w:rPr>
        <w:t xml:space="preserve"> </w:t>
      </w:r>
      <w:r>
        <w:t>důvodu</w:t>
      </w:r>
      <w:r>
        <w:rPr>
          <w:spacing w:val="-4"/>
        </w:rPr>
        <w:t xml:space="preserve"> </w:t>
      </w:r>
      <w:r>
        <w:t>nikoli</w:t>
      </w:r>
      <w:r>
        <w:rPr>
          <w:spacing w:val="-4"/>
        </w:rPr>
        <w:t xml:space="preserve"> </w:t>
      </w:r>
      <w:r>
        <w:t>na</w:t>
      </w:r>
      <w:r>
        <w:rPr>
          <w:spacing w:val="-4"/>
        </w:rPr>
        <w:t xml:space="preserve"> </w:t>
      </w:r>
      <w:r>
        <w:t>straně</w:t>
      </w:r>
      <w:r>
        <w:rPr>
          <w:spacing w:val="-3"/>
        </w:rPr>
        <w:t xml:space="preserve"> </w:t>
      </w:r>
      <w:r>
        <w:t>dodavatele a není-li současně objednatelem významné zakázky veřejný zadavatel ve smyslu § 4 odst. 1 zákona, je dodavatel namísto osvědčení předložit smlouvu s jinou osobou na realizaci významné zakázky a doklad o uskutečnění plnění</w:t>
      </w:r>
      <w:r>
        <w:rPr>
          <w:spacing w:val="-3"/>
        </w:rPr>
        <w:t xml:space="preserve"> </w:t>
      </w:r>
      <w:r>
        <w:t>dodavatele.</w:t>
      </w:r>
    </w:p>
    <w:p w14:paraId="0A700985" w14:textId="77777777" w:rsidR="007A5CA7" w:rsidRDefault="007162BC">
      <w:pPr>
        <w:pStyle w:val="Zkladntext"/>
        <w:spacing w:before="161" w:line="273" w:lineRule="auto"/>
        <w:ind w:left="114" w:right="116"/>
        <w:jc w:val="both"/>
      </w:pPr>
      <w:r>
        <w:t>Dodavatel uvede kontakty na osoby zadavatele (objednatele), u kterých může zadavatel účastníkem uvedené informace ověřit.</w:t>
      </w:r>
    </w:p>
    <w:p w14:paraId="6BE41E4C" w14:textId="77777777" w:rsidR="007A5CA7" w:rsidRDefault="007A5CA7">
      <w:pPr>
        <w:pStyle w:val="Zkladntext"/>
      </w:pPr>
    </w:p>
    <w:p w14:paraId="296B3D3A" w14:textId="77777777" w:rsidR="007A5CA7" w:rsidRDefault="007162BC" w:rsidP="00183C1B">
      <w:pPr>
        <w:pStyle w:val="Nadpis4"/>
        <w:numPr>
          <w:ilvl w:val="2"/>
          <w:numId w:val="19"/>
        </w:numPr>
        <w:tabs>
          <w:tab w:val="left" w:pos="1535"/>
        </w:tabs>
      </w:pPr>
      <w:bookmarkStart w:id="328" w:name="2.3.3_Technické_vybavení_a_mechanizační_"/>
      <w:bookmarkEnd w:id="328"/>
      <w:r>
        <w:rPr>
          <w:u w:val="single"/>
        </w:rPr>
        <w:t>Technické vybavení a mechanizační</w:t>
      </w:r>
      <w:r>
        <w:rPr>
          <w:spacing w:val="-5"/>
          <w:u w:val="single"/>
        </w:rPr>
        <w:t xml:space="preserve"> </w:t>
      </w:r>
      <w:r>
        <w:rPr>
          <w:u w:val="single"/>
        </w:rPr>
        <w:t>prostředky</w:t>
      </w:r>
    </w:p>
    <w:p w14:paraId="1218980A" w14:textId="3274F218" w:rsidR="007A5CA7" w:rsidRDefault="007162BC">
      <w:pPr>
        <w:pStyle w:val="Zkladntext"/>
        <w:spacing w:before="20" w:line="259" w:lineRule="auto"/>
        <w:ind w:left="824" w:right="112"/>
        <w:jc w:val="both"/>
      </w:pPr>
      <w:r>
        <w:t>Tuto technickou kvalifikaci splňuje Dodavatel, který prokáže, že on sám nebo jeho poddodavatelé mají k dispozici technické vybavení a mechanizační prostředky potřebné</w:t>
      </w:r>
      <w:r w:rsidR="00445BAD">
        <w:t xml:space="preserve"> </w:t>
      </w:r>
      <w:r w:rsidR="00445BAD">
        <w:br/>
      </w:r>
      <w:r>
        <w:t>k plnění předmětu VZ, a to</w:t>
      </w:r>
      <w:r>
        <w:rPr>
          <w:spacing w:val="-2"/>
        </w:rPr>
        <w:t xml:space="preserve"> </w:t>
      </w:r>
      <w:r>
        <w:t>především:</w:t>
      </w:r>
    </w:p>
    <w:p w14:paraId="548D736D" w14:textId="77777777" w:rsidR="007A5CA7" w:rsidRDefault="007162BC">
      <w:pPr>
        <w:pStyle w:val="Odstavecseseznamem"/>
        <w:numPr>
          <w:ilvl w:val="0"/>
          <w:numId w:val="3"/>
        </w:numPr>
        <w:tabs>
          <w:tab w:val="left" w:pos="2318"/>
          <w:tab w:val="left" w:pos="2320"/>
        </w:tabs>
        <w:spacing w:before="121" w:line="259" w:lineRule="auto"/>
        <w:ind w:right="347" w:hanging="360"/>
      </w:pPr>
      <w:r>
        <w:t xml:space="preserve">alespoň jednu sadu zatahovacích strojů pro tažení samonosných dielektrických optických kabelů (SDOK) nebo vodičů (KZL, tažné zařízení s monitorováním tahové síly SDOK dynamometrem min. 0-25 </w:t>
      </w:r>
      <w:proofErr w:type="spellStart"/>
      <w:r>
        <w:t>kN</w:t>
      </w:r>
      <w:proofErr w:type="spellEnd"/>
      <w:r>
        <w:t xml:space="preserve"> + kabelový podvozek s bržděním kabelového</w:t>
      </w:r>
      <w:r>
        <w:rPr>
          <w:spacing w:val="-2"/>
        </w:rPr>
        <w:t xml:space="preserve"> </w:t>
      </w:r>
      <w:r>
        <w:t>bubnu),</w:t>
      </w:r>
    </w:p>
    <w:p w14:paraId="5191F47D" w14:textId="77777777" w:rsidR="007A5CA7" w:rsidRDefault="007162BC">
      <w:pPr>
        <w:pStyle w:val="Odstavecseseznamem"/>
        <w:numPr>
          <w:ilvl w:val="0"/>
          <w:numId w:val="3"/>
        </w:numPr>
        <w:tabs>
          <w:tab w:val="left" w:pos="2318"/>
          <w:tab w:val="left" w:pos="2319"/>
        </w:tabs>
        <w:spacing w:before="158" w:line="276" w:lineRule="auto"/>
        <w:ind w:right="115"/>
      </w:pPr>
      <w:r>
        <w:t>alespoň 2 terénní montážní plošiny s deklarovanou schopností jízdy mimo zpevněné komunikace a s dosahem manipulace minimálně 16</w:t>
      </w:r>
      <w:r>
        <w:rPr>
          <w:spacing w:val="-10"/>
        </w:rPr>
        <w:t xml:space="preserve"> </w:t>
      </w:r>
      <w:r>
        <w:t>m,</w:t>
      </w:r>
    </w:p>
    <w:p w14:paraId="675D3BB8" w14:textId="77777777" w:rsidR="007A5CA7" w:rsidRDefault="007162BC">
      <w:pPr>
        <w:pStyle w:val="Odstavecseseznamem"/>
        <w:numPr>
          <w:ilvl w:val="0"/>
          <w:numId w:val="3"/>
        </w:numPr>
        <w:tabs>
          <w:tab w:val="left" w:pos="2318"/>
          <w:tab w:val="left" w:pos="2319"/>
        </w:tabs>
        <w:spacing w:before="121"/>
      </w:pPr>
      <w:r>
        <w:t>alespoň</w:t>
      </w:r>
      <w:r>
        <w:rPr>
          <w:spacing w:val="24"/>
        </w:rPr>
        <w:t xml:space="preserve"> </w:t>
      </w:r>
      <w:r>
        <w:t>1</w:t>
      </w:r>
      <w:r>
        <w:rPr>
          <w:spacing w:val="27"/>
        </w:rPr>
        <w:t xml:space="preserve"> </w:t>
      </w:r>
      <w:r>
        <w:t>vozidlo</w:t>
      </w:r>
      <w:r>
        <w:rPr>
          <w:spacing w:val="26"/>
        </w:rPr>
        <w:t xml:space="preserve"> </w:t>
      </w:r>
      <w:r>
        <w:t>do</w:t>
      </w:r>
      <w:r>
        <w:rPr>
          <w:spacing w:val="27"/>
        </w:rPr>
        <w:t xml:space="preserve"> </w:t>
      </w:r>
      <w:r>
        <w:t>3,5t</w:t>
      </w:r>
      <w:r>
        <w:rPr>
          <w:spacing w:val="24"/>
        </w:rPr>
        <w:t xml:space="preserve"> </w:t>
      </w:r>
      <w:r>
        <w:t>s</w:t>
      </w:r>
      <w:r>
        <w:rPr>
          <w:spacing w:val="27"/>
        </w:rPr>
        <w:t xml:space="preserve"> </w:t>
      </w:r>
      <w:r>
        <w:t>deklarovanou</w:t>
      </w:r>
      <w:r>
        <w:rPr>
          <w:spacing w:val="25"/>
        </w:rPr>
        <w:t xml:space="preserve"> </w:t>
      </w:r>
      <w:r>
        <w:t>schopností</w:t>
      </w:r>
      <w:r>
        <w:rPr>
          <w:spacing w:val="26"/>
        </w:rPr>
        <w:t xml:space="preserve"> </w:t>
      </w:r>
      <w:r>
        <w:t>jízdy</w:t>
      </w:r>
      <w:r>
        <w:rPr>
          <w:spacing w:val="26"/>
        </w:rPr>
        <w:t xml:space="preserve"> </w:t>
      </w:r>
      <w:r>
        <w:t>mimo</w:t>
      </w:r>
      <w:r>
        <w:rPr>
          <w:spacing w:val="29"/>
        </w:rPr>
        <w:t xml:space="preserve"> </w:t>
      </w:r>
      <w:r>
        <w:t>zpevněné</w:t>
      </w:r>
    </w:p>
    <w:p w14:paraId="7EC8F9A7" w14:textId="77777777" w:rsidR="007A5CA7" w:rsidRDefault="007162BC">
      <w:pPr>
        <w:pStyle w:val="Zkladntext"/>
        <w:spacing w:before="39"/>
        <w:ind w:left="2318"/>
      </w:pPr>
      <w:r>
        <w:t>komunikace</w:t>
      </w:r>
    </w:p>
    <w:p w14:paraId="7F1E6683" w14:textId="77777777" w:rsidR="007A5CA7" w:rsidRDefault="007162BC">
      <w:pPr>
        <w:pStyle w:val="Odstavecseseznamem"/>
        <w:numPr>
          <w:ilvl w:val="0"/>
          <w:numId w:val="3"/>
        </w:numPr>
        <w:tabs>
          <w:tab w:val="left" w:pos="2318"/>
          <w:tab w:val="left" w:pos="2319"/>
        </w:tabs>
        <w:spacing w:before="161"/>
      </w:pPr>
      <w:r>
        <w:t>alespoň</w:t>
      </w:r>
      <w:r>
        <w:rPr>
          <w:spacing w:val="21"/>
        </w:rPr>
        <w:t xml:space="preserve"> </w:t>
      </w:r>
      <w:r>
        <w:t>1</w:t>
      </w:r>
      <w:r>
        <w:rPr>
          <w:spacing w:val="23"/>
        </w:rPr>
        <w:t xml:space="preserve"> </w:t>
      </w:r>
      <w:r>
        <w:t>nákladní</w:t>
      </w:r>
      <w:r>
        <w:rPr>
          <w:spacing w:val="23"/>
        </w:rPr>
        <w:t xml:space="preserve"> </w:t>
      </w:r>
      <w:r>
        <w:t>automobil</w:t>
      </w:r>
      <w:r>
        <w:rPr>
          <w:spacing w:val="22"/>
        </w:rPr>
        <w:t xml:space="preserve"> </w:t>
      </w:r>
      <w:r>
        <w:t>nad</w:t>
      </w:r>
      <w:r>
        <w:rPr>
          <w:spacing w:val="22"/>
        </w:rPr>
        <w:t xml:space="preserve"> </w:t>
      </w:r>
      <w:r>
        <w:t>3,5t</w:t>
      </w:r>
      <w:r>
        <w:rPr>
          <w:spacing w:val="23"/>
        </w:rPr>
        <w:t xml:space="preserve"> </w:t>
      </w:r>
      <w:r>
        <w:t>se</w:t>
      </w:r>
      <w:r>
        <w:rPr>
          <w:spacing w:val="23"/>
        </w:rPr>
        <w:t xml:space="preserve"> </w:t>
      </w:r>
      <w:r>
        <w:t>schopností</w:t>
      </w:r>
      <w:r>
        <w:rPr>
          <w:spacing w:val="23"/>
        </w:rPr>
        <w:t xml:space="preserve"> </w:t>
      </w:r>
      <w:r>
        <w:t>jízdy</w:t>
      </w:r>
      <w:r>
        <w:rPr>
          <w:spacing w:val="23"/>
        </w:rPr>
        <w:t xml:space="preserve"> </w:t>
      </w:r>
      <w:r>
        <w:t>mimo</w:t>
      </w:r>
      <w:r>
        <w:rPr>
          <w:spacing w:val="24"/>
        </w:rPr>
        <w:t xml:space="preserve"> </w:t>
      </w:r>
      <w:r>
        <w:t>zpevněné</w:t>
      </w:r>
    </w:p>
    <w:p w14:paraId="4C4FB0B1" w14:textId="77777777" w:rsidR="007A5CA7" w:rsidRDefault="007162BC">
      <w:pPr>
        <w:pStyle w:val="Zkladntext"/>
        <w:spacing w:before="39"/>
        <w:ind w:left="2318"/>
      </w:pPr>
      <w:r>
        <w:t>komunikace</w:t>
      </w:r>
    </w:p>
    <w:p w14:paraId="283A4EF1" w14:textId="77777777" w:rsidR="007A5CA7" w:rsidRDefault="007162BC">
      <w:pPr>
        <w:pStyle w:val="Odstavecseseznamem"/>
        <w:numPr>
          <w:ilvl w:val="0"/>
          <w:numId w:val="3"/>
        </w:numPr>
        <w:tabs>
          <w:tab w:val="left" w:pos="2318"/>
          <w:tab w:val="left" w:pos="2319"/>
        </w:tabs>
        <w:spacing w:before="161"/>
      </w:pPr>
      <w:r>
        <w:t>minimálně 50ks montážních kladek s minimálním průměrem 720 mm</w:t>
      </w:r>
      <w:r>
        <w:rPr>
          <w:spacing w:val="14"/>
        </w:rPr>
        <w:t xml:space="preserve"> </w:t>
      </w:r>
      <w:r>
        <w:t>pro</w:t>
      </w:r>
    </w:p>
    <w:p w14:paraId="5FF348D1" w14:textId="77777777" w:rsidR="007A5CA7" w:rsidRDefault="007162BC">
      <w:pPr>
        <w:pStyle w:val="Zkladntext"/>
        <w:spacing w:before="41"/>
        <w:ind w:left="2318"/>
      </w:pPr>
      <w:r>
        <w:t>tažení SDOK nebo pro tažení vodičů (KZL)</w:t>
      </w:r>
    </w:p>
    <w:p w14:paraId="133D6EE4" w14:textId="77777777" w:rsidR="007A5CA7" w:rsidRDefault="007162BC">
      <w:pPr>
        <w:pStyle w:val="Odstavecseseznamem"/>
        <w:numPr>
          <w:ilvl w:val="0"/>
          <w:numId w:val="3"/>
        </w:numPr>
        <w:tabs>
          <w:tab w:val="left" w:pos="2318"/>
          <w:tab w:val="left" w:pos="2319"/>
        </w:tabs>
        <w:spacing w:before="159"/>
      </w:pPr>
      <w:r>
        <w:t>montážní žebříček v počtu min.</w:t>
      </w:r>
      <w:r>
        <w:rPr>
          <w:spacing w:val="-11"/>
        </w:rPr>
        <w:t xml:space="preserve"> </w:t>
      </w:r>
      <w:r>
        <w:t>2ks</w:t>
      </w:r>
    </w:p>
    <w:p w14:paraId="36D3E90F" w14:textId="77777777" w:rsidR="007A5CA7" w:rsidRDefault="007162BC">
      <w:pPr>
        <w:pStyle w:val="Odstavecseseznamem"/>
        <w:numPr>
          <w:ilvl w:val="0"/>
          <w:numId w:val="3"/>
        </w:numPr>
        <w:tabs>
          <w:tab w:val="left" w:pos="2318"/>
          <w:tab w:val="left" w:pos="2320"/>
        </w:tabs>
        <w:spacing w:before="161"/>
        <w:ind w:left="2319" w:hanging="362"/>
      </w:pPr>
      <w:r>
        <w:t>alespoň 1 bagr pro výkopové</w:t>
      </w:r>
      <w:r>
        <w:rPr>
          <w:spacing w:val="-10"/>
        </w:rPr>
        <w:t xml:space="preserve"> </w:t>
      </w:r>
      <w:r>
        <w:t>práce</w:t>
      </w:r>
    </w:p>
    <w:p w14:paraId="7AA0C22E" w14:textId="77777777" w:rsidR="007A5CA7" w:rsidRDefault="007162BC">
      <w:pPr>
        <w:pStyle w:val="Odstavecseseznamem"/>
        <w:numPr>
          <w:ilvl w:val="0"/>
          <w:numId w:val="3"/>
        </w:numPr>
        <w:tabs>
          <w:tab w:val="left" w:pos="2318"/>
          <w:tab w:val="left" w:pos="2320"/>
        </w:tabs>
        <w:spacing w:before="159"/>
        <w:ind w:left="2319" w:hanging="362"/>
      </w:pPr>
      <w:r>
        <w:t xml:space="preserve">alespoň 1 </w:t>
      </w:r>
      <w:proofErr w:type="spellStart"/>
      <w:r>
        <w:t>zafukovací</w:t>
      </w:r>
      <w:proofErr w:type="spellEnd"/>
      <w:r>
        <w:rPr>
          <w:spacing w:val="-3"/>
        </w:rPr>
        <w:t xml:space="preserve"> </w:t>
      </w:r>
      <w:r>
        <w:t>stroj</w:t>
      </w:r>
    </w:p>
    <w:p w14:paraId="044667D5" w14:textId="77777777" w:rsidR="007A5CA7" w:rsidRDefault="007162BC">
      <w:pPr>
        <w:pStyle w:val="Odstavecseseznamem"/>
        <w:numPr>
          <w:ilvl w:val="0"/>
          <w:numId w:val="3"/>
        </w:numPr>
        <w:tabs>
          <w:tab w:val="left" w:pos="2320"/>
        </w:tabs>
        <w:spacing w:before="162" w:line="273" w:lineRule="auto"/>
        <w:ind w:right="114" w:hanging="360"/>
        <w:jc w:val="both"/>
      </w:pPr>
      <w:r>
        <w:t>alespoň 1 optická svářečka (</w:t>
      </w:r>
      <w:proofErr w:type="spellStart"/>
      <w:r>
        <w:t>fusion</w:t>
      </w:r>
      <w:proofErr w:type="spellEnd"/>
      <w:r>
        <w:t xml:space="preserve"> </w:t>
      </w:r>
      <w:proofErr w:type="spellStart"/>
      <w:r>
        <w:t>splicer</w:t>
      </w:r>
      <w:proofErr w:type="spellEnd"/>
      <w:r>
        <w:t>) včetně měřícího přístroje na komplexní měření celého profilu optických tras včetně ověření kvality provedeného</w:t>
      </w:r>
      <w:r>
        <w:rPr>
          <w:spacing w:val="-2"/>
        </w:rPr>
        <w:t xml:space="preserve"> </w:t>
      </w:r>
      <w:r>
        <w:t>spojení</w:t>
      </w:r>
    </w:p>
    <w:p w14:paraId="1C0A1971" w14:textId="77777777" w:rsidR="007A5CA7" w:rsidRDefault="007A5CA7">
      <w:pPr>
        <w:pStyle w:val="Zkladntext"/>
        <w:spacing w:before="7"/>
      </w:pPr>
    </w:p>
    <w:p w14:paraId="4A7ECD55" w14:textId="77777777" w:rsidR="007A5CA7" w:rsidRDefault="007162BC">
      <w:pPr>
        <w:pStyle w:val="Zkladntext"/>
        <w:ind w:left="823" w:right="115"/>
        <w:jc w:val="both"/>
      </w:pPr>
      <w:r>
        <w:t>a dále on sám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D980214" w14:textId="77777777" w:rsidR="007A5CA7" w:rsidRDefault="007A5CA7">
      <w:pPr>
        <w:pStyle w:val="Zkladntext"/>
      </w:pPr>
    </w:p>
    <w:p w14:paraId="4B94AF0D" w14:textId="77777777" w:rsidR="007A5CA7" w:rsidRDefault="007162BC">
      <w:pPr>
        <w:ind w:left="824"/>
        <w:jc w:val="both"/>
        <w:rPr>
          <w:i/>
        </w:rPr>
      </w:pPr>
      <w:r>
        <w:rPr>
          <w:i/>
          <w:u w:val="single"/>
        </w:rPr>
        <w:t>způsob prokázání:</w:t>
      </w:r>
    </w:p>
    <w:p w14:paraId="34730EC3" w14:textId="06F5BE69" w:rsidR="007A5CA7" w:rsidRDefault="007162BC">
      <w:pPr>
        <w:pStyle w:val="Zkladntext"/>
        <w:spacing w:before="77"/>
        <w:ind w:left="824" w:right="22"/>
      </w:pPr>
      <w:r>
        <w:t xml:space="preserve">Dodavatel předloží čestné prohlášení (v případě poddodavatelů – uvést konkrétní poddodavatele, kteří tuto činnost budou zajišťovat), příloha č. 6, že disponuje, nebo bude disponovat v případě získání VZ potřebným vybavením. </w:t>
      </w:r>
      <w:ins w:id="329" w:author="Popelková, Lenka" w:date="2022-08-03T10:28:00Z">
        <w:r w:rsidR="00C43523">
          <w:t>Zadavatel</w:t>
        </w:r>
      </w:ins>
      <w:ins w:id="330" w:author="Popelková, Lenka" w:date="2022-08-03T10:29:00Z">
        <w:r w:rsidR="00C43523">
          <w:t xml:space="preserve"> u konkrétních veřejných zakázek upřesní v zadávací dokumentac</w:t>
        </w:r>
      </w:ins>
      <w:ins w:id="331" w:author="Popelková, Lenka" w:date="2022-08-03T10:30:00Z">
        <w:r w:rsidR="00C43523">
          <w:t>e formu a</w:t>
        </w:r>
      </w:ins>
      <w:del w:id="332" w:author="Popelková, Lenka" w:date="2022-08-03T10:30:00Z">
        <w:r w:rsidDel="00C43523">
          <w:delText>.</w:delText>
        </w:r>
      </w:del>
      <w:r>
        <w:t xml:space="preserve"> způsob smluvního zajištění vybavení min. po dobu plnění dané zakázky.</w:t>
      </w:r>
    </w:p>
    <w:p w14:paraId="3D0A1160" w14:textId="77777777" w:rsidR="007A5CA7" w:rsidRDefault="007A5CA7">
      <w:pPr>
        <w:pStyle w:val="Zkladntext"/>
      </w:pPr>
    </w:p>
    <w:p w14:paraId="4649751A" w14:textId="77777777" w:rsidR="007A5CA7" w:rsidRDefault="007A5CA7">
      <w:pPr>
        <w:pStyle w:val="Zkladntext"/>
        <w:spacing w:before="7"/>
        <w:rPr>
          <w:sz w:val="29"/>
        </w:rPr>
      </w:pPr>
    </w:p>
    <w:p w14:paraId="0B1E4F80" w14:textId="77777777" w:rsidR="007A5CA7" w:rsidRDefault="007162BC" w:rsidP="00183C1B">
      <w:pPr>
        <w:pStyle w:val="Nadpis4"/>
        <w:numPr>
          <w:ilvl w:val="2"/>
          <w:numId w:val="19"/>
        </w:numPr>
        <w:tabs>
          <w:tab w:val="left" w:pos="1535"/>
        </w:tabs>
      </w:pPr>
      <w:bookmarkStart w:id="333" w:name="2.3.4_Požadavky_zadavatele_na_realizaci_"/>
      <w:bookmarkEnd w:id="333"/>
      <w:r>
        <w:rPr>
          <w:u w:val="single"/>
        </w:rPr>
        <w:t xml:space="preserve">Požadavky zadavatele na realizaci a administrativní zajištění jednotlivých zakázek (staveb) zajišťovaných dodavateli </w:t>
      </w:r>
      <w:proofErr w:type="spellStart"/>
      <w:r>
        <w:rPr>
          <w:u w:val="single"/>
        </w:rPr>
        <w:t>předkvalifikovanými</w:t>
      </w:r>
      <w:proofErr w:type="spellEnd"/>
      <w:r>
        <w:rPr>
          <w:u w:val="single"/>
        </w:rPr>
        <w:t xml:space="preserve"> v rámci tohoto Systému</w:t>
      </w:r>
      <w:r>
        <w:rPr>
          <w:spacing w:val="-12"/>
          <w:u w:val="single"/>
        </w:rPr>
        <w:t xml:space="preserve"> </w:t>
      </w:r>
      <w:r>
        <w:rPr>
          <w:u w:val="single"/>
        </w:rPr>
        <w:t>kvalifikace</w:t>
      </w:r>
    </w:p>
    <w:p w14:paraId="24DC87F1" w14:textId="77777777" w:rsidR="007A5CA7" w:rsidRDefault="007A5CA7">
      <w:pPr>
        <w:pStyle w:val="Zkladntext"/>
        <w:spacing w:before="1"/>
        <w:rPr>
          <w:b/>
          <w:sz w:val="27"/>
        </w:rPr>
      </w:pPr>
    </w:p>
    <w:p w14:paraId="3B57E2FF" w14:textId="77777777" w:rsidR="007A5CA7" w:rsidRDefault="007162BC">
      <w:pPr>
        <w:pStyle w:val="Zkladntext"/>
        <w:spacing w:before="56"/>
        <w:ind w:left="823" w:right="113"/>
        <w:jc w:val="both"/>
      </w:pPr>
      <w:r>
        <w:t xml:space="preserve">Zadavatel si vyhrazuje právo, požadovat u </w:t>
      </w:r>
      <w:proofErr w:type="spellStart"/>
      <w:r>
        <w:t>předkvalifikovaného</w:t>
      </w:r>
      <w:proofErr w:type="spellEnd"/>
      <w:r>
        <w:t xml:space="preserve"> dodavatele, který ve výběrovém</w:t>
      </w:r>
      <w:r>
        <w:rPr>
          <w:spacing w:val="-11"/>
        </w:rPr>
        <w:t xml:space="preserve"> </w:t>
      </w:r>
      <w:r>
        <w:t>řízení</w:t>
      </w:r>
      <w:r>
        <w:rPr>
          <w:spacing w:val="-12"/>
        </w:rPr>
        <w:t xml:space="preserve"> </w:t>
      </w:r>
      <w:r>
        <w:t>dle</w:t>
      </w:r>
      <w:r>
        <w:rPr>
          <w:spacing w:val="-11"/>
        </w:rPr>
        <w:t xml:space="preserve"> </w:t>
      </w:r>
      <w:r>
        <w:t>ZZVZ</w:t>
      </w:r>
      <w:r>
        <w:rPr>
          <w:spacing w:val="23"/>
        </w:rPr>
        <w:t xml:space="preserve"> </w:t>
      </w:r>
      <w:r>
        <w:t>vyhraje</w:t>
      </w:r>
      <w:r>
        <w:rPr>
          <w:spacing w:val="-11"/>
        </w:rPr>
        <w:t xml:space="preserve"> </w:t>
      </w:r>
      <w:r>
        <w:t>konkrétní</w:t>
      </w:r>
      <w:r>
        <w:rPr>
          <w:spacing w:val="27"/>
        </w:rPr>
        <w:t xml:space="preserve"> </w:t>
      </w:r>
      <w:r>
        <w:t>zakázku</w:t>
      </w:r>
      <w:r>
        <w:rPr>
          <w:spacing w:val="-12"/>
        </w:rPr>
        <w:t xml:space="preserve"> </w:t>
      </w:r>
      <w:r>
        <w:t>(stavbu),</w:t>
      </w:r>
      <w:r>
        <w:rPr>
          <w:spacing w:val="-11"/>
        </w:rPr>
        <w:t xml:space="preserve"> </w:t>
      </w:r>
      <w:r>
        <w:t>aby</w:t>
      </w:r>
      <w:r>
        <w:rPr>
          <w:spacing w:val="-11"/>
        </w:rPr>
        <w:t xml:space="preserve"> </w:t>
      </w:r>
      <w:r>
        <w:t>tento</w:t>
      </w:r>
      <w:r>
        <w:rPr>
          <w:spacing w:val="-10"/>
        </w:rPr>
        <w:t xml:space="preserve"> </w:t>
      </w:r>
      <w:r>
        <w:t>dodavatel</w:t>
      </w:r>
      <w:r>
        <w:rPr>
          <w:spacing w:val="-12"/>
        </w:rPr>
        <w:t xml:space="preserve"> </w:t>
      </w:r>
      <w:r>
        <w:t>na</w:t>
      </w:r>
      <w:r>
        <w:rPr>
          <w:spacing w:val="-12"/>
        </w:rPr>
        <w:t xml:space="preserve"> </w:t>
      </w:r>
      <w:r>
        <w:t>základě požadavku zadavatele si před realizací této (konkrétní) stavby zřídil sklad pro umístění materiálu zadavatele a zároveň uvedl administrativně - technické pracovníky, kteří budou proškoleni na aplikace zadavatele. Po proškolení těchto pracovníků zadavatelem, budou tito pracovnicí</w:t>
      </w:r>
      <w:r>
        <w:rPr>
          <w:spacing w:val="-17"/>
        </w:rPr>
        <w:t xml:space="preserve"> </w:t>
      </w:r>
      <w:r>
        <w:t>v</w:t>
      </w:r>
      <w:r>
        <w:rPr>
          <w:spacing w:val="-4"/>
        </w:rPr>
        <w:t xml:space="preserve"> </w:t>
      </w:r>
      <w:r>
        <w:t>těchto</w:t>
      </w:r>
      <w:r>
        <w:rPr>
          <w:spacing w:val="-13"/>
        </w:rPr>
        <w:t xml:space="preserve"> </w:t>
      </w:r>
      <w:r>
        <w:t>aplikacích</w:t>
      </w:r>
      <w:r>
        <w:rPr>
          <w:spacing w:val="-15"/>
        </w:rPr>
        <w:t xml:space="preserve"> </w:t>
      </w:r>
      <w:r>
        <w:t>zajišťovat</w:t>
      </w:r>
      <w:r>
        <w:rPr>
          <w:spacing w:val="22"/>
        </w:rPr>
        <w:t xml:space="preserve"> </w:t>
      </w:r>
      <w:r>
        <w:t>příjem</w:t>
      </w:r>
      <w:r>
        <w:rPr>
          <w:spacing w:val="-13"/>
        </w:rPr>
        <w:t xml:space="preserve"> </w:t>
      </w:r>
      <w:r>
        <w:t>a</w:t>
      </w:r>
      <w:r>
        <w:rPr>
          <w:spacing w:val="-16"/>
        </w:rPr>
        <w:t xml:space="preserve"> </w:t>
      </w:r>
      <w:r>
        <w:t>výdej</w:t>
      </w:r>
      <w:r>
        <w:rPr>
          <w:spacing w:val="-16"/>
        </w:rPr>
        <w:t xml:space="preserve"> </w:t>
      </w:r>
      <w:r>
        <w:t>materiálu,</w:t>
      </w:r>
      <w:r>
        <w:rPr>
          <w:spacing w:val="-14"/>
        </w:rPr>
        <w:t xml:space="preserve"> </w:t>
      </w:r>
      <w:r>
        <w:t>vykazovat</w:t>
      </w:r>
      <w:r>
        <w:rPr>
          <w:spacing w:val="-13"/>
        </w:rPr>
        <w:t xml:space="preserve"> </w:t>
      </w:r>
      <w:r>
        <w:t>provedené</w:t>
      </w:r>
      <w:r>
        <w:rPr>
          <w:spacing w:val="-13"/>
        </w:rPr>
        <w:t xml:space="preserve"> </w:t>
      </w:r>
      <w:r>
        <w:t>výkony (rozsah skutečně provedené práce) na konkrétní stavbě a administrativně zajišťovat (</w:t>
      </w:r>
      <w:proofErr w:type="spellStart"/>
      <w:r>
        <w:t>zdokumentovávat</w:t>
      </w:r>
      <w:proofErr w:type="spellEnd"/>
      <w:r>
        <w:t xml:space="preserve"> a </w:t>
      </w:r>
      <w:proofErr w:type="spellStart"/>
      <w:r>
        <w:t>zúřadovávat</w:t>
      </w:r>
      <w:proofErr w:type="spellEnd"/>
      <w:r>
        <w:t xml:space="preserve"> ) celý průběh</w:t>
      </w:r>
      <w:r>
        <w:rPr>
          <w:spacing w:val="-7"/>
        </w:rPr>
        <w:t xml:space="preserve"> </w:t>
      </w:r>
      <w:r>
        <w:t>stavby.</w:t>
      </w:r>
    </w:p>
    <w:p w14:paraId="35AC1E30" w14:textId="77777777" w:rsidR="007A5CA7" w:rsidRDefault="007162BC">
      <w:pPr>
        <w:spacing w:before="122"/>
        <w:ind w:left="824"/>
        <w:jc w:val="both"/>
        <w:rPr>
          <w:i/>
        </w:rPr>
      </w:pPr>
      <w:r>
        <w:rPr>
          <w:i/>
          <w:u w:val="single"/>
        </w:rPr>
        <w:t>způsob prokázání:</w:t>
      </w:r>
    </w:p>
    <w:p w14:paraId="270EF134" w14:textId="77777777" w:rsidR="007A5CA7" w:rsidRDefault="007162BC">
      <w:pPr>
        <w:pStyle w:val="Zkladntext"/>
        <w:spacing w:before="118"/>
        <w:ind w:left="823" w:right="114"/>
        <w:jc w:val="both"/>
      </w:pPr>
      <w:r>
        <w:t>Dodavatel</w:t>
      </w:r>
      <w:r>
        <w:rPr>
          <w:spacing w:val="-2"/>
        </w:rPr>
        <w:t xml:space="preserve"> </w:t>
      </w:r>
      <w:r>
        <w:t>předloží</w:t>
      </w:r>
      <w:r>
        <w:rPr>
          <w:spacing w:val="-4"/>
        </w:rPr>
        <w:t xml:space="preserve"> </w:t>
      </w:r>
      <w:r>
        <w:t>čestné</w:t>
      </w:r>
      <w:r>
        <w:rPr>
          <w:spacing w:val="-6"/>
        </w:rPr>
        <w:t xml:space="preserve"> </w:t>
      </w:r>
      <w:r>
        <w:t>prohlášení</w:t>
      </w:r>
      <w:r>
        <w:rPr>
          <w:spacing w:val="-4"/>
        </w:rPr>
        <w:t xml:space="preserve"> </w:t>
      </w:r>
      <w:r>
        <w:t>pro</w:t>
      </w:r>
      <w:r>
        <w:rPr>
          <w:spacing w:val="-2"/>
        </w:rPr>
        <w:t xml:space="preserve"> </w:t>
      </w:r>
      <w:r>
        <w:t>splnění</w:t>
      </w:r>
      <w:r>
        <w:rPr>
          <w:spacing w:val="-5"/>
        </w:rPr>
        <w:t xml:space="preserve"> </w:t>
      </w:r>
      <w:r>
        <w:t>výše</w:t>
      </w:r>
      <w:r>
        <w:rPr>
          <w:spacing w:val="-4"/>
        </w:rPr>
        <w:t xml:space="preserve"> </w:t>
      </w:r>
      <w:r>
        <w:t>uvedeného</w:t>
      </w:r>
      <w:r>
        <w:rPr>
          <w:spacing w:val="-1"/>
        </w:rPr>
        <w:t xml:space="preserve"> </w:t>
      </w:r>
      <w:r>
        <w:t>požadavku</w:t>
      </w:r>
      <w:r>
        <w:rPr>
          <w:spacing w:val="-4"/>
        </w:rPr>
        <w:t xml:space="preserve"> </w:t>
      </w:r>
      <w:r>
        <w:t>do</w:t>
      </w:r>
      <w:r>
        <w:rPr>
          <w:spacing w:val="-3"/>
        </w:rPr>
        <w:t xml:space="preserve"> </w:t>
      </w:r>
      <w:r>
        <w:t>žádosti</w:t>
      </w:r>
      <w:r>
        <w:rPr>
          <w:spacing w:val="-4"/>
        </w:rPr>
        <w:t xml:space="preserve"> </w:t>
      </w:r>
      <w:r>
        <w:t>s</w:t>
      </w:r>
      <w:r>
        <w:rPr>
          <w:spacing w:val="-2"/>
        </w:rPr>
        <w:t xml:space="preserve"> </w:t>
      </w:r>
      <w:r>
        <w:t>tím, že vybraný dodavatel před podpisem smlouvy (u dílčích výzev) doloží originál konkrétního seznamu osob. Dodavatel je oprávněn využít vzorový formulář stanovený v příloze č. 8 této dokumentace</w:t>
      </w:r>
    </w:p>
    <w:p w14:paraId="03482299" w14:textId="77777777" w:rsidR="007A5CA7" w:rsidRDefault="007A5CA7">
      <w:pPr>
        <w:pStyle w:val="Zkladntext"/>
        <w:spacing w:before="9"/>
        <w:rPr>
          <w:sz w:val="19"/>
        </w:rPr>
      </w:pPr>
    </w:p>
    <w:p w14:paraId="0163FEBC" w14:textId="77777777" w:rsidR="007A5CA7" w:rsidRDefault="007162BC">
      <w:pPr>
        <w:pStyle w:val="Nadpis4"/>
      </w:pPr>
      <w:r>
        <w:t>Doba platnosti předložených údajů a jejich aktualizace</w:t>
      </w:r>
    </w:p>
    <w:p w14:paraId="743019C9" w14:textId="77777777" w:rsidR="007A5CA7" w:rsidRDefault="007162BC">
      <w:pPr>
        <w:pStyle w:val="Zkladntext"/>
        <w:spacing w:before="142"/>
        <w:ind w:left="835"/>
        <w:jc w:val="both"/>
      </w:pPr>
      <w:r>
        <w:t>Zadavatel pro předmětnou kategorii užívá ustanovení z aktuální verze Obecné části.</w:t>
      </w:r>
    </w:p>
    <w:p w14:paraId="745A1A4A" w14:textId="77777777" w:rsidR="007A5CA7" w:rsidRDefault="007A5CA7">
      <w:pPr>
        <w:pStyle w:val="Zkladntext"/>
        <w:spacing w:before="5"/>
        <w:rPr>
          <w:sz w:val="21"/>
        </w:rPr>
      </w:pPr>
    </w:p>
    <w:p w14:paraId="3FAF73A8" w14:textId="77777777" w:rsidR="007A5CA7" w:rsidRDefault="007162BC">
      <w:pPr>
        <w:pStyle w:val="Nadpis4"/>
      </w:pPr>
      <w:r>
        <w:t>Poplatek za administraci žádostí Dodavatele</w:t>
      </w:r>
    </w:p>
    <w:p w14:paraId="48F4C7BA" w14:textId="77777777" w:rsidR="007A5CA7" w:rsidRDefault="007162BC">
      <w:pPr>
        <w:pStyle w:val="Zkladntext"/>
        <w:spacing w:before="140" w:line="259" w:lineRule="auto"/>
        <w:ind w:left="823" w:right="115"/>
        <w:jc w:val="both"/>
      </w:pPr>
      <w:r>
        <w:t>Zadavatel nepožaduje v rámci této kategorie žádný poplatek od Dodavatele za účelem úhrady nákladů vynaložených za administraci Systému kvalifikace.</w:t>
      </w:r>
    </w:p>
    <w:p w14:paraId="719F0049" w14:textId="77777777" w:rsidR="007A5CA7" w:rsidRDefault="007A5CA7">
      <w:pPr>
        <w:pStyle w:val="Zkladntext"/>
      </w:pPr>
    </w:p>
    <w:p w14:paraId="7BDAE8ED" w14:textId="77777777" w:rsidR="007A5CA7" w:rsidRDefault="007A5CA7">
      <w:pPr>
        <w:pStyle w:val="Zkladntext"/>
        <w:spacing w:before="4"/>
        <w:rPr>
          <w:sz w:val="31"/>
        </w:rPr>
      </w:pPr>
    </w:p>
    <w:p w14:paraId="08DCA328" w14:textId="1F1C59FF" w:rsidR="007A5CA7" w:rsidDel="00CF0AE5" w:rsidRDefault="007A5CA7">
      <w:pPr>
        <w:spacing w:line="259" w:lineRule="auto"/>
        <w:jc w:val="both"/>
        <w:rPr>
          <w:del w:id="334" w:author="Jiroušková, Anna" w:date="2021-10-27T10:06:00Z"/>
        </w:rPr>
        <w:sectPr w:rsidR="007A5CA7" w:rsidDel="00CF0AE5">
          <w:pgSz w:w="11910" w:h="16840"/>
          <w:pgMar w:top="1580" w:right="1300" w:bottom="1400" w:left="1300" w:header="864" w:footer="1207" w:gutter="0"/>
          <w:cols w:space="708"/>
        </w:sectPr>
      </w:pPr>
      <w:bookmarkStart w:id="335" w:name="2.4.1_Pojištění"/>
      <w:bookmarkEnd w:id="335"/>
    </w:p>
    <w:p w14:paraId="38C5B6F4" w14:textId="77777777" w:rsidR="007A5CA7" w:rsidRDefault="007A5CA7">
      <w:pPr>
        <w:pStyle w:val="Zkladntext"/>
        <w:spacing w:before="9"/>
        <w:rPr>
          <w:i/>
          <w:sz w:val="19"/>
        </w:rPr>
      </w:pPr>
    </w:p>
    <w:p w14:paraId="14088CC1" w14:textId="77777777" w:rsidR="007A5CA7" w:rsidRDefault="007162BC" w:rsidP="00183C1B">
      <w:pPr>
        <w:pStyle w:val="Nadpis4"/>
        <w:numPr>
          <w:ilvl w:val="1"/>
          <w:numId w:val="19"/>
        </w:numPr>
        <w:tabs>
          <w:tab w:val="left" w:pos="823"/>
        </w:tabs>
        <w:ind w:left="823" w:hanging="709"/>
      </w:pPr>
      <w:r>
        <w:t>Obecná</w:t>
      </w:r>
      <w:r>
        <w:rPr>
          <w:spacing w:val="-1"/>
        </w:rPr>
        <w:t xml:space="preserve"> </w:t>
      </w:r>
      <w:r>
        <w:t>pravidla</w:t>
      </w:r>
    </w:p>
    <w:p w14:paraId="270C80FC" w14:textId="77777777" w:rsidR="007A5CA7" w:rsidRDefault="007162BC">
      <w:pPr>
        <w:pStyle w:val="Zkladntext"/>
        <w:spacing w:before="139" w:line="259" w:lineRule="auto"/>
        <w:ind w:left="114" w:right="116"/>
        <w:jc w:val="both"/>
      </w:pPr>
      <w:r>
        <w:t>Nestanoví-li Zadavatel dále v Obecné nebo Zvláštní části výslovně jinak, předkládá Dodavatel pouze prosté</w:t>
      </w:r>
      <w:r>
        <w:rPr>
          <w:spacing w:val="-14"/>
        </w:rPr>
        <w:t xml:space="preserve"> </w:t>
      </w:r>
      <w:r>
        <w:t>kopie</w:t>
      </w:r>
      <w:r>
        <w:rPr>
          <w:spacing w:val="-12"/>
        </w:rPr>
        <w:t xml:space="preserve"> </w:t>
      </w:r>
      <w:r>
        <w:t>dokladů</w:t>
      </w:r>
      <w:r>
        <w:rPr>
          <w:spacing w:val="-12"/>
        </w:rPr>
        <w:t xml:space="preserve"> </w:t>
      </w:r>
      <w:r>
        <w:t>prokazujících</w:t>
      </w:r>
      <w:r>
        <w:rPr>
          <w:spacing w:val="-13"/>
        </w:rPr>
        <w:t xml:space="preserve"> </w:t>
      </w:r>
      <w:r>
        <w:t>splnění</w:t>
      </w:r>
      <w:r>
        <w:rPr>
          <w:spacing w:val="-12"/>
        </w:rPr>
        <w:t xml:space="preserve"> </w:t>
      </w:r>
      <w:r>
        <w:t>kvalifikace</w:t>
      </w:r>
      <w:r>
        <w:rPr>
          <w:spacing w:val="-14"/>
        </w:rPr>
        <w:t xml:space="preserve"> </w:t>
      </w:r>
      <w:r>
        <w:t>či</w:t>
      </w:r>
      <w:r>
        <w:rPr>
          <w:spacing w:val="-12"/>
        </w:rPr>
        <w:t xml:space="preserve"> </w:t>
      </w:r>
      <w:r>
        <w:t>podmínek</w:t>
      </w:r>
      <w:r>
        <w:rPr>
          <w:spacing w:val="-12"/>
        </w:rPr>
        <w:t xml:space="preserve"> </w:t>
      </w:r>
      <w:r>
        <w:t>Zadavatele</w:t>
      </w:r>
      <w:r>
        <w:rPr>
          <w:spacing w:val="-12"/>
        </w:rPr>
        <w:t xml:space="preserve"> </w:t>
      </w:r>
      <w:r>
        <w:t>pro</w:t>
      </w:r>
      <w:r>
        <w:rPr>
          <w:spacing w:val="-13"/>
        </w:rPr>
        <w:t xml:space="preserve"> </w:t>
      </w:r>
      <w:r>
        <w:t>zařazení</w:t>
      </w:r>
      <w:r>
        <w:rPr>
          <w:spacing w:val="-13"/>
        </w:rPr>
        <w:t xml:space="preserve"> </w:t>
      </w:r>
      <w:r>
        <w:t>do</w:t>
      </w:r>
      <w:r>
        <w:rPr>
          <w:spacing w:val="-10"/>
        </w:rPr>
        <w:t xml:space="preserve"> </w:t>
      </w:r>
      <w:r>
        <w:t>Systému kvalifikace.</w:t>
      </w:r>
    </w:p>
    <w:p w14:paraId="25BD1838" w14:textId="42DDD7AB" w:rsidR="007A5CA7" w:rsidRDefault="007162BC">
      <w:pPr>
        <w:pStyle w:val="Zkladntext"/>
        <w:spacing w:before="121" w:line="256" w:lineRule="auto"/>
        <w:ind w:left="114" w:right="115"/>
        <w:jc w:val="both"/>
      </w:pPr>
      <w:r>
        <w:t>Pokud není Dodavatel z důvodů, které mu nelze přičítat, schopen předložit požadovaný  doklad,</w:t>
      </w:r>
      <w:r w:rsidR="00445BAD">
        <w:rPr>
          <w:rStyle w:val="Znakapoznpodarou"/>
        </w:rPr>
        <w:footnoteReference w:id="1"/>
      </w:r>
      <w:r>
        <w:t xml:space="preserve"> je oprávněn předložit jiný rovnocenný</w:t>
      </w:r>
      <w:r>
        <w:rPr>
          <w:spacing w:val="2"/>
        </w:rPr>
        <w:t xml:space="preserve"> </w:t>
      </w:r>
      <w:r>
        <w:t>doklad.</w:t>
      </w:r>
    </w:p>
    <w:p w14:paraId="2FF14DDD" w14:textId="77777777" w:rsidR="00864DF8" w:rsidRPr="007D51DE" w:rsidRDefault="00864DF8" w:rsidP="00183C1B">
      <w:pPr>
        <w:spacing w:before="120" w:after="120"/>
        <w:ind w:left="114"/>
        <w:jc w:val="both"/>
      </w:pPr>
      <w:r w:rsidRPr="007D51DE">
        <w:t xml:space="preserve">Není-li dále stanoveno jinak, není Dodavatel oprávněn nahradit předložení dokladů požadovaných touto Zvláštní částí čestným prohlášením. </w:t>
      </w:r>
    </w:p>
    <w:p w14:paraId="5744E2A9" w14:textId="77777777" w:rsidR="00864DF8" w:rsidRPr="007D51DE" w:rsidRDefault="00864DF8" w:rsidP="00183C1B">
      <w:pPr>
        <w:spacing w:before="120" w:after="120"/>
        <w:ind w:left="114"/>
        <w:jc w:val="both"/>
      </w:pPr>
      <w:r w:rsidRPr="007D51D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22" w:history="1">
        <w:r w:rsidRPr="007D51DE">
          <w:rPr>
            <w:rStyle w:val="Hypertextovodkaz"/>
          </w:rPr>
          <w:t>http://eur-lex.europa.eu/legal-content/CS/TXT/?uri=uriserv%3AOJ.L_.2016.003.01.0016.01.CES</w:t>
        </w:r>
      </w:hyperlink>
      <w:r w:rsidRPr="007D51DE">
        <w:t>)</w:t>
      </w:r>
    </w:p>
    <w:p w14:paraId="184F2955" w14:textId="77777777" w:rsidR="00864DF8" w:rsidRDefault="00864DF8">
      <w:pPr>
        <w:pStyle w:val="Zkladntext"/>
        <w:spacing w:before="121" w:line="256" w:lineRule="auto"/>
        <w:ind w:left="114" w:right="115"/>
        <w:jc w:val="both"/>
      </w:pPr>
    </w:p>
    <w:p w14:paraId="75B3CA9A" w14:textId="77777777" w:rsidR="00CF0AE5" w:rsidRPr="007D51DE" w:rsidRDefault="00CF0AE5" w:rsidP="00183C1B">
      <w:pPr>
        <w:spacing w:before="120" w:after="120"/>
        <w:ind w:left="114"/>
        <w:jc w:val="both"/>
      </w:pPr>
      <w:r w:rsidRPr="007D51DE">
        <w:t xml:space="preserve">Doklady prokazující základní a profesní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a </w:t>
      </w:r>
      <w:r>
        <w:fldChar w:fldCharType="begin"/>
      </w:r>
      <w:r>
        <w:instrText xml:space="preserve"> REF _Ref12355780 \r \h  \* MERGEFORMAT </w:instrText>
      </w:r>
      <w:r>
        <w:fldChar w:fldCharType="separate"/>
      </w:r>
      <w:r>
        <w:t>2.2</w:t>
      </w:r>
      <w:r>
        <w:fldChar w:fldCharType="end"/>
      </w:r>
      <w:r>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7F52E8">
        <w:t>e/p</w:t>
      </w:r>
      <w:r w:rsidRPr="00183C1B">
        <w:t>řede dnem zaslání Výzvy Zadavatele k aktualizaci dokladů v Systému kvalifikace.</w:t>
      </w:r>
    </w:p>
    <w:p w14:paraId="47BED51D" w14:textId="65A746AA" w:rsidR="007A5CA7" w:rsidRDefault="007162BC">
      <w:pPr>
        <w:pStyle w:val="Zkladntext"/>
        <w:spacing w:before="119" w:line="259" w:lineRule="auto"/>
        <w:ind w:left="114" w:right="114"/>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w:t>
      </w:r>
      <w:r>
        <w:rPr>
          <w:spacing w:val="-3"/>
        </w:rPr>
        <w:t xml:space="preserve"> </w:t>
      </w:r>
      <w:r>
        <w:t>části.</w:t>
      </w:r>
    </w:p>
    <w:p w14:paraId="1FCB87D6" w14:textId="77777777" w:rsidR="007A5CA7" w:rsidRDefault="007162BC">
      <w:pPr>
        <w:pStyle w:val="Zkladntext"/>
        <w:spacing w:before="77" w:line="259" w:lineRule="auto"/>
        <w:ind w:left="116" w:right="113"/>
        <w:jc w:val="both"/>
      </w:pPr>
      <w:r>
        <w:t>V případě, že byla kvalifikace získána v zahraničí, prokazuje se doklady vydanými podle právního řádu země, ve které byla získána, a to v rozsahu požadovaném Zadavatelem.</w:t>
      </w:r>
    </w:p>
    <w:p w14:paraId="5E26D7B6" w14:textId="646C757E" w:rsidR="007A5CA7" w:rsidRDefault="007162BC">
      <w:pPr>
        <w:pStyle w:val="Zkladntext"/>
        <w:spacing w:before="121" w:line="259" w:lineRule="auto"/>
        <w:ind w:left="115" w:right="111"/>
        <w:jc w:val="both"/>
      </w:pPr>
      <w:r>
        <w:t>Zadavatel upozorňuje Dodavatele, že od vybraného Dodavatele si před podpisem smlouvy vyžádá předložení originálů nebo úředně ověřených kopií dokladů, které předložil za účelem zařazení</w:t>
      </w:r>
      <w:r w:rsidR="00941316">
        <w:t xml:space="preserve"> </w:t>
      </w:r>
      <w:r>
        <w:t>do Systému kvalifikace, pokud takové doklady již nebyly Dodavatelem</w:t>
      </w:r>
      <w:r>
        <w:rPr>
          <w:spacing w:val="-9"/>
        </w:rPr>
        <w:t xml:space="preserve"> </w:t>
      </w:r>
      <w:r>
        <w:t>předloženy.</w:t>
      </w:r>
    </w:p>
    <w:p w14:paraId="132E3916" w14:textId="77777777" w:rsidR="007A5CA7" w:rsidRDefault="007162BC">
      <w:pPr>
        <w:pStyle w:val="Zkladntext"/>
        <w:spacing w:before="118"/>
        <w:ind w:left="115"/>
        <w:jc w:val="both"/>
      </w:pPr>
      <w:r>
        <w:t>Případné další informace k dokumentům požadovaným za účelem zařazení do Systému kvalifikace jsou</w:t>
      </w:r>
    </w:p>
    <w:p w14:paraId="6F50BDE8" w14:textId="77777777" w:rsidR="007A5CA7" w:rsidRDefault="007162BC">
      <w:pPr>
        <w:pStyle w:val="Zkladntext"/>
        <w:spacing w:before="22"/>
        <w:ind w:left="115"/>
        <w:jc w:val="both"/>
      </w:pPr>
      <w:r>
        <w:t>uvedeny v Obecné části.</w:t>
      </w:r>
    </w:p>
    <w:p w14:paraId="079260F9" w14:textId="77777777" w:rsidR="007A5CA7" w:rsidRPr="007F52E8" w:rsidRDefault="007162BC">
      <w:pPr>
        <w:pStyle w:val="Zkladntext"/>
        <w:spacing w:before="142" w:line="259" w:lineRule="auto"/>
        <w:ind w:left="115" w:right="116"/>
        <w:jc w:val="both"/>
        <w:rPr>
          <w:b/>
          <w:bCs/>
        </w:rPr>
      </w:pPr>
      <w:r w:rsidRPr="007F52E8">
        <w:rPr>
          <w:b/>
          <w:bCs/>
        </w:rP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p>
    <w:p w14:paraId="159EF552" w14:textId="77777777" w:rsidR="007A5CA7" w:rsidRDefault="007A5CA7">
      <w:pPr>
        <w:pStyle w:val="Zkladntext"/>
        <w:rPr>
          <w:sz w:val="20"/>
        </w:rPr>
      </w:pPr>
    </w:p>
    <w:p w14:paraId="0E35FB7F" w14:textId="403026D4" w:rsidR="007A5CA7" w:rsidRDefault="007A5CA7">
      <w:pPr>
        <w:pStyle w:val="Zkladntext"/>
        <w:rPr>
          <w:sz w:val="20"/>
        </w:rPr>
      </w:pPr>
    </w:p>
    <w:p w14:paraId="124E6896" w14:textId="74FB8A95" w:rsidR="00183C1B" w:rsidRDefault="00183C1B">
      <w:pPr>
        <w:pStyle w:val="Zkladntext"/>
        <w:rPr>
          <w:sz w:val="20"/>
        </w:rPr>
      </w:pPr>
    </w:p>
    <w:p w14:paraId="71006698" w14:textId="0E9C1137" w:rsidR="00183C1B" w:rsidRDefault="00183C1B">
      <w:pPr>
        <w:pStyle w:val="Zkladntext"/>
        <w:rPr>
          <w:sz w:val="20"/>
        </w:rPr>
      </w:pPr>
    </w:p>
    <w:p w14:paraId="144D2E58" w14:textId="10031B03" w:rsidR="00183C1B" w:rsidRDefault="00183C1B">
      <w:pPr>
        <w:pStyle w:val="Zkladntext"/>
        <w:rPr>
          <w:sz w:val="20"/>
        </w:rPr>
      </w:pPr>
    </w:p>
    <w:p w14:paraId="622FFDA8" w14:textId="189EA3E1" w:rsidR="00183C1B" w:rsidRDefault="00183C1B">
      <w:pPr>
        <w:pStyle w:val="Zkladntext"/>
        <w:rPr>
          <w:sz w:val="20"/>
        </w:rPr>
      </w:pPr>
    </w:p>
    <w:p w14:paraId="1901AC1B" w14:textId="687635EA" w:rsidR="00183C1B" w:rsidRDefault="00183C1B">
      <w:pPr>
        <w:pStyle w:val="Zkladntext"/>
        <w:rPr>
          <w:sz w:val="20"/>
        </w:rPr>
      </w:pPr>
    </w:p>
    <w:p w14:paraId="19FF4015" w14:textId="5CE955EA" w:rsidR="00183C1B" w:rsidRDefault="00183C1B">
      <w:pPr>
        <w:pStyle w:val="Zkladntext"/>
        <w:rPr>
          <w:sz w:val="20"/>
        </w:rPr>
      </w:pPr>
    </w:p>
    <w:p w14:paraId="7E91E013" w14:textId="77777777" w:rsidR="00183C1B" w:rsidRDefault="00183C1B">
      <w:pPr>
        <w:pStyle w:val="Zkladntext"/>
        <w:rPr>
          <w:sz w:val="20"/>
        </w:rPr>
      </w:pPr>
    </w:p>
    <w:p w14:paraId="47FDED29" w14:textId="77777777" w:rsidR="007A5CA7" w:rsidRDefault="007A5CA7">
      <w:pPr>
        <w:pStyle w:val="Zkladntext"/>
        <w:rPr>
          <w:sz w:val="20"/>
        </w:rPr>
      </w:pPr>
    </w:p>
    <w:p w14:paraId="7380164F" w14:textId="77777777" w:rsidR="007A5CA7" w:rsidRDefault="007A5CA7">
      <w:pPr>
        <w:rPr>
          <w:sz w:val="20"/>
        </w:rPr>
        <w:sectPr w:rsidR="007A5CA7">
          <w:pgSz w:w="11910" w:h="16840"/>
          <w:pgMar w:top="1580" w:right="1300" w:bottom="1400" w:left="1300" w:header="864" w:footer="1207" w:gutter="0"/>
          <w:cols w:space="708"/>
        </w:sectPr>
      </w:pPr>
    </w:p>
    <w:p w14:paraId="13E4BB6E" w14:textId="77777777" w:rsidR="007A5CA7" w:rsidRDefault="007A5CA7">
      <w:pPr>
        <w:pStyle w:val="Zkladntext"/>
        <w:rPr>
          <w:sz w:val="28"/>
        </w:rPr>
      </w:pPr>
    </w:p>
    <w:p w14:paraId="1641CBEF" w14:textId="543E3D5E" w:rsidR="005B5AF4" w:rsidRDefault="005B5AF4" w:rsidP="005B5AF4">
      <w:pPr>
        <w:pStyle w:val="Odstavecseseznamem"/>
        <w:tabs>
          <w:tab w:val="left" w:pos="835"/>
          <w:tab w:val="left" w:pos="837"/>
          <w:tab w:val="left" w:pos="901"/>
        </w:tabs>
        <w:spacing w:before="35"/>
        <w:ind w:left="900" w:firstLine="0"/>
        <w:rPr>
          <w:ins w:id="337" w:author="Popelková, Lenka" w:date="2022-07-29T16:30:00Z"/>
          <w:b/>
          <w:sz w:val="32"/>
        </w:rPr>
      </w:pPr>
    </w:p>
    <w:p w14:paraId="72C52DAA" w14:textId="77777777" w:rsidR="00D14F7A" w:rsidRPr="005B5AF4" w:rsidRDefault="00D14F7A" w:rsidP="005B5AF4">
      <w:pPr>
        <w:pStyle w:val="Odstavecseseznamem"/>
        <w:tabs>
          <w:tab w:val="left" w:pos="835"/>
          <w:tab w:val="left" w:pos="837"/>
          <w:tab w:val="left" w:pos="901"/>
        </w:tabs>
        <w:spacing w:before="35"/>
        <w:ind w:left="900" w:firstLine="0"/>
        <w:rPr>
          <w:b/>
          <w:sz w:val="32"/>
        </w:rPr>
      </w:pPr>
    </w:p>
    <w:p w14:paraId="4B857E4A" w14:textId="19ED25E7" w:rsidR="007A5CA7" w:rsidRPr="00D14F7A" w:rsidRDefault="007162BC" w:rsidP="00D14F7A">
      <w:pPr>
        <w:pStyle w:val="Odstavecseseznamem"/>
        <w:numPr>
          <w:ilvl w:val="0"/>
          <w:numId w:val="1"/>
        </w:numPr>
        <w:spacing w:before="19"/>
        <w:ind w:left="851" w:right="-1913" w:hanging="377"/>
        <w:rPr>
          <w:b/>
          <w:bCs/>
          <w:sz w:val="40"/>
          <w:szCs w:val="40"/>
        </w:rPr>
      </w:pPr>
      <w:r w:rsidRPr="005B5AF4">
        <w:br w:type="column"/>
      </w:r>
      <w:r w:rsidRPr="00D14F7A">
        <w:rPr>
          <w:b/>
          <w:bCs/>
          <w:sz w:val="40"/>
          <w:szCs w:val="40"/>
        </w:rPr>
        <w:t>Přílohy</w:t>
      </w:r>
    </w:p>
    <w:p w14:paraId="3FED93B7" w14:textId="77777777" w:rsidR="007A5CA7" w:rsidRDefault="007A5CA7" w:rsidP="00D14F7A">
      <w:pPr>
        <w:tabs>
          <w:tab w:val="left" w:pos="835"/>
          <w:tab w:val="left" w:pos="837"/>
        </w:tabs>
        <w:spacing w:before="19"/>
      </w:pPr>
    </w:p>
    <w:p w14:paraId="5B4AC110" w14:textId="7D6251EB" w:rsidR="00D14F7A" w:rsidRPr="005B5AF4" w:rsidRDefault="00D14F7A" w:rsidP="00D14F7A">
      <w:pPr>
        <w:tabs>
          <w:tab w:val="left" w:pos="835"/>
          <w:tab w:val="left" w:pos="837"/>
        </w:tabs>
        <w:spacing w:before="19"/>
        <w:sectPr w:rsidR="00D14F7A" w:rsidRPr="005B5AF4" w:rsidSect="00D14F7A">
          <w:type w:val="continuous"/>
          <w:pgSz w:w="11910" w:h="16840"/>
          <w:pgMar w:top="1580" w:right="1300" w:bottom="1400" w:left="1300" w:header="708" w:footer="708" w:gutter="0"/>
          <w:cols w:num="2" w:space="708" w:equalWidth="0">
            <w:col w:w="2907" w:space="588"/>
            <w:col w:w="5815"/>
          </w:cols>
        </w:sectPr>
      </w:pPr>
    </w:p>
    <w:p w14:paraId="2B8562F6" w14:textId="2ADB5206" w:rsidR="00520740" w:rsidRDefault="00520740" w:rsidP="005B5AF4">
      <w:pPr>
        <w:pStyle w:val="Odstavecseseznamem"/>
        <w:numPr>
          <w:ilvl w:val="0"/>
          <w:numId w:val="1"/>
        </w:numPr>
        <w:tabs>
          <w:tab w:val="left" w:pos="835"/>
          <w:tab w:val="left" w:pos="837"/>
        </w:tabs>
        <w:spacing w:before="19"/>
        <w:ind w:hanging="362"/>
        <w:rPr>
          <w:ins w:id="338" w:author="Popelková, Lenka" w:date="2022-08-03T11:29:00Z"/>
        </w:rPr>
      </w:pPr>
      <w:bookmarkStart w:id="339" w:name="_Hlk110418640"/>
      <w:ins w:id="340" w:author="Popelková, Lenka" w:date="2022-08-03T11:29:00Z">
        <w:r>
          <w:t>Priloha_1_SK_Krycí</w:t>
        </w:r>
        <w:r w:rsidRPr="005B5AF4">
          <w:t xml:space="preserve"> </w:t>
        </w:r>
        <w:r>
          <w:t>list_2_8_2022</w:t>
        </w:r>
      </w:ins>
    </w:p>
    <w:p w14:paraId="5DDD5708" w14:textId="1CD4D1E8" w:rsidR="007A5CA7" w:rsidRDefault="00183C1B" w:rsidP="005B5AF4">
      <w:pPr>
        <w:pStyle w:val="Odstavecseseznamem"/>
        <w:numPr>
          <w:ilvl w:val="0"/>
          <w:numId w:val="1"/>
        </w:numPr>
        <w:tabs>
          <w:tab w:val="left" w:pos="835"/>
          <w:tab w:val="left" w:pos="837"/>
        </w:tabs>
        <w:spacing w:before="19"/>
        <w:ind w:hanging="362"/>
      </w:pPr>
      <w:r w:rsidRPr="00183C1B">
        <w:t>Priloha_2_SK_CP_o_zakladni_zpusobilosti</w:t>
      </w:r>
      <w:r>
        <w:t>_</w:t>
      </w:r>
      <w:r w:rsidR="00317E93">
        <w:t>2</w:t>
      </w:r>
      <w:r>
        <w:t>_8_2022</w:t>
      </w:r>
    </w:p>
    <w:p w14:paraId="0F60AE0B" w14:textId="7273F156" w:rsidR="007A5CA7" w:rsidRDefault="00183C1B">
      <w:pPr>
        <w:pStyle w:val="Odstavecseseznamem"/>
        <w:numPr>
          <w:ilvl w:val="0"/>
          <w:numId w:val="1"/>
        </w:numPr>
        <w:tabs>
          <w:tab w:val="left" w:pos="835"/>
          <w:tab w:val="left" w:pos="837"/>
        </w:tabs>
        <w:spacing w:before="23"/>
        <w:ind w:hanging="362"/>
      </w:pPr>
      <w:r w:rsidRPr="00183C1B">
        <w:t>Priloha_3_SK_CP_o_pojisteni</w:t>
      </w:r>
      <w:r w:rsidR="00243D39">
        <w:t>_</w:t>
      </w:r>
      <w:r w:rsidR="00317E93">
        <w:t>2</w:t>
      </w:r>
      <w:r w:rsidR="00243D39">
        <w:t>_</w:t>
      </w:r>
      <w:r>
        <w:t>8</w:t>
      </w:r>
      <w:r w:rsidR="00243D39">
        <w:t>_2022</w:t>
      </w:r>
    </w:p>
    <w:p w14:paraId="3AA20D60" w14:textId="64FE6DE5" w:rsidR="0011662F" w:rsidRDefault="0011662F">
      <w:pPr>
        <w:pStyle w:val="Odstavecseseznamem"/>
        <w:numPr>
          <w:ilvl w:val="0"/>
          <w:numId w:val="1"/>
        </w:numPr>
        <w:tabs>
          <w:tab w:val="left" w:pos="835"/>
          <w:tab w:val="left" w:pos="837"/>
        </w:tabs>
        <w:spacing w:before="19"/>
        <w:ind w:hanging="362"/>
      </w:pPr>
      <w:r w:rsidRPr="0011662F">
        <w:t>Priloha_4_SK_Seznam_vyznamnych_zakazek_vcetne_Osvedceni_</w:t>
      </w:r>
      <w:r w:rsidR="00317E93">
        <w:t>2</w:t>
      </w:r>
      <w:r w:rsidRPr="0011662F">
        <w:t>_8_2022</w:t>
      </w:r>
    </w:p>
    <w:p w14:paraId="562C03A7" w14:textId="0FCADB90" w:rsidR="007A5CA7" w:rsidRDefault="007162BC">
      <w:pPr>
        <w:pStyle w:val="Odstavecseseznamem"/>
        <w:numPr>
          <w:ilvl w:val="0"/>
          <w:numId w:val="1"/>
        </w:numPr>
        <w:tabs>
          <w:tab w:val="left" w:pos="835"/>
          <w:tab w:val="left" w:pos="837"/>
        </w:tabs>
        <w:spacing w:before="22"/>
        <w:ind w:hanging="362"/>
      </w:pPr>
      <w:r>
        <w:t>P</w:t>
      </w:r>
      <w:r w:rsidR="00686F87">
        <w:t>ri</w:t>
      </w:r>
      <w:r>
        <w:t>loha_5_SK_ Seznam</w:t>
      </w:r>
      <w:r w:rsidR="0011662F">
        <w:t>_</w:t>
      </w:r>
      <w:r>
        <w:t>technik</w:t>
      </w:r>
      <w:r w:rsidR="0011662F">
        <w:t>u_</w:t>
      </w:r>
      <w:r>
        <w:t>a</w:t>
      </w:r>
      <w:r w:rsidR="00686F87">
        <w:t>_osvedceni_</w:t>
      </w:r>
      <w:r>
        <w:t>o</w:t>
      </w:r>
      <w:r w:rsidR="00686F87">
        <w:t>_vzdelani_</w:t>
      </w:r>
      <w:r>
        <w:t>a</w:t>
      </w:r>
      <w:r w:rsidR="00686F87">
        <w:t>_</w:t>
      </w:r>
      <w:r>
        <w:t>odb</w:t>
      </w:r>
      <w:r w:rsidR="00686F87">
        <w:rPr>
          <w:spacing w:val="-5"/>
        </w:rPr>
        <w:t>_</w:t>
      </w:r>
      <w:r>
        <w:t>kval.</w:t>
      </w:r>
      <w:r w:rsidR="00183C1B">
        <w:t>_</w:t>
      </w:r>
      <w:r w:rsidR="00317E93">
        <w:t>2</w:t>
      </w:r>
      <w:r w:rsidR="00183C1B">
        <w:t>_8_2022</w:t>
      </w:r>
    </w:p>
    <w:p w14:paraId="71950B5C" w14:textId="7455CFF8" w:rsidR="007A5CA7" w:rsidRDefault="007162BC">
      <w:pPr>
        <w:pStyle w:val="Odstavecseseznamem"/>
        <w:numPr>
          <w:ilvl w:val="0"/>
          <w:numId w:val="1"/>
        </w:numPr>
        <w:tabs>
          <w:tab w:val="left" w:pos="835"/>
          <w:tab w:val="left" w:pos="837"/>
        </w:tabs>
        <w:spacing w:before="23"/>
        <w:ind w:hanging="362"/>
      </w:pPr>
      <w:r>
        <w:t>Priloha_6_SK_Technick</w:t>
      </w:r>
      <w:r w:rsidR="00686F87">
        <w:t>e_</w:t>
      </w:r>
      <w:r>
        <w:t>vybaven</w:t>
      </w:r>
      <w:r w:rsidR="00686F87">
        <w:t>i</w:t>
      </w:r>
      <w:r w:rsidR="00183C1B">
        <w:t>_</w:t>
      </w:r>
      <w:r w:rsidR="00317E93">
        <w:t>2</w:t>
      </w:r>
      <w:r w:rsidR="00183C1B">
        <w:t>_8_2022</w:t>
      </w:r>
    </w:p>
    <w:p w14:paraId="0E035E50" w14:textId="1B1840D3" w:rsidR="00686F87" w:rsidRDefault="00686F87">
      <w:pPr>
        <w:pStyle w:val="Odstavecseseznamem"/>
        <w:numPr>
          <w:ilvl w:val="0"/>
          <w:numId w:val="1"/>
        </w:numPr>
        <w:tabs>
          <w:tab w:val="left" w:pos="835"/>
          <w:tab w:val="left" w:pos="837"/>
        </w:tabs>
        <w:spacing w:before="22"/>
        <w:ind w:hanging="362"/>
      </w:pPr>
      <w:r w:rsidRPr="00686F87">
        <w:t>Priloha_7_SK_CP_spol_zadosti_vice_dodavatelu_</w:t>
      </w:r>
      <w:r w:rsidR="00317E93">
        <w:t>2</w:t>
      </w:r>
      <w:r w:rsidRPr="00686F87">
        <w:t>_8_2022</w:t>
      </w:r>
    </w:p>
    <w:p w14:paraId="44399C8A" w14:textId="0C7BAF81" w:rsidR="00686F87" w:rsidRDefault="00686F87">
      <w:pPr>
        <w:pStyle w:val="Odstavecseseznamem"/>
        <w:numPr>
          <w:ilvl w:val="0"/>
          <w:numId w:val="1"/>
        </w:numPr>
        <w:tabs>
          <w:tab w:val="left" w:pos="835"/>
          <w:tab w:val="left" w:pos="837"/>
        </w:tabs>
        <w:spacing w:before="20"/>
        <w:ind w:hanging="362"/>
      </w:pPr>
      <w:r w:rsidRPr="00686F87">
        <w:t>Priloha_8_SK_CP_zrizeni_skladu_</w:t>
      </w:r>
      <w:r w:rsidR="00317E93">
        <w:t>2</w:t>
      </w:r>
      <w:r w:rsidRPr="00686F87">
        <w:t>_8_2022</w:t>
      </w:r>
    </w:p>
    <w:p w14:paraId="719B86D1" w14:textId="00089AF8" w:rsidR="007A5CA7" w:rsidRDefault="007162BC">
      <w:pPr>
        <w:pStyle w:val="Odstavecseseznamem"/>
        <w:numPr>
          <w:ilvl w:val="0"/>
          <w:numId w:val="1"/>
        </w:numPr>
        <w:tabs>
          <w:tab w:val="left" w:pos="835"/>
          <w:tab w:val="left" w:pos="837"/>
        </w:tabs>
        <w:spacing w:before="20"/>
        <w:ind w:hanging="362"/>
      </w:pPr>
      <w:r>
        <w:t>Priloha_9_SK_Přehled požadovaných</w:t>
      </w:r>
      <w:r>
        <w:rPr>
          <w:spacing w:val="-3"/>
        </w:rPr>
        <w:t xml:space="preserve"> </w:t>
      </w:r>
      <w:r>
        <w:t>dokumentů</w:t>
      </w:r>
      <w:r w:rsidR="00686F87">
        <w:t>_</w:t>
      </w:r>
      <w:r w:rsidR="00317E93">
        <w:t>2</w:t>
      </w:r>
      <w:r w:rsidR="00686F87">
        <w:t>_8_2022</w:t>
      </w:r>
    </w:p>
    <w:p w14:paraId="6FFB584D" w14:textId="3B750E44" w:rsidR="00243D39" w:rsidRDefault="00243D39">
      <w:pPr>
        <w:pStyle w:val="Odstavecseseznamem"/>
        <w:numPr>
          <w:ilvl w:val="0"/>
          <w:numId w:val="1"/>
        </w:numPr>
        <w:tabs>
          <w:tab w:val="left" w:pos="835"/>
          <w:tab w:val="left" w:pos="837"/>
        </w:tabs>
        <w:spacing w:before="20"/>
        <w:ind w:hanging="362"/>
      </w:pPr>
      <w:ins w:id="341" w:author="Popelková, Lenka" w:date="2022-07-27T12:10:00Z">
        <w:r w:rsidRPr="00243D39">
          <w:t>Priloha_10_SK_CP_Jina_osoba</w:t>
        </w:r>
      </w:ins>
    </w:p>
    <w:bookmarkEnd w:id="339"/>
    <w:p w14:paraId="768FE85F" w14:textId="77777777" w:rsidR="007A5CA7" w:rsidRDefault="007A5CA7">
      <w:pPr>
        <w:pStyle w:val="Zkladntext"/>
        <w:rPr>
          <w:sz w:val="20"/>
        </w:rPr>
      </w:pPr>
    </w:p>
    <w:p w14:paraId="09D28CCF" w14:textId="77777777" w:rsidR="007A5CA7" w:rsidRDefault="007A5CA7">
      <w:pPr>
        <w:pStyle w:val="Zkladntext"/>
        <w:rPr>
          <w:sz w:val="20"/>
        </w:rPr>
      </w:pPr>
    </w:p>
    <w:p w14:paraId="6D70A442" w14:textId="77777777" w:rsidR="007A5CA7" w:rsidRDefault="007A5CA7">
      <w:pPr>
        <w:pStyle w:val="Zkladntext"/>
        <w:rPr>
          <w:sz w:val="20"/>
        </w:rPr>
      </w:pPr>
    </w:p>
    <w:p w14:paraId="155A679F" w14:textId="77777777" w:rsidR="007A5CA7" w:rsidRDefault="007A5CA7">
      <w:pPr>
        <w:rPr>
          <w:sz w:val="20"/>
        </w:rPr>
        <w:sectPr w:rsidR="007A5CA7">
          <w:type w:val="continuous"/>
          <w:pgSz w:w="11910" w:h="16840"/>
          <w:pgMar w:top="1580" w:right="1300" w:bottom="1400" w:left="1300" w:header="708" w:footer="708" w:gutter="0"/>
          <w:cols w:space="708"/>
        </w:sectPr>
      </w:pPr>
    </w:p>
    <w:p w14:paraId="241373A2" w14:textId="3D3B6566" w:rsidR="007A5CA7" w:rsidRDefault="007A5CA7" w:rsidP="007F52E8">
      <w:pPr>
        <w:spacing w:before="406" w:line="457" w:lineRule="exact"/>
        <w:ind w:left="447"/>
        <w:rPr>
          <w:sz w:val="21"/>
        </w:rPr>
      </w:pPr>
    </w:p>
    <w:sectPr w:rsidR="007A5CA7">
      <w:type w:val="continuous"/>
      <w:pgSz w:w="11910" w:h="16840"/>
      <w:pgMar w:top="1580" w:right="1300" w:bottom="140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F6A77" w14:textId="77777777" w:rsidR="008A774C" w:rsidRDefault="008A774C">
      <w:r>
        <w:separator/>
      </w:r>
    </w:p>
  </w:endnote>
  <w:endnote w:type="continuationSeparator" w:id="0">
    <w:p w14:paraId="20A296A5" w14:textId="77777777" w:rsidR="008A774C" w:rsidRDefault="008A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1EDF" w14:textId="77777777" w:rsidR="009D6B4E" w:rsidRDefault="009D6B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455AA" w14:textId="658D42B4" w:rsidR="00922A2B" w:rsidRDefault="007F52E8">
    <w:pPr>
      <w:pStyle w:val="Zkladntext"/>
      <w:spacing w:line="14" w:lineRule="auto"/>
      <w:rPr>
        <w:sz w:val="20"/>
      </w:rPr>
    </w:pPr>
    <w:r>
      <w:rPr>
        <w:noProof/>
      </w:rPr>
      <mc:AlternateContent>
        <mc:Choice Requires="wps">
          <w:drawing>
            <wp:anchor distT="0" distB="0" distL="114300" distR="114300" simplePos="0" relativeHeight="487234048" behindDoc="1" locked="0" layoutInCell="1" allowOverlap="1" wp14:anchorId="2AFB250E" wp14:editId="4C8A0276">
              <wp:simplePos x="0" y="0"/>
              <wp:positionH relativeFrom="page">
                <wp:posOffset>628650</wp:posOffset>
              </wp:positionH>
              <wp:positionV relativeFrom="page">
                <wp:posOffset>9941560</wp:posOffset>
              </wp:positionV>
              <wp:extent cx="6108065" cy="374015"/>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CF325" w14:textId="797DADEC" w:rsidR="00922A2B" w:rsidRDefault="00922A2B" w:rsidP="00243D39">
                          <w:pPr>
                            <w:spacing w:line="223" w:lineRule="exact"/>
                            <w:ind w:right="18"/>
                            <w:rPr>
                              <w:b/>
                              <w:sz w:val="20"/>
                            </w:rPr>
                          </w:pPr>
                          <w:r>
                            <w:rPr>
                              <w:b/>
                              <w:sz w:val="20"/>
                            </w:rPr>
                            <w:t>Systém</w:t>
                          </w:r>
                          <w:r>
                            <w:rPr>
                              <w:b/>
                              <w:spacing w:val="-3"/>
                              <w:sz w:val="20"/>
                            </w:rPr>
                            <w:t xml:space="preserve"> </w:t>
                          </w:r>
                          <w:r>
                            <w:rPr>
                              <w:b/>
                              <w:sz w:val="20"/>
                            </w:rPr>
                            <w:t>kvalifikace</w:t>
                          </w:r>
                          <w:r>
                            <w:rPr>
                              <w:b/>
                              <w:spacing w:val="-4"/>
                              <w:sz w:val="20"/>
                            </w:rPr>
                            <w:t xml:space="preserve"> </w:t>
                          </w:r>
                          <w:r>
                            <w:rPr>
                              <w:b/>
                              <w:sz w:val="20"/>
                            </w:rPr>
                            <w:t>společnosti</w:t>
                          </w:r>
                          <w:r>
                            <w:rPr>
                              <w:b/>
                              <w:spacing w:val="-4"/>
                              <w:sz w:val="20"/>
                            </w:rPr>
                            <w:t xml:space="preserve"> </w:t>
                          </w:r>
                          <w:r>
                            <w:rPr>
                              <w:b/>
                              <w:sz w:val="20"/>
                            </w:rPr>
                            <w:t>EG.D, a.s.</w:t>
                          </w:r>
                          <w:r>
                            <w:rPr>
                              <w:b/>
                              <w:spacing w:val="-3"/>
                              <w:sz w:val="20"/>
                            </w:rPr>
                            <w:t xml:space="preserve"> </w:t>
                          </w:r>
                          <w:r>
                            <w:rPr>
                              <w:b/>
                              <w:sz w:val="20"/>
                            </w:rPr>
                            <w:t>pro</w:t>
                          </w:r>
                          <w:r>
                            <w:rPr>
                              <w:b/>
                              <w:spacing w:val="-3"/>
                              <w:sz w:val="20"/>
                            </w:rPr>
                            <w:t xml:space="preserve"> </w:t>
                          </w:r>
                          <w:r>
                            <w:rPr>
                              <w:b/>
                              <w:sz w:val="20"/>
                            </w:rPr>
                            <w:t>„</w:t>
                          </w:r>
                          <w:r w:rsidR="00D4306E">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243D39">
                            <w:rPr>
                              <w:b/>
                              <w:sz w:val="20"/>
                            </w:rPr>
                            <w:t xml:space="preserve"> </w:t>
                          </w:r>
                          <w:r>
                            <w:rPr>
                              <w:b/>
                              <w:sz w:val="20"/>
                            </w:rPr>
                            <w:t xml:space="preserve">doplnění optických tras na linky VN“, </w:t>
                          </w:r>
                          <w:del w:id="3" w:author="Popelková, Lenka" w:date="2022-07-27T12:11:00Z">
                            <w:r w:rsidDel="00243D39">
                              <w:rPr>
                                <w:b/>
                                <w:sz w:val="20"/>
                              </w:rPr>
                              <w:delText xml:space="preserve">ver.3, </w:delText>
                            </w:r>
                          </w:del>
                          <w:r>
                            <w:rPr>
                              <w:b/>
                              <w:sz w:val="20"/>
                            </w:rPr>
                            <w:t>platné</w:t>
                          </w:r>
                          <w:r>
                            <w:rPr>
                              <w:b/>
                              <w:spacing w:val="-25"/>
                              <w:sz w:val="20"/>
                            </w:rPr>
                            <w:t xml:space="preserve"> </w:t>
                          </w:r>
                          <w:ins w:id="4" w:author="Popelková, Lenka" w:date="2022-07-27T12:11:00Z">
                            <w:r w:rsidR="00243D39">
                              <w:rPr>
                                <w:b/>
                                <w:spacing w:val="-25"/>
                                <w:sz w:val="20"/>
                              </w:rPr>
                              <w:t xml:space="preserve">k </w:t>
                            </w:r>
                          </w:ins>
                          <w:r>
                            <w:rPr>
                              <w:b/>
                              <w:spacing w:val="-25"/>
                              <w:sz w:val="20"/>
                            </w:rPr>
                            <w:t>2</w:t>
                          </w:r>
                          <w:ins w:id="5" w:author="Popelková, Lenka" w:date="2022-07-27T12:12:00Z">
                            <w:r w:rsidR="00243D39">
                              <w:rPr>
                                <w:b/>
                                <w:spacing w:val="-25"/>
                                <w:sz w:val="20"/>
                              </w:rPr>
                              <w:t>7</w:t>
                            </w:r>
                          </w:ins>
                          <w:del w:id="6" w:author="Popelková, Lenka" w:date="2022-07-27T12:12:00Z">
                            <w:r w:rsidDel="00243D39">
                              <w:rPr>
                                <w:b/>
                                <w:spacing w:val="-25"/>
                                <w:sz w:val="20"/>
                              </w:rPr>
                              <w:delText>9</w:delText>
                            </w:r>
                          </w:del>
                          <w:r>
                            <w:rPr>
                              <w:b/>
                              <w:sz w:val="20"/>
                            </w:rPr>
                            <w:t>.</w:t>
                          </w:r>
                          <w:ins w:id="7" w:author="Popelková, Lenka" w:date="2022-07-27T12:12:00Z">
                            <w:r w:rsidR="00243D39">
                              <w:rPr>
                                <w:b/>
                                <w:sz w:val="20"/>
                              </w:rPr>
                              <w:t xml:space="preserve">7. </w:t>
                            </w:r>
                          </w:ins>
                          <w:del w:id="8" w:author="Popelková, Lenka" w:date="2022-07-27T12:12:00Z">
                            <w:r w:rsidDel="00243D39">
                              <w:rPr>
                                <w:b/>
                                <w:sz w:val="20"/>
                              </w:rPr>
                              <w:delText>10</w:delText>
                            </w:r>
                          </w:del>
                          <w:r>
                            <w:rPr>
                              <w:b/>
                              <w:sz w:val="20"/>
                            </w:rPr>
                            <w:t>202</w:t>
                          </w:r>
                          <w:ins w:id="9" w:author="Popelková, Lenka" w:date="2022-07-27T12:12:00Z">
                            <w:r w:rsidR="00243D39">
                              <w:rPr>
                                <w:b/>
                                <w:sz w:val="20"/>
                              </w:rPr>
                              <w:t>2</w:t>
                            </w:r>
                          </w:ins>
                          <w:del w:id="10" w:author="Popelková, Lenka" w:date="2022-07-27T12:12:00Z">
                            <w:r w:rsidDel="00243D39">
                              <w:rPr>
                                <w:b/>
                                <w:sz w:val="20"/>
                              </w:rPr>
                              <w:delText>1</w:delText>
                            </w:r>
                          </w:del>
                        </w:p>
                        <w:p w14:paraId="1FA89581" w14:textId="77777777" w:rsidR="00922A2B" w:rsidRDefault="00922A2B" w:rsidP="003019C4">
                          <w:pPr>
                            <w:spacing w:line="223" w:lineRule="exact"/>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B250E" id="_x0000_t202" coordsize="21600,21600" o:spt="202" path="m,l,21600r21600,l21600,xe">
              <v:stroke joinstyle="miter"/>
              <v:path gradientshapeok="t" o:connecttype="rect"/>
            </v:shapetype>
            <v:shape id="Text Box 3" o:spid="_x0000_s1026" type="#_x0000_t202" style="position:absolute;margin-left:49.5pt;margin-top:782.8pt;width:480.95pt;height:29.45pt;z-index:-1608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" filled="f" stroked="f">
              <v:textbox inset="0,0,0,0">
                <w:txbxContent>
                  <w:p w14:paraId="061CF325" w14:textId="797DADEC" w:rsidR="00922A2B" w:rsidRDefault="00922A2B" w:rsidP="00243D39">
                    <w:pPr>
                      <w:spacing w:line="223" w:lineRule="exact"/>
                      <w:ind w:right="18"/>
                      <w:rPr>
                        <w:b/>
                        <w:sz w:val="20"/>
                      </w:rPr>
                    </w:pPr>
                    <w:r>
                      <w:rPr>
                        <w:b/>
                        <w:sz w:val="20"/>
                      </w:rPr>
                      <w:t>Systém</w:t>
                    </w:r>
                    <w:r>
                      <w:rPr>
                        <w:b/>
                        <w:spacing w:val="-3"/>
                        <w:sz w:val="20"/>
                      </w:rPr>
                      <w:t xml:space="preserve"> </w:t>
                    </w:r>
                    <w:r>
                      <w:rPr>
                        <w:b/>
                        <w:sz w:val="20"/>
                      </w:rPr>
                      <w:t>kvalifikace</w:t>
                    </w:r>
                    <w:r>
                      <w:rPr>
                        <w:b/>
                        <w:spacing w:val="-4"/>
                        <w:sz w:val="20"/>
                      </w:rPr>
                      <w:t xml:space="preserve"> </w:t>
                    </w:r>
                    <w:r>
                      <w:rPr>
                        <w:b/>
                        <w:sz w:val="20"/>
                      </w:rPr>
                      <w:t>společnosti</w:t>
                    </w:r>
                    <w:r>
                      <w:rPr>
                        <w:b/>
                        <w:spacing w:val="-4"/>
                        <w:sz w:val="20"/>
                      </w:rPr>
                      <w:t xml:space="preserve"> </w:t>
                    </w:r>
                    <w:proofErr w:type="gramStart"/>
                    <w:r>
                      <w:rPr>
                        <w:b/>
                        <w:sz w:val="20"/>
                      </w:rPr>
                      <w:t>EG.D</w:t>
                    </w:r>
                    <w:proofErr w:type="gramEnd"/>
                    <w:r>
                      <w:rPr>
                        <w:b/>
                        <w:sz w:val="20"/>
                      </w:rPr>
                      <w:t>, a.s.</w:t>
                    </w:r>
                    <w:r>
                      <w:rPr>
                        <w:b/>
                        <w:spacing w:val="-3"/>
                        <w:sz w:val="20"/>
                      </w:rPr>
                      <w:t xml:space="preserve"> </w:t>
                    </w:r>
                    <w:r>
                      <w:rPr>
                        <w:b/>
                        <w:sz w:val="20"/>
                      </w:rPr>
                      <w:t>pro</w:t>
                    </w:r>
                    <w:r>
                      <w:rPr>
                        <w:b/>
                        <w:spacing w:val="-3"/>
                        <w:sz w:val="20"/>
                      </w:rPr>
                      <w:t xml:space="preserve"> </w:t>
                    </w:r>
                    <w:r>
                      <w:rPr>
                        <w:b/>
                        <w:sz w:val="20"/>
                      </w:rPr>
                      <w:t>„</w:t>
                    </w:r>
                    <w:r w:rsidR="00D4306E">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243D39">
                      <w:rPr>
                        <w:b/>
                        <w:sz w:val="20"/>
                      </w:rPr>
                      <w:t xml:space="preserve"> </w:t>
                    </w:r>
                    <w:r>
                      <w:rPr>
                        <w:b/>
                        <w:sz w:val="20"/>
                      </w:rPr>
                      <w:t xml:space="preserve">doplnění optických tras na linky VN“, </w:t>
                    </w:r>
                    <w:del w:id="10" w:author="Popelková, Lenka" w:date="2022-07-27T12:11:00Z">
                      <w:r w:rsidDel="00243D39">
                        <w:rPr>
                          <w:b/>
                          <w:sz w:val="20"/>
                        </w:rPr>
                        <w:delText xml:space="preserve">ver.3, </w:delText>
                      </w:r>
                    </w:del>
                    <w:r>
                      <w:rPr>
                        <w:b/>
                        <w:sz w:val="20"/>
                      </w:rPr>
                      <w:t>platné</w:t>
                    </w:r>
                    <w:r>
                      <w:rPr>
                        <w:b/>
                        <w:spacing w:val="-25"/>
                        <w:sz w:val="20"/>
                      </w:rPr>
                      <w:t xml:space="preserve"> </w:t>
                    </w:r>
                    <w:ins w:id="11" w:author="Popelková, Lenka" w:date="2022-07-27T12:11:00Z">
                      <w:r w:rsidR="00243D39">
                        <w:rPr>
                          <w:b/>
                          <w:spacing w:val="-25"/>
                          <w:sz w:val="20"/>
                        </w:rPr>
                        <w:t xml:space="preserve">k </w:t>
                      </w:r>
                    </w:ins>
                    <w:r>
                      <w:rPr>
                        <w:b/>
                        <w:spacing w:val="-25"/>
                        <w:sz w:val="20"/>
                      </w:rPr>
                      <w:t>2</w:t>
                    </w:r>
                    <w:ins w:id="12" w:author="Popelková, Lenka" w:date="2022-07-27T12:12:00Z">
                      <w:r w:rsidR="00243D39">
                        <w:rPr>
                          <w:b/>
                          <w:spacing w:val="-25"/>
                          <w:sz w:val="20"/>
                        </w:rPr>
                        <w:t>7</w:t>
                      </w:r>
                    </w:ins>
                    <w:del w:id="13" w:author="Popelková, Lenka" w:date="2022-07-27T12:12:00Z">
                      <w:r w:rsidDel="00243D39">
                        <w:rPr>
                          <w:b/>
                          <w:spacing w:val="-25"/>
                          <w:sz w:val="20"/>
                        </w:rPr>
                        <w:delText>9</w:delText>
                      </w:r>
                    </w:del>
                    <w:r>
                      <w:rPr>
                        <w:b/>
                        <w:sz w:val="20"/>
                      </w:rPr>
                      <w:t>.</w:t>
                    </w:r>
                    <w:ins w:id="14" w:author="Popelková, Lenka" w:date="2022-07-27T12:12:00Z">
                      <w:r w:rsidR="00243D39">
                        <w:rPr>
                          <w:b/>
                          <w:sz w:val="20"/>
                        </w:rPr>
                        <w:t xml:space="preserve">7. </w:t>
                      </w:r>
                    </w:ins>
                    <w:del w:id="15" w:author="Popelková, Lenka" w:date="2022-07-27T12:12:00Z">
                      <w:r w:rsidDel="00243D39">
                        <w:rPr>
                          <w:b/>
                          <w:sz w:val="20"/>
                        </w:rPr>
                        <w:delText>10</w:delText>
                      </w:r>
                    </w:del>
                    <w:r>
                      <w:rPr>
                        <w:b/>
                        <w:sz w:val="20"/>
                      </w:rPr>
                      <w:t>202</w:t>
                    </w:r>
                    <w:ins w:id="16" w:author="Popelková, Lenka" w:date="2022-07-27T12:12:00Z">
                      <w:r w:rsidR="00243D39">
                        <w:rPr>
                          <w:b/>
                          <w:sz w:val="20"/>
                        </w:rPr>
                        <w:t>2</w:t>
                      </w:r>
                    </w:ins>
                    <w:del w:id="17" w:author="Popelková, Lenka" w:date="2022-07-27T12:12:00Z">
                      <w:r w:rsidDel="00243D39">
                        <w:rPr>
                          <w:b/>
                          <w:sz w:val="20"/>
                        </w:rPr>
                        <w:delText>1</w:delText>
                      </w:r>
                    </w:del>
                  </w:p>
                  <w:p w14:paraId="1FA89581" w14:textId="77777777" w:rsidR="00922A2B" w:rsidRDefault="00922A2B" w:rsidP="003019C4">
                    <w:pPr>
                      <w:spacing w:line="223" w:lineRule="exact"/>
                      <w:rPr>
                        <w:b/>
                        <w:sz w:val="20"/>
                      </w:rPr>
                    </w:pPr>
                  </w:p>
                </w:txbxContent>
              </v:textbox>
              <w10:wrap anchorx="page" anchory="page"/>
            </v:shape>
          </w:pict>
        </mc:Fallback>
      </mc:AlternateContent>
    </w:r>
    <w:r>
      <w:rPr>
        <w:noProof/>
      </w:rPr>
      <mc:AlternateContent>
        <mc:Choice Requires="wps">
          <w:drawing>
            <wp:anchor distT="0" distB="0" distL="114300" distR="114300" simplePos="0" relativeHeight="487234560" behindDoc="1" locked="0" layoutInCell="1" allowOverlap="1" wp14:anchorId="7FC94281" wp14:editId="0844C257">
              <wp:simplePos x="0" y="0"/>
              <wp:positionH relativeFrom="page">
                <wp:posOffset>401955</wp:posOffset>
              </wp:positionH>
              <wp:positionV relativeFrom="page">
                <wp:posOffset>10092690</wp:posOffset>
              </wp:positionV>
              <wp:extent cx="96520" cy="1657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F3AA5" w14:textId="77777777" w:rsidR="00922A2B" w:rsidRDefault="00922A2B">
                          <w:pPr>
                            <w:pStyle w:val="Zkladntext"/>
                            <w:spacing w:line="245" w:lineRule="exact"/>
                            <w:ind w:left="20"/>
                          </w:pPr>
                          <w:r>
                            <w:rPr>
                              <w:color w:val="EC7C3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94281" id="Text Box 2" o:spid="_x0000_s1027" type="#_x0000_t202" style="position:absolute;margin-left:31.65pt;margin-top:794.7pt;width:7.6pt;height:13.05pt;z-index:-1608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" filled="f" stroked="f">
              <v:textbox inset="0,0,0,0">
                <w:txbxContent>
                  <w:p w14:paraId="368F3AA5" w14:textId="77777777" w:rsidR="00922A2B" w:rsidRDefault="00922A2B">
                    <w:pPr>
                      <w:pStyle w:val="Zkladntext"/>
                      <w:spacing w:line="245" w:lineRule="exact"/>
                      <w:ind w:left="20"/>
                    </w:pPr>
                    <w:r>
                      <w:rPr>
                        <w:color w:val="EC7C30"/>
                      </w:rPr>
                      <w:t>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B372" w14:textId="77777777" w:rsidR="009D6B4E" w:rsidRDefault="009D6B4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B2A30" w14:textId="09A7C964" w:rsidR="00922A2B" w:rsidRDefault="007F52E8">
    <w:pPr>
      <w:pStyle w:val="Zkladntext"/>
      <w:spacing w:line="14" w:lineRule="auto"/>
      <w:rPr>
        <w:sz w:val="20"/>
      </w:rPr>
    </w:pPr>
    <w:r>
      <w:rPr>
        <w:noProof/>
      </w:rPr>
      <mc:AlternateContent>
        <mc:Choice Requires="wps">
          <w:drawing>
            <wp:anchor distT="0" distB="0" distL="114300" distR="114300" simplePos="0" relativeHeight="487235584" behindDoc="1" locked="0" layoutInCell="1" allowOverlap="1" wp14:anchorId="64909CCB" wp14:editId="7B90D8E3">
              <wp:simplePos x="0" y="0"/>
              <wp:positionH relativeFrom="page">
                <wp:posOffset>1000125</wp:posOffset>
              </wp:positionH>
              <wp:positionV relativeFrom="page">
                <wp:posOffset>9782175</wp:posOffset>
              </wp:positionV>
              <wp:extent cx="5676900" cy="6477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27123" w14:textId="77777777" w:rsidR="0007666F" w:rsidRDefault="0007666F">
                          <w:pPr>
                            <w:spacing w:line="223" w:lineRule="exact"/>
                            <w:ind w:right="18"/>
                            <w:jc w:val="right"/>
                            <w:rPr>
                              <w:b/>
                              <w:sz w:val="20"/>
                            </w:rPr>
                          </w:pPr>
                        </w:p>
                        <w:p w14:paraId="7288E01A" w14:textId="7272403E" w:rsidR="00922A2B" w:rsidRDefault="00922A2B" w:rsidP="0007666F">
                          <w:pPr>
                            <w:spacing w:line="223" w:lineRule="exact"/>
                            <w:ind w:right="18"/>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w:t>
                          </w:r>
                          <w:r w:rsidR="00243D39">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07666F">
                            <w:rPr>
                              <w:b/>
                              <w:sz w:val="20"/>
                            </w:rPr>
                            <w:t xml:space="preserve"> </w:t>
                          </w:r>
                          <w:r>
                            <w:rPr>
                              <w:b/>
                              <w:sz w:val="20"/>
                            </w:rPr>
                            <w:t>doplnění optických tras na linky VN“, platné</w:t>
                          </w:r>
                          <w:r>
                            <w:rPr>
                              <w:b/>
                              <w:spacing w:val="-25"/>
                              <w:sz w:val="20"/>
                            </w:rPr>
                            <w:t xml:space="preserve"> </w:t>
                          </w:r>
                          <w:ins w:id="13" w:author="Popelková, Lenka" w:date="2022-08-02T10:59:00Z">
                            <w:r w:rsidR="00317E93">
                              <w:rPr>
                                <w:b/>
                                <w:spacing w:val="-25"/>
                                <w:sz w:val="20"/>
                              </w:rPr>
                              <w:t xml:space="preserve"> </w:t>
                            </w:r>
                          </w:ins>
                          <w:proofErr w:type="spellStart"/>
                          <w:ins w:id="14" w:author="Popelková, Lenka" w:date="2022-08-03T09:58:00Z">
                            <w:r w:rsidR="00480B12">
                              <w:rPr>
                                <w:b/>
                                <w:spacing w:val="-25"/>
                                <w:sz w:val="20"/>
                              </w:rPr>
                              <w:t>lk</w:t>
                            </w:r>
                            <w:proofErr w:type="spellEnd"/>
                            <w:r w:rsidR="00480B12">
                              <w:rPr>
                                <w:b/>
                                <w:spacing w:val="-25"/>
                                <w:sz w:val="20"/>
                              </w:rPr>
                              <w:t xml:space="preserve"> </w:t>
                            </w:r>
                          </w:ins>
                          <w:r w:rsidR="00F47B64">
                            <w:rPr>
                              <w:b/>
                              <w:sz w:val="20"/>
                            </w:rPr>
                            <w:t>2</w:t>
                          </w:r>
                          <w:r>
                            <w:rPr>
                              <w:b/>
                              <w:sz w:val="20"/>
                            </w:rPr>
                            <w:t xml:space="preserve">. </w:t>
                          </w:r>
                          <w:r w:rsidR="00F47B64">
                            <w:rPr>
                              <w:b/>
                              <w:sz w:val="20"/>
                            </w:rPr>
                            <w:t>8</w:t>
                          </w:r>
                          <w:r>
                            <w:rPr>
                              <w:b/>
                              <w:sz w:val="20"/>
                            </w:rPr>
                            <w:t>.202</w:t>
                          </w:r>
                          <w:r w:rsidR="00243D39">
                            <w:rPr>
                              <w: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09CCB" id="_x0000_t202" coordsize="21600,21600" o:spt="202" path="m,l,21600r21600,l21600,xe">
              <v:stroke joinstyle="miter"/>
              <v:path gradientshapeok="t" o:connecttype="rect"/>
            </v:shapetype>
            <v:shape id="Text Box 1" o:spid="_x0000_s1028" type="#_x0000_t202" style="position:absolute;margin-left:78.75pt;margin-top:770.25pt;width:447pt;height:51pt;z-index:-1608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" filled="f" stroked="f">
              <v:textbox inset="0,0,0,0">
                <w:txbxContent>
                  <w:p w14:paraId="6C127123" w14:textId="77777777" w:rsidR="0007666F" w:rsidRDefault="0007666F">
                    <w:pPr>
                      <w:spacing w:line="223" w:lineRule="exact"/>
                      <w:ind w:right="18"/>
                      <w:jc w:val="right"/>
                      <w:rPr>
                        <w:b/>
                        <w:sz w:val="20"/>
                      </w:rPr>
                    </w:pPr>
                  </w:p>
                  <w:p w14:paraId="7288E01A" w14:textId="7272403E" w:rsidR="00922A2B" w:rsidRDefault="00922A2B" w:rsidP="0007666F">
                    <w:pPr>
                      <w:spacing w:line="223" w:lineRule="exact"/>
                      <w:ind w:right="18"/>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w:t>
                    </w:r>
                    <w:r w:rsidR="00243D39">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07666F">
                      <w:rPr>
                        <w:b/>
                        <w:sz w:val="20"/>
                      </w:rPr>
                      <w:t xml:space="preserve"> </w:t>
                    </w:r>
                    <w:r>
                      <w:rPr>
                        <w:b/>
                        <w:sz w:val="20"/>
                      </w:rPr>
                      <w:t>doplnění optických tras na linky VN“, platné</w:t>
                    </w:r>
                    <w:r>
                      <w:rPr>
                        <w:b/>
                        <w:spacing w:val="-25"/>
                        <w:sz w:val="20"/>
                      </w:rPr>
                      <w:t xml:space="preserve"> </w:t>
                    </w:r>
                    <w:ins w:id="15" w:author="Popelková, Lenka" w:date="2022-08-02T10:59:00Z">
                      <w:r w:rsidR="00317E93">
                        <w:rPr>
                          <w:b/>
                          <w:spacing w:val="-25"/>
                          <w:sz w:val="20"/>
                        </w:rPr>
                        <w:t xml:space="preserve"> </w:t>
                      </w:r>
                    </w:ins>
                    <w:proofErr w:type="spellStart"/>
                    <w:ins w:id="16" w:author="Popelková, Lenka" w:date="2022-08-03T09:58:00Z">
                      <w:r w:rsidR="00480B12">
                        <w:rPr>
                          <w:b/>
                          <w:spacing w:val="-25"/>
                          <w:sz w:val="20"/>
                        </w:rPr>
                        <w:t>lk</w:t>
                      </w:r>
                      <w:proofErr w:type="spellEnd"/>
                      <w:r w:rsidR="00480B12">
                        <w:rPr>
                          <w:b/>
                          <w:spacing w:val="-25"/>
                          <w:sz w:val="20"/>
                        </w:rPr>
                        <w:t xml:space="preserve"> </w:t>
                      </w:r>
                    </w:ins>
                    <w:r w:rsidR="00F47B64">
                      <w:rPr>
                        <w:b/>
                        <w:sz w:val="20"/>
                      </w:rPr>
                      <w:t>2</w:t>
                    </w:r>
                    <w:r>
                      <w:rPr>
                        <w:b/>
                        <w:sz w:val="20"/>
                      </w:rPr>
                      <w:t xml:space="preserve">. </w:t>
                    </w:r>
                    <w:r w:rsidR="00F47B64">
                      <w:rPr>
                        <w:b/>
                        <w:sz w:val="20"/>
                      </w:rPr>
                      <w:t>8</w:t>
                    </w:r>
                    <w:r>
                      <w:rPr>
                        <w:b/>
                        <w:sz w:val="20"/>
                      </w:rPr>
                      <w:t>.202</w:t>
                    </w:r>
                    <w:r w:rsidR="00243D39">
                      <w:rPr>
                        <w:b/>
                        <w:sz w:val="20"/>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0434B" w14:textId="77777777" w:rsidR="008A774C" w:rsidRDefault="008A774C">
      <w:r>
        <w:separator/>
      </w:r>
    </w:p>
  </w:footnote>
  <w:footnote w:type="continuationSeparator" w:id="0">
    <w:p w14:paraId="05F16190" w14:textId="77777777" w:rsidR="008A774C" w:rsidRDefault="008A774C">
      <w:r>
        <w:continuationSeparator/>
      </w:r>
    </w:p>
  </w:footnote>
  <w:footnote w:id="1">
    <w:p w14:paraId="23914B49" w14:textId="1CB8B370" w:rsidR="00445BAD" w:rsidRDefault="00445BAD">
      <w:pPr>
        <w:pStyle w:val="Textpoznpodarou"/>
      </w:pPr>
      <w:ins w:id="336" w:author="Petrů, Kateřina" w:date="2022-07-13T13:08:00Z">
        <w:r>
          <w:rPr>
            <w:rStyle w:val="Znakapoznpodarou"/>
          </w:rPr>
          <w:footnoteRef/>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BECF" w14:textId="77777777" w:rsidR="009D6B4E" w:rsidRDefault="009D6B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AB25" w14:textId="77777777" w:rsidR="00922A2B" w:rsidRDefault="00922A2B">
    <w:pPr>
      <w:pStyle w:val="Zkladntext"/>
      <w:spacing w:line="14" w:lineRule="auto"/>
      <w:rPr>
        <w:sz w:val="20"/>
      </w:rPr>
    </w:pPr>
    <w:r>
      <w:rPr>
        <w:noProof/>
      </w:rPr>
      <w:drawing>
        <wp:anchor distT="0" distB="0" distL="0" distR="0" simplePos="0" relativeHeight="487233536" behindDoc="1" locked="0" layoutInCell="1" allowOverlap="1" wp14:anchorId="38A6FAE1" wp14:editId="78F35B1B">
          <wp:simplePos x="0" y="0"/>
          <wp:positionH relativeFrom="page">
            <wp:posOffset>4111577</wp:posOffset>
          </wp:positionH>
          <wp:positionV relativeFrom="page">
            <wp:posOffset>548439</wp:posOffset>
          </wp:positionV>
          <wp:extent cx="2424314" cy="2696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5C5A" w14:textId="77777777" w:rsidR="009D6B4E" w:rsidRDefault="009D6B4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E383" w14:textId="77777777" w:rsidR="00922A2B" w:rsidRDefault="00922A2B">
    <w:pPr>
      <w:pStyle w:val="Zkladntext"/>
      <w:spacing w:line="14" w:lineRule="auto"/>
      <w:rPr>
        <w:sz w:val="20"/>
      </w:rPr>
    </w:pPr>
    <w:r>
      <w:rPr>
        <w:noProof/>
      </w:rPr>
      <w:drawing>
        <wp:anchor distT="0" distB="0" distL="0" distR="0" simplePos="0" relativeHeight="487235072" behindDoc="1" locked="0" layoutInCell="1" allowOverlap="1" wp14:anchorId="67094672" wp14:editId="69E07FB8">
          <wp:simplePos x="0" y="0"/>
          <wp:positionH relativeFrom="page">
            <wp:posOffset>4111577</wp:posOffset>
          </wp:positionH>
          <wp:positionV relativeFrom="page">
            <wp:posOffset>548439</wp:posOffset>
          </wp:positionV>
          <wp:extent cx="2424314" cy="269614"/>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4253"/>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 w15:restartNumberingAfterBreak="0">
    <w:nsid w:val="0C5300EE"/>
    <w:multiLevelType w:val="hybridMultilevel"/>
    <w:tmpl w:val="CDC6B78E"/>
    <w:lvl w:ilvl="0" w:tplc="326A7434">
      <w:start w:val="1"/>
      <w:numFmt w:val="lowerLetter"/>
      <w:lvlText w:val="%1)"/>
      <w:lvlJc w:val="left"/>
      <w:pPr>
        <w:ind w:left="829" w:hanging="529"/>
      </w:pPr>
      <w:rPr>
        <w:rFonts w:ascii="Calibri" w:eastAsia="Calibri" w:hAnsi="Calibri" w:cs="Calibri" w:hint="default"/>
        <w:spacing w:val="-1"/>
        <w:w w:val="100"/>
        <w:sz w:val="22"/>
        <w:szCs w:val="22"/>
        <w:lang w:val="cs-CZ" w:eastAsia="en-US" w:bidi="ar-SA"/>
      </w:rPr>
    </w:lvl>
    <w:lvl w:ilvl="1" w:tplc="6790784E">
      <w:numFmt w:val="bullet"/>
      <w:lvlText w:val="•"/>
      <w:lvlJc w:val="left"/>
      <w:pPr>
        <w:ind w:left="1668" w:hanging="529"/>
      </w:pPr>
      <w:rPr>
        <w:rFonts w:hint="default"/>
        <w:lang w:val="cs-CZ" w:eastAsia="en-US" w:bidi="ar-SA"/>
      </w:rPr>
    </w:lvl>
    <w:lvl w:ilvl="2" w:tplc="E9FC05F4">
      <w:numFmt w:val="bullet"/>
      <w:lvlText w:val="•"/>
      <w:lvlJc w:val="left"/>
      <w:pPr>
        <w:ind w:left="2517" w:hanging="529"/>
      </w:pPr>
      <w:rPr>
        <w:rFonts w:hint="default"/>
        <w:lang w:val="cs-CZ" w:eastAsia="en-US" w:bidi="ar-SA"/>
      </w:rPr>
    </w:lvl>
    <w:lvl w:ilvl="3" w:tplc="BD2235A4">
      <w:numFmt w:val="bullet"/>
      <w:lvlText w:val="•"/>
      <w:lvlJc w:val="left"/>
      <w:pPr>
        <w:ind w:left="3365" w:hanging="529"/>
      </w:pPr>
      <w:rPr>
        <w:rFonts w:hint="default"/>
        <w:lang w:val="cs-CZ" w:eastAsia="en-US" w:bidi="ar-SA"/>
      </w:rPr>
    </w:lvl>
    <w:lvl w:ilvl="4" w:tplc="38BCD6B2">
      <w:numFmt w:val="bullet"/>
      <w:lvlText w:val="•"/>
      <w:lvlJc w:val="left"/>
      <w:pPr>
        <w:ind w:left="4214" w:hanging="529"/>
      </w:pPr>
      <w:rPr>
        <w:rFonts w:hint="default"/>
        <w:lang w:val="cs-CZ" w:eastAsia="en-US" w:bidi="ar-SA"/>
      </w:rPr>
    </w:lvl>
    <w:lvl w:ilvl="5" w:tplc="1C30CF7A">
      <w:numFmt w:val="bullet"/>
      <w:lvlText w:val="•"/>
      <w:lvlJc w:val="left"/>
      <w:pPr>
        <w:ind w:left="5063" w:hanging="529"/>
      </w:pPr>
      <w:rPr>
        <w:rFonts w:hint="default"/>
        <w:lang w:val="cs-CZ" w:eastAsia="en-US" w:bidi="ar-SA"/>
      </w:rPr>
    </w:lvl>
    <w:lvl w:ilvl="6" w:tplc="070A8200">
      <w:numFmt w:val="bullet"/>
      <w:lvlText w:val="•"/>
      <w:lvlJc w:val="left"/>
      <w:pPr>
        <w:ind w:left="5911" w:hanging="529"/>
      </w:pPr>
      <w:rPr>
        <w:rFonts w:hint="default"/>
        <w:lang w:val="cs-CZ" w:eastAsia="en-US" w:bidi="ar-SA"/>
      </w:rPr>
    </w:lvl>
    <w:lvl w:ilvl="7" w:tplc="9D2074FC">
      <w:numFmt w:val="bullet"/>
      <w:lvlText w:val="•"/>
      <w:lvlJc w:val="left"/>
      <w:pPr>
        <w:ind w:left="6760" w:hanging="529"/>
      </w:pPr>
      <w:rPr>
        <w:rFonts w:hint="default"/>
        <w:lang w:val="cs-CZ" w:eastAsia="en-US" w:bidi="ar-SA"/>
      </w:rPr>
    </w:lvl>
    <w:lvl w:ilvl="8" w:tplc="5250303E">
      <w:numFmt w:val="bullet"/>
      <w:lvlText w:val="•"/>
      <w:lvlJc w:val="left"/>
      <w:pPr>
        <w:ind w:left="7609" w:hanging="529"/>
      </w:pPr>
      <w:rPr>
        <w:rFonts w:hint="default"/>
        <w:lang w:val="cs-CZ" w:eastAsia="en-US" w:bidi="ar-SA"/>
      </w:rPr>
    </w:lvl>
  </w:abstractNum>
  <w:abstractNum w:abstractNumId="2" w15:restartNumberingAfterBreak="0">
    <w:nsid w:val="116A3150"/>
    <w:multiLevelType w:val="hybridMultilevel"/>
    <w:tmpl w:val="12302AEE"/>
    <w:lvl w:ilvl="0" w:tplc="603C5256">
      <w:start w:val="1"/>
      <w:numFmt w:val="lowerLetter"/>
      <w:lvlText w:val="%1)"/>
      <w:lvlJc w:val="left"/>
      <w:pPr>
        <w:ind w:left="828" w:hanging="529"/>
      </w:pPr>
      <w:rPr>
        <w:rFonts w:ascii="Calibri" w:eastAsia="Calibri" w:hAnsi="Calibri" w:cs="Calibri" w:hint="default"/>
        <w:spacing w:val="-1"/>
        <w:w w:val="100"/>
        <w:sz w:val="22"/>
        <w:szCs w:val="22"/>
        <w:lang w:val="cs-CZ" w:eastAsia="en-US" w:bidi="ar-SA"/>
      </w:rPr>
    </w:lvl>
    <w:lvl w:ilvl="1" w:tplc="0F8CEDE6">
      <w:numFmt w:val="bullet"/>
      <w:lvlText w:val="•"/>
      <w:lvlJc w:val="left"/>
      <w:pPr>
        <w:ind w:left="1668" w:hanging="529"/>
      </w:pPr>
      <w:rPr>
        <w:rFonts w:hint="default"/>
        <w:lang w:val="cs-CZ" w:eastAsia="en-US" w:bidi="ar-SA"/>
      </w:rPr>
    </w:lvl>
    <w:lvl w:ilvl="2" w:tplc="318648D0">
      <w:numFmt w:val="bullet"/>
      <w:lvlText w:val="•"/>
      <w:lvlJc w:val="left"/>
      <w:pPr>
        <w:ind w:left="2517" w:hanging="529"/>
      </w:pPr>
      <w:rPr>
        <w:rFonts w:hint="default"/>
        <w:lang w:val="cs-CZ" w:eastAsia="en-US" w:bidi="ar-SA"/>
      </w:rPr>
    </w:lvl>
    <w:lvl w:ilvl="3" w:tplc="AFA02F92">
      <w:numFmt w:val="bullet"/>
      <w:lvlText w:val="•"/>
      <w:lvlJc w:val="left"/>
      <w:pPr>
        <w:ind w:left="3365" w:hanging="529"/>
      </w:pPr>
      <w:rPr>
        <w:rFonts w:hint="default"/>
        <w:lang w:val="cs-CZ" w:eastAsia="en-US" w:bidi="ar-SA"/>
      </w:rPr>
    </w:lvl>
    <w:lvl w:ilvl="4" w:tplc="38AA4F70">
      <w:numFmt w:val="bullet"/>
      <w:lvlText w:val="•"/>
      <w:lvlJc w:val="left"/>
      <w:pPr>
        <w:ind w:left="4214" w:hanging="529"/>
      </w:pPr>
      <w:rPr>
        <w:rFonts w:hint="default"/>
        <w:lang w:val="cs-CZ" w:eastAsia="en-US" w:bidi="ar-SA"/>
      </w:rPr>
    </w:lvl>
    <w:lvl w:ilvl="5" w:tplc="EB802326">
      <w:numFmt w:val="bullet"/>
      <w:lvlText w:val="•"/>
      <w:lvlJc w:val="left"/>
      <w:pPr>
        <w:ind w:left="5063" w:hanging="529"/>
      </w:pPr>
      <w:rPr>
        <w:rFonts w:hint="default"/>
        <w:lang w:val="cs-CZ" w:eastAsia="en-US" w:bidi="ar-SA"/>
      </w:rPr>
    </w:lvl>
    <w:lvl w:ilvl="6" w:tplc="D19C0DD8">
      <w:numFmt w:val="bullet"/>
      <w:lvlText w:val="•"/>
      <w:lvlJc w:val="left"/>
      <w:pPr>
        <w:ind w:left="5911" w:hanging="529"/>
      </w:pPr>
      <w:rPr>
        <w:rFonts w:hint="default"/>
        <w:lang w:val="cs-CZ" w:eastAsia="en-US" w:bidi="ar-SA"/>
      </w:rPr>
    </w:lvl>
    <w:lvl w:ilvl="7" w:tplc="778EE132">
      <w:numFmt w:val="bullet"/>
      <w:lvlText w:val="•"/>
      <w:lvlJc w:val="left"/>
      <w:pPr>
        <w:ind w:left="6760" w:hanging="529"/>
      </w:pPr>
      <w:rPr>
        <w:rFonts w:hint="default"/>
        <w:lang w:val="cs-CZ" w:eastAsia="en-US" w:bidi="ar-SA"/>
      </w:rPr>
    </w:lvl>
    <w:lvl w:ilvl="8" w:tplc="F3E2CF54">
      <w:numFmt w:val="bullet"/>
      <w:lvlText w:val="•"/>
      <w:lvlJc w:val="left"/>
      <w:pPr>
        <w:ind w:left="7609" w:hanging="529"/>
      </w:pPr>
      <w:rPr>
        <w:rFonts w:hint="default"/>
        <w:lang w:val="cs-CZ" w:eastAsia="en-US" w:bidi="ar-SA"/>
      </w:rPr>
    </w:lvl>
  </w:abstractNum>
  <w:abstractNum w:abstractNumId="3" w15:restartNumberingAfterBreak="0">
    <w:nsid w:val="142F11CF"/>
    <w:multiLevelType w:val="hybridMultilevel"/>
    <w:tmpl w:val="F05C92DC"/>
    <w:lvl w:ilvl="0" w:tplc="9CE0C518">
      <w:numFmt w:val="bullet"/>
      <w:lvlText w:val=""/>
      <w:lvlJc w:val="left"/>
      <w:pPr>
        <w:ind w:left="2318" w:hanging="361"/>
      </w:pPr>
      <w:rPr>
        <w:rFonts w:ascii="Symbol" w:eastAsia="Symbol" w:hAnsi="Symbol" w:cs="Symbol" w:hint="default"/>
        <w:w w:val="100"/>
        <w:sz w:val="22"/>
        <w:szCs w:val="22"/>
        <w:lang w:val="cs-CZ" w:eastAsia="en-US" w:bidi="ar-SA"/>
      </w:rPr>
    </w:lvl>
    <w:lvl w:ilvl="1" w:tplc="B84A7396">
      <w:numFmt w:val="bullet"/>
      <w:lvlText w:val="•"/>
      <w:lvlJc w:val="left"/>
      <w:pPr>
        <w:ind w:left="3018" w:hanging="361"/>
      </w:pPr>
      <w:rPr>
        <w:rFonts w:hint="default"/>
        <w:lang w:val="cs-CZ" w:eastAsia="en-US" w:bidi="ar-SA"/>
      </w:rPr>
    </w:lvl>
    <w:lvl w:ilvl="2" w:tplc="AB4612B2">
      <w:numFmt w:val="bullet"/>
      <w:lvlText w:val="•"/>
      <w:lvlJc w:val="left"/>
      <w:pPr>
        <w:ind w:left="3717" w:hanging="361"/>
      </w:pPr>
      <w:rPr>
        <w:rFonts w:hint="default"/>
        <w:lang w:val="cs-CZ" w:eastAsia="en-US" w:bidi="ar-SA"/>
      </w:rPr>
    </w:lvl>
    <w:lvl w:ilvl="3" w:tplc="9016FFA2">
      <w:numFmt w:val="bullet"/>
      <w:lvlText w:val="•"/>
      <w:lvlJc w:val="left"/>
      <w:pPr>
        <w:ind w:left="4415" w:hanging="361"/>
      </w:pPr>
      <w:rPr>
        <w:rFonts w:hint="default"/>
        <w:lang w:val="cs-CZ" w:eastAsia="en-US" w:bidi="ar-SA"/>
      </w:rPr>
    </w:lvl>
    <w:lvl w:ilvl="4" w:tplc="AEEAB26E">
      <w:numFmt w:val="bullet"/>
      <w:lvlText w:val="•"/>
      <w:lvlJc w:val="left"/>
      <w:pPr>
        <w:ind w:left="5114" w:hanging="361"/>
      </w:pPr>
      <w:rPr>
        <w:rFonts w:hint="default"/>
        <w:lang w:val="cs-CZ" w:eastAsia="en-US" w:bidi="ar-SA"/>
      </w:rPr>
    </w:lvl>
    <w:lvl w:ilvl="5" w:tplc="DC94C70E">
      <w:numFmt w:val="bullet"/>
      <w:lvlText w:val="•"/>
      <w:lvlJc w:val="left"/>
      <w:pPr>
        <w:ind w:left="5813" w:hanging="361"/>
      </w:pPr>
      <w:rPr>
        <w:rFonts w:hint="default"/>
        <w:lang w:val="cs-CZ" w:eastAsia="en-US" w:bidi="ar-SA"/>
      </w:rPr>
    </w:lvl>
    <w:lvl w:ilvl="6" w:tplc="1B5AA23E">
      <w:numFmt w:val="bullet"/>
      <w:lvlText w:val="•"/>
      <w:lvlJc w:val="left"/>
      <w:pPr>
        <w:ind w:left="6511" w:hanging="361"/>
      </w:pPr>
      <w:rPr>
        <w:rFonts w:hint="default"/>
        <w:lang w:val="cs-CZ" w:eastAsia="en-US" w:bidi="ar-SA"/>
      </w:rPr>
    </w:lvl>
    <w:lvl w:ilvl="7" w:tplc="A7841842">
      <w:numFmt w:val="bullet"/>
      <w:lvlText w:val="•"/>
      <w:lvlJc w:val="left"/>
      <w:pPr>
        <w:ind w:left="7210" w:hanging="361"/>
      </w:pPr>
      <w:rPr>
        <w:rFonts w:hint="default"/>
        <w:lang w:val="cs-CZ" w:eastAsia="en-US" w:bidi="ar-SA"/>
      </w:rPr>
    </w:lvl>
    <w:lvl w:ilvl="8" w:tplc="014AB24E">
      <w:numFmt w:val="bullet"/>
      <w:lvlText w:val="•"/>
      <w:lvlJc w:val="left"/>
      <w:pPr>
        <w:ind w:left="7909" w:hanging="361"/>
      </w:pPr>
      <w:rPr>
        <w:rFonts w:hint="default"/>
        <w:lang w:val="cs-CZ" w:eastAsia="en-US" w:bidi="ar-SA"/>
      </w:rPr>
    </w:lvl>
  </w:abstractNum>
  <w:abstractNum w:abstractNumId="4"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5" w15:restartNumberingAfterBreak="0">
    <w:nsid w:val="25597512"/>
    <w:multiLevelType w:val="hybridMultilevel"/>
    <w:tmpl w:val="EE5255DA"/>
    <w:lvl w:ilvl="0" w:tplc="1052862A">
      <w:numFmt w:val="bullet"/>
      <w:lvlText w:val=""/>
      <w:lvlJc w:val="left"/>
      <w:pPr>
        <w:ind w:left="824" w:hanging="709"/>
      </w:pPr>
      <w:rPr>
        <w:rFonts w:ascii="Wingdings" w:eastAsia="Wingdings" w:hAnsi="Wingdings" w:cs="Wingdings" w:hint="default"/>
        <w:w w:val="100"/>
        <w:sz w:val="22"/>
        <w:szCs w:val="22"/>
        <w:lang w:val="cs-CZ" w:eastAsia="en-US" w:bidi="ar-SA"/>
      </w:rPr>
    </w:lvl>
    <w:lvl w:ilvl="1" w:tplc="5F70A1C2">
      <w:numFmt w:val="bullet"/>
      <w:lvlText w:val="•"/>
      <w:lvlJc w:val="left"/>
      <w:pPr>
        <w:ind w:left="1668" w:hanging="709"/>
      </w:pPr>
      <w:rPr>
        <w:rFonts w:hint="default"/>
        <w:lang w:val="cs-CZ" w:eastAsia="en-US" w:bidi="ar-SA"/>
      </w:rPr>
    </w:lvl>
    <w:lvl w:ilvl="2" w:tplc="41BC594E">
      <w:numFmt w:val="bullet"/>
      <w:lvlText w:val="•"/>
      <w:lvlJc w:val="left"/>
      <w:pPr>
        <w:ind w:left="2517" w:hanging="709"/>
      </w:pPr>
      <w:rPr>
        <w:rFonts w:hint="default"/>
        <w:lang w:val="cs-CZ" w:eastAsia="en-US" w:bidi="ar-SA"/>
      </w:rPr>
    </w:lvl>
    <w:lvl w:ilvl="3" w:tplc="A0E889B4">
      <w:numFmt w:val="bullet"/>
      <w:lvlText w:val="•"/>
      <w:lvlJc w:val="left"/>
      <w:pPr>
        <w:ind w:left="3365" w:hanging="709"/>
      </w:pPr>
      <w:rPr>
        <w:rFonts w:hint="default"/>
        <w:lang w:val="cs-CZ" w:eastAsia="en-US" w:bidi="ar-SA"/>
      </w:rPr>
    </w:lvl>
    <w:lvl w:ilvl="4" w:tplc="381C0DB8">
      <w:numFmt w:val="bullet"/>
      <w:lvlText w:val="•"/>
      <w:lvlJc w:val="left"/>
      <w:pPr>
        <w:ind w:left="4214" w:hanging="709"/>
      </w:pPr>
      <w:rPr>
        <w:rFonts w:hint="default"/>
        <w:lang w:val="cs-CZ" w:eastAsia="en-US" w:bidi="ar-SA"/>
      </w:rPr>
    </w:lvl>
    <w:lvl w:ilvl="5" w:tplc="8C02A93A">
      <w:numFmt w:val="bullet"/>
      <w:lvlText w:val="•"/>
      <w:lvlJc w:val="left"/>
      <w:pPr>
        <w:ind w:left="5063" w:hanging="709"/>
      </w:pPr>
      <w:rPr>
        <w:rFonts w:hint="default"/>
        <w:lang w:val="cs-CZ" w:eastAsia="en-US" w:bidi="ar-SA"/>
      </w:rPr>
    </w:lvl>
    <w:lvl w:ilvl="6" w:tplc="B44AE9EC">
      <w:numFmt w:val="bullet"/>
      <w:lvlText w:val="•"/>
      <w:lvlJc w:val="left"/>
      <w:pPr>
        <w:ind w:left="5911" w:hanging="709"/>
      </w:pPr>
      <w:rPr>
        <w:rFonts w:hint="default"/>
        <w:lang w:val="cs-CZ" w:eastAsia="en-US" w:bidi="ar-SA"/>
      </w:rPr>
    </w:lvl>
    <w:lvl w:ilvl="7" w:tplc="98243624">
      <w:numFmt w:val="bullet"/>
      <w:lvlText w:val="•"/>
      <w:lvlJc w:val="left"/>
      <w:pPr>
        <w:ind w:left="6760" w:hanging="709"/>
      </w:pPr>
      <w:rPr>
        <w:rFonts w:hint="default"/>
        <w:lang w:val="cs-CZ" w:eastAsia="en-US" w:bidi="ar-SA"/>
      </w:rPr>
    </w:lvl>
    <w:lvl w:ilvl="8" w:tplc="8398F4AE">
      <w:numFmt w:val="bullet"/>
      <w:lvlText w:val="•"/>
      <w:lvlJc w:val="left"/>
      <w:pPr>
        <w:ind w:left="7609" w:hanging="709"/>
      </w:pPr>
      <w:rPr>
        <w:rFonts w:hint="default"/>
        <w:lang w:val="cs-CZ" w:eastAsia="en-US" w:bidi="ar-SA"/>
      </w:rPr>
    </w:lvl>
  </w:abstractNum>
  <w:abstractNum w:abstractNumId="6" w15:restartNumberingAfterBreak="0">
    <w:nsid w:val="2B2B3AA9"/>
    <w:multiLevelType w:val="multilevel"/>
    <w:tmpl w:val="AFA0FA44"/>
    <w:lvl w:ilvl="0">
      <w:start w:val="2"/>
      <w:numFmt w:val="decimal"/>
      <w:lvlText w:val="%1"/>
      <w:lvlJc w:val="left"/>
      <w:pPr>
        <w:ind w:left="1392" w:hanging="720"/>
      </w:pPr>
      <w:rPr>
        <w:rFonts w:hint="default"/>
        <w:lang w:val="cs-CZ" w:eastAsia="en-US" w:bidi="ar-SA"/>
      </w:rPr>
    </w:lvl>
    <w:lvl w:ilvl="1">
      <w:start w:val="3"/>
      <w:numFmt w:val="decimal"/>
      <w:lvlText w:val="%1.%2"/>
      <w:lvlJc w:val="left"/>
      <w:pPr>
        <w:ind w:left="1392" w:hanging="720"/>
      </w:pPr>
      <w:rPr>
        <w:rFonts w:hint="default"/>
        <w:lang w:val="cs-CZ" w:eastAsia="en-US" w:bidi="ar-SA"/>
      </w:rPr>
    </w:lvl>
    <w:lvl w:ilvl="2">
      <w:start w:val="1"/>
      <w:numFmt w:val="decimal"/>
      <w:lvlText w:val="%1.%2.%3"/>
      <w:lvlJc w:val="left"/>
      <w:pPr>
        <w:ind w:left="1392" w:hanging="720"/>
        <w:jc w:val="right"/>
      </w:pPr>
      <w:rPr>
        <w:rFonts w:ascii="Calibri" w:eastAsia="Calibri" w:hAnsi="Calibri" w:cs="Calibri" w:hint="default"/>
        <w:b/>
        <w:bCs/>
        <w:spacing w:val="-2"/>
        <w:w w:val="100"/>
        <w:sz w:val="22"/>
        <w:szCs w:val="22"/>
        <w:lang w:val="cs-CZ" w:eastAsia="en-US" w:bidi="ar-SA"/>
      </w:rPr>
    </w:lvl>
    <w:lvl w:ilvl="3">
      <w:start w:val="1"/>
      <w:numFmt w:val="lowerLetter"/>
      <w:lvlText w:val="%4)"/>
      <w:lvlJc w:val="left"/>
      <w:pPr>
        <w:ind w:left="1555" w:hanging="361"/>
      </w:pPr>
      <w:rPr>
        <w:rFonts w:ascii="Calibri" w:eastAsia="Calibri" w:hAnsi="Calibri" w:cs="Calibri" w:hint="default"/>
        <w:spacing w:val="-1"/>
        <w:w w:val="100"/>
        <w:sz w:val="22"/>
        <w:szCs w:val="22"/>
        <w:lang w:val="cs-CZ" w:eastAsia="en-US" w:bidi="ar-SA"/>
      </w:rPr>
    </w:lvl>
    <w:lvl w:ilvl="4">
      <w:numFmt w:val="bullet"/>
      <w:lvlText w:val="•"/>
      <w:lvlJc w:val="left"/>
      <w:pPr>
        <w:ind w:left="4142" w:hanging="361"/>
      </w:pPr>
      <w:rPr>
        <w:rFonts w:hint="default"/>
        <w:lang w:val="cs-CZ" w:eastAsia="en-US" w:bidi="ar-SA"/>
      </w:rPr>
    </w:lvl>
    <w:lvl w:ilvl="5">
      <w:numFmt w:val="bullet"/>
      <w:lvlText w:val="•"/>
      <w:lvlJc w:val="left"/>
      <w:pPr>
        <w:ind w:left="5002" w:hanging="361"/>
      </w:pPr>
      <w:rPr>
        <w:rFonts w:hint="default"/>
        <w:lang w:val="cs-CZ" w:eastAsia="en-US" w:bidi="ar-SA"/>
      </w:rPr>
    </w:lvl>
    <w:lvl w:ilvl="6">
      <w:numFmt w:val="bullet"/>
      <w:lvlText w:val="•"/>
      <w:lvlJc w:val="left"/>
      <w:pPr>
        <w:ind w:left="5863" w:hanging="361"/>
      </w:pPr>
      <w:rPr>
        <w:rFonts w:hint="default"/>
        <w:lang w:val="cs-CZ" w:eastAsia="en-US" w:bidi="ar-SA"/>
      </w:rPr>
    </w:lvl>
    <w:lvl w:ilvl="7">
      <w:numFmt w:val="bullet"/>
      <w:lvlText w:val="•"/>
      <w:lvlJc w:val="left"/>
      <w:pPr>
        <w:ind w:left="6724" w:hanging="361"/>
      </w:pPr>
      <w:rPr>
        <w:rFonts w:hint="default"/>
        <w:lang w:val="cs-CZ" w:eastAsia="en-US" w:bidi="ar-SA"/>
      </w:rPr>
    </w:lvl>
    <w:lvl w:ilvl="8">
      <w:numFmt w:val="bullet"/>
      <w:lvlText w:val="•"/>
      <w:lvlJc w:val="left"/>
      <w:pPr>
        <w:ind w:left="7584" w:hanging="361"/>
      </w:pPr>
      <w:rPr>
        <w:rFonts w:hint="default"/>
        <w:lang w:val="cs-CZ" w:eastAsia="en-US" w:bidi="ar-SA"/>
      </w:rPr>
    </w:lvl>
  </w:abstractNum>
  <w:abstractNum w:abstractNumId="7" w15:restartNumberingAfterBreak="0">
    <w:nsid w:val="2ED72C04"/>
    <w:multiLevelType w:val="hybridMultilevel"/>
    <w:tmpl w:val="A8428044"/>
    <w:lvl w:ilvl="0" w:tplc="36B8B104">
      <w:numFmt w:val="bullet"/>
      <w:lvlText w:val="-"/>
      <w:lvlJc w:val="left"/>
      <w:pPr>
        <w:ind w:left="821" w:hanging="706"/>
      </w:pPr>
      <w:rPr>
        <w:rFonts w:ascii="Calibri" w:eastAsia="Calibri" w:hAnsi="Calibri" w:cs="Calibri" w:hint="default"/>
        <w:w w:val="100"/>
        <w:sz w:val="22"/>
        <w:szCs w:val="22"/>
        <w:lang w:val="cs-CZ" w:eastAsia="en-US" w:bidi="ar-SA"/>
      </w:rPr>
    </w:lvl>
    <w:lvl w:ilvl="1" w:tplc="7220BA74">
      <w:numFmt w:val="bullet"/>
      <w:lvlText w:val="•"/>
      <w:lvlJc w:val="left"/>
      <w:pPr>
        <w:ind w:left="1668" w:hanging="706"/>
      </w:pPr>
      <w:rPr>
        <w:rFonts w:hint="default"/>
        <w:lang w:val="cs-CZ" w:eastAsia="en-US" w:bidi="ar-SA"/>
      </w:rPr>
    </w:lvl>
    <w:lvl w:ilvl="2" w:tplc="81B45C50">
      <w:numFmt w:val="bullet"/>
      <w:lvlText w:val="•"/>
      <w:lvlJc w:val="left"/>
      <w:pPr>
        <w:ind w:left="2517" w:hanging="706"/>
      </w:pPr>
      <w:rPr>
        <w:rFonts w:hint="default"/>
        <w:lang w:val="cs-CZ" w:eastAsia="en-US" w:bidi="ar-SA"/>
      </w:rPr>
    </w:lvl>
    <w:lvl w:ilvl="3" w:tplc="F9467C46">
      <w:numFmt w:val="bullet"/>
      <w:lvlText w:val="•"/>
      <w:lvlJc w:val="left"/>
      <w:pPr>
        <w:ind w:left="3365" w:hanging="706"/>
      </w:pPr>
      <w:rPr>
        <w:rFonts w:hint="default"/>
        <w:lang w:val="cs-CZ" w:eastAsia="en-US" w:bidi="ar-SA"/>
      </w:rPr>
    </w:lvl>
    <w:lvl w:ilvl="4" w:tplc="F712FD62">
      <w:numFmt w:val="bullet"/>
      <w:lvlText w:val="•"/>
      <w:lvlJc w:val="left"/>
      <w:pPr>
        <w:ind w:left="4214" w:hanging="706"/>
      </w:pPr>
      <w:rPr>
        <w:rFonts w:hint="default"/>
        <w:lang w:val="cs-CZ" w:eastAsia="en-US" w:bidi="ar-SA"/>
      </w:rPr>
    </w:lvl>
    <w:lvl w:ilvl="5" w:tplc="5470CD4A">
      <w:numFmt w:val="bullet"/>
      <w:lvlText w:val="•"/>
      <w:lvlJc w:val="left"/>
      <w:pPr>
        <w:ind w:left="5063" w:hanging="706"/>
      </w:pPr>
      <w:rPr>
        <w:rFonts w:hint="default"/>
        <w:lang w:val="cs-CZ" w:eastAsia="en-US" w:bidi="ar-SA"/>
      </w:rPr>
    </w:lvl>
    <w:lvl w:ilvl="6" w:tplc="2D80F2C0">
      <w:numFmt w:val="bullet"/>
      <w:lvlText w:val="•"/>
      <w:lvlJc w:val="left"/>
      <w:pPr>
        <w:ind w:left="5911" w:hanging="706"/>
      </w:pPr>
      <w:rPr>
        <w:rFonts w:hint="default"/>
        <w:lang w:val="cs-CZ" w:eastAsia="en-US" w:bidi="ar-SA"/>
      </w:rPr>
    </w:lvl>
    <w:lvl w:ilvl="7" w:tplc="3A9029FA">
      <w:numFmt w:val="bullet"/>
      <w:lvlText w:val="•"/>
      <w:lvlJc w:val="left"/>
      <w:pPr>
        <w:ind w:left="6760" w:hanging="706"/>
      </w:pPr>
      <w:rPr>
        <w:rFonts w:hint="default"/>
        <w:lang w:val="cs-CZ" w:eastAsia="en-US" w:bidi="ar-SA"/>
      </w:rPr>
    </w:lvl>
    <w:lvl w:ilvl="8" w:tplc="CD6EA53C">
      <w:numFmt w:val="bullet"/>
      <w:lvlText w:val="•"/>
      <w:lvlJc w:val="left"/>
      <w:pPr>
        <w:ind w:left="7609" w:hanging="706"/>
      </w:pPr>
      <w:rPr>
        <w:rFonts w:hint="default"/>
        <w:lang w:val="cs-CZ" w:eastAsia="en-US" w:bidi="ar-SA"/>
      </w:rPr>
    </w:lvl>
  </w:abstractNum>
  <w:abstractNum w:abstractNumId="8" w15:restartNumberingAfterBreak="0">
    <w:nsid w:val="2F1B65B0"/>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9" w15:restartNumberingAfterBreak="0">
    <w:nsid w:val="30265956"/>
    <w:multiLevelType w:val="multilevel"/>
    <w:tmpl w:val="C20860BA"/>
    <w:lvl w:ilvl="0">
      <w:start w:val="2"/>
      <w:numFmt w:val="decimal"/>
      <w:lvlText w:val="%1"/>
      <w:lvlJc w:val="left"/>
      <w:pPr>
        <w:ind w:left="1534" w:hanging="852"/>
      </w:pPr>
      <w:rPr>
        <w:rFonts w:hint="default"/>
        <w:lang w:val="cs-CZ" w:eastAsia="en-US" w:bidi="ar-SA"/>
      </w:rPr>
    </w:lvl>
    <w:lvl w:ilvl="1">
      <w:start w:val="1"/>
      <w:numFmt w:val="decimal"/>
      <w:lvlText w:val="%1.%2"/>
      <w:lvlJc w:val="left"/>
      <w:pPr>
        <w:ind w:left="1534" w:hanging="852"/>
        <w:jc w:val="right"/>
      </w:pPr>
      <w:rPr>
        <w:rFonts w:hint="default"/>
        <w:b/>
        <w:bCs/>
        <w:w w:val="100"/>
        <w:lang w:val="cs-CZ" w:eastAsia="en-US" w:bidi="ar-SA"/>
      </w:rPr>
    </w:lvl>
    <w:lvl w:ilvl="2">
      <w:start w:val="2"/>
      <w:numFmt w:val="decimal"/>
      <w:lvlText w:val="%1.%2.%3"/>
      <w:lvlJc w:val="left"/>
      <w:pPr>
        <w:ind w:left="1534" w:hanging="852"/>
      </w:pPr>
      <w:rPr>
        <w:rFonts w:ascii="Calibri" w:eastAsia="Calibri" w:hAnsi="Calibri" w:cs="Calibri" w:hint="default"/>
        <w:b/>
        <w:bCs/>
        <w:spacing w:val="-2"/>
        <w:w w:val="100"/>
        <w:sz w:val="22"/>
        <w:szCs w:val="22"/>
        <w:lang w:val="cs-CZ" w:eastAsia="en-US" w:bidi="ar-SA"/>
      </w:rPr>
    </w:lvl>
    <w:lvl w:ilvl="3">
      <w:numFmt w:val="bullet"/>
      <w:lvlText w:val=""/>
      <w:lvlJc w:val="left"/>
      <w:pPr>
        <w:ind w:left="797" w:hanging="361"/>
      </w:pPr>
      <w:rPr>
        <w:rFonts w:ascii="Symbol" w:eastAsia="Symbol" w:hAnsi="Symbol" w:cs="Symbol" w:hint="default"/>
        <w:w w:val="100"/>
        <w:sz w:val="22"/>
        <w:szCs w:val="22"/>
        <w:lang w:val="cs-CZ" w:eastAsia="en-US" w:bidi="ar-SA"/>
      </w:rPr>
    </w:lvl>
    <w:lvl w:ilvl="4">
      <w:numFmt w:val="bullet"/>
      <w:lvlText w:val="•"/>
      <w:lvlJc w:val="left"/>
      <w:pPr>
        <w:ind w:left="4128" w:hanging="361"/>
      </w:pPr>
      <w:rPr>
        <w:rFonts w:hint="default"/>
        <w:lang w:val="cs-CZ" w:eastAsia="en-US" w:bidi="ar-SA"/>
      </w:rPr>
    </w:lvl>
    <w:lvl w:ilvl="5">
      <w:numFmt w:val="bullet"/>
      <w:lvlText w:val="•"/>
      <w:lvlJc w:val="left"/>
      <w:pPr>
        <w:ind w:left="4991" w:hanging="361"/>
      </w:pPr>
      <w:rPr>
        <w:rFonts w:hint="default"/>
        <w:lang w:val="cs-CZ" w:eastAsia="en-US" w:bidi="ar-SA"/>
      </w:rPr>
    </w:lvl>
    <w:lvl w:ilvl="6">
      <w:numFmt w:val="bullet"/>
      <w:lvlText w:val="•"/>
      <w:lvlJc w:val="left"/>
      <w:pPr>
        <w:ind w:left="5854" w:hanging="361"/>
      </w:pPr>
      <w:rPr>
        <w:rFonts w:hint="default"/>
        <w:lang w:val="cs-CZ" w:eastAsia="en-US" w:bidi="ar-SA"/>
      </w:rPr>
    </w:lvl>
    <w:lvl w:ilvl="7">
      <w:numFmt w:val="bullet"/>
      <w:lvlText w:val="•"/>
      <w:lvlJc w:val="left"/>
      <w:pPr>
        <w:ind w:left="6717" w:hanging="361"/>
      </w:pPr>
      <w:rPr>
        <w:rFonts w:hint="default"/>
        <w:lang w:val="cs-CZ" w:eastAsia="en-US" w:bidi="ar-SA"/>
      </w:rPr>
    </w:lvl>
    <w:lvl w:ilvl="8">
      <w:numFmt w:val="bullet"/>
      <w:lvlText w:val="•"/>
      <w:lvlJc w:val="left"/>
      <w:pPr>
        <w:ind w:left="7580" w:hanging="361"/>
      </w:pPr>
      <w:rPr>
        <w:rFonts w:hint="default"/>
        <w:lang w:val="cs-CZ" w:eastAsia="en-US" w:bidi="ar-SA"/>
      </w:rPr>
    </w:lvl>
  </w:abstractNum>
  <w:abstractNum w:abstractNumId="10" w15:restartNumberingAfterBreak="0">
    <w:nsid w:val="32924C11"/>
    <w:multiLevelType w:val="hybridMultilevel"/>
    <w:tmpl w:val="2B84CD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050309"/>
    <w:multiLevelType w:val="hybridMultilevel"/>
    <w:tmpl w:val="42844A7E"/>
    <w:lvl w:ilvl="0" w:tplc="258006FC">
      <w:start w:val="1"/>
      <w:numFmt w:val="upperRoman"/>
      <w:lvlText w:val="%1."/>
      <w:lvlJc w:val="left"/>
      <w:pPr>
        <w:ind w:left="775" w:hanging="660"/>
      </w:pPr>
      <w:rPr>
        <w:rFonts w:ascii="Calibri" w:eastAsia="Calibri" w:hAnsi="Calibri" w:cs="Calibri" w:hint="default"/>
        <w:b/>
        <w:bCs/>
        <w:spacing w:val="-1"/>
        <w:w w:val="100"/>
        <w:sz w:val="28"/>
        <w:szCs w:val="28"/>
        <w:lang w:val="cs-CZ" w:eastAsia="en-US" w:bidi="ar-SA"/>
      </w:rPr>
    </w:lvl>
    <w:lvl w:ilvl="1" w:tplc="6E2851C8">
      <w:start w:val="1"/>
      <w:numFmt w:val="upperRoman"/>
      <w:lvlText w:val="%2."/>
      <w:lvlJc w:val="left"/>
      <w:pPr>
        <w:ind w:left="3480" w:hanging="425"/>
        <w:jc w:val="right"/>
      </w:pPr>
      <w:rPr>
        <w:rFonts w:ascii="Calibri" w:eastAsia="Calibri" w:hAnsi="Calibri" w:cs="Calibri" w:hint="default"/>
        <w:b/>
        <w:bCs/>
        <w:spacing w:val="-2"/>
        <w:w w:val="99"/>
        <w:sz w:val="32"/>
        <w:szCs w:val="32"/>
        <w:lang w:val="cs-CZ" w:eastAsia="en-US" w:bidi="ar-SA"/>
      </w:rPr>
    </w:lvl>
    <w:lvl w:ilvl="2" w:tplc="D53E5CEA">
      <w:numFmt w:val="bullet"/>
      <w:lvlText w:val="•"/>
      <w:lvlJc w:val="left"/>
      <w:pPr>
        <w:ind w:left="4127" w:hanging="425"/>
      </w:pPr>
      <w:rPr>
        <w:rFonts w:hint="default"/>
        <w:lang w:val="cs-CZ" w:eastAsia="en-US" w:bidi="ar-SA"/>
      </w:rPr>
    </w:lvl>
    <w:lvl w:ilvl="3" w:tplc="F39C3C1E">
      <w:numFmt w:val="bullet"/>
      <w:lvlText w:val="•"/>
      <w:lvlJc w:val="left"/>
      <w:pPr>
        <w:ind w:left="4774" w:hanging="425"/>
      </w:pPr>
      <w:rPr>
        <w:rFonts w:hint="default"/>
        <w:lang w:val="cs-CZ" w:eastAsia="en-US" w:bidi="ar-SA"/>
      </w:rPr>
    </w:lvl>
    <w:lvl w:ilvl="4" w:tplc="97E0DA68">
      <w:numFmt w:val="bullet"/>
      <w:lvlText w:val="•"/>
      <w:lvlJc w:val="left"/>
      <w:pPr>
        <w:ind w:left="5422" w:hanging="425"/>
      </w:pPr>
      <w:rPr>
        <w:rFonts w:hint="default"/>
        <w:lang w:val="cs-CZ" w:eastAsia="en-US" w:bidi="ar-SA"/>
      </w:rPr>
    </w:lvl>
    <w:lvl w:ilvl="5" w:tplc="42308BCA">
      <w:numFmt w:val="bullet"/>
      <w:lvlText w:val="•"/>
      <w:lvlJc w:val="left"/>
      <w:pPr>
        <w:ind w:left="6069" w:hanging="425"/>
      </w:pPr>
      <w:rPr>
        <w:rFonts w:hint="default"/>
        <w:lang w:val="cs-CZ" w:eastAsia="en-US" w:bidi="ar-SA"/>
      </w:rPr>
    </w:lvl>
    <w:lvl w:ilvl="6" w:tplc="5D1C67DC">
      <w:numFmt w:val="bullet"/>
      <w:lvlText w:val="•"/>
      <w:lvlJc w:val="left"/>
      <w:pPr>
        <w:ind w:left="6716" w:hanging="425"/>
      </w:pPr>
      <w:rPr>
        <w:rFonts w:hint="default"/>
        <w:lang w:val="cs-CZ" w:eastAsia="en-US" w:bidi="ar-SA"/>
      </w:rPr>
    </w:lvl>
    <w:lvl w:ilvl="7" w:tplc="C2D4DFFC">
      <w:numFmt w:val="bullet"/>
      <w:lvlText w:val="•"/>
      <w:lvlJc w:val="left"/>
      <w:pPr>
        <w:ind w:left="7364" w:hanging="425"/>
      </w:pPr>
      <w:rPr>
        <w:rFonts w:hint="default"/>
        <w:lang w:val="cs-CZ" w:eastAsia="en-US" w:bidi="ar-SA"/>
      </w:rPr>
    </w:lvl>
    <w:lvl w:ilvl="8" w:tplc="5F1045F6">
      <w:numFmt w:val="bullet"/>
      <w:lvlText w:val="•"/>
      <w:lvlJc w:val="left"/>
      <w:pPr>
        <w:ind w:left="8011" w:hanging="425"/>
      </w:pPr>
      <w:rPr>
        <w:rFonts w:hint="default"/>
        <w:lang w:val="cs-CZ" w:eastAsia="en-US" w:bidi="ar-SA"/>
      </w:rPr>
    </w:lvl>
  </w:abstractNum>
  <w:abstractNum w:abstractNumId="12" w15:restartNumberingAfterBreak="0">
    <w:nsid w:val="36743A45"/>
    <w:multiLevelType w:val="multilevel"/>
    <w:tmpl w:val="FE2CA84E"/>
    <w:lvl w:ilvl="0">
      <w:start w:val="2"/>
      <w:numFmt w:val="decimal"/>
      <w:lvlText w:val="%1"/>
      <w:lvlJc w:val="left"/>
      <w:pPr>
        <w:ind w:left="1534" w:hanging="852"/>
      </w:pPr>
      <w:rPr>
        <w:rFonts w:hint="default"/>
      </w:rPr>
    </w:lvl>
    <w:lvl w:ilvl="1">
      <w:start w:val="4"/>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3"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7386F"/>
    <w:multiLevelType w:val="hybridMultilevel"/>
    <w:tmpl w:val="53CC0DBC"/>
    <w:lvl w:ilvl="0" w:tplc="4EEE95AE">
      <w:start w:val="1"/>
      <w:numFmt w:val="upperRoman"/>
      <w:lvlText w:val="%1."/>
      <w:lvlJc w:val="left"/>
      <w:pPr>
        <w:ind w:left="776" w:hanging="660"/>
      </w:pPr>
      <w:rPr>
        <w:rFonts w:ascii="Calibri" w:eastAsia="Calibri" w:hAnsi="Calibri" w:cs="Calibri" w:hint="default"/>
        <w:b/>
        <w:bCs/>
        <w:spacing w:val="-1"/>
        <w:w w:val="99"/>
        <w:sz w:val="20"/>
        <w:szCs w:val="20"/>
        <w:lang w:val="cs-CZ" w:eastAsia="en-US" w:bidi="ar-SA"/>
      </w:rPr>
    </w:lvl>
    <w:lvl w:ilvl="1" w:tplc="9EB40410">
      <w:start w:val="1"/>
      <w:numFmt w:val="upperRoman"/>
      <w:lvlText w:val="%2."/>
      <w:lvlJc w:val="left"/>
      <w:pPr>
        <w:ind w:left="4440" w:hanging="284"/>
        <w:jc w:val="right"/>
      </w:pPr>
      <w:rPr>
        <w:rFonts w:ascii="Calibri" w:eastAsia="Calibri" w:hAnsi="Calibri" w:cs="Calibri" w:hint="default"/>
        <w:b/>
        <w:bCs/>
        <w:spacing w:val="-2"/>
        <w:w w:val="99"/>
        <w:sz w:val="32"/>
        <w:szCs w:val="32"/>
        <w:lang w:val="cs-CZ" w:eastAsia="en-US" w:bidi="ar-SA"/>
      </w:rPr>
    </w:lvl>
    <w:lvl w:ilvl="2" w:tplc="213EC75E">
      <w:start w:val="1"/>
      <w:numFmt w:val="upperRoman"/>
      <w:lvlText w:val="%3."/>
      <w:lvlJc w:val="left"/>
      <w:pPr>
        <w:ind w:left="1392" w:hanging="473"/>
        <w:jc w:val="right"/>
      </w:pPr>
      <w:rPr>
        <w:rFonts w:ascii="Calibri" w:eastAsia="Calibri" w:hAnsi="Calibri" w:cs="Calibri" w:hint="default"/>
        <w:spacing w:val="-1"/>
        <w:w w:val="100"/>
        <w:sz w:val="22"/>
        <w:szCs w:val="22"/>
        <w:lang w:val="cs-CZ" w:eastAsia="en-US" w:bidi="ar-SA"/>
      </w:rPr>
    </w:lvl>
    <w:lvl w:ilvl="3" w:tplc="E96ED842">
      <w:start w:val="1"/>
      <w:numFmt w:val="lowerLetter"/>
      <w:lvlText w:val="%4)"/>
      <w:lvlJc w:val="left"/>
      <w:pPr>
        <w:ind w:left="1393" w:hanging="361"/>
      </w:pPr>
      <w:rPr>
        <w:rFonts w:ascii="Calibri" w:eastAsia="Calibri" w:hAnsi="Calibri" w:cs="Calibri" w:hint="default"/>
        <w:spacing w:val="-1"/>
        <w:w w:val="100"/>
        <w:sz w:val="22"/>
        <w:szCs w:val="22"/>
        <w:lang w:val="cs-CZ" w:eastAsia="en-US" w:bidi="ar-SA"/>
      </w:rPr>
    </w:lvl>
    <w:lvl w:ilvl="4" w:tplc="15663346">
      <w:numFmt w:val="bullet"/>
      <w:lvlText w:val="•"/>
      <w:lvlJc w:val="left"/>
      <w:pPr>
        <w:ind w:left="5656" w:hanging="361"/>
      </w:pPr>
      <w:rPr>
        <w:rFonts w:hint="default"/>
        <w:lang w:val="cs-CZ" w:eastAsia="en-US" w:bidi="ar-SA"/>
      </w:rPr>
    </w:lvl>
    <w:lvl w:ilvl="5" w:tplc="5B5ADDB6">
      <w:numFmt w:val="bullet"/>
      <w:lvlText w:val="•"/>
      <w:lvlJc w:val="left"/>
      <w:pPr>
        <w:ind w:left="6264" w:hanging="361"/>
      </w:pPr>
      <w:rPr>
        <w:rFonts w:hint="default"/>
        <w:lang w:val="cs-CZ" w:eastAsia="en-US" w:bidi="ar-SA"/>
      </w:rPr>
    </w:lvl>
    <w:lvl w:ilvl="6" w:tplc="47E8E742">
      <w:numFmt w:val="bullet"/>
      <w:lvlText w:val="•"/>
      <w:lvlJc w:val="left"/>
      <w:pPr>
        <w:ind w:left="6873" w:hanging="361"/>
      </w:pPr>
      <w:rPr>
        <w:rFonts w:hint="default"/>
        <w:lang w:val="cs-CZ" w:eastAsia="en-US" w:bidi="ar-SA"/>
      </w:rPr>
    </w:lvl>
    <w:lvl w:ilvl="7" w:tplc="8D545C78">
      <w:numFmt w:val="bullet"/>
      <w:lvlText w:val="•"/>
      <w:lvlJc w:val="left"/>
      <w:pPr>
        <w:ind w:left="7481" w:hanging="361"/>
      </w:pPr>
      <w:rPr>
        <w:rFonts w:hint="default"/>
        <w:lang w:val="cs-CZ" w:eastAsia="en-US" w:bidi="ar-SA"/>
      </w:rPr>
    </w:lvl>
    <w:lvl w:ilvl="8" w:tplc="BE66D0E2">
      <w:numFmt w:val="bullet"/>
      <w:lvlText w:val="•"/>
      <w:lvlJc w:val="left"/>
      <w:pPr>
        <w:ind w:left="8089" w:hanging="361"/>
      </w:pPr>
      <w:rPr>
        <w:rFonts w:hint="default"/>
        <w:lang w:val="cs-CZ" w:eastAsia="en-US" w:bidi="ar-SA"/>
      </w:rPr>
    </w:lvl>
  </w:abstractNum>
  <w:abstractNum w:abstractNumId="15"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6" w15:restartNumberingAfterBreak="0">
    <w:nsid w:val="4ECB001A"/>
    <w:multiLevelType w:val="hybridMultilevel"/>
    <w:tmpl w:val="49444732"/>
    <w:lvl w:ilvl="0" w:tplc="04050001">
      <w:start w:val="1"/>
      <w:numFmt w:val="bullet"/>
      <w:lvlText w:val=""/>
      <w:lvlJc w:val="left"/>
      <w:pPr>
        <w:ind w:left="1195" w:hanging="360"/>
      </w:pPr>
      <w:rPr>
        <w:rFonts w:ascii="Symbol" w:hAnsi="Symbol" w:hint="default"/>
      </w:rPr>
    </w:lvl>
    <w:lvl w:ilvl="1" w:tplc="04050003" w:tentative="1">
      <w:start w:val="1"/>
      <w:numFmt w:val="bullet"/>
      <w:lvlText w:val="o"/>
      <w:lvlJc w:val="left"/>
      <w:pPr>
        <w:ind w:left="1915" w:hanging="360"/>
      </w:pPr>
      <w:rPr>
        <w:rFonts w:ascii="Courier New" w:hAnsi="Courier New" w:cs="Courier New" w:hint="default"/>
      </w:rPr>
    </w:lvl>
    <w:lvl w:ilvl="2" w:tplc="04050005" w:tentative="1">
      <w:start w:val="1"/>
      <w:numFmt w:val="bullet"/>
      <w:lvlText w:val=""/>
      <w:lvlJc w:val="left"/>
      <w:pPr>
        <w:ind w:left="2635" w:hanging="360"/>
      </w:pPr>
      <w:rPr>
        <w:rFonts w:ascii="Wingdings" w:hAnsi="Wingdings" w:hint="default"/>
      </w:rPr>
    </w:lvl>
    <w:lvl w:ilvl="3" w:tplc="04050001" w:tentative="1">
      <w:start w:val="1"/>
      <w:numFmt w:val="bullet"/>
      <w:lvlText w:val=""/>
      <w:lvlJc w:val="left"/>
      <w:pPr>
        <w:ind w:left="3355" w:hanging="360"/>
      </w:pPr>
      <w:rPr>
        <w:rFonts w:ascii="Symbol" w:hAnsi="Symbol" w:hint="default"/>
      </w:rPr>
    </w:lvl>
    <w:lvl w:ilvl="4" w:tplc="04050003" w:tentative="1">
      <w:start w:val="1"/>
      <w:numFmt w:val="bullet"/>
      <w:lvlText w:val="o"/>
      <w:lvlJc w:val="left"/>
      <w:pPr>
        <w:ind w:left="4075" w:hanging="360"/>
      </w:pPr>
      <w:rPr>
        <w:rFonts w:ascii="Courier New" w:hAnsi="Courier New" w:cs="Courier New" w:hint="default"/>
      </w:rPr>
    </w:lvl>
    <w:lvl w:ilvl="5" w:tplc="04050005" w:tentative="1">
      <w:start w:val="1"/>
      <w:numFmt w:val="bullet"/>
      <w:lvlText w:val=""/>
      <w:lvlJc w:val="left"/>
      <w:pPr>
        <w:ind w:left="4795" w:hanging="360"/>
      </w:pPr>
      <w:rPr>
        <w:rFonts w:ascii="Wingdings" w:hAnsi="Wingdings" w:hint="default"/>
      </w:rPr>
    </w:lvl>
    <w:lvl w:ilvl="6" w:tplc="04050001" w:tentative="1">
      <w:start w:val="1"/>
      <w:numFmt w:val="bullet"/>
      <w:lvlText w:val=""/>
      <w:lvlJc w:val="left"/>
      <w:pPr>
        <w:ind w:left="5515" w:hanging="360"/>
      </w:pPr>
      <w:rPr>
        <w:rFonts w:ascii="Symbol" w:hAnsi="Symbol" w:hint="default"/>
      </w:rPr>
    </w:lvl>
    <w:lvl w:ilvl="7" w:tplc="04050003" w:tentative="1">
      <w:start w:val="1"/>
      <w:numFmt w:val="bullet"/>
      <w:lvlText w:val="o"/>
      <w:lvlJc w:val="left"/>
      <w:pPr>
        <w:ind w:left="6235" w:hanging="360"/>
      </w:pPr>
      <w:rPr>
        <w:rFonts w:ascii="Courier New" w:hAnsi="Courier New" w:cs="Courier New" w:hint="default"/>
      </w:rPr>
    </w:lvl>
    <w:lvl w:ilvl="8" w:tplc="04050005" w:tentative="1">
      <w:start w:val="1"/>
      <w:numFmt w:val="bullet"/>
      <w:lvlText w:val=""/>
      <w:lvlJc w:val="left"/>
      <w:pPr>
        <w:ind w:left="6955" w:hanging="360"/>
      </w:pPr>
      <w:rPr>
        <w:rFonts w:ascii="Wingdings" w:hAnsi="Wingdings" w:hint="default"/>
      </w:rPr>
    </w:lvl>
  </w:abstractNum>
  <w:abstractNum w:abstractNumId="17" w15:restartNumberingAfterBreak="0">
    <w:nsid w:val="4F2C2030"/>
    <w:multiLevelType w:val="hybridMultilevel"/>
    <w:tmpl w:val="146020D2"/>
    <w:lvl w:ilvl="0" w:tplc="7264C386">
      <w:numFmt w:val="bullet"/>
      <w:lvlText w:val=""/>
      <w:lvlJc w:val="left"/>
      <w:pPr>
        <w:ind w:left="836" w:hanging="360"/>
      </w:pPr>
      <w:rPr>
        <w:rFonts w:ascii="Wingdings" w:eastAsia="Wingdings" w:hAnsi="Wingdings" w:cs="Wingdings" w:hint="default"/>
        <w:color w:val="1F3762"/>
        <w:w w:val="100"/>
        <w:sz w:val="24"/>
        <w:szCs w:val="24"/>
        <w:lang w:val="cs-CZ" w:eastAsia="en-US" w:bidi="ar-SA"/>
      </w:rPr>
    </w:lvl>
    <w:lvl w:ilvl="1" w:tplc="7F869D9C">
      <w:numFmt w:val="bullet"/>
      <w:lvlText w:val="•"/>
      <w:lvlJc w:val="left"/>
      <w:pPr>
        <w:ind w:left="1686" w:hanging="360"/>
      </w:pPr>
      <w:rPr>
        <w:rFonts w:hint="default"/>
        <w:lang w:val="cs-CZ" w:eastAsia="en-US" w:bidi="ar-SA"/>
      </w:rPr>
    </w:lvl>
    <w:lvl w:ilvl="2" w:tplc="E8325794">
      <w:numFmt w:val="bullet"/>
      <w:lvlText w:val="•"/>
      <w:lvlJc w:val="left"/>
      <w:pPr>
        <w:ind w:left="2533" w:hanging="360"/>
      </w:pPr>
      <w:rPr>
        <w:rFonts w:hint="default"/>
        <w:lang w:val="cs-CZ" w:eastAsia="en-US" w:bidi="ar-SA"/>
      </w:rPr>
    </w:lvl>
    <w:lvl w:ilvl="3" w:tplc="484AC3DC">
      <w:numFmt w:val="bullet"/>
      <w:lvlText w:val="•"/>
      <w:lvlJc w:val="left"/>
      <w:pPr>
        <w:ind w:left="3379" w:hanging="360"/>
      </w:pPr>
      <w:rPr>
        <w:rFonts w:hint="default"/>
        <w:lang w:val="cs-CZ" w:eastAsia="en-US" w:bidi="ar-SA"/>
      </w:rPr>
    </w:lvl>
    <w:lvl w:ilvl="4" w:tplc="4CB66320">
      <w:numFmt w:val="bullet"/>
      <w:lvlText w:val="•"/>
      <w:lvlJc w:val="left"/>
      <w:pPr>
        <w:ind w:left="4226" w:hanging="360"/>
      </w:pPr>
      <w:rPr>
        <w:rFonts w:hint="default"/>
        <w:lang w:val="cs-CZ" w:eastAsia="en-US" w:bidi="ar-SA"/>
      </w:rPr>
    </w:lvl>
    <w:lvl w:ilvl="5" w:tplc="4134C572">
      <w:numFmt w:val="bullet"/>
      <w:lvlText w:val="•"/>
      <w:lvlJc w:val="left"/>
      <w:pPr>
        <w:ind w:left="5073" w:hanging="360"/>
      </w:pPr>
      <w:rPr>
        <w:rFonts w:hint="default"/>
        <w:lang w:val="cs-CZ" w:eastAsia="en-US" w:bidi="ar-SA"/>
      </w:rPr>
    </w:lvl>
    <w:lvl w:ilvl="6" w:tplc="3606DCA4">
      <w:numFmt w:val="bullet"/>
      <w:lvlText w:val="•"/>
      <w:lvlJc w:val="left"/>
      <w:pPr>
        <w:ind w:left="5919" w:hanging="360"/>
      </w:pPr>
      <w:rPr>
        <w:rFonts w:hint="default"/>
        <w:lang w:val="cs-CZ" w:eastAsia="en-US" w:bidi="ar-SA"/>
      </w:rPr>
    </w:lvl>
    <w:lvl w:ilvl="7" w:tplc="1E22449E">
      <w:numFmt w:val="bullet"/>
      <w:lvlText w:val="•"/>
      <w:lvlJc w:val="left"/>
      <w:pPr>
        <w:ind w:left="6766" w:hanging="360"/>
      </w:pPr>
      <w:rPr>
        <w:rFonts w:hint="default"/>
        <w:lang w:val="cs-CZ" w:eastAsia="en-US" w:bidi="ar-SA"/>
      </w:rPr>
    </w:lvl>
    <w:lvl w:ilvl="8" w:tplc="CC985950">
      <w:numFmt w:val="bullet"/>
      <w:lvlText w:val="•"/>
      <w:lvlJc w:val="left"/>
      <w:pPr>
        <w:ind w:left="7613" w:hanging="360"/>
      </w:pPr>
      <w:rPr>
        <w:rFonts w:hint="default"/>
        <w:lang w:val="cs-CZ" w:eastAsia="en-US" w:bidi="ar-SA"/>
      </w:rPr>
    </w:lvl>
  </w:abstractNum>
  <w:abstractNum w:abstractNumId="18" w15:restartNumberingAfterBreak="0">
    <w:nsid w:val="54BB5DFC"/>
    <w:multiLevelType w:val="hybridMultilevel"/>
    <w:tmpl w:val="D402CBFA"/>
    <w:lvl w:ilvl="0" w:tplc="F314F256">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7F3EE0BC">
      <w:numFmt w:val="bullet"/>
      <w:lvlText w:val="•"/>
      <w:lvlJc w:val="left"/>
      <w:pPr>
        <w:ind w:left="1686" w:hanging="361"/>
      </w:pPr>
      <w:rPr>
        <w:rFonts w:hint="default"/>
        <w:lang w:val="cs-CZ" w:eastAsia="en-US" w:bidi="ar-SA"/>
      </w:rPr>
    </w:lvl>
    <w:lvl w:ilvl="2" w:tplc="432E96AC">
      <w:numFmt w:val="bullet"/>
      <w:lvlText w:val="•"/>
      <w:lvlJc w:val="left"/>
      <w:pPr>
        <w:ind w:left="2533" w:hanging="361"/>
      </w:pPr>
      <w:rPr>
        <w:rFonts w:hint="default"/>
        <w:lang w:val="cs-CZ" w:eastAsia="en-US" w:bidi="ar-SA"/>
      </w:rPr>
    </w:lvl>
    <w:lvl w:ilvl="3" w:tplc="A8CC360A">
      <w:numFmt w:val="bullet"/>
      <w:lvlText w:val="•"/>
      <w:lvlJc w:val="left"/>
      <w:pPr>
        <w:ind w:left="3379" w:hanging="361"/>
      </w:pPr>
      <w:rPr>
        <w:rFonts w:hint="default"/>
        <w:lang w:val="cs-CZ" w:eastAsia="en-US" w:bidi="ar-SA"/>
      </w:rPr>
    </w:lvl>
    <w:lvl w:ilvl="4" w:tplc="88464656">
      <w:numFmt w:val="bullet"/>
      <w:lvlText w:val="•"/>
      <w:lvlJc w:val="left"/>
      <w:pPr>
        <w:ind w:left="4226" w:hanging="361"/>
      </w:pPr>
      <w:rPr>
        <w:rFonts w:hint="default"/>
        <w:lang w:val="cs-CZ" w:eastAsia="en-US" w:bidi="ar-SA"/>
      </w:rPr>
    </w:lvl>
    <w:lvl w:ilvl="5" w:tplc="BD8899EA">
      <w:numFmt w:val="bullet"/>
      <w:lvlText w:val="•"/>
      <w:lvlJc w:val="left"/>
      <w:pPr>
        <w:ind w:left="5073" w:hanging="361"/>
      </w:pPr>
      <w:rPr>
        <w:rFonts w:hint="default"/>
        <w:lang w:val="cs-CZ" w:eastAsia="en-US" w:bidi="ar-SA"/>
      </w:rPr>
    </w:lvl>
    <w:lvl w:ilvl="6" w:tplc="39F005B6">
      <w:numFmt w:val="bullet"/>
      <w:lvlText w:val="•"/>
      <w:lvlJc w:val="left"/>
      <w:pPr>
        <w:ind w:left="5919" w:hanging="361"/>
      </w:pPr>
      <w:rPr>
        <w:rFonts w:hint="default"/>
        <w:lang w:val="cs-CZ" w:eastAsia="en-US" w:bidi="ar-SA"/>
      </w:rPr>
    </w:lvl>
    <w:lvl w:ilvl="7" w:tplc="7298BC6A">
      <w:numFmt w:val="bullet"/>
      <w:lvlText w:val="•"/>
      <w:lvlJc w:val="left"/>
      <w:pPr>
        <w:ind w:left="6766" w:hanging="361"/>
      </w:pPr>
      <w:rPr>
        <w:rFonts w:hint="default"/>
        <w:lang w:val="cs-CZ" w:eastAsia="en-US" w:bidi="ar-SA"/>
      </w:rPr>
    </w:lvl>
    <w:lvl w:ilvl="8" w:tplc="BDC0EA62">
      <w:numFmt w:val="bullet"/>
      <w:lvlText w:val="•"/>
      <w:lvlJc w:val="left"/>
      <w:pPr>
        <w:ind w:left="7613" w:hanging="361"/>
      </w:pPr>
      <w:rPr>
        <w:rFonts w:hint="default"/>
        <w:lang w:val="cs-CZ" w:eastAsia="en-US" w:bidi="ar-SA"/>
      </w:rPr>
    </w:lvl>
  </w:abstractNum>
  <w:abstractNum w:abstractNumId="19" w15:restartNumberingAfterBreak="0">
    <w:nsid w:val="55DC136B"/>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20" w15:restartNumberingAfterBreak="0">
    <w:nsid w:val="647235AC"/>
    <w:multiLevelType w:val="hybridMultilevel"/>
    <w:tmpl w:val="770ECD56"/>
    <w:lvl w:ilvl="0" w:tplc="09F67E3A">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0740601C">
      <w:numFmt w:val="bullet"/>
      <w:lvlText w:val="-"/>
      <w:lvlJc w:val="left"/>
      <w:pPr>
        <w:ind w:left="2275" w:hanging="360"/>
      </w:pPr>
      <w:rPr>
        <w:rFonts w:ascii="Times New Roman" w:eastAsia="Times New Roman" w:hAnsi="Times New Roman" w:cs="Times New Roman" w:hint="default"/>
        <w:w w:val="100"/>
        <w:sz w:val="22"/>
        <w:szCs w:val="22"/>
        <w:lang w:val="cs-CZ" w:eastAsia="en-US" w:bidi="ar-SA"/>
      </w:rPr>
    </w:lvl>
    <w:lvl w:ilvl="2" w:tplc="7554823C">
      <w:numFmt w:val="bullet"/>
      <w:lvlText w:val="•"/>
      <w:lvlJc w:val="left"/>
      <w:pPr>
        <w:ind w:left="3060" w:hanging="360"/>
      </w:pPr>
      <w:rPr>
        <w:rFonts w:hint="default"/>
        <w:lang w:val="cs-CZ" w:eastAsia="en-US" w:bidi="ar-SA"/>
      </w:rPr>
    </w:lvl>
    <w:lvl w:ilvl="3" w:tplc="CCF46104">
      <w:numFmt w:val="bullet"/>
      <w:lvlText w:val="•"/>
      <w:lvlJc w:val="left"/>
      <w:pPr>
        <w:ind w:left="3841" w:hanging="360"/>
      </w:pPr>
      <w:rPr>
        <w:rFonts w:hint="default"/>
        <w:lang w:val="cs-CZ" w:eastAsia="en-US" w:bidi="ar-SA"/>
      </w:rPr>
    </w:lvl>
    <w:lvl w:ilvl="4" w:tplc="565EE58A">
      <w:numFmt w:val="bullet"/>
      <w:lvlText w:val="•"/>
      <w:lvlJc w:val="left"/>
      <w:pPr>
        <w:ind w:left="4622" w:hanging="360"/>
      </w:pPr>
      <w:rPr>
        <w:rFonts w:hint="default"/>
        <w:lang w:val="cs-CZ" w:eastAsia="en-US" w:bidi="ar-SA"/>
      </w:rPr>
    </w:lvl>
    <w:lvl w:ilvl="5" w:tplc="86CE13B2">
      <w:numFmt w:val="bullet"/>
      <w:lvlText w:val="•"/>
      <w:lvlJc w:val="left"/>
      <w:pPr>
        <w:ind w:left="5402" w:hanging="360"/>
      </w:pPr>
      <w:rPr>
        <w:rFonts w:hint="default"/>
        <w:lang w:val="cs-CZ" w:eastAsia="en-US" w:bidi="ar-SA"/>
      </w:rPr>
    </w:lvl>
    <w:lvl w:ilvl="6" w:tplc="0D107A26">
      <w:numFmt w:val="bullet"/>
      <w:lvlText w:val="•"/>
      <w:lvlJc w:val="left"/>
      <w:pPr>
        <w:ind w:left="6183" w:hanging="360"/>
      </w:pPr>
      <w:rPr>
        <w:rFonts w:hint="default"/>
        <w:lang w:val="cs-CZ" w:eastAsia="en-US" w:bidi="ar-SA"/>
      </w:rPr>
    </w:lvl>
    <w:lvl w:ilvl="7" w:tplc="6DCE0274">
      <w:numFmt w:val="bullet"/>
      <w:lvlText w:val="•"/>
      <w:lvlJc w:val="left"/>
      <w:pPr>
        <w:ind w:left="6964" w:hanging="360"/>
      </w:pPr>
      <w:rPr>
        <w:rFonts w:hint="default"/>
        <w:lang w:val="cs-CZ" w:eastAsia="en-US" w:bidi="ar-SA"/>
      </w:rPr>
    </w:lvl>
    <w:lvl w:ilvl="8" w:tplc="693C949A">
      <w:numFmt w:val="bullet"/>
      <w:lvlText w:val="•"/>
      <w:lvlJc w:val="left"/>
      <w:pPr>
        <w:ind w:left="7744" w:hanging="360"/>
      </w:pPr>
      <w:rPr>
        <w:rFonts w:hint="default"/>
        <w:lang w:val="cs-CZ" w:eastAsia="en-US" w:bidi="ar-SA"/>
      </w:rPr>
    </w:lvl>
  </w:abstractNum>
  <w:abstractNum w:abstractNumId="21" w15:restartNumberingAfterBreak="0">
    <w:nsid w:val="6D2D1795"/>
    <w:multiLevelType w:val="hybridMultilevel"/>
    <w:tmpl w:val="18168248"/>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EEE65B2"/>
    <w:multiLevelType w:val="hybridMultilevel"/>
    <w:tmpl w:val="63CA908A"/>
    <w:lvl w:ilvl="0" w:tplc="99480CFE">
      <w:numFmt w:val="bullet"/>
      <w:lvlText w:val=""/>
      <w:lvlJc w:val="left"/>
      <w:pPr>
        <w:ind w:left="836" w:hanging="361"/>
      </w:pPr>
      <w:rPr>
        <w:rFonts w:ascii="Symbol" w:eastAsia="Symbol" w:hAnsi="Symbol" w:cs="Symbol" w:hint="default"/>
        <w:b/>
        <w:bCs/>
        <w:w w:val="100"/>
        <w:sz w:val="22"/>
        <w:szCs w:val="22"/>
        <w:lang w:val="cs-CZ" w:eastAsia="en-US" w:bidi="ar-SA"/>
      </w:rPr>
    </w:lvl>
    <w:lvl w:ilvl="1" w:tplc="AD90209C">
      <w:numFmt w:val="bullet"/>
      <w:lvlText w:val="•"/>
      <w:lvlJc w:val="left"/>
      <w:pPr>
        <w:ind w:left="1046" w:hanging="361"/>
      </w:pPr>
      <w:rPr>
        <w:rFonts w:hint="default"/>
        <w:lang w:val="cs-CZ" w:eastAsia="en-US" w:bidi="ar-SA"/>
      </w:rPr>
    </w:lvl>
    <w:lvl w:ilvl="2" w:tplc="43E893EC">
      <w:numFmt w:val="bullet"/>
      <w:lvlText w:val="•"/>
      <w:lvlJc w:val="left"/>
      <w:pPr>
        <w:ind w:left="1253" w:hanging="361"/>
      </w:pPr>
      <w:rPr>
        <w:rFonts w:hint="default"/>
        <w:lang w:val="cs-CZ" w:eastAsia="en-US" w:bidi="ar-SA"/>
      </w:rPr>
    </w:lvl>
    <w:lvl w:ilvl="3" w:tplc="6B703638">
      <w:numFmt w:val="bullet"/>
      <w:lvlText w:val="•"/>
      <w:lvlJc w:val="left"/>
      <w:pPr>
        <w:ind w:left="1459" w:hanging="361"/>
      </w:pPr>
      <w:rPr>
        <w:rFonts w:hint="default"/>
        <w:lang w:val="cs-CZ" w:eastAsia="en-US" w:bidi="ar-SA"/>
      </w:rPr>
    </w:lvl>
    <w:lvl w:ilvl="4" w:tplc="5388EB92">
      <w:numFmt w:val="bullet"/>
      <w:lvlText w:val="•"/>
      <w:lvlJc w:val="left"/>
      <w:pPr>
        <w:ind w:left="1666" w:hanging="361"/>
      </w:pPr>
      <w:rPr>
        <w:rFonts w:hint="default"/>
        <w:lang w:val="cs-CZ" w:eastAsia="en-US" w:bidi="ar-SA"/>
      </w:rPr>
    </w:lvl>
    <w:lvl w:ilvl="5" w:tplc="0204C6F2">
      <w:numFmt w:val="bullet"/>
      <w:lvlText w:val="•"/>
      <w:lvlJc w:val="left"/>
      <w:pPr>
        <w:ind w:left="1873" w:hanging="361"/>
      </w:pPr>
      <w:rPr>
        <w:rFonts w:hint="default"/>
        <w:lang w:val="cs-CZ" w:eastAsia="en-US" w:bidi="ar-SA"/>
      </w:rPr>
    </w:lvl>
    <w:lvl w:ilvl="6" w:tplc="B5A4FD64">
      <w:numFmt w:val="bullet"/>
      <w:lvlText w:val="•"/>
      <w:lvlJc w:val="left"/>
      <w:pPr>
        <w:ind w:left="2079" w:hanging="361"/>
      </w:pPr>
      <w:rPr>
        <w:rFonts w:hint="default"/>
        <w:lang w:val="cs-CZ" w:eastAsia="en-US" w:bidi="ar-SA"/>
      </w:rPr>
    </w:lvl>
    <w:lvl w:ilvl="7" w:tplc="9ED013DA">
      <w:numFmt w:val="bullet"/>
      <w:lvlText w:val="•"/>
      <w:lvlJc w:val="left"/>
      <w:pPr>
        <w:ind w:left="2286" w:hanging="361"/>
      </w:pPr>
      <w:rPr>
        <w:rFonts w:hint="default"/>
        <w:lang w:val="cs-CZ" w:eastAsia="en-US" w:bidi="ar-SA"/>
      </w:rPr>
    </w:lvl>
    <w:lvl w:ilvl="8" w:tplc="CEE49B48">
      <w:numFmt w:val="bullet"/>
      <w:lvlText w:val="•"/>
      <w:lvlJc w:val="left"/>
      <w:pPr>
        <w:ind w:left="2492" w:hanging="361"/>
      </w:pPr>
      <w:rPr>
        <w:rFonts w:hint="default"/>
        <w:lang w:val="cs-CZ" w:eastAsia="en-US" w:bidi="ar-SA"/>
      </w:rPr>
    </w:lvl>
  </w:abstractNum>
  <w:abstractNum w:abstractNumId="23"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5"/>
  </w:num>
  <w:num w:numId="3">
    <w:abstractNumId w:val="3"/>
  </w:num>
  <w:num w:numId="4">
    <w:abstractNumId w:val="20"/>
  </w:num>
  <w:num w:numId="5">
    <w:abstractNumId w:val="5"/>
  </w:num>
  <w:num w:numId="6">
    <w:abstractNumId w:val="7"/>
  </w:num>
  <w:num w:numId="7">
    <w:abstractNumId w:val="17"/>
  </w:num>
  <w:num w:numId="8">
    <w:abstractNumId w:val="18"/>
  </w:num>
  <w:num w:numId="9">
    <w:abstractNumId w:val="6"/>
  </w:num>
  <w:num w:numId="10">
    <w:abstractNumId w:val="9"/>
  </w:num>
  <w:num w:numId="11">
    <w:abstractNumId w:val="14"/>
  </w:num>
  <w:num w:numId="12">
    <w:abstractNumId w:val="1"/>
  </w:num>
  <w:num w:numId="13">
    <w:abstractNumId w:val="2"/>
  </w:num>
  <w:num w:numId="14">
    <w:abstractNumId w:val="11"/>
  </w:num>
  <w:num w:numId="15">
    <w:abstractNumId w:val="23"/>
  </w:num>
  <w:num w:numId="16">
    <w:abstractNumId w:val="13"/>
  </w:num>
  <w:num w:numId="17">
    <w:abstractNumId w:val="21"/>
  </w:num>
  <w:num w:numId="18">
    <w:abstractNumId w:val="4"/>
  </w:num>
  <w:num w:numId="19">
    <w:abstractNumId w:val="12"/>
  </w:num>
  <w:num w:numId="20">
    <w:abstractNumId w:val="0"/>
  </w:num>
  <w:num w:numId="21">
    <w:abstractNumId w:val="8"/>
  </w:num>
  <w:num w:numId="22">
    <w:abstractNumId w:val="19"/>
  </w:num>
  <w:num w:numId="23">
    <w:abstractNumId w:val="16"/>
  </w:num>
  <w:num w:numId="2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rů, Kateřina">
    <w15:presenceInfo w15:providerId="AD" w15:userId="S::K35317@eon.com::41e696bc-dd84-49a8-81d0-b10a0538fd10"/>
  </w15:person>
  <w15:person w15:author="Popelková, Lenka">
    <w15:presenceInfo w15:providerId="AD" w15:userId="S::L18752@eon.com::2d9c892d-d446-4e93-9fc4-cf1cad5bb664"/>
  </w15:person>
  <w15:person w15:author="Jiroušková, Anna">
    <w15:presenceInfo w15:providerId="AD" w15:userId="S::A59202@eon.com::74ad837a-87f6-430e-b1fe-671fc0d19b06"/>
  </w15:person>
  <w15:person w15:author="Horčičková, Blanka">
    <w15:presenceInfo w15:providerId="AD" w15:userId="S::B6893@eon.com::94d573c4-904b-44db-934a-5b8442d80cd9"/>
  </w15:person>
  <w15:person w15:author="Mareček, František">
    <w15:presenceInfo w15:providerId="AD" w15:userId="S::F5315@eon.com::3a9c102c-e30b-4f48-ad81-3b851dcbb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CA7"/>
    <w:rsid w:val="0004035F"/>
    <w:rsid w:val="00055A34"/>
    <w:rsid w:val="0007666F"/>
    <w:rsid w:val="0011662F"/>
    <w:rsid w:val="00142D7E"/>
    <w:rsid w:val="001559A3"/>
    <w:rsid w:val="00160C39"/>
    <w:rsid w:val="00165BFA"/>
    <w:rsid w:val="00173DAE"/>
    <w:rsid w:val="00175E25"/>
    <w:rsid w:val="00183C1B"/>
    <w:rsid w:val="00195CE8"/>
    <w:rsid w:val="001D1A0A"/>
    <w:rsid w:val="001D76A4"/>
    <w:rsid w:val="00215003"/>
    <w:rsid w:val="00243D39"/>
    <w:rsid w:val="00257A10"/>
    <w:rsid w:val="0026265A"/>
    <w:rsid w:val="0028078A"/>
    <w:rsid w:val="002A1BDA"/>
    <w:rsid w:val="002C329C"/>
    <w:rsid w:val="002D2809"/>
    <w:rsid w:val="003019C4"/>
    <w:rsid w:val="003115E8"/>
    <w:rsid w:val="00317E93"/>
    <w:rsid w:val="00350828"/>
    <w:rsid w:val="003516BB"/>
    <w:rsid w:val="00365A16"/>
    <w:rsid w:val="0038013C"/>
    <w:rsid w:val="00426325"/>
    <w:rsid w:val="00445BAD"/>
    <w:rsid w:val="00465B68"/>
    <w:rsid w:val="00480B12"/>
    <w:rsid w:val="004A3AF0"/>
    <w:rsid w:val="004A4D83"/>
    <w:rsid w:val="004E1C51"/>
    <w:rsid w:val="004F1437"/>
    <w:rsid w:val="00520740"/>
    <w:rsid w:val="005216C1"/>
    <w:rsid w:val="005623FD"/>
    <w:rsid w:val="005B5AF4"/>
    <w:rsid w:val="005C7984"/>
    <w:rsid w:val="00656BC4"/>
    <w:rsid w:val="00657936"/>
    <w:rsid w:val="00686F87"/>
    <w:rsid w:val="006A0B45"/>
    <w:rsid w:val="006B3B37"/>
    <w:rsid w:val="006C131D"/>
    <w:rsid w:val="006D25E1"/>
    <w:rsid w:val="006D54CB"/>
    <w:rsid w:val="006E01E1"/>
    <w:rsid w:val="006E1302"/>
    <w:rsid w:val="006F5A41"/>
    <w:rsid w:val="007162BC"/>
    <w:rsid w:val="007456ED"/>
    <w:rsid w:val="007519BF"/>
    <w:rsid w:val="00751F27"/>
    <w:rsid w:val="007A5CA7"/>
    <w:rsid w:val="007E6B98"/>
    <w:rsid w:val="007F52E8"/>
    <w:rsid w:val="00812BFE"/>
    <w:rsid w:val="00826C8C"/>
    <w:rsid w:val="00830BEC"/>
    <w:rsid w:val="00864DF8"/>
    <w:rsid w:val="00867B9F"/>
    <w:rsid w:val="00893C22"/>
    <w:rsid w:val="008A3572"/>
    <w:rsid w:val="008A774C"/>
    <w:rsid w:val="008B68AB"/>
    <w:rsid w:val="008B7A16"/>
    <w:rsid w:val="00902122"/>
    <w:rsid w:val="00911F3F"/>
    <w:rsid w:val="00922A2B"/>
    <w:rsid w:val="009311DB"/>
    <w:rsid w:val="00941316"/>
    <w:rsid w:val="009D6B4E"/>
    <w:rsid w:val="00A1573C"/>
    <w:rsid w:val="00A202C1"/>
    <w:rsid w:val="00A6416B"/>
    <w:rsid w:val="00AE7243"/>
    <w:rsid w:val="00B05A22"/>
    <w:rsid w:val="00B05EA7"/>
    <w:rsid w:val="00B5434E"/>
    <w:rsid w:val="00B57475"/>
    <w:rsid w:val="00B94624"/>
    <w:rsid w:val="00BC0A8C"/>
    <w:rsid w:val="00BC7C8A"/>
    <w:rsid w:val="00BE4B81"/>
    <w:rsid w:val="00BE7D9F"/>
    <w:rsid w:val="00BF6D7E"/>
    <w:rsid w:val="00C30C87"/>
    <w:rsid w:val="00C43523"/>
    <w:rsid w:val="00C91E7D"/>
    <w:rsid w:val="00CA55BA"/>
    <w:rsid w:val="00CD463A"/>
    <w:rsid w:val="00CE75AA"/>
    <w:rsid w:val="00CF0AE5"/>
    <w:rsid w:val="00CF7520"/>
    <w:rsid w:val="00D13B32"/>
    <w:rsid w:val="00D14F7A"/>
    <w:rsid w:val="00D16A82"/>
    <w:rsid w:val="00D4306E"/>
    <w:rsid w:val="00D52F7A"/>
    <w:rsid w:val="00D56CEF"/>
    <w:rsid w:val="00D57B7F"/>
    <w:rsid w:val="00DC6992"/>
    <w:rsid w:val="00DE00BD"/>
    <w:rsid w:val="00DF363A"/>
    <w:rsid w:val="00DF3F5F"/>
    <w:rsid w:val="00E167DB"/>
    <w:rsid w:val="00E35AC5"/>
    <w:rsid w:val="00E512D4"/>
    <w:rsid w:val="00ED0073"/>
    <w:rsid w:val="00EE399B"/>
    <w:rsid w:val="00F0296B"/>
    <w:rsid w:val="00F129ED"/>
    <w:rsid w:val="00F24132"/>
    <w:rsid w:val="00F259CD"/>
    <w:rsid w:val="00F3548A"/>
    <w:rsid w:val="00F47B64"/>
    <w:rsid w:val="00F50671"/>
    <w:rsid w:val="00FF04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0CD33"/>
  <w15:docId w15:val="{43AE21CF-3BD9-4E28-B93A-FD9BEF71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78"/>
      <w:ind w:left="300" w:hanging="426"/>
      <w:outlineLvl w:val="0"/>
    </w:pPr>
    <w:rPr>
      <w:b/>
      <w:bCs/>
      <w:sz w:val="32"/>
      <w:szCs w:val="32"/>
    </w:rPr>
  </w:style>
  <w:style w:type="paragraph" w:styleId="Nadpis2">
    <w:name w:val="heading 2"/>
    <w:basedOn w:val="Normln"/>
    <w:uiPriority w:val="9"/>
    <w:unhideWhenUsed/>
    <w:qFormat/>
    <w:pPr>
      <w:spacing w:before="159"/>
      <w:ind w:left="115"/>
      <w:outlineLvl w:val="1"/>
    </w:pPr>
    <w:rPr>
      <w:b/>
      <w:bCs/>
      <w:sz w:val="28"/>
      <w:szCs w:val="28"/>
    </w:rPr>
  </w:style>
  <w:style w:type="paragraph" w:styleId="Nadpis3">
    <w:name w:val="heading 3"/>
    <w:basedOn w:val="Normln"/>
    <w:uiPriority w:val="9"/>
    <w:unhideWhenUsed/>
    <w:qFormat/>
    <w:pPr>
      <w:ind w:left="1534" w:hanging="853"/>
      <w:outlineLvl w:val="2"/>
    </w:pPr>
    <w:rPr>
      <w:b/>
      <w:bCs/>
      <w:sz w:val="24"/>
      <w:szCs w:val="24"/>
    </w:rPr>
  </w:style>
  <w:style w:type="paragraph" w:styleId="Nadpis4">
    <w:name w:val="heading 4"/>
    <w:basedOn w:val="Normln"/>
    <w:uiPriority w:val="9"/>
    <w:unhideWhenUsed/>
    <w:qFormat/>
    <w:pPr>
      <w:ind w:left="115"/>
      <w:jc w:val="both"/>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1"/>
    <w:qFormat/>
    <w:pPr>
      <w:spacing w:before="148"/>
      <w:ind w:left="773" w:hanging="661"/>
    </w:pPr>
    <w:rPr>
      <w:b/>
      <w:bCs/>
      <w:sz w:val="28"/>
      <w:szCs w:val="28"/>
    </w:rPr>
  </w:style>
  <w:style w:type="paragraph" w:styleId="Zkladntext">
    <w:name w:val="Body Text"/>
    <w:basedOn w:val="Normln"/>
    <w:uiPriority w:val="1"/>
    <w:qFormat/>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pPr>
      <w:ind w:left="836" w:hanging="361"/>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3019C4"/>
    <w:pPr>
      <w:tabs>
        <w:tab w:val="center" w:pos="4536"/>
        <w:tab w:val="right" w:pos="9072"/>
      </w:tabs>
    </w:pPr>
  </w:style>
  <w:style w:type="character" w:customStyle="1" w:styleId="ZhlavChar">
    <w:name w:val="Záhlaví Char"/>
    <w:basedOn w:val="Standardnpsmoodstavce"/>
    <w:link w:val="Zhlav"/>
    <w:uiPriority w:val="99"/>
    <w:rsid w:val="003019C4"/>
    <w:rPr>
      <w:rFonts w:ascii="Calibri" w:eastAsia="Calibri" w:hAnsi="Calibri" w:cs="Calibri"/>
      <w:lang w:val="cs-CZ"/>
    </w:rPr>
  </w:style>
  <w:style w:type="paragraph" w:styleId="Zpat">
    <w:name w:val="footer"/>
    <w:basedOn w:val="Normln"/>
    <w:link w:val="ZpatChar"/>
    <w:uiPriority w:val="99"/>
    <w:unhideWhenUsed/>
    <w:rsid w:val="003019C4"/>
    <w:pPr>
      <w:tabs>
        <w:tab w:val="center" w:pos="4536"/>
        <w:tab w:val="right" w:pos="9072"/>
      </w:tabs>
    </w:pPr>
  </w:style>
  <w:style w:type="character" w:customStyle="1" w:styleId="ZpatChar">
    <w:name w:val="Zápatí Char"/>
    <w:basedOn w:val="Standardnpsmoodstavce"/>
    <w:link w:val="Zpat"/>
    <w:uiPriority w:val="99"/>
    <w:rsid w:val="003019C4"/>
    <w:rPr>
      <w:rFonts w:ascii="Calibri" w:eastAsia="Calibri" w:hAnsi="Calibri" w:cs="Calibri"/>
      <w:lang w:val="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rsid w:val="00BE7D9F"/>
    <w:rPr>
      <w:rFonts w:ascii="Calibri" w:eastAsia="Calibri" w:hAnsi="Calibri" w:cs="Calibri"/>
      <w:lang w:val="cs-CZ"/>
    </w:rPr>
  </w:style>
  <w:style w:type="character" w:customStyle="1" w:styleId="StylodstavecslovanChar">
    <w:name w:val="Styl odstavec číslovaný Char"/>
    <w:basedOn w:val="Standardnpsmoodstavce"/>
    <w:link w:val="Stylodstavecslovan"/>
    <w:locked/>
    <w:rsid w:val="00BE7D9F"/>
    <w:rPr>
      <w:rFonts w:ascii="Calibri" w:hAnsi="Calibri" w:cs="Calibri"/>
    </w:rPr>
  </w:style>
  <w:style w:type="paragraph" w:customStyle="1" w:styleId="Stylodstavecslovan">
    <w:name w:val="Styl odstavec číslovaný"/>
    <w:basedOn w:val="Normln"/>
    <w:link w:val="StylodstavecslovanChar"/>
    <w:rsid w:val="00BE7D9F"/>
    <w:pPr>
      <w:widowControl/>
      <w:autoSpaceDE/>
      <w:autoSpaceDN/>
      <w:spacing w:after="120" w:line="280" w:lineRule="atLeast"/>
      <w:ind w:left="1154" w:hanging="360"/>
      <w:jc w:val="both"/>
    </w:pPr>
    <w:rPr>
      <w:rFonts w:eastAsiaTheme="minorHAnsi"/>
      <w:lang w:val="en-US"/>
    </w:rPr>
  </w:style>
  <w:style w:type="character" w:styleId="Odkaznakoment">
    <w:name w:val="annotation reference"/>
    <w:basedOn w:val="Standardnpsmoodstavce"/>
    <w:uiPriority w:val="99"/>
    <w:semiHidden/>
    <w:unhideWhenUsed/>
    <w:rsid w:val="003115E8"/>
    <w:rPr>
      <w:sz w:val="16"/>
      <w:szCs w:val="16"/>
    </w:rPr>
  </w:style>
  <w:style w:type="paragraph" w:styleId="Textkomente">
    <w:name w:val="annotation text"/>
    <w:basedOn w:val="Normln"/>
    <w:link w:val="TextkomenteChar"/>
    <w:uiPriority w:val="99"/>
    <w:semiHidden/>
    <w:unhideWhenUsed/>
    <w:rsid w:val="003115E8"/>
    <w:rPr>
      <w:sz w:val="20"/>
      <w:szCs w:val="20"/>
    </w:rPr>
  </w:style>
  <w:style w:type="character" w:customStyle="1" w:styleId="TextkomenteChar">
    <w:name w:val="Text komentáře Char"/>
    <w:basedOn w:val="Standardnpsmoodstavce"/>
    <w:link w:val="Textkomente"/>
    <w:uiPriority w:val="99"/>
    <w:semiHidden/>
    <w:rsid w:val="003115E8"/>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3115E8"/>
    <w:rPr>
      <w:b/>
      <w:bCs/>
    </w:rPr>
  </w:style>
  <w:style w:type="character" w:customStyle="1" w:styleId="PedmtkomenteChar">
    <w:name w:val="Předmět komentáře Char"/>
    <w:basedOn w:val="TextkomenteChar"/>
    <w:link w:val="Pedmtkomente"/>
    <w:uiPriority w:val="99"/>
    <w:semiHidden/>
    <w:rsid w:val="003115E8"/>
    <w:rPr>
      <w:rFonts w:ascii="Calibri" w:eastAsia="Calibri" w:hAnsi="Calibri" w:cs="Calibri"/>
      <w:b/>
      <w:bCs/>
      <w:sz w:val="20"/>
      <w:szCs w:val="20"/>
      <w:lang w:val="cs-CZ"/>
    </w:rPr>
  </w:style>
  <w:style w:type="paragraph" w:customStyle="1" w:styleId="Default">
    <w:name w:val="Default"/>
    <w:rsid w:val="006D25E1"/>
    <w:pPr>
      <w:widowControl/>
      <w:adjustRightInd w:val="0"/>
    </w:pPr>
    <w:rPr>
      <w:rFonts w:ascii="Arial" w:hAnsi="Arial" w:cs="Arial"/>
      <w:color w:val="000000"/>
      <w:sz w:val="24"/>
      <w:szCs w:val="24"/>
      <w:lang w:val="cs-CZ"/>
    </w:rPr>
  </w:style>
  <w:style w:type="paragraph" w:customStyle="1" w:styleId="default0">
    <w:name w:val="default"/>
    <w:basedOn w:val="Normln"/>
    <w:rsid w:val="006D25E1"/>
    <w:pPr>
      <w:widowControl/>
    </w:pPr>
    <w:rPr>
      <w:rFonts w:ascii="Arial" w:eastAsiaTheme="minorHAnsi" w:hAnsi="Arial" w:cs="Arial"/>
      <w:color w:val="000000"/>
      <w:sz w:val="24"/>
      <w:szCs w:val="24"/>
      <w:lang w:eastAsia="cs-CZ"/>
    </w:rPr>
  </w:style>
  <w:style w:type="character" w:styleId="Hypertextovodkaz">
    <w:name w:val="Hyperlink"/>
    <w:basedOn w:val="Standardnpsmoodstavce"/>
    <w:uiPriority w:val="99"/>
    <w:unhideWhenUsed/>
    <w:rsid w:val="00864DF8"/>
    <w:rPr>
      <w:color w:val="0000FF" w:themeColor="hyperlink"/>
      <w:u w:val="single"/>
    </w:rPr>
  </w:style>
  <w:style w:type="paragraph" w:styleId="Textpoznpodarou">
    <w:name w:val="footnote text"/>
    <w:basedOn w:val="Normln"/>
    <w:link w:val="TextpoznpodarouChar"/>
    <w:uiPriority w:val="99"/>
    <w:semiHidden/>
    <w:unhideWhenUsed/>
    <w:rsid w:val="00445BAD"/>
    <w:rPr>
      <w:sz w:val="20"/>
      <w:szCs w:val="20"/>
    </w:rPr>
  </w:style>
  <w:style w:type="character" w:customStyle="1" w:styleId="TextpoznpodarouChar">
    <w:name w:val="Text pozn. pod čarou Char"/>
    <w:basedOn w:val="Standardnpsmoodstavce"/>
    <w:link w:val="Textpoznpodarou"/>
    <w:uiPriority w:val="99"/>
    <w:semiHidden/>
    <w:rsid w:val="00445BAD"/>
    <w:rPr>
      <w:rFonts w:ascii="Calibri" w:eastAsia="Calibri" w:hAnsi="Calibri" w:cs="Calibri"/>
      <w:sz w:val="20"/>
      <w:szCs w:val="20"/>
      <w:lang w:val="cs-CZ"/>
    </w:rPr>
  </w:style>
  <w:style w:type="character" w:styleId="Znakapoznpodarou">
    <w:name w:val="footnote reference"/>
    <w:basedOn w:val="Standardnpsmoodstavce"/>
    <w:uiPriority w:val="99"/>
    <w:semiHidden/>
    <w:unhideWhenUsed/>
    <w:rsid w:val="00445BAD"/>
    <w:rPr>
      <w:vertAlign w:val="superscript"/>
    </w:rPr>
  </w:style>
  <w:style w:type="paragraph" w:styleId="Revize">
    <w:name w:val="Revision"/>
    <w:hidden/>
    <w:uiPriority w:val="99"/>
    <w:semiHidden/>
    <w:rsid w:val="00183C1B"/>
    <w:pPr>
      <w:widowControl/>
      <w:autoSpaceDE/>
      <w:autoSpaceDN/>
    </w:pPr>
    <w:rPr>
      <w:rFonts w:ascii="Calibri" w:eastAsia="Calibri" w:hAnsi="Calibri" w:cs="Calibri"/>
      <w:lang w:val="cs-CZ"/>
    </w:rPr>
  </w:style>
  <w:style w:type="paragraph" w:customStyle="1" w:styleId="l4">
    <w:name w:val="l4"/>
    <w:basedOn w:val="Normln"/>
    <w:rsid w:val="007456ED"/>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456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5832">
      <w:bodyDiv w:val="1"/>
      <w:marLeft w:val="0"/>
      <w:marRight w:val="0"/>
      <w:marTop w:val="0"/>
      <w:marBottom w:val="0"/>
      <w:divBdr>
        <w:top w:val="none" w:sz="0" w:space="0" w:color="auto"/>
        <w:left w:val="none" w:sz="0" w:space="0" w:color="auto"/>
        <w:bottom w:val="none" w:sz="0" w:space="0" w:color="auto"/>
        <w:right w:val="none" w:sz="0" w:space="0" w:color="auto"/>
      </w:divBdr>
    </w:div>
    <w:div w:id="414979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hyperlink" Target="mailto:system.kvalifikace@eon.c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zak.eon.cz/manual_2/ezak-manual-dodavatel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k.eon.cz/dns_index.html" TargetMode="External"/><Relationship Id="rId20" Type="http://schemas.openxmlformats.org/officeDocument/2006/relationships/hyperlink" Target="https://or.justice.cz/ias/ui/rejstri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zak.eon.cz/dns_index.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eur-lex.europa.eu/legal-content/CS/TXT/?uri=uriserv%3AOJ.L_.2016.003.01.0016.01.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42003-326B-44D8-8731-7F0BA17AD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10591</Words>
  <Characters>62493</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c:creator>
  <cp:lastModifiedBy>Popelková, Lenka</cp:lastModifiedBy>
  <cp:revision>14</cp:revision>
  <dcterms:created xsi:type="dcterms:W3CDTF">2022-08-01T09:09:00Z</dcterms:created>
  <dcterms:modified xsi:type="dcterms:W3CDTF">2022-08-03T14:29:00Z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20 pro Word</vt:lpwstr>
  </property>
  <property fmtid="{D5CDD505-2E9C-101B-9397-08002B2CF9AE}" pid="4" name="LastSaved">
    <vt:filetime>2021-02-10T00:00:00Z</vt:filetime>
  </property>
</Properties>
</file>